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DDAD1" w14:textId="77777777" w:rsidR="00A5052B" w:rsidRDefault="00A72E41">
      <w:pPr>
        <w:spacing w:before="59"/>
        <w:ind w:left="2654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464646"/>
          <w:spacing w:val="-3"/>
          <w:w w:val="105"/>
          <w:sz w:val="19"/>
        </w:rPr>
        <w:t>Pl</w:t>
      </w:r>
      <w:r>
        <w:rPr>
          <w:rFonts w:ascii="Arial"/>
          <w:color w:val="464646"/>
          <w:spacing w:val="-2"/>
          <w:w w:val="105"/>
          <w:sz w:val="19"/>
        </w:rPr>
        <w:t>anning</w:t>
      </w:r>
      <w:r>
        <w:rPr>
          <w:rFonts w:ascii="Arial"/>
          <w:color w:val="464646"/>
          <w:spacing w:val="-21"/>
          <w:w w:val="105"/>
          <w:sz w:val="19"/>
        </w:rPr>
        <w:t xml:space="preserve"> </w:t>
      </w:r>
      <w:r>
        <w:rPr>
          <w:rFonts w:ascii="Arial"/>
          <w:color w:val="464646"/>
          <w:w w:val="105"/>
          <w:sz w:val="19"/>
        </w:rPr>
        <w:t>and</w:t>
      </w:r>
      <w:r>
        <w:rPr>
          <w:rFonts w:ascii="Arial"/>
          <w:color w:val="464646"/>
          <w:spacing w:val="11"/>
          <w:w w:val="105"/>
          <w:sz w:val="19"/>
        </w:rPr>
        <w:t xml:space="preserve"> </w:t>
      </w:r>
      <w:r>
        <w:rPr>
          <w:rFonts w:ascii="Arial"/>
          <w:color w:val="464646"/>
          <w:w w:val="105"/>
          <w:sz w:val="19"/>
        </w:rPr>
        <w:t>Environment</w:t>
      </w:r>
      <w:r>
        <w:rPr>
          <w:rFonts w:ascii="Arial"/>
          <w:color w:val="464646"/>
          <w:spacing w:val="20"/>
          <w:w w:val="105"/>
          <w:sz w:val="19"/>
        </w:rPr>
        <w:t xml:space="preserve"> </w:t>
      </w:r>
      <w:r>
        <w:rPr>
          <w:rFonts w:ascii="Arial"/>
          <w:color w:val="464646"/>
          <w:spacing w:val="-3"/>
          <w:w w:val="105"/>
          <w:sz w:val="19"/>
        </w:rPr>
        <w:t>Regul</w:t>
      </w:r>
      <w:r>
        <w:rPr>
          <w:rFonts w:ascii="Arial"/>
          <w:color w:val="464646"/>
          <w:spacing w:val="-2"/>
          <w:w w:val="105"/>
          <w:sz w:val="19"/>
        </w:rPr>
        <w:t>ati</w:t>
      </w:r>
      <w:r>
        <w:rPr>
          <w:rFonts w:ascii="Arial"/>
          <w:color w:val="464646"/>
          <w:spacing w:val="-3"/>
          <w:w w:val="105"/>
          <w:sz w:val="19"/>
        </w:rPr>
        <w:t xml:space="preserve">ons </w:t>
      </w:r>
      <w:r>
        <w:rPr>
          <w:rFonts w:ascii="Arial"/>
          <w:color w:val="464646"/>
          <w:spacing w:val="-6"/>
          <w:w w:val="105"/>
          <w:sz w:val="19"/>
        </w:rPr>
        <w:t>2015</w:t>
      </w:r>
    </w:p>
    <w:p w14:paraId="13EDDAD2" w14:textId="77777777" w:rsidR="00A5052B" w:rsidRDefault="00A72E41">
      <w:pPr>
        <w:spacing w:before="56"/>
        <w:ind w:left="2704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464646"/>
          <w:w w:val="125"/>
          <w:sz w:val="18"/>
        </w:rPr>
        <w:t>Form</w:t>
      </w:r>
      <w:r>
        <w:rPr>
          <w:rFonts w:ascii="Arial"/>
          <w:b/>
          <w:color w:val="464646"/>
          <w:spacing w:val="-43"/>
          <w:w w:val="125"/>
          <w:sz w:val="18"/>
        </w:rPr>
        <w:t xml:space="preserve"> </w:t>
      </w:r>
      <w:r>
        <w:rPr>
          <w:rFonts w:ascii="Arial"/>
          <w:b/>
          <w:color w:val="464646"/>
          <w:spacing w:val="-44"/>
          <w:w w:val="125"/>
          <w:sz w:val="18"/>
        </w:rPr>
        <w:t>1</w:t>
      </w:r>
      <w:r>
        <w:rPr>
          <w:rFonts w:ascii="Arial"/>
          <w:b/>
          <w:color w:val="464646"/>
          <w:w w:val="125"/>
          <w:sz w:val="18"/>
        </w:rPr>
        <w:t>1</w:t>
      </w:r>
    </w:p>
    <w:p w14:paraId="13EDDAD3" w14:textId="77777777" w:rsidR="00A5052B" w:rsidRDefault="00A72E41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14:paraId="13EDDAD4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AD5" w14:textId="77777777" w:rsidR="00A5052B" w:rsidRDefault="00A5052B">
      <w:pPr>
        <w:spacing w:before="10"/>
        <w:rPr>
          <w:rFonts w:ascii="Arial" w:eastAsia="Arial" w:hAnsi="Arial" w:cs="Arial"/>
          <w:b/>
          <w:bCs/>
          <w:sz w:val="15"/>
          <w:szCs w:val="15"/>
        </w:rPr>
      </w:pPr>
    </w:p>
    <w:p w14:paraId="13EDDAD6" w14:textId="77777777" w:rsidR="00A5052B" w:rsidRDefault="00A72E41">
      <w:pPr>
        <w:ind w:left="133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464646"/>
          <w:sz w:val="19"/>
        </w:rPr>
        <w:t>Section</w:t>
      </w:r>
      <w:r>
        <w:rPr>
          <w:rFonts w:ascii="Arial"/>
          <w:color w:val="464646"/>
          <w:spacing w:val="7"/>
          <w:sz w:val="19"/>
        </w:rPr>
        <w:t xml:space="preserve"> </w:t>
      </w:r>
      <w:r>
        <w:rPr>
          <w:rFonts w:ascii="Arial"/>
          <w:color w:val="464646"/>
          <w:sz w:val="19"/>
        </w:rPr>
        <w:t>97F</w:t>
      </w:r>
    </w:p>
    <w:p w14:paraId="13EDDAD7" w14:textId="77777777" w:rsidR="00A5052B" w:rsidRDefault="00A5052B">
      <w:pPr>
        <w:rPr>
          <w:rFonts w:ascii="Arial" w:eastAsia="Arial" w:hAnsi="Arial" w:cs="Arial"/>
          <w:sz w:val="19"/>
          <w:szCs w:val="19"/>
        </w:rPr>
        <w:sectPr w:rsidR="00A5052B">
          <w:footerReference w:type="default" r:id="rId10"/>
          <w:type w:val="continuous"/>
          <w:pgSz w:w="11910" w:h="16830"/>
          <w:pgMar w:top="1140" w:right="1040" w:bottom="840" w:left="1560" w:header="720" w:footer="650" w:gutter="0"/>
          <w:pgNumType w:start="1"/>
          <w:cols w:num="2" w:space="720" w:equalWidth="0">
            <w:col w:w="6571" w:space="40"/>
            <w:col w:w="2699"/>
          </w:cols>
        </w:sectPr>
      </w:pPr>
    </w:p>
    <w:p w14:paraId="13EDDAD8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AD9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ADA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ADB" w14:textId="77777777" w:rsidR="00A5052B" w:rsidRDefault="00A5052B">
      <w:pPr>
        <w:spacing w:before="7"/>
        <w:rPr>
          <w:rFonts w:ascii="Arial" w:eastAsia="Arial" w:hAnsi="Arial" w:cs="Arial"/>
          <w:sz w:val="21"/>
          <w:szCs w:val="21"/>
        </w:rPr>
      </w:pPr>
    </w:p>
    <w:p w14:paraId="13EDDADC" w14:textId="77777777" w:rsidR="00A5052B" w:rsidRDefault="00A72E41">
      <w:pPr>
        <w:spacing w:line="615" w:lineRule="auto"/>
        <w:ind w:left="4169" w:right="2234"/>
        <w:rPr>
          <w:rFonts w:ascii="Arial" w:eastAsia="Arial" w:hAnsi="Arial" w:cs="Arial"/>
          <w:sz w:val="18"/>
          <w:szCs w:val="18"/>
        </w:rPr>
      </w:pPr>
      <w:r>
        <w:pict w14:anchorId="13EDDEE8">
          <v:shapetype id="_x0000_t202" coordsize="21600,21600" o:spt="202" path="m,l,21600r21600,l21600,xe">
            <v:stroke joinstyle="miter"/>
            <v:path gradientshapeok="t" o:connecttype="rect"/>
          </v:shapetype>
          <v:shape id="_x0000_s2113" type="#_x0000_t202" style="position:absolute;left:0;text-align:left;margin-left:83.75pt;margin-top:-16.1pt;width:176.5pt;height:129.8pt;z-index:251644928;mso-position-horizontal-relative:page" filled="f" strokeweight=".50403mm">
            <v:textbox inset="0,0,0,0">
              <w:txbxContent>
                <w:p w14:paraId="13EDDF2E" w14:textId="77777777" w:rsidR="00A5052B" w:rsidRDefault="00A5052B">
                  <w:pPr>
                    <w:spacing w:before="5"/>
                    <w:rPr>
                      <w:rFonts w:ascii="Arial" w:eastAsia="Arial" w:hAnsi="Arial" w:cs="Arial"/>
                      <w:sz w:val="54"/>
                      <w:szCs w:val="54"/>
                    </w:rPr>
                  </w:pPr>
                </w:p>
                <w:p w14:paraId="13EDDF2F" w14:textId="77777777" w:rsidR="00A5052B" w:rsidRDefault="00A72E41">
                  <w:pPr>
                    <w:spacing w:line="309" w:lineRule="auto"/>
                    <w:ind w:left="896" w:right="537" w:hanging="336"/>
                    <w:rPr>
                      <w:rFonts w:ascii="Arial" w:eastAsia="Arial" w:hAnsi="Arial" w:cs="Arial"/>
                      <w:sz w:val="46"/>
                      <w:szCs w:val="46"/>
                    </w:rPr>
                  </w:pPr>
                  <w:r>
                    <w:rPr>
                      <w:rFonts w:ascii="Arial"/>
                      <w:b/>
                      <w:color w:val="464646"/>
                      <w:w w:val="95"/>
                      <w:sz w:val="46"/>
                    </w:rPr>
                    <w:t>PLANNING</w:t>
                  </w:r>
                  <w:r>
                    <w:rPr>
                      <w:rFonts w:ascii="Arial"/>
                      <w:b/>
                      <w:color w:val="464646"/>
                      <w:w w:val="99"/>
                      <w:sz w:val="4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64646"/>
                      <w:sz w:val="46"/>
                    </w:rPr>
                    <w:t>PER</w:t>
                  </w:r>
                  <w:r>
                    <w:rPr>
                      <w:rFonts w:ascii="Arial"/>
                      <w:b/>
                      <w:color w:val="464646"/>
                      <w:spacing w:val="16"/>
                      <w:sz w:val="46"/>
                    </w:rPr>
                    <w:t>M</w:t>
                  </w:r>
                  <w:r>
                    <w:rPr>
                      <w:rFonts w:ascii="Arial"/>
                      <w:b/>
                      <w:color w:val="464646"/>
                      <w:spacing w:val="-39"/>
                      <w:sz w:val="46"/>
                    </w:rPr>
                    <w:t>I</w:t>
                  </w:r>
                  <w:r>
                    <w:rPr>
                      <w:rFonts w:ascii="Arial"/>
                      <w:b/>
                      <w:color w:val="464646"/>
                      <w:sz w:val="46"/>
                    </w:rPr>
                    <w:t>T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b/>
          <w:color w:val="2F2F2F"/>
          <w:spacing w:val="-3"/>
          <w:w w:val="105"/>
          <w:sz w:val="18"/>
        </w:rPr>
        <w:t>Permit</w:t>
      </w:r>
      <w:r>
        <w:rPr>
          <w:rFonts w:ascii="Arial"/>
          <w:b/>
          <w:color w:val="2F2F2F"/>
          <w:w w:val="105"/>
          <w:sz w:val="18"/>
        </w:rPr>
        <w:t xml:space="preserve"> </w:t>
      </w:r>
      <w:r>
        <w:rPr>
          <w:rFonts w:ascii="Arial"/>
          <w:b/>
          <w:color w:val="2F2F2F"/>
          <w:spacing w:val="15"/>
          <w:w w:val="105"/>
          <w:sz w:val="18"/>
        </w:rPr>
        <w:t xml:space="preserve"> </w:t>
      </w:r>
      <w:r>
        <w:rPr>
          <w:rFonts w:ascii="Arial"/>
          <w:b/>
          <w:color w:val="2F2F2F"/>
          <w:spacing w:val="-6"/>
          <w:w w:val="105"/>
          <w:sz w:val="18"/>
        </w:rPr>
        <w:t>No</w:t>
      </w:r>
      <w:r>
        <w:rPr>
          <w:rFonts w:ascii="Arial"/>
          <w:b/>
          <w:color w:val="5B5B5B"/>
          <w:spacing w:val="-4"/>
          <w:w w:val="105"/>
          <w:sz w:val="18"/>
        </w:rPr>
        <w:t>.</w:t>
      </w:r>
      <w:r>
        <w:rPr>
          <w:rFonts w:ascii="Arial"/>
          <w:b/>
          <w:color w:val="5B5B5B"/>
          <w:spacing w:val="-5"/>
          <w:w w:val="105"/>
          <w:sz w:val="18"/>
        </w:rPr>
        <w:t>:</w:t>
      </w:r>
      <w:r>
        <w:rPr>
          <w:rFonts w:ascii="Arial"/>
          <w:b/>
          <w:color w:val="5B5B5B"/>
          <w:spacing w:val="-9"/>
          <w:w w:val="105"/>
          <w:sz w:val="18"/>
        </w:rPr>
        <w:t xml:space="preserve"> </w:t>
      </w:r>
      <w:r>
        <w:rPr>
          <w:rFonts w:ascii="Arial"/>
          <w:b/>
          <w:color w:val="2F2F2F"/>
          <w:w w:val="105"/>
          <w:sz w:val="18"/>
        </w:rPr>
        <w:t>PA1700266</w:t>
      </w:r>
      <w:r>
        <w:rPr>
          <w:rFonts w:ascii="Arial"/>
          <w:b/>
          <w:color w:val="2F2F2F"/>
          <w:spacing w:val="22"/>
          <w:w w:val="104"/>
          <w:sz w:val="18"/>
        </w:rPr>
        <w:t xml:space="preserve"> </w:t>
      </w:r>
      <w:r>
        <w:rPr>
          <w:rFonts w:ascii="Arial"/>
          <w:b/>
          <w:color w:val="2F2F2F"/>
          <w:spacing w:val="-2"/>
          <w:w w:val="105"/>
          <w:sz w:val="18"/>
        </w:rPr>
        <w:t>Planning</w:t>
      </w:r>
      <w:r>
        <w:rPr>
          <w:rFonts w:ascii="Arial"/>
          <w:b/>
          <w:color w:val="2F2F2F"/>
          <w:spacing w:val="-28"/>
          <w:w w:val="105"/>
          <w:sz w:val="18"/>
        </w:rPr>
        <w:t xml:space="preserve"> </w:t>
      </w:r>
      <w:r>
        <w:rPr>
          <w:rFonts w:ascii="Arial"/>
          <w:b/>
          <w:color w:val="2F2F2F"/>
          <w:w w:val="105"/>
          <w:sz w:val="18"/>
        </w:rPr>
        <w:t>Scheme:</w:t>
      </w:r>
      <w:r>
        <w:rPr>
          <w:rFonts w:ascii="Arial"/>
          <w:b/>
          <w:color w:val="2F2F2F"/>
          <w:spacing w:val="-11"/>
          <w:w w:val="105"/>
          <w:sz w:val="18"/>
        </w:rPr>
        <w:t xml:space="preserve"> </w:t>
      </w:r>
      <w:r>
        <w:rPr>
          <w:rFonts w:ascii="Arial"/>
          <w:b/>
          <w:color w:val="2F2F2F"/>
          <w:w w:val="105"/>
          <w:sz w:val="18"/>
        </w:rPr>
        <w:t>Golden</w:t>
      </w:r>
      <w:r>
        <w:rPr>
          <w:rFonts w:ascii="Arial"/>
          <w:b/>
          <w:color w:val="2F2F2F"/>
          <w:spacing w:val="-7"/>
          <w:w w:val="105"/>
          <w:sz w:val="18"/>
        </w:rPr>
        <w:t xml:space="preserve"> </w:t>
      </w:r>
      <w:r>
        <w:rPr>
          <w:rFonts w:ascii="Arial"/>
          <w:b/>
          <w:color w:val="2F2F2F"/>
          <w:spacing w:val="-5"/>
          <w:w w:val="105"/>
          <w:sz w:val="18"/>
        </w:rPr>
        <w:t>Pl</w:t>
      </w:r>
      <w:r>
        <w:rPr>
          <w:rFonts w:ascii="Arial"/>
          <w:b/>
          <w:color w:val="2F2F2F"/>
          <w:spacing w:val="-4"/>
          <w:w w:val="105"/>
          <w:sz w:val="18"/>
        </w:rPr>
        <w:t>ai</w:t>
      </w:r>
      <w:r>
        <w:rPr>
          <w:rFonts w:ascii="Arial"/>
          <w:b/>
          <w:color w:val="2F2F2F"/>
          <w:spacing w:val="-5"/>
          <w:w w:val="105"/>
          <w:sz w:val="18"/>
        </w:rPr>
        <w:t>ns</w:t>
      </w:r>
    </w:p>
    <w:p w14:paraId="13EDDADD" w14:textId="77777777" w:rsidR="00A5052B" w:rsidRDefault="00A505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EDDADE" w14:textId="77777777" w:rsidR="00A5052B" w:rsidRDefault="00A505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EDDADF" w14:textId="77777777" w:rsidR="00A5052B" w:rsidRDefault="00A505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EDDAE0" w14:textId="77777777" w:rsidR="00A5052B" w:rsidRDefault="00A505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EDDAE1" w14:textId="77777777" w:rsidR="00A5052B" w:rsidRDefault="00A505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EDDAE2" w14:textId="77777777" w:rsidR="00A5052B" w:rsidRDefault="00A5052B">
      <w:pPr>
        <w:spacing w:before="10"/>
        <w:rPr>
          <w:rFonts w:ascii="Arial" w:eastAsia="Arial" w:hAnsi="Arial" w:cs="Arial"/>
          <w:b/>
          <w:bCs/>
          <w:sz w:val="26"/>
          <w:szCs w:val="26"/>
        </w:rPr>
      </w:pPr>
    </w:p>
    <w:p w14:paraId="13EDDAE3" w14:textId="77777777" w:rsidR="00A5052B" w:rsidRDefault="00A5052B">
      <w:pPr>
        <w:rPr>
          <w:rFonts w:ascii="Arial" w:eastAsia="Arial" w:hAnsi="Arial" w:cs="Arial"/>
          <w:sz w:val="26"/>
          <w:szCs w:val="26"/>
        </w:rPr>
        <w:sectPr w:rsidR="00A5052B">
          <w:type w:val="continuous"/>
          <w:pgSz w:w="11910" w:h="16830"/>
          <w:pgMar w:top="1140" w:right="1040" w:bottom="840" w:left="1560" w:header="720" w:footer="720" w:gutter="0"/>
          <w:cols w:space="720"/>
        </w:sectPr>
      </w:pPr>
    </w:p>
    <w:p w14:paraId="13EDDAE4" w14:textId="77777777" w:rsidR="00A5052B" w:rsidRDefault="00A72E41">
      <w:pPr>
        <w:spacing w:before="77"/>
        <w:ind w:left="21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F2F2F"/>
          <w:sz w:val="18"/>
        </w:rPr>
        <w:t>ADDRESS</w:t>
      </w:r>
      <w:r>
        <w:rPr>
          <w:rFonts w:ascii="Arial"/>
          <w:b/>
          <w:color w:val="2F2F2F"/>
          <w:spacing w:val="-12"/>
          <w:sz w:val="18"/>
        </w:rPr>
        <w:t xml:space="preserve"> </w:t>
      </w:r>
      <w:r>
        <w:rPr>
          <w:rFonts w:ascii="Arial"/>
          <w:b/>
          <w:color w:val="2F2F2F"/>
          <w:sz w:val="18"/>
        </w:rPr>
        <w:t>OF</w:t>
      </w:r>
      <w:r>
        <w:rPr>
          <w:rFonts w:ascii="Arial"/>
          <w:b/>
          <w:color w:val="2F2F2F"/>
          <w:spacing w:val="-23"/>
          <w:sz w:val="18"/>
        </w:rPr>
        <w:t xml:space="preserve"> </w:t>
      </w:r>
      <w:r>
        <w:rPr>
          <w:rFonts w:ascii="Arial"/>
          <w:b/>
          <w:color w:val="2F2F2F"/>
          <w:sz w:val="18"/>
        </w:rPr>
        <w:t>THE</w:t>
      </w:r>
      <w:r>
        <w:rPr>
          <w:rFonts w:ascii="Arial"/>
          <w:b/>
          <w:color w:val="2F2F2F"/>
          <w:spacing w:val="-15"/>
          <w:sz w:val="18"/>
        </w:rPr>
        <w:t xml:space="preserve"> </w:t>
      </w:r>
      <w:r>
        <w:rPr>
          <w:rFonts w:ascii="Arial"/>
          <w:b/>
          <w:color w:val="2F2F2F"/>
          <w:sz w:val="18"/>
        </w:rPr>
        <w:t>LAND:</w:t>
      </w:r>
    </w:p>
    <w:p w14:paraId="13EDDAE5" w14:textId="77777777" w:rsidR="00A5052B" w:rsidRDefault="00A72E41">
      <w:pPr>
        <w:rPr>
          <w:rFonts w:ascii="Arial" w:eastAsia="Arial" w:hAnsi="Arial" w:cs="Arial"/>
          <w:b/>
          <w:bCs/>
          <w:sz w:val="14"/>
          <w:szCs w:val="14"/>
        </w:rPr>
      </w:pPr>
      <w:r>
        <w:br w:type="column"/>
      </w:r>
    </w:p>
    <w:p w14:paraId="13EDDAE6" w14:textId="77777777" w:rsidR="00A5052B" w:rsidRDefault="00A5052B">
      <w:pPr>
        <w:spacing w:before="10"/>
        <w:rPr>
          <w:rFonts w:ascii="Arial" w:eastAsia="Arial" w:hAnsi="Arial" w:cs="Arial"/>
          <w:b/>
          <w:bCs/>
          <w:sz w:val="12"/>
          <w:szCs w:val="12"/>
        </w:rPr>
      </w:pPr>
    </w:p>
    <w:p w14:paraId="13EDDAE7" w14:textId="77777777" w:rsidR="00A5052B" w:rsidRDefault="00A72E41">
      <w:pPr>
        <w:ind w:left="247"/>
        <w:jc w:val="both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b/>
          <w:color w:val="2F2F2F"/>
          <w:sz w:val="14"/>
        </w:rPr>
        <w:t>LAND</w:t>
      </w:r>
    </w:p>
    <w:p w14:paraId="13EDDAE8" w14:textId="77777777" w:rsidR="00A5052B" w:rsidRDefault="00A72E41">
      <w:pPr>
        <w:spacing w:before="22"/>
        <w:ind w:left="254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i/>
          <w:color w:val="464646"/>
          <w:w w:val="105"/>
          <w:position w:val="1"/>
          <w:sz w:val="14"/>
        </w:rPr>
        <w:t xml:space="preserve">Volume  </w:t>
      </w:r>
      <w:r>
        <w:rPr>
          <w:rFonts w:ascii="Arial"/>
          <w:i/>
          <w:color w:val="464646"/>
          <w:spacing w:val="23"/>
          <w:w w:val="105"/>
          <w:position w:val="1"/>
          <w:sz w:val="14"/>
        </w:rPr>
        <w:t xml:space="preserve"> </w:t>
      </w:r>
      <w:r>
        <w:rPr>
          <w:rFonts w:ascii="Arial"/>
          <w:i/>
          <w:color w:val="2F2F2F"/>
          <w:w w:val="105"/>
          <w:position w:val="1"/>
          <w:sz w:val="14"/>
        </w:rPr>
        <w:t xml:space="preserve">Folio   </w:t>
      </w:r>
      <w:r>
        <w:rPr>
          <w:rFonts w:ascii="Arial"/>
          <w:i/>
          <w:color w:val="2F2F2F"/>
          <w:spacing w:val="12"/>
          <w:w w:val="105"/>
          <w:position w:val="1"/>
          <w:sz w:val="14"/>
        </w:rPr>
        <w:t xml:space="preserve"> </w:t>
      </w:r>
      <w:r>
        <w:rPr>
          <w:rFonts w:ascii="Arial"/>
          <w:i/>
          <w:color w:val="464646"/>
          <w:w w:val="105"/>
          <w:sz w:val="14"/>
        </w:rPr>
        <w:t>Lond</w:t>
      </w:r>
      <w:r>
        <w:rPr>
          <w:rFonts w:ascii="Arial"/>
          <w:i/>
          <w:color w:val="464646"/>
          <w:spacing w:val="-7"/>
          <w:w w:val="105"/>
          <w:sz w:val="14"/>
        </w:rPr>
        <w:t xml:space="preserve"> </w:t>
      </w:r>
      <w:r>
        <w:rPr>
          <w:rFonts w:ascii="Arial"/>
          <w:i/>
          <w:color w:val="464646"/>
          <w:w w:val="105"/>
          <w:sz w:val="14"/>
        </w:rPr>
        <w:t>Description</w:t>
      </w:r>
    </w:p>
    <w:p w14:paraId="13EDDAE9" w14:textId="77777777" w:rsidR="00A5052B" w:rsidRDefault="00A72E41">
      <w:pPr>
        <w:spacing w:before="22"/>
        <w:ind w:left="24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05"/>
          <w:position w:val="1"/>
          <w:sz w:val="14"/>
        </w:rPr>
        <w:t xml:space="preserve">09768      </w:t>
      </w:r>
      <w:r>
        <w:rPr>
          <w:rFonts w:ascii="Arial"/>
          <w:color w:val="464646"/>
          <w:spacing w:val="3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787     </w:t>
      </w:r>
      <w:r>
        <w:rPr>
          <w:rFonts w:ascii="Arial"/>
          <w:color w:val="5B5B5B"/>
          <w:spacing w:val="25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Crown</w:t>
      </w:r>
      <w:r>
        <w:rPr>
          <w:rFonts w:ascii="Arial"/>
          <w:color w:val="464646"/>
          <w:spacing w:val="-6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</w:t>
      </w:r>
      <w:r>
        <w:rPr>
          <w:rFonts w:ascii="Arial"/>
          <w:color w:val="5B5B5B"/>
          <w:spacing w:val="-23"/>
          <w:w w:val="105"/>
          <w:sz w:val="14"/>
        </w:rPr>
        <w:t xml:space="preserve"> </w:t>
      </w:r>
      <w:r>
        <w:rPr>
          <w:rFonts w:ascii="Arial"/>
          <w:color w:val="2F2F2F"/>
          <w:spacing w:val="-3"/>
          <w:w w:val="105"/>
          <w:sz w:val="14"/>
        </w:rPr>
        <w:t>ll</w:t>
      </w:r>
      <w:r>
        <w:rPr>
          <w:rFonts w:ascii="Arial"/>
          <w:color w:val="5B5B5B"/>
          <w:spacing w:val="-3"/>
          <w:w w:val="105"/>
          <w:sz w:val="14"/>
        </w:rPr>
        <w:t>otment</w:t>
      </w:r>
      <w:r>
        <w:rPr>
          <w:rFonts w:ascii="Arial"/>
          <w:color w:val="5B5B5B"/>
          <w:spacing w:val="14"/>
          <w:w w:val="105"/>
          <w:sz w:val="14"/>
        </w:rPr>
        <w:t xml:space="preserve"> </w:t>
      </w:r>
      <w:r>
        <w:rPr>
          <w:rFonts w:ascii="Arial"/>
          <w:color w:val="464646"/>
          <w:spacing w:val="-6"/>
          <w:w w:val="105"/>
          <w:sz w:val="14"/>
        </w:rPr>
        <w:t>11</w:t>
      </w:r>
      <w:r>
        <w:rPr>
          <w:rFonts w:ascii="Arial"/>
          <w:color w:val="464646"/>
          <w:spacing w:val="-4"/>
          <w:w w:val="105"/>
          <w:sz w:val="14"/>
        </w:rPr>
        <w:t>1</w:t>
      </w:r>
      <w:r>
        <w:rPr>
          <w:rFonts w:ascii="Arial"/>
          <w:color w:val="464646"/>
          <w:spacing w:val="-7"/>
          <w:w w:val="105"/>
          <w:sz w:val="14"/>
        </w:rPr>
        <w:t>Parish</w:t>
      </w:r>
      <w:r>
        <w:rPr>
          <w:rFonts w:ascii="Arial"/>
          <w:color w:val="464646"/>
          <w:spacing w:val="-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7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Poorneet</w:t>
      </w:r>
    </w:p>
    <w:p w14:paraId="13EDDAEA" w14:textId="77777777" w:rsidR="00A5052B" w:rsidRDefault="00A72E41">
      <w:pPr>
        <w:spacing w:before="32" w:line="288" w:lineRule="auto"/>
        <w:ind w:left="1433" w:right="570" w:hanging="15"/>
        <w:rPr>
          <w:rFonts w:ascii="Arial" w:eastAsia="Arial" w:hAnsi="Arial" w:cs="Arial"/>
          <w:sz w:val="14"/>
          <w:szCs w:val="14"/>
        </w:rPr>
      </w:pPr>
      <w:r>
        <w:pict w14:anchorId="13EDDEE9">
          <v:shape id="_x0000_s2112" type="#_x0000_t202" style="position:absolute;left:0;text-align:left;margin-left:295.15pt;margin-top:2.15pt;width:53.75pt;height:65.4pt;z-index:25164595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3"/>
                    <w:gridCol w:w="461"/>
                  </w:tblGrid>
                  <w:tr w:rsidR="00A5052B" w14:paraId="13EDDF32" w14:textId="77777777">
                    <w:trPr>
                      <w:trHeight w:hRule="exact" w:val="313"/>
                    </w:trPr>
                    <w:tc>
                      <w:tcPr>
                        <w:tcW w:w="6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0" w14:textId="77777777" w:rsidR="00A5052B" w:rsidRDefault="00A72E41">
                        <w:pPr>
                          <w:pStyle w:val="TableParagraph"/>
                          <w:spacing w:before="82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w w:val="105"/>
                            <w:sz w:val="14"/>
                          </w:rPr>
                          <w:t>10269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1" w14:textId="77777777" w:rsidR="00A5052B" w:rsidRDefault="00A72E41">
                        <w:pPr>
                          <w:pStyle w:val="TableParagraph"/>
                          <w:spacing w:before="82"/>
                          <w:ind w:left="1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w w:val="115"/>
                            <w:sz w:val="14"/>
                          </w:rPr>
                          <w:t>431</w:t>
                        </w:r>
                      </w:p>
                    </w:tc>
                  </w:tr>
                  <w:tr w:rsidR="00A5052B" w14:paraId="13EDDF35" w14:textId="77777777">
                    <w:trPr>
                      <w:trHeight w:hRule="exact" w:val="247"/>
                    </w:trPr>
                    <w:tc>
                      <w:tcPr>
                        <w:tcW w:w="6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3" w14:textId="77777777" w:rsidR="00A5052B" w:rsidRDefault="00A72E41">
                        <w:pPr>
                          <w:pStyle w:val="TableParagraph"/>
                          <w:spacing w:before="5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64646"/>
                            <w:spacing w:val="-40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64646"/>
                            <w:w w:val="115"/>
                            <w:sz w:val="14"/>
                          </w:rPr>
                          <w:t>062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4" w14:textId="77777777" w:rsidR="00A5052B" w:rsidRDefault="00A72E41">
                        <w:pPr>
                          <w:pStyle w:val="TableParagraph"/>
                          <w:spacing w:before="62"/>
                          <w:ind w:left="1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B5B5B"/>
                            <w:w w:val="110"/>
                            <w:sz w:val="14"/>
                          </w:rPr>
                          <w:t>062</w:t>
                        </w:r>
                      </w:p>
                    </w:tc>
                  </w:tr>
                  <w:tr w:rsidR="00A5052B" w14:paraId="13EDDF38" w14:textId="77777777">
                    <w:trPr>
                      <w:trHeight w:hRule="exact" w:val="190"/>
                    </w:trPr>
                    <w:tc>
                      <w:tcPr>
                        <w:tcW w:w="6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6" w14:textId="77777777" w:rsidR="00A5052B" w:rsidRDefault="00A72E41">
                        <w:pPr>
                          <w:pStyle w:val="TableParagraph"/>
                          <w:spacing w:before="9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64646"/>
                            <w:spacing w:val="-32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64646"/>
                            <w:w w:val="115"/>
                            <w:sz w:val="14"/>
                          </w:rPr>
                          <w:t>062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7" w14:textId="77777777" w:rsidR="00A5052B" w:rsidRDefault="00A72E41">
                        <w:pPr>
                          <w:pStyle w:val="TableParagraph"/>
                          <w:spacing w:before="9"/>
                          <w:ind w:left="1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B5B5B"/>
                            <w:w w:val="120"/>
                            <w:sz w:val="14"/>
                          </w:rPr>
                          <w:t>061</w:t>
                        </w:r>
                      </w:p>
                    </w:tc>
                  </w:tr>
                  <w:tr w:rsidR="00A5052B" w14:paraId="13EDDF3B" w14:textId="77777777">
                    <w:trPr>
                      <w:trHeight w:hRule="exact" w:val="237"/>
                    </w:trPr>
                    <w:tc>
                      <w:tcPr>
                        <w:tcW w:w="6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9" w14:textId="77777777" w:rsidR="00A5052B" w:rsidRDefault="00A72E41">
                        <w:pPr>
                          <w:pStyle w:val="TableParagraph"/>
                          <w:spacing w:before="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64646"/>
                            <w:spacing w:val="-3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64646"/>
                            <w:w w:val="110"/>
                            <w:sz w:val="14"/>
                          </w:rPr>
                          <w:t>957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A" w14:textId="77777777" w:rsidR="00A5052B" w:rsidRDefault="00A72E41">
                        <w:pPr>
                          <w:pStyle w:val="TableParagraph"/>
                          <w:spacing w:before="5"/>
                          <w:ind w:left="14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spacing w:val="-50"/>
                            <w:w w:val="13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64646"/>
                            <w:w w:val="135"/>
                            <w:sz w:val="14"/>
                          </w:rPr>
                          <w:t>61</w:t>
                        </w:r>
                      </w:p>
                    </w:tc>
                  </w:tr>
                  <w:tr w:rsidR="00A5052B" w14:paraId="13EDDF3E" w14:textId="77777777">
                    <w:trPr>
                      <w:trHeight w:hRule="exact" w:val="321"/>
                    </w:trPr>
                    <w:tc>
                      <w:tcPr>
                        <w:tcW w:w="6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C" w14:textId="77777777" w:rsidR="00A5052B" w:rsidRDefault="00A72E41">
                        <w:pPr>
                          <w:pStyle w:val="TableParagraph"/>
                          <w:spacing w:before="55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w w:val="105"/>
                            <w:sz w:val="14"/>
                          </w:rPr>
                          <w:t>06929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3D" w14:textId="77777777" w:rsidR="00A5052B" w:rsidRDefault="00A72E41">
                        <w:pPr>
                          <w:pStyle w:val="TableParagraph"/>
                          <w:spacing w:before="62"/>
                          <w:ind w:left="1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B5B5B"/>
                            <w:w w:val="105"/>
                            <w:sz w:val="14"/>
                          </w:rPr>
                          <w:t>667</w:t>
                        </w:r>
                      </w:p>
                    </w:tc>
                  </w:tr>
                </w:tbl>
                <w:p w14:paraId="13EDDF3F" w14:textId="77777777" w:rsidR="00A5052B" w:rsidRDefault="00A5052B"/>
              </w:txbxContent>
            </v:textbox>
            <w10:wrap anchorx="page"/>
          </v:shape>
        </w:pict>
      </w:r>
      <w:r>
        <w:rPr>
          <w:rFonts w:ascii="Arial"/>
          <w:color w:val="5B5B5B"/>
          <w:w w:val="105"/>
          <w:sz w:val="14"/>
        </w:rPr>
        <w:t xml:space="preserve">Crown </w:t>
      </w:r>
      <w:r>
        <w:rPr>
          <w:rFonts w:ascii="Arial"/>
          <w:color w:val="464646"/>
          <w:w w:val="105"/>
          <w:sz w:val="14"/>
        </w:rPr>
        <w:t>Allotments</w:t>
      </w:r>
      <w:r>
        <w:rPr>
          <w:rFonts w:ascii="Arial"/>
          <w:color w:val="464646"/>
          <w:spacing w:val="33"/>
          <w:w w:val="105"/>
          <w:sz w:val="14"/>
        </w:rPr>
        <w:t xml:space="preserve"> </w:t>
      </w:r>
      <w:r>
        <w:rPr>
          <w:rFonts w:ascii="Arial"/>
          <w:color w:val="464646"/>
          <w:spacing w:val="-39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>20</w:t>
      </w:r>
      <w:r>
        <w:rPr>
          <w:rFonts w:ascii="Arial"/>
          <w:color w:val="464646"/>
          <w:spacing w:val="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17"/>
          <w:w w:val="105"/>
          <w:sz w:val="14"/>
        </w:rPr>
        <w:t xml:space="preserve"> </w:t>
      </w:r>
      <w:r>
        <w:rPr>
          <w:rFonts w:ascii="Arial"/>
          <w:color w:val="5B5B5B"/>
          <w:spacing w:val="-35"/>
          <w:w w:val="105"/>
          <w:sz w:val="14"/>
        </w:rPr>
        <w:t>1</w:t>
      </w:r>
      <w:r>
        <w:rPr>
          <w:rFonts w:ascii="Arial"/>
          <w:color w:val="5B5B5B"/>
          <w:w w:val="105"/>
          <w:sz w:val="14"/>
        </w:rPr>
        <w:t>2</w:t>
      </w:r>
      <w:r>
        <w:rPr>
          <w:rFonts w:ascii="Arial"/>
          <w:color w:val="5B5B5B"/>
          <w:spacing w:val="8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>Par</w:t>
      </w:r>
      <w:r>
        <w:rPr>
          <w:rFonts w:ascii="Arial"/>
          <w:color w:val="464646"/>
          <w:spacing w:val="-10"/>
          <w:w w:val="105"/>
          <w:sz w:val="14"/>
        </w:rPr>
        <w:t>i</w:t>
      </w:r>
      <w:r>
        <w:rPr>
          <w:rFonts w:ascii="Arial"/>
          <w:color w:val="464646"/>
          <w:w w:val="105"/>
          <w:sz w:val="14"/>
        </w:rPr>
        <w:t>sh</w:t>
      </w:r>
      <w:r>
        <w:rPr>
          <w:rFonts w:ascii="Arial"/>
          <w:color w:val="464646"/>
          <w:spacing w:val="1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of</w:t>
      </w:r>
      <w:r>
        <w:rPr>
          <w:rFonts w:ascii="Arial"/>
          <w:color w:val="464646"/>
          <w:w w:val="107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Poorneet</w:t>
      </w:r>
    </w:p>
    <w:p w14:paraId="13EDDAEB" w14:textId="77777777" w:rsidR="00A5052B" w:rsidRDefault="00A72E41">
      <w:pPr>
        <w:spacing w:before="1" w:line="283" w:lineRule="auto"/>
        <w:ind w:left="1433" w:right="1336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10"/>
          <w:sz w:val="14"/>
        </w:rPr>
        <w:t>Lot</w:t>
      </w:r>
      <w:r>
        <w:rPr>
          <w:rFonts w:ascii="Arial"/>
          <w:color w:val="464646"/>
          <w:spacing w:val="-23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2</w:t>
      </w:r>
      <w:r>
        <w:rPr>
          <w:rFonts w:ascii="Arial"/>
          <w:color w:val="5B5B5B"/>
          <w:spacing w:val="-26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on</w:t>
      </w:r>
      <w:r>
        <w:rPr>
          <w:rFonts w:ascii="Arial"/>
          <w:color w:val="5B5B5B"/>
          <w:spacing w:val="-26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P</w:t>
      </w:r>
      <w:r>
        <w:rPr>
          <w:rFonts w:ascii="Arial"/>
          <w:color w:val="464646"/>
          <w:spacing w:val="-21"/>
          <w:w w:val="110"/>
          <w:sz w:val="14"/>
        </w:rPr>
        <w:t>l</w:t>
      </w:r>
      <w:r>
        <w:rPr>
          <w:rFonts w:ascii="Arial"/>
          <w:color w:val="464646"/>
          <w:w w:val="110"/>
          <w:sz w:val="14"/>
        </w:rPr>
        <w:t>an</w:t>
      </w:r>
      <w:r>
        <w:rPr>
          <w:rFonts w:ascii="Arial"/>
          <w:color w:val="464646"/>
          <w:spacing w:val="-25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of</w:t>
      </w:r>
      <w:r>
        <w:rPr>
          <w:rFonts w:ascii="Arial"/>
          <w:color w:val="5B5B5B"/>
          <w:spacing w:val="-26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Subd</w:t>
      </w:r>
      <w:r>
        <w:rPr>
          <w:rFonts w:ascii="Arial"/>
          <w:color w:val="5B5B5B"/>
          <w:spacing w:val="-9"/>
          <w:w w:val="110"/>
          <w:sz w:val="14"/>
        </w:rPr>
        <w:t>i</w:t>
      </w:r>
      <w:r>
        <w:rPr>
          <w:rFonts w:ascii="Arial"/>
          <w:color w:val="5B5B5B"/>
          <w:w w:val="110"/>
          <w:sz w:val="14"/>
        </w:rPr>
        <w:t>vis</w:t>
      </w:r>
      <w:r>
        <w:rPr>
          <w:rFonts w:ascii="Arial"/>
          <w:color w:val="5B5B5B"/>
          <w:spacing w:val="-3"/>
          <w:w w:val="110"/>
          <w:sz w:val="14"/>
        </w:rPr>
        <w:t>i</w:t>
      </w:r>
      <w:r>
        <w:rPr>
          <w:rFonts w:ascii="Arial"/>
          <w:color w:val="5B5B5B"/>
          <w:w w:val="110"/>
          <w:sz w:val="14"/>
        </w:rPr>
        <w:t>on</w:t>
      </w:r>
      <w:r>
        <w:rPr>
          <w:rFonts w:ascii="Arial"/>
          <w:color w:val="5B5B5B"/>
          <w:spacing w:val="-26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6</w:t>
      </w:r>
      <w:r>
        <w:rPr>
          <w:rFonts w:ascii="Arial"/>
          <w:color w:val="5B5B5B"/>
          <w:spacing w:val="-26"/>
          <w:w w:val="110"/>
          <w:sz w:val="14"/>
        </w:rPr>
        <w:t>1</w:t>
      </w:r>
      <w:r>
        <w:rPr>
          <w:rFonts w:ascii="Arial"/>
          <w:color w:val="5B5B5B"/>
          <w:w w:val="110"/>
          <w:sz w:val="14"/>
        </w:rPr>
        <w:t>7382T</w:t>
      </w:r>
      <w:r>
        <w:rPr>
          <w:rFonts w:ascii="Arial"/>
          <w:color w:val="5B5B5B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Lot</w:t>
      </w:r>
      <w:r>
        <w:rPr>
          <w:rFonts w:ascii="Arial"/>
          <w:color w:val="464646"/>
          <w:spacing w:val="-19"/>
          <w:w w:val="110"/>
          <w:sz w:val="14"/>
        </w:rPr>
        <w:t xml:space="preserve"> </w:t>
      </w:r>
      <w:r>
        <w:rPr>
          <w:rFonts w:ascii="Arial"/>
          <w:color w:val="5B5B5B"/>
          <w:spacing w:val="-18"/>
          <w:w w:val="110"/>
          <w:sz w:val="14"/>
        </w:rPr>
        <w:t>1</w:t>
      </w:r>
      <w:r>
        <w:rPr>
          <w:rFonts w:ascii="Arial"/>
          <w:color w:val="5B5B5B"/>
          <w:w w:val="110"/>
          <w:sz w:val="14"/>
        </w:rPr>
        <w:t>on</w:t>
      </w:r>
      <w:r>
        <w:rPr>
          <w:rFonts w:ascii="Arial"/>
          <w:color w:val="5B5B5B"/>
          <w:spacing w:val="-25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Plan</w:t>
      </w:r>
      <w:r>
        <w:rPr>
          <w:rFonts w:ascii="Arial"/>
          <w:color w:val="464646"/>
          <w:spacing w:val="-27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of</w:t>
      </w:r>
      <w:r>
        <w:rPr>
          <w:rFonts w:ascii="Arial"/>
          <w:color w:val="5B5B5B"/>
          <w:spacing w:val="-25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Subd</w:t>
      </w:r>
      <w:r>
        <w:rPr>
          <w:rFonts w:ascii="Arial"/>
          <w:color w:val="5B5B5B"/>
          <w:spacing w:val="-9"/>
          <w:w w:val="110"/>
          <w:sz w:val="14"/>
        </w:rPr>
        <w:t>i</w:t>
      </w:r>
      <w:r>
        <w:rPr>
          <w:rFonts w:ascii="Arial"/>
          <w:color w:val="5B5B5B"/>
          <w:w w:val="110"/>
          <w:sz w:val="14"/>
        </w:rPr>
        <w:t>vis</w:t>
      </w:r>
      <w:r>
        <w:rPr>
          <w:rFonts w:ascii="Arial"/>
          <w:color w:val="5B5B5B"/>
          <w:spacing w:val="6"/>
          <w:w w:val="110"/>
          <w:sz w:val="14"/>
        </w:rPr>
        <w:t>i</w:t>
      </w:r>
      <w:r>
        <w:rPr>
          <w:rFonts w:ascii="Arial"/>
          <w:color w:val="5B5B5B"/>
          <w:w w:val="110"/>
          <w:sz w:val="14"/>
        </w:rPr>
        <w:t>on</w:t>
      </w:r>
      <w:r>
        <w:rPr>
          <w:rFonts w:ascii="Arial"/>
          <w:color w:val="5B5B5B"/>
          <w:spacing w:val="-26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6</w:t>
      </w:r>
      <w:r>
        <w:rPr>
          <w:rFonts w:ascii="Arial"/>
          <w:color w:val="5B5B5B"/>
          <w:spacing w:val="-26"/>
          <w:w w:val="110"/>
          <w:sz w:val="14"/>
        </w:rPr>
        <w:t>1</w:t>
      </w:r>
      <w:r>
        <w:rPr>
          <w:rFonts w:ascii="Arial"/>
          <w:color w:val="5B5B5B"/>
          <w:w w:val="110"/>
          <w:sz w:val="14"/>
        </w:rPr>
        <w:t>7382T</w:t>
      </w:r>
      <w:r>
        <w:rPr>
          <w:rFonts w:ascii="Arial"/>
          <w:color w:val="5B5B5B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Lot</w:t>
      </w:r>
      <w:r>
        <w:rPr>
          <w:rFonts w:ascii="Arial"/>
          <w:color w:val="464646"/>
          <w:spacing w:val="-29"/>
          <w:w w:val="110"/>
          <w:sz w:val="14"/>
        </w:rPr>
        <w:t xml:space="preserve"> </w:t>
      </w:r>
      <w:r>
        <w:rPr>
          <w:rFonts w:ascii="Arial"/>
          <w:color w:val="5B5B5B"/>
          <w:spacing w:val="-6"/>
          <w:w w:val="110"/>
          <w:sz w:val="14"/>
        </w:rPr>
        <w:t>1</w:t>
      </w:r>
      <w:r>
        <w:rPr>
          <w:rFonts w:ascii="Arial"/>
          <w:color w:val="5B5B5B"/>
          <w:spacing w:val="-10"/>
          <w:w w:val="110"/>
          <w:sz w:val="14"/>
        </w:rPr>
        <w:t>on</w:t>
      </w:r>
      <w:r>
        <w:rPr>
          <w:rFonts w:ascii="Arial"/>
          <w:color w:val="5B5B5B"/>
          <w:spacing w:val="-33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Plan</w:t>
      </w:r>
      <w:r>
        <w:rPr>
          <w:rFonts w:ascii="Arial"/>
          <w:color w:val="464646"/>
          <w:spacing w:val="-33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of</w:t>
      </w:r>
      <w:r>
        <w:rPr>
          <w:rFonts w:ascii="Arial"/>
          <w:color w:val="5B5B5B"/>
          <w:spacing w:val="-33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Subdivision</w:t>
      </w:r>
      <w:r>
        <w:rPr>
          <w:rFonts w:ascii="Arial"/>
          <w:color w:val="5B5B5B"/>
          <w:spacing w:val="-33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737862H</w:t>
      </w:r>
    </w:p>
    <w:p w14:paraId="13EDDAEC" w14:textId="77777777" w:rsidR="00A5052B" w:rsidRDefault="00A72E41">
      <w:pPr>
        <w:spacing w:before="11"/>
        <w:ind w:left="142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15"/>
          <w:sz w:val="14"/>
        </w:rPr>
        <w:t>Lots</w:t>
      </w:r>
      <w:r>
        <w:rPr>
          <w:rFonts w:ascii="Arial"/>
          <w:color w:val="464646"/>
          <w:spacing w:val="9"/>
          <w:w w:val="115"/>
          <w:sz w:val="14"/>
        </w:rPr>
        <w:t xml:space="preserve"> </w:t>
      </w:r>
      <w:r>
        <w:rPr>
          <w:rFonts w:ascii="Arial"/>
          <w:color w:val="464646"/>
          <w:spacing w:val="-43"/>
          <w:w w:val="115"/>
          <w:sz w:val="14"/>
        </w:rPr>
        <w:t>1</w:t>
      </w:r>
      <w:r>
        <w:rPr>
          <w:rFonts w:ascii="Arial"/>
          <w:color w:val="464646"/>
          <w:w w:val="115"/>
          <w:sz w:val="14"/>
        </w:rPr>
        <w:t>,2</w:t>
      </w:r>
      <w:r>
        <w:rPr>
          <w:rFonts w:ascii="Arial"/>
          <w:color w:val="464646"/>
          <w:spacing w:val="-11"/>
          <w:w w:val="115"/>
          <w:sz w:val="14"/>
        </w:rPr>
        <w:t>,</w:t>
      </w:r>
      <w:r>
        <w:rPr>
          <w:rFonts w:ascii="Arial"/>
          <w:color w:val="464646"/>
          <w:spacing w:val="-42"/>
          <w:w w:val="115"/>
          <w:sz w:val="14"/>
        </w:rPr>
        <w:t>3</w:t>
      </w:r>
      <w:r>
        <w:rPr>
          <w:rFonts w:ascii="Arial"/>
          <w:color w:val="707070"/>
          <w:spacing w:val="-38"/>
          <w:w w:val="115"/>
          <w:sz w:val="14"/>
        </w:rPr>
        <w:t>,</w:t>
      </w:r>
      <w:r>
        <w:rPr>
          <w:rFonts w:ascii="Arial"/>
          <w:color w:val="464646"/>
          <w:spacing w:val="-20"/>
          <w:w w:val="115"/>
          <w:sz w:val="14"/>
        </w:rPr>
        <w:t>4</w:t>
      </w:r>
      <w:r>
        <w:rPr>
          <w:rFonts w:ascii="Arial"/>
          <w:color w:val="707070"/>
          <w:spacing w:val="-26"/>
          <w:w w:val="115"/>
          <w:sz w:val="14"/>
        </w:rPr>
        <w:t>,</w:t>
      </w:r>
      <w:r>
        <w:rPr>
          <w:rFonts w:ascii="Arial"/>
          <w:color w:val="707070"/>
          <w:w w:val="115"/>
          <w:sz w:val="14"/>
        </w:rPr>
        <w:t>5</w:t>
      </w:r>
      <w:r>
        <w:rPr>
          <w:rFonts w:ascii="Arial"/>
          <w:color w:val="707070"/>
          <w:spacing w:val="-5"/>
          <w:w w:val="115"/>
          <w:sz w:val="14"/>
        </w:rPr>
        <w:t>,</w:t>
      </w:r>
      <w:r>
        <w:rPr>
          <w:rFonts w:ascii="Arial"/>
          <w:color w:val="707070"/>
          <w:w w:val="115"/>
          <w:sz w:val="14"/>
        </w:rPr>
        <w:t>6</w:t>
      </w:r>
      <w:r>
        <w:rPr>
          <w:rFonts w:ascii="Arial"/>
          <w:color w:val="707070"/>
          <w:spacing w:val="7"/>
          <w:w w:val="115"/>
          <w:sz w:val="14"/>
        </w:rPr>
        <w:t>,</w:t>
      </w:r>
      <w:r>
        <w:rPr>
          <w:rFonts w:ascii="Arial"/>
          <w:color w:val="464646"/>
          <w:spacing w:val="-12"/>
          <w:w w:val="115"/>
          <w:sz w:val="14"/>
        </w:rPr>
        <w:t>7</w:t>
      </w:r>
      <w:r>
        <w:rPr>
          <w:rFonts w:ascii="Arial"/>
          <w:color w:val="707070"/>
          <w:spacing w:val="-36"/>
          <w:w w:val="115"/>
          <w:sz w:val="14"/>
        </w:rPr>
        <w:t>,</w:t>
      </w:r>
      <w:r>
        <w:rPr>
          <w:rFonts w:ascii="Arial"/>
          <w:color w:val="707070"/>
          <w:w w:val="115"/>
          <w:sz w:val="14"/>
        </w:rPr>
        <w:t>8</w:t>
      </w:r>
      <w:r>
        <w:rPr>
          <w:rFonts w:ascii="Arial"/>
          <w:color w:val="707070"/>
          <w:spacing w:val="-6"/>
          <w:w w:val="115"/>
          <w:sz w:val="14"/>
        </w:rPr>
        <w:t>,</w:t>
      </w:r>
      <w:r>
        <w:rPr>
          <w:rFonts w:ascii="Arial"/>
          <w:color w:val="464646"/>
          <w:w w:val="115"/>
          <w:sz w:val="14"/>
        </w:rPr>
        <w:t>9</w:t>
      </w:r>
      <w:r>
        <w:rPr>
          <w:rFonts w:ascii="Arial"/>
          <w:color w:val="464646"/>
          <w:spacing w:val="-5"/>
          <w:w w:val="115"/>
          <w:sz w:val="14"/>
        </w:rPr>
        <w:t>,</w:t>
      </w:r>
      <w:r>
        <w:rPr>
          <w:rFonts w:ascii="Arial"/>
          <w:color w:val="464646"/>
          <w:spacing w:val="-38"/>
          <w:w w:val="115"/>
          <w:sz w:val="14"/>
        </w:rPr>
        <w:t>1</w:t>
      </w:r>
      <w:r>
        <w:rPr>
          <w:rFonts w:ascii="Arial"/>
          <w:color w:val="464646"/>
          <w:spacing w:val="-14"/>
          <w:w w:val="115"/>
          <w:sz w:val="14"/>
        </w:rPr>
        <w:t>0</w:t>
      </w:r>
      <w:r>
        <w:rPr>
          <w:rFonts w:ascii="Arial"/>
          <w:color w:val="707070"/>
          <w:spacing w:val="-18"/>
          <w:w w:val="115"/>
          <w:sz w:val="14"/>
        </w:rPr>
        <w:t>,</w:t>
      </w:r>
      <w:r>
        <w:rPr>
          <w:rFonts w:ascii="Arial"/>
          <w:color w:val="464646"/>
          <w:w w:val="115"/>
          <w:sz w:val="14"/>
        </w:rPr>
        <w:t>1</w:t>
      </w:r>
      <w:r>
        <w:rPr>
          <w:rFonts w:ascii="Arial"/>
          <w:color w:val="464646"/>
          <w:spacing w:val="-38"/>
          <w:w w:val="115"/>
          <w:sz w:val="14"/>
        </w:rPr>
        <w:t>1</w:t>
      </w:r>
      <w:r>
        <w:rPr>
          <w:rFonts w:ascii="Arial"/>
          <w:color w:val="707070"/>
          <w:w w:val="115"/>
          <w:sz w:val="14"/>
        </w:rPr>
        <w:t>,</w:t>
      </w:r>
      <w:r>
        <w:rPr>
          <w:rFonts w:ascii="Arial"/>
          <w:color w:val="707070"/>
          <w:spacing w:val="29"/>
          <w:w w:val="115"/>
          <w:sz w:val="14"/>
        </w:rPr>
        <w:t xml:space="preserve"> </w:t>
      </w:r>
      <w:r>
        <w:rPr>
          <w:rFonts w:ascii="Arial"/>
          <w:color w:val="707070"/>
          <w:w w:val="115"/>
          <w:sz w:val="14"/>
        </w:rPr>
        <w:t>2</w:t>
      </w:r>
      <w:r>
        <w:rPr>
          <w:rFonts w:ascii="Arial"/>
          <w:color w:val="707070"/>
          <w:spacing w:val="8"/>
          <w:w w:val="115"/>
          <w:sz w:val="14"/>
        </w:rPr>
        <w:t>,</w:t>
      </w:r>
      <w:r>
        <w:rPr>
          <w:rFonts w:ascii="Arial"/>
          <w:color w:val="707070"/>
          <w:w w:val="115"/>
          <w:sz w:val="14"/>
        </w:rPr>
        <w:t>13</w:t>
      </w:r>
      <w:r>
        <w:rPr>
          <w:rFonts w:ascii="Arial"/>
          <w:color w:val="707070"/>
          <w:spacing w:val="-13"/>
          <w:w w:val="115"/>
          <w:sz w:val="14"/>
        </w:rPr>
        <w:t>,</w:t>
      </w:r>
      <w:r>
        <w:rPr>
          <w:rFonts w:ascii="Arial"/>
          <w:color w:val="464646"/>
          <w:spacing w:val="-43"/>
          <w:w w:val="115"/>
          <w:sz w:val="14"/>
        </w:rPr>
        <w:t>1</w:t>
      </w:r>
      <w:r>
        <w:rPr>
          <w:rFonts w:ascii="Arial"/>
          <w:color w:val="464646"/>
          <w:spacing w:val="-19"/>
          <w:w w:val="115"/>
          <w:sz w:val="14"/>
        </w:rPr>
        <w:t>4</w:t>
      </w:r>
      <w:r>
        <w:rPr>
          <w:rFonts w:ascii="Arial"/>
          <w:color w:val="707070"/>
          <w:spacing w:val="-26"/>
          <w:w w:val="115"/>
          <w:sz w:val="14"/>
        </w:rPr>
        <w:t>,</w:t>
      </w:r>
      <w:r>
        <w:rPr>
          <w:rFonts w:ascii="Arial"/>
          <w:color w:val="464646"/>
          <w:spacing w:val="-43"/>
          <w:w w:val="115"/>
          <w:sz w:val="14"/>
        </w:rPr>
        <w:t>1</w:t>
      </w:r>
      <w:r>
        <w:rPr>
          <w:rFonts w:ascii="Arial"/>
          <w:color w:val="464646"/>
          <w:w w:val="115"/>
          <w:sz w:val="14"/>
        </w:rPr>
        <w:t>5</w:t>
      </w:r>
      <w:r>
        <w:rPr>
          <w:rFonts w:ascii="Arial"/>
          <w:color w:val="464646"/>
          <w:spacing w:val="-3"/>
          <w:w w:val="115"/>
          <w:sz w:val="14"/>
        </w:rPr>
        <w:t xml:space="preserve"> </w:t>
      </w:r>
      <w:r>
        <w:rPr>
          <w:rFonts w:ascii="Arial"/>
          <w:color w:val="464646"/>
          <w:w w:val="115"/>
          <w:sz w:val="14"/>
        </w:rPr>
        <w:t>and</w:t>
      </w:r>
      <w:r>
        <w:rPr>
          <w:rFonts w:ascii="Arial"/>
          <w:color w:val="464646"/>
          <w:spacing w:val="7"/>
          <w:w w:val="115"/>
          <w:sz w:val="14"/>
        </w:rPr>
        <w:t xml:space="preserve"> </w:t>
      </w:r>
      <w:r>
        <w:rPr>
          <w:rFonts w:ascii="Arial"/>
          <w:color w:val="464646"/>
          <w:spacing w:val="-38"/>
          <w:w w:val="115"/>
          <w:sz w:val="14"/>
        </w:rPr>
        <w:t>1</w:t>
      </w:r>
      <w:r>
        <w:rPr>
          <w:rFonts w:ascii="Arial"/>
          <w:color w:val="464646"/>
          <w:w w:val="115"/>
          <w:sz w:val="14"/>
        </w:rPr>
        <w:t>6</w:t>
      </w:r>
    </w:p>
    <w:p w14:paraId="13EDDAED" w14:textId="77777777" w:rsidR="00A5052B" w:rsidRDefault="00A72E41">
      <w:pPr>
        <w:spacing w:before="25"/>
        <w:ind w:left="141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05"/>
          <w:sz w:val="14"/>
        </w:rPr>
        <w:t>on</w:t>
      </w:r>
      <w:r>
        <w:rPr>
          <w:rFonts w:ascii="Arial"/>
          <w:color w:val="464646"/>
          <w:spacing w:val="-7"/>
          <w:w w:val="105"/>
          <w:sz w:val="14"/>
        </w:rPr>
        <w:t xml:space="preserve"> </w:t>
      </w:r>
      <w:r>
        <w:rPr>
          <w:rFonts w:ascii="Arial"/>
          <w:color w:val="464646"/>
          <w:spacing w:val="-6"/>
          <w:w w:val="105"/>
          <w:sz w:val="14"/>
        </w:rPr>
        <w:t>Ti</w:t>
      </w:r>
      <w:r>
        <w:rPr>
          <w:rFonts w:ascii="Arial"/>
          <w:color w:val="464646"/>
          <w:spacing w:val="-5"/>
          <w:w w:val="105"/>
          <w:sz w:val="14"/>
        </w:rPr>
        <w:t>tl</w:t>
      </w:r>
      <w:r>
        <w:rPr>
          <w:rFonts w:ascii="Arial"/>
          <w:color w:val="464646"/>
          <w:spacing w:val="-6"/>
          <w:w w:val="105"/>
          <w:sz w:val="14"/>
        </w:rPr>
        <w:t>e</w:t>
      </w:r>
      <w:r>
        <w:rPr>
          <w:rFonts w:ascii="Arial"/>
          <w:color w:val="464646"/>
          <w:spacing w:val="5"/>
          <w:w w:val="105"/>
          <w:sz w:val="14"/>
        </w:rPr>
        <w:t xml:space="preserve"> </w:t>
      </w:r>
      <w:r>
        <w:rPr>
          <w:rFonts w:ascii="Arial"/>
          <w:color w:val="5B5B5B"/>
          <w:spacing w:val="-4"/>
          <w:w w:val="105"/>
          <w:sz w:val="14"/>
        </w:rPr>
        <w:t>Plan</w:t>
      </w:r>
      <w:r>
        <w:rPr>
          <w:rFonts w:ascii="Arial"/>
          <w:color w:val="5B5B5B"/>
          <w:spacing w:val="3"/>
          <w:w w:val="105"/>
          <w:sz w:val="14"/>
        </w:rPr>
        <w:t xml:space="preserve"> </w:t>
      </w:r>
      <w:r>
        <w:rPr>
          <w:rFonts w:ascii="Arial"/>
          <w:color w:val="464646"/>
          <w:spacing w:val="-1"/>
          <w:w w:val="105"/>
          <w:sz w:val="14"/>
        </w:rPr>
        <w:t>402551</w:t>
      </w:r>
      <w:r>
        <w:rPr>
          <w:rFonts w:ascii="Arial"/>
          <w:color w:val="464646"/>
          <w:spacing w:val="-2"/>
          <w:w w:val="105"/>
          <w:sz w:val="14"/>
        </w:rPr>
        <w:t>H</w:t>
      </w:r>
    </w:p>
    <w:p w14:paraId="13EDDAEE" w14:textId="77777777" w:rsidR="00A5052B" w:rsidRDefault="00A72E41">
      <w:pPr>
        <w:spacing w:before="39"/>
        <w:ind w:left="141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05"/>
          <w:sz w:val="14"/>
        </w:rPr>
        <w:t>Crown</w:t>
      </w:r>
      <w:r>
        <w:rPr>
          <w:rFonts w:ascii="Arial"/>
          <w:color w:val="464646"/>
          <w:spacing w:val="-7"/>
          <w:w w:val="105"/>
          <w:sz w:val="14"/>
        </w:rPr>
        <w:t xml:space="preserve"> </w:t>
      </w:r>
      <w:r>
        <w:rPr>
          <w:rFonts w:ascii="Arial"/>
          <w:color w:val="707070"/>
          <w:spacing w:val="-2"/>
          <w:w w:val="105"/>
          <w:sz w:val="14"/>
        </w:rPr>
        <w:t>All</w:t>
      </w:r>
      <w:r>
        <w:rPr>
          <w:rFonts w:ascii="Arial"/>
          <w:color w:val="464646"/>
          <w:spacing w:val="-2"/>
          <w:w w:val="105"/>
          <w:sz w:val="14"/>
        </w:rPr>
        <w:t>otm</w:t>
      </w:r>
      <w:r>
        <w:rPr>
          <w:rFonts w:ascii="Arial"/>
          <w:color w:val="707070"/>
          <w:spacing w:val="-2"/>
          <w:w w:val="105"/>
          <w:sz w:val="14"/>
        </w:rPr>
        <w:t>e</w:t>
      </w:r>
      <w:r>
        <w:rPr>
          <w:rFonts w:ascii="Arial"/>
          <w:color w:val="464646"/>
          <w:spacing w:val="-2"/>
          <w:w w:val="105"/>
          <w:sz w:val="14"/>
        </w:rPr>
        <w:t>nts</w:t>
      </w:r>
      <w:r>
        <w:rPr>
          <w:rFonts w:ascii="Arial"/>
          <w:color w:val="464646"/>
          <w:spacing w:val="-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28,29</w:t>
      </w:r>
      <w:r>
        <w:rPr>
          <w:rFonts w:ascii="Arial"/>
          <w:color w:val="5B5B5B"/>
          <w:spacing w:val="-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-1"/>
          <w:w w:val="105"/>
          <w:sz w:val="14"/>
        </w:rPr>
        <w:t xml:space="preserve"> </w:t>
      </w:r>
      <w:r>
        <w:rPr>
          <w:rFonts w:ascii="Arial"/>
          <w:color w:val="707070"/>
          <w:w w:val="105"/>
          <w:sz w:val="14"/>
        </w:rPr>
        <w:t>30,</w:t>
      </w:r>
      <w:r>
        <w:rPr>
          <w:rFonts w:ascii="Arial"/>
          <w:color w:val="707070"/>
          <w:spacing w:val="4"/>
          <w:w w:val="105"/>
          <w:sz w:val="14"/>
        </w:rPr>
        <w:t xml:space="preserve"> </w:t>
      </w:r>
      <w:r>
        <w:rPr>
          <w:rFonts w:ascii="Arial"/>
          <w:color w:val="464646"/>
          <w:spacing w:val="-1"/>
          <w:w w:val="105"/>
          <w:sz w:val="14"/>
        </w:rPr>
        <w:t>Portion</w:t>
      </w:r>
      <w:r>
        <w:rPr>
          <w:rFonts w:ascii="Arial"/>
          <w:color w:val="707070"/>
          <w:spacing w:val="-1"/>
          <w:w w:val="105"/>
          <w:sz w:val="14"/>
        </w:rPr>
        <w:t>s</w:t>
      </w:r>
    </w:p>
    <w:p w14:paraId="13EDDAEF" w14:textId="77777777" w:rsidR="00A5052B" w:rsidRDefault="00A72E41">
      <w:pPr>
        <w:spacing w:before="25" w:line="299" w:lineRule="auto"/>
        <w:ind w:left="1418" w:right="570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5B5B5B"/>
          <w:w w:val="105"/>
          <w:sz w:val="14"/>
        </w:rPr>
        <w:t>3</w:t>
      </w:r>
      <w:r>
        <w:rPr>
          <w:rFonts w:ascii="Arial"/>
          <w:color w:val="5B5B5B"/>
          <w:spacing w:val="-54"/>
          <w:w w:val="105"/>
          <w:sz w:val="14"/>
        </w:rPr>
        <w:t>1</w:t>
      </w:r>
      <w:r>
        <w:rPr>
          <w:rFonts w:ascii="Arial"/>
          <w:color w:val="5B5B5B"/>
          <w:spacing w:val="-34"/>
          <w:w w:val="105"/>
          <w:sz w:val="14"/>
        </w:rPr>
        <w:t>,</w:t>
      </w:r>
      <w:r>
        <w:rPr>
          <w:rFonts w:ascii="Arial"/>
          <w:color w:val="5B5B5B"/>
          <w:w w:val="105"/>
          <w:sz w:val="14"/>
        </w:rPr>
        <w:t>32</w:t>
      </w:r>
      <w:r>
        <w:rPr>
          <w:rFonts w:ascii="Arial"/>
          <w:color w:val="5B5B5B"/>
          <w:spacing w:val="-9"/>
          <w:w w:val="105"/>
          <w:sz w:val="14"/>
        </w:rPr>
        <w:t>,</w:t>
      </w:r>
      <w:r>
        <w:rPr>
          <w:rFonts w:ascii="Arial"/>
          <w:color w:val="5B5B5B"/>
          <w:w w:val="105"/>
          <w:sz w:val="14"/>
        </w:rPr>
        <w:t>33</w:t>
      </w:r>
      <w:r>
        <w:rPr>
          <w:rFonts w:ascii="Arial"/>
          <w:color w:val="5B5B5B"/>
          <w:spacing w:val="-6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-1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38,</w:t>
      </w:r>
      <w:r>
        <w:rPr>
          <w:rFonts w:ascii="Arial"/>
          <w:color w:val="5B5B5B"/>
          <w:spacing w:val="-1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Subd</w:t>
      </w:r>
      <w:r>
        <w:rPr>
          <w:rFonts w:ascii="Arial"/>
          <w:color w:val="5B5B5B"/>
          <w:spacing w:val="-9"/>
          <w:w w:val="105"/>
          <w:sz w:val="14"/>
        </w:rPr>
        <w:t>i</w:t>
      </w:r>
      <w:r>
        <w:rPr>
          <w:rFonts w:ascii="Arial"/>
          <w:color w:val="5B5B5B"/>
          <w:w w:val="105"/>
          <w:sz w:val="14"/>
        </w:rPr>
        <w:t>vis</w:t>
      </w:r>
      <w:r>
        <w:rPr>
          <w:rFonts w:ascii="Arial"/>
          <w:color w:val="5B5B5B"/>
          <w:spacing w:val="6"/>
          <w:w w:val="105"/>
          <w:sz w:val="14"/>
        </w:rPr>
        <w:t>i</w:t>
      </w:r>
      <w:r>
        <w:rPr>
          <w:rFonts w:ascii="Arial"/>
          <w:color w:val="5B5B5B"/>
          <w:w w:val="105"/>
          <w:sz w:val="14"/>
        </w:rPr>
        <w:t>on</w:t>
      </w:r>
      <w:r>
        <w:rPr>
          <w:rFonts w:ascii="Arial"/>
          <w:color w:val="5B5B5B"/>
          <w:spacing w:val="-1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</w:t>
      </w:r>
      <w:r>
        <w:rPr>
          <w:rFonts w:ascii="Arial"/>
          <w:color w:val="5B5B5B"/>
          <w:spacing w:val="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-6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B</w:t>
      </w:r>
      <w:r>
        <w:rPr>
          <w:rFonts w:ascii="Arial"/>
          <w:color w:val="464646"/>
          <w:spacing w:val="-16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Crown </w:t>
      </w:r>
      <w:r>
        <w:rPr>
          <w:rFonts w:ascii="Arial"/>
          <w:color w:val="464646"/>
          <w:w w:val="105"/>
          <w:sz w:val="14"/>
        </w:rPr>
        <w:t>Allotment</w:t>
      </w:r>
      <w:r>
        <w:rPr>
          <w:rFonts w:ascii="Arial"/>
          <w:color w:val="464646"/>
          <w:spacing w:val="4"/>
          <w:w w:val="105"/>
          <w:sz w:val="14"/>
        </w:rPr>
        <w:t xml:space="preserve"> </w:t>
      </w:r>
      <w:r>
        <w:rPr>
          <w:rFonts w:ascii="Arial"/>
          <w:color w:val="707070"/>
          <w:w w:val="105"/>
          <w:sz w:val="14"/>
        </w:rPr>
        <w:t>39,</w:t>
      </w:r>
      <w:r>
        <w:rPr>
          <w:rFonts w:ascii="Arial"/>
          <w:color w:val="707070"/>
          <w:spacing w:val="-1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Crown</w:t>
      </w:r>
      <w:r>
        <w:rPr>
          <w:rFonts w:ascii="Arial"/>
          <w:color w:val="5B5B5B"/>
          <w:spacing w:val="-12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Allotment</w:t>
      </w:r>
      <w:r>
        <w:rPr>
          <w:rFonts w:ascii="Arial"/>
          <w:color w:val="464646"/>
          <w:spacing w:val="7"/>
          <w:w w:val="105"/>
          <w:sz w:val="14"/>
        </w:rPr>
        <w:t xml:space="preserve"> </w:t>
      </w:r>
      <w:r>
        <w:rPr>
          <w:rFonts w:ascii="Arial"/>
          <w:color w:val="707070"/>
          <w:w w:val="105"/>
          <w:sz w:val="14"/>
        </w:rPr>
        <w:t>39C,</w:t>
      </w:r>
      <w:r>
        <w:rPr>
          <w:rFonts w:ascii="Arial"/>
          <w:color w:val="707070"/>
          <w:spacing w:val="-15"/>
          <w:w w:val="105"/>
          <w:sz w:val="14"/>
        </w:rPr>
        <w:t xml:space="preserve"> </w:t>
      </w:r>
      <w:r>
        <w:rPr>
          <w:rFonts w:ascii="Arial"/>
          <w:color w:val="5B5B5B"/>
          <w:spacing w:val="-3"/>
          <w:w w:val="105"/>
          <w:sz w:val="14"/>
        </w:rPr>
        <w:t>Subdi</w:t>
      </w:r>
      <w:r>
        <w:rPr>
          <w:rFonts w:ascii="Arial"/>
          <w:color w:val="5B5B5B"/>
          <w:spacing w:val="-2"/>
          <w:w w:val="105"/>
          <w:sz w:val="14"/>
        </w:rPr>
        <w:t>vi</w:t>
      </w:r>
      <w:r>
        <w:rPr>
          <w:rFonts w:ascii="Arial"/>
          <w:color w:val="5B5B5B"/>
          <w:spacing w:val="-3"/>
          <w:w w:val="105"/>
          <w:sz w:val="14"/>
        </w:rPr>
        <w:t>sion</w:t>
      </w:r>
    </w:p>
    <w:p w14:paraId="13EDDAF0" w14:textId="77777777" w:rsidR="00A5052B" w:rsidRDefault="00A72E41">
      <w:pPr>
        <w:tabs>
          <w:tab w:val="left" w:pos="918"/>
          <w:tab w:val="left" w:pos="1418"/>
        </w:tabs>
        <w:spacing w:line="148" w:lineRule="exact"/>
        <w:ind w:left="1418" w:hanging="118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5B5B5B"/>
          <w:w w:val="105"/>
          <w:sz w:val="14"/>
        </w:rPr>
        <w:t>06929</w:t>
      </w:r>
      <w:r>
        <w:rPr>
          <w:rFonts w:ascii="Arial"/>
          <w:color w:val="5B5B5B"/>
          <w:w w:val="105"/>
          <w:sz w:val="14"/>
        </w:rPr>
        <w:tab/>
        <w:t>668</w:t>
      </w:r>
      <w:r>
        <w:rPr>
          <w:rFonts w:ascii="Arial"/>
          <w:color w:val="5B5B5B"/>
          <w:w w:val="105"/>
          <w:sz w:val="14"/>
        </w:rPr>
        <w:tab/>
        <w:t>A</w:t>
      </w:r>
      <w:r>
        <w:rPr>
          <w:rFonts w:ascii="Arial"/>
          <w:color w:val="5B5B5B"/>
          <w:spacing w:val="-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-1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B</w:t>
      </w:r>
      <w:r>
        <w:rPr>
          <w:rFonts w:ascii="Arial"/>
          <w:color w:val="464646"/>
          <w:spacing w:val="-1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Crown</w:t>
      </w:r>
      <w:r>
        <w:rPr>
          <w:rFonts w:ascii="Arial"/>
          <w:color w:val="5B5B5B"/>
          <w:spacing w:val="-1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Allotment</w:t>
      </w:r>
      <w:r>
        <w:rPr>
          <w:rFonts w:ascii="Arial"/>
          <w:color w:val="5B5B5B"/>
          <w:spacing w:val="8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46,</w:t>
      </w:r>
      <w:r>
        <w:rPr>
          <w:rFonts w:ascii="Arial"/>
          <w:color w:val="5B5B5B"/>
          <w:spacing w:val="-7"/>
          <w:w w:val="105"/>
          <w:sz w:val="14"/>
        </w:rPr>
        <w:t xml:space="preserve"> </w:t>
      </w:r>
      <w:r>
        <w:rPr>
          <w:rFonts w:ascii="Arial"/>
          <w:color w:val="707070"/>
          <w:w w:val="105"/>
          <w:sz w:val="14"/>
        </w:rPr>
        <w:t>C</w:t>
      </w:r>
      <w:r>
        <w:rPr>
          <w:rFonts w:ascii="Arial"/>
          <w:color w:val="464646"/>
          <w:w w:val="105"/>
          <w:sz w:val="14"/>
        </w:rPr>
        <w:t>rown</w:t>
      </w:r>
      <w:r>
        <w:rPr>
          <w:rFonts w:ascii="Arial"/>
          <w:color w:val="464646"/>
          <w:spacing w:val="-15"/>
          <w:w w:val="105"/>
          <w:sz w:val="14"/>
        </w:rPr>
        <w:t xml:space="preserve"> </w:t>
      </w:r>
      <w:r>
        <w:rPr>
          <w:rFonts w:ascii="Arial"/>
          <w:color w:val="464646"/>
          <w:spacing w:val="-1"/>
          <w:w w:val="105"/>
          <w:sz w:val="14"/>
        </w:rPr>
        <w:t>Allotm</w:t>
      </w:r>
      <w:r>
        <w:rPr>
          <w:rFonts w:ascii="Arial"/>
          <w:color w:val="707070"/>
          <w:spacing w:val="-1"/>
          <w:w w:val="105"/>
          <w:sz w:val="14"/>
        </w:rPr>
        <w:t>e</w:t>
      </w:r>
      <w:r>
        <w:rPr>
          <w:rFonts w:ascii="Arial"/>
          <w:color w:val="464646"/>
          <w:spacing w:val="-1"/>
          <w:w w:val="105"/>
          <w:sz w:val="14"/>
        </w:rPr>
        <w:t>nt</w:t>
      </w:r>
      <w:r>
        <w:rPr>
          <w:rFonts w:ascii="Arial"/>
          <w:color w:val="858585"/>
          <w:spacing w:val="-2"/>
          <w:w w:val="105"/>
          <w:sz w:val="14"/>
        </w:rPr>
        <w:t>s</w:t>
      </w:r>
    </w:p>
    <w:p w14:paraId="13EDDAF1" w14:textId="77777777" w:rsidR="00A5052B" w:rsidRDefault="00A72E41">
      <w:pPr>
        <w:spacing w:before="25" w:line="288" w:lineRule="auto"/>
        <w:ind w:left="1418" w:right="65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05"/>
          <w:sz w:val="14"/>
        </w:rPr>
        <w:t>46C</w:t>
      </w:r>
      <w:r>
        <w:rPr>
          <w:rFonts w:ascii="Arial"/>
          <w:color w:val="464646"/>
          <w:spacing w:val="-1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-17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4</w:t>
      </w:r>
      <w:r>
        <w:rPr>
          <w:rFonts w:ascii="Arial"/>
          <w:color w:val="464646"/>
          <w:spacing w:val="1"/>
          <w:w w:val="105"/>
          <w:sz w:val="14"/>
        </w:rPr>
        <w:t>7</w:t>
      </w:r>
      <w:r>
        <w:rPr>
          <w:rFonts w:ascii="Arial"/>
          <w:color w:val="707070"/>
          <w:spacing w:val="-2"/>
          <w:w w:val="105"/>
          <w:sz w:val="14"/>
        </w:rPr>
        <w:t>,</w:t>
      </w:r>
      <w:r>
        <w:rPr>
          <w:rFonts w:ascii="Arial"/>
          <w:color w:val="5B5B5B"/>
          <w:w w:val="105"/>
          <w:sz w:val="14"/>
        </w:rPr>
        <w:t>Subdiv</w:t>
      </w:r>
      <w:r>
        <w:rPr>
          <w:rFonts w:ascii="Arial"/>
          <w:color w:val="5B5B5B"/>
          <w:spacing w:val="8"/>
          <w:w w:val="105"/>
          <w:sz w:val="14"/>
        </w:rPr>
        <w:t>i</w:t>
      </w:r>
      <w:r>
        <w:rPr>
          <w:rFonts w:ascii="Arial"/>
          <w:color w:val="5B5B5B"/>
          <w:spacing w:val="-15"/>
          <w:w w:val="105"/>
          <w:sz w:val="14"/>
        </w:rPr>
        <w:t>s</w:t>
      </w:r>
      <w:r>
        <w:rPr>
          <w:rFonts w:ascii="Arial"/>
          <w:color w:val="2F2F2F"/>
          <w:spacing w:val="-22"/>
          <w:w w:val="105"/>
          <w:sz w:val="14"/>
        </w:rPr>
        <w:t>i</w:t>
      </w:r>
      <w:r>
        <w:rPr>
          <w:rFonts w:ascii="Arial"/>
          <w:color w:val="2F2F2F"/>
          <w:spacing w:val="-3"/>
          <w:w w:val="105"/>
          <w:sz w:val="14"/>
        </w:rPr>
        <w:t>o</w:t>
      </w:r>
      <w:r>
        <w:rPr>
          <w:rFonts w:ascii="Arial"/>
          <w:color w:val="5B5B5B"/>
          <w:w w:val="105"/>
          <w:sz w:val="14"/>
        </w:rPr>
        <w:t>n</w:t>
      </w:r>
      <w:r>
        <w:rPr>
          <w:rFonts w:ascii="Arial"/>
          <w:color w:val="5B5B5B"/>
          <w:spacing w:val="-2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</w:t>
      </w:r>
      <w:r>
        <w:rPr>
          <w:rFonts w:ascii="Arial"/>
          <w:color w:val="5B5B5B"/>
          <w:spacing w:val="-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-7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B</w:t>
      </w:r>
      <w:r>
        <w:rPr>
          <w:rFonts w:ascii="Arial"/>
          <w:color w:val="5B5B5B"/>
          <w:spacing w:val="-20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Crown</w:t>
      </w:r>
      <w:r>
        <w:rPr>
          <w:rFonts w:ascii="Arial"/>
          <w:color w:val="5B5B5B"/>
          <w:w w:val="103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Allotment</w:t>
      </w:r>
      <w:r>
        <w:rPr>
          <w:rFonts w:ascii="Arial"/>
          <w:color w:val="5B5B5B"/>
          <w:spacing w:val="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54,</w:t>
      </w:r>
      <w:r>
        <w:rPr>
          <w:rFonts w:ascii="Arial"/>
          <w:color w:val="5B5B5B"/>
          <w:spacing w:val="-17"/>
          <w:w w:val="105"/>
          <w:sz w:val="14"/>
        </w:rPr>
        <w:t xml:space="preserve"> </w:t>
      </w:r>
      <w:r>
        <w:rPr>
          <w:rFonts w:ascii="Arial"/>
          <w:color w:val="707070"/>
          <w:spacing w:val="-3"/>
          <w:w w:val="105"/>
          <w:sz w:val="14"/>
        </w:rPr>
        <w:t>S</w:t>
      </w:r>
      <w:r>
        <w:rPr>
          <w:rFonts w:ascii="Arial"/>
          <w:color w:val="464646"/>
          <w:spacing w:val="-2"/>
          <w:w w:val="105"/>
          <w:sz w:val="14"/>
        </w:rPr>
        <w:t>ubdi</w:t>
      </w:r>
      <w:r>
        <w:rPr>
          <w:rFonts w:ascii="Arial"/>
          <w:color w:val="464646"/>
          <w:spacing w:val="-3"/>
          <w:w w:val="105"/>
          <w:sz w:val="14"/>
        </w:rPr>
        <w:t>vision</w:t>
      </w:r>
      <w:r>
        <w:rPr>
          <w:rFonts w:ascii="Arial"/>
          <w:color w:val="464646"/>
          <w:spacing w:val="-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</w:t>
      </w:r>
      <w:r>
        <w:rPr>
          <w:rFonts w:ascii="Arial"/>
          <w:color w:val="5B5B5B"/>
          <w:spacing w:val="-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-9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B</w:t>
      </w:r>
      <w:r>
        <w:rPr>
          <w:rFonts w:ascii="Arial"/>
          <w:color w:val="464646"/>
          <w:spacing w:val="-24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Crown</w:t>
      </w:r>
      <w:r>
        <w:rPr>
          <w:rFonts w:ascii="Arial"/>
          <w:color w:val="464646"/>
          <w:spacing w:val="30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Allotment</w:t>
      </w:r>
      <w:r>
        <w:rPr>
          <w:rFonts w:ascii="Arial"/>
          <w:color w:val="5B5B5B"/>
          <w:spacing w:val="6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58</w:t>
      </w:r>
      <w:r>
        <w:rPr>
          <w:rFonts w:ascii="Arial"/>
          <w:color w:val="5B5B5B"/>
          <w:spacing w:val="-11"/>
          <w:w w:val="105"/>
          <w:sz w:val="14"/>
        </w:rPr>
        <w:t xml:space="preserve"> </w:t>
      </w:r>
      <w:r>
        <w:rPr>
          <w:rFonts w:ascii="Arial"/>
          <w:color w:val="464646"/>
          <w:spacing w:val="-3"/>
          <w:w w:val="105"/>
          <w:sz w:val="14"/>
        </w:rPr>
        <w:t>Pari</w:t>
      </w:r>
      <w:r>
        <w:rPr>
          <w:rFonts w:ascii="Arial"/>
          <w:color w:val="707070"/>
          <w:spacing w:val="-3"/>
          <w:w w:val="105"/>
          <w:sz w:val="14"/>
        </w:rPr>
        <w:t>s</w:t>
      </w:r>
      <w:r>
        <w:rPr>
          <w:rFonts w:ascii="Arial"/>
          <w:color w:val="464646"/>
          <w:spacing w:val="-2"/>
          <w:w w:val="105"/>
          <w:sz w:val="14"/>
        </w:rPr>
        <w:t>h</w:t>
      </w:r>
      <w:r>
        <w:rPr>
          <w:rFonts w:ascii="Arial"/>
          <w:color w:val="464646"/>
          <w:spacing w:val="-22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of</w:t>
      </w:r>
      <w:r>
        <w:rPr>
          <w:rFonts w:ascii="Arial"/>
          <w:color w:val="464646"/>
          <w:spacing w:val="-13"/>
          <w:w w:val="105"/>
          <w:sz w:val="14"/>
        </w:rPr>
        <w:t xml:space="preserve"> </w:t>
      </w:r>
      <w:r>
        <w:rPr>
          <w:rFonts w:ascii="Arial"/>
          <w:color w:val="5B5B5B"/>
          <w:spacing w:val="1"/>
          <w:w w:val="105"/>
          <w:sz w:val="14"/>
        </w:rPr>
        <w:t>Yarima</w:t>
      </w:r>
    </w:p>
    <w:p w14:paraId="13EDDAF2" w14:textId="77777777" w:rsidR="00A5052B" w:rsidRDefault="00A72E41">
      <w:pPr>
        <w:spacing w:before="1"/>
        <w:ind w:left="23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5B5B5B"/>
          <w:w w:val="110"/>
          <w:sz w:val="14"/>
        </w:rPr>
        <w:t xml:space="preserve">06929    </w:t>
      </w:r>
      <w:r>
        <w:rPr>
          <w:rFonts w:ascii="Arial"/>
          <w:color w:val="5B5B5B"/>
          <w:spacing w:val="25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 xml:space="preserve">669    </w:t>
      </w:r>
      <w:r>
        <w:rPr>
          <w:rFonts w:ascii="Arial"/>
          <w:color w:val="5B5B5B"/>
          <w:spacing w:val="11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Lots</w:t>
      </w:r>
      <w:r>
        <w:rPr>
          <w:rFonts w:ascii="Arial"/>
          <w:color w:val="464646"/>
          <w:spacing w:val="-14"/>
          <w:w w:val="110"/>
          <w:sz w:val="14"/>
        </w:rPr>
        <w:t xml:space="preserve"> </w:t>
      </w:r>
      <w:r>
        <w:rPr>
          <w:rFonts w:ascii="Arial"/>
          <w:color w:val="464646"/>
          <w:spacing w:val="-51"/>
          <w:w w:val="110"/>
          <w:sz w:val="14"/>
        </w:rPr>
        <w:t>1</w:t>
      </w:r>
      <w:r>
        <w:rPr>
          <w:rFonts w:ascii="Arial"/>
          <w:color w:val="858585"/>
          <w:spacing w:val="-25"/>
          <w:w w:val="110"/>
          <w:sz w:val="14"/>
        </w:rPr>
        <w:t>,</w:t>
      </w:r>
      <w:r>
        <w:rPr>
          <w:rFonts w:ascii="Arial"/>
          <w:color w:val="5B5B5B"/>
          <w:w w:val="110"/>
          <w:sz w:val="14"/>
        </w:rPr>
        <w:t>2</w:t>
      </w:r>
      <w:r>
        <w:rPr>
          <w:rFonts w:ascii="Arial"/>
          <w:color w:val="5B5B5B"/>
          <w:spacing w:val="-2"/>
          <w:w w:val="110"/>
          <w:sz w:val="14"/>
        </w:rPr>
        <w:t>,</w:t>
      </w:r>
      <w:r>
        <w:rPr>
          <w:rFonts w:ascii="Arial"/>
          <w:color w:val="5B5B5B"/>
          <w:w w:val="110"/>
          <w:sz w:val="14"/>
        </w:rPr>
        <w:t>3</w:t>
      </w:r>
      <w:r>
        <w:rPr>
          <w:rFonts w:ascii="Arial"/>
          <w:color w:val="5B5B5B"/>
          <w:spacing w:val="-8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and</w:t>
      </w:r>
      <w:r>
        <w:rPr>
          <w:rFonts w:ascii="Arial"/>
          <w:color w:val="5B5B5B"/>
          <w:spacing w:val="-16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4</w:t>
      </w:r>
      <w:r>
        <w:rPr>
          <w:rFonts w:ascii="Arial"/>
          <w:color w:val="464646"/>
          <w:spacing w:val="-12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on</w:t>
      </w:r>
      <w:r>
        <w:rPr>
          <w:rFonts w:ascii="Arial"/>
          <w:color w:val="5B5B5B"/>
          <w:spacing w:val="-17"/>
          <w:w w:val="110"/>
          <w:sz w:val="14"/>
        </w:rPr>
        <w:t xml:space="preserve"> </w:t>
      </w:r>
      <w:r>
        <w:rPr>
          <w:rFonts w:ascii="Arial"/>
          <w:color w:val="464646"/>
          <w:w w:val="115"/>
          <w:sz w:val="14"/>
        </w:rPr>
        <w:t>nt</w:t>
      </w:r>
      <w:r>
        <w:rPr>
          <w:rFonts w:ascii="Arial"/>
          <w:color w:val="464646"/>
          <w:spacing w:val="-20"/>
          <w:w w:val="115"/>
          <w:sz w:val="14"/>
        </w:rPr>
        <w:t>l</w:t>
      </w:r>
      <w:r>
        <w:rPr>
          <w:rFonts w:ascii="Arial"/>
          <w:color w:val="464646"/>
          <w:w w:val="115"/>
          <w:sz w:val="14"/>
        </w:rPr>
        <w:t>e</w:t>
      </w:r>
      <w:r>
        <w:rPr>
          <w:rFonts w:ascii="Arial"/>
          <w:color w:val="464646"/>
          <w:spacing w:val="-10"/>
          <w:w w:val="115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P</w:t>
      </w:r>
      <w:r>
        <w:rPr>
          <w:rFonts w:ascii="Arial"/>
          <w:color w:val="5B5B5B"/>
          <w:spacing w:val="-14"/>
          <w:w w:val="110"/>
          <w:sz w:val="14"/>
        </w:rPr>
        <w:t>l</w:t>
      </w:r>
      <w:r>
        <w:rPr>
          <w:rFonts w:ascii="Arial"/>
          <w:color w:val="5B5B5B"/>
          <w:w w:val="110"/>
          <w:sz w:val="14"/>
        </w:rPr>
        <w:t>an</w:t>
      </w:r>
      <w:r>
        <w:rPr>
          <w:rFonts w:ascii="Arial"/>
          <w:color w:val="5B5B5B"/>
          <w:spacing w:val="-10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383950S</w:t>
      </w:r>
    </w:p>
    <w:p w14:paraId="13EDDAF3" w14:textId="77777777" w:rsidR="00A5052B" w:rsidRDefault="00A72E41">
      <w:pPr>
        <w:spacing w:before="32"/>
        <w:ind w:left="247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41"/>
          <w:w w:val="110"/>
          <w:sz w:val="14"/>
        </w:rPr>
        <w:t>1</w:t>
      </w:r>
      <w:r>
        <w:rPr>
          <w:rFonts w:ascii="Arial"/>
          <w:color w:val="464646"/>
          <w:w w:val="110"/>
          <w:sz w:val="14"/>
        </w:rPr>
        <w:t xml:space="preserve">0535     </w:t>
      </w:r>
      <w:r>
        <w:rPr>
          <w:rFonts w:ascii="Arial"/>
          <w:color w:val="464646"/>
          <w:spacing w:val="19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 xml:space="preserve">899    </w:t>
      </w:r>
      <w:r>
        <w:rPr>
          <w:rFonts w:ascii="Arial"/>
          <w:color w:val="5B5B5B"/>
          <w:spacing w:val="40"/>
          <w:w w:val="110"/>
          <w:sz w:val="14"/>
        </w:rPr>
        <w:t xml:space="preserve"> </w:t>
      </w:r>
      <w:r>
        <w:rPr>
          <w:rFonts w:ascii="Arial"/>
          <w:color w:val="2F2F2F"/>
          <w:spacing w:val="-17"/>
          <w:w w:val="110"/>
          <w:sz w:val="14"/>
        </w:rPr>
        <w:t>L</w:t>
      </w:r>
      <w:r>
        <w:rPr>
          <w:rFonts w:ascii="Arial"/>
          <w:color w:val="5B5B5B"/>
          <w:w w:val="110"/>
          <w:sz w:val="14"/>
        </w:rPr>
        <w:t>ot</w:t>
      </w:r>
      <w:r>
        <w:rPr>
          <w:rFonts w:ascii="Arial"/>
          <w:color w:val="5B5B5B"/>
          <w:spacing w:val="-5"/>
          <w:w w:val="110"/>
          <w:sz w:val="14"/>
        </w:rPr>
        <w:t xml:space="preserve"> </w:t>
      </w:r>
      <w:r>
        <w:rPr>
          <w:rFonts w:ascii="Arial"/>
          <w:color w:val="5B5B5B"/>
          <w:spacing w:val="-18"/>
          <w:w w:val="110"/>
          <w:sz w:val="14"/>
        </w:rPr>
        <w:t>1</w:t>
      </w:r>
      <w:r>
        <w:rPr>
          <w:rFonts w:ascii="Arial"/>
          <w:color w:val="5B5B5B"/>
          <w:w w:val="110"/>
          <w:sz w:val="14"/>
        </w:rPr>
        <w:t>on</w:t>
      </w:r>
      <w:r>
        <w:rPr>
          <w:rFonts w:ascii="Arial"/>
          <w:color w:val="5B5B5B"/>
          <w:spacing w:val="-21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T</w:t>
      </w:r>
      <w:r>
        <w:rPr>
          <w:rFonts w:ascii="Arial"/>
          <w:color w:val="464646"/>
          <w:spacing w:val="-6"/>
          <w:w w:val="110"/>
          <w:sz w:val="14"/>
        </w:rPr>
        <w:t>i</w:t>
      </w:r>
      <w:r>
        <w:rPr>
          <w:rFonts w:ascii="Arial"/>
          <w:color w:val="464646"/>
          <w:w w:val="110"/>
          <w:sz w:val="14"/>
        </w:rPr>
        <w:t>t</w:t>
      </w:r>
      <w:r>
        <w:rPr>
          <w:rFonts w:ascii="Arial"/>
          <w:color w:val="464646"/>
          <w:spacing w:val="-7"/>
          <w:w w:val="110"/>
          <w:sz w:val="14"/>
        </w:rPr>
        <w:t>l</w:t>
      </w:r>
      <w:r>
        <w:rPr>
          <w:rFonts w:ascii="Arial"/>
          <w:color w:val="707070"/>
          <w:w w:val="110"/>
          <w:sz w:val="14"/>
        </w:rPr>
        <w:t>e</w:t>
      </w:r>
      <w:r>
        <w:rPr>
          <w:rFonts w:ascii="Arial"/>
          <w:color w:val="707070"/>
          <w:spacing w:val="-4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Plan</w:t>
      </w:r>
      <w:r>
        <w:rPr>
          <w:rFonts w:ascii="Arial"/>
          <w:color w:val="5B5B5B"/>
          <w:spacing w:val="-15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0</w:t>
      </w:r>
      <w:r>
        <w:rPr>
          <w:rFonts w:ascii="Arial"/>
          <w:color w:val="464646"/>
          <w:spacing w:val="-34"/>
          <w:w w:val="110"/>
          <w:sz w:val="14"/>
        </w:rPr>
        <w:t>1</w:t>
      </w:r>
      <w:r>
        <w:rPr>
          <w:rFonts w:ascii="Arial"/>
          <w:color w:val="464646"/>
          <w:w w:val="110"/>
          <w:sz w:val="14"/>
        </w:rPr>
        <w:t>9023V</w:t>
      </w:r>
    </w:p>
    <w:p w14:paraId="13EDDAF4" w14:textId="77777777" w:rsidR="00A5052B" w:rsidRDefault="00A72E41">
      <w:pPr>
        <w:spacing w:before="29"/>
        <w:ind w:left="24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35"/>
          <w:w w:val="105"/>
          <w:position w:val="1"/>
          <w:sz w:val="14"/>
        </w:rPr>
        <w:t>1</w:t>
      </w:r>
      <w:r>
        <w:rPr>
          <w:rFonts w:ascii="Arial"/>
          <w:color w:val="464646"/>
          <w:w w:val="105"/>
          <w:position w:val="1"/>
          <w:sz w:val="14"/>
        </w:rPr>
        <w:t xml:space="preserve">0535     </w:t>
      </w:r>
      <w:r>
        <w:rPr>
          <w:rFonts w:ascii="Arial"/>
          <w:color w:val="464646"/>
          <w:spacing w:val="37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900     </w:t>
      </w:r>
      <w:r>
        <w:rPr>
          <w:rFonts w:ascii="Arial"/>
          <w:color w:val="5B5B5B"/>
          <w:spacing w:val="7"/>
          <w:w w:val="105"/>
          <w:sz w:val="14"/>
        </w:rPr>
        <w:t xml:space="preserve"> </w:t>
      </w:r>
      <w:r>
        <w:rPr>
          <w:rFonts w:ascii="Arial"/>
          <w:color w:val="464646"/>
          <w:w w:val="105"/>
          <w:position w:val="1"/>
          <w:sz w:val="14"/>
        </w:rPr>
        <w:t>Port</w:t>
      </w:r>
      <w:r>
        <w:rPr>
          <w:rFonts w:ascii="Arial"/>
          <w:color w:val="464646"/>
          <w:spacing w:val="-10"/>
          <w:w w:val="105"/>
          <w:position w:val="1"/>
          <w:sz w:val="14"/>
        </w:rPr>
        <w:t>i</w:t>
      </w:r>
      <w:r>
        <w:rPr>
          <w:rFonts w:ascii="Arial"/>
          <w:color w:val="464646"/>
          <w:w w:val="105"/>
          <w:position w:val="1"/>
          <w:sz w:val="14"/>
        </w:rPr>
        <w:t>on</w:t>
      </w:r>
      <w:r>
        <w:rPr>
          <w:rFonts w:ascii="Arial"/>
          <w:color w:val="464646"/>
          <w:spacing w:val="-9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position w:val="1"/>
          <w:sz w:val="14"/>
        </w:rPr>
        <w:t>47</w:t>
      </w:r>
      <w:r>
        <w:rPr>
          <w:rFonts w:ascii="Arial"/>
          <w:color w:val="5B5B5B"/>
          <w:spacing w:val="2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position w:val="1"/>
          <w:sz w:val="14"/>
        </w:rPr>
        <w:t>Par</w:t>
      </w:r>
      <w:r>
        <w:rPr>
          <w:rFonts w:ascii="Arial"/>
          <w:color w:val="5B5B5B"/>
          <w:spacing w:val="-10"/>
          <w:w w:val="105"/>
          <w:position w:val="1"/>
          <w:sz w:val="14"/>
        </w:rPr>
        <w:t>i</w:t>
      </w:r>
      <w:r>
        <w:rPr>
          <w:rFonts w:ascii="Arial"/>
          <w:color w:val="5B5B5B"/>
          <w:w w:val="105"/>
          <w:position w:val="1"/>
          <w:sz w:val="14"/>
        </w:rPr>
        <w:t>sh</w:t>
      </w:r>
      <w:r>
        <w:rPr>
          <w:rFonts w:ascii="Arial"/>
          <w:color w:val="5B5B5B"/>
          <w:spacing w:val="-8"/>
          <w:w w:val="105"/>
          <w:position w:val="1"/>
          <w:sz w:val="14"/>
        </w:rPr>
        <w:t xml:space="preserve"> </w:t>
      </w:r>
      <w:r>
        <w:rPr>
          <w:rFonts w:ascii="Arial"/>
          <w:color w:val="464646"/>
          <w:w w:val="105"/>
          <w:position w:val="1"/>
          <w:sz w:val="14"/>
        </w:rPr>
        <w:t>of</w:t>
      </w:r>
      <w:r>
        <w:rPr>
          <w:rFonts w:ascii="Arial"/>
          <w:color w:val="464646"/>
          <w:spacing w:val="5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position w:val="1"/>
          <w:sz w:val="14"/>
        </w:rPr>
        <w:t>Kuru</w:t>
      </w:r>
      <w:r>
        <w:rPr>
          <w:rFonts w:ascii="Arial"/>
          <w:color w:val="5B5B5B"/>
          <w:spacing w:val="2"/>
          <w:w w:val="105"/>
          <w:position w:val="1"/>
          <w:sz w:val="14"/>
        </w:rPr>
        <w:t>c</w:t>
      </w:r>
      <w:r>
        <w:rPr>
          <w:rFonts w:ascii="Arial"/>
          <w:color w:val="858585"/>
          <w:spacing w:val="-2"/>
          <w:w w:val="105"/>
          <w:position w:val="1"/>
          <w:sz w:val="14"/>
        </w:rPr>
        <w:t>-</w:t>
      </w:r>
      <w:r>
        <w:rPr>
          <w:rFonts w:ascii="Arial"/>
          <w:color w:val="5B5B5B"/>
          <w:spacing w:val="-4"/>
          <w:w w:val="105"/>
          <w:position w:val="1"/>
          <w:sz w:val="14"/>
        </w:rPr>
        <w:t>a</w:t>
      </w:r>
      <w:r>
        <w:rPr>
          <w:rFonts w:ascii="Arial"/>
          <w:color w:val="858585"/>
          <w:spacing w:val="-2"/>
          <w:w w:val="105"/>
          <w:position w:val="1"/>
          <w:sz w:val="14"/>
        </w:rPr>
        <w:t>-</w:t>
      </w:r>
      <w:r>
        <w:rPr>
          <w:rFonts w:ascii="Arial"/>
          <w:color w:val="464646"/>
          <w:w w:val="105"/>
          <w:position w:val="1"/>
          <w:sz w:val="14"/>
        </w:rPr>
        <w:t>r</w:t>
      </w:r>
      <w:r>
        <w:rPr>
          <w:rFonts w:ascii="Arial"/>
          <w:color w:val="464646"/>
          <w:spacing w:val="-7"/>
          <w:w w:val="105"/>
          <w:position w:val="1"/>
          <w:sz w:val="14"/>
        </w:rPr>
        <w:t>u</w:t>
      </w:r>
      <w:r>
        <w:rPr>
          <w:rFonts w:ascii="Arial"/>
          <w:color w:val="707070"/>
          <w:w w:val="105"/>
          <w:position w:val="1"/>
          <w:sz w:val="14"/>
        </w:rPr>
        <w:t>c</w:t>
      </w:r>
    </w:p>
    <w:p w14:paraId="13EDDAF5" w14:textId="77777777" w:rsidR="00A5052B" w:rsidRDefault="00A72E41">
      <w:pPr>
        <w:spacing w:before="25"/>
        <w:ind w:left="24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33"/>
          <w:sz w:val="14"/>
        </w:rPr>
        <w:t>1</w:t>
      </w:r>
      <w:r>
        <w:rPr>
          <w:rFonts w:ascii="Arial"/>
          <w:color w:val="464646"/>
          <w:sz w:val="14"/>
        </w:rPr>
        <w:t xml:space="preserve">0535       </w:t>
      </w:r>
      <w:r>
        <w:rPr>
          <w:rFonts w:ascii="Arial"/>
          <w:color w:val="464646"/>
          <w:spacing w:val="7"/>
          <w:sz w:val="14"/>
        </w:rPr>
        <w:t xml:space="preserve"> </w:t>
      </w:r>
      <w:r>
        <w:rPr>
          <w:rFonts w:ascii="Arial"/>
          <w:color w:val="5B5B5B"/>
          <w:sz w:val="14"/>
        </w:rPr>
        <w:t xml:space="preserve">901      </w:t>
      </w:r>
      <w:r>
        <w:rPr>
          <w:rFonts w:ascii="Arial"/>
          <w:color w:val="5B5B5B"/>
          <w:spacing w:val="11"/>
          <w:sz w:val="14"/>
        </w:rPr>
        <w:t xml:space="preserve"> </w:t>
      </w:r>
      <w:r>
        <w:rPr>
          <w:rFonts w:ascii="Arial"/>
          <w:color w:val="464646"/>
          <w:sz w:val="14"/>
        </w:rPr>
        <w:t>Port</w:t>
      </w:r>
      <w:r>
        <w:rPr>
          <w:rFonts w:ascii="Arial"/>
          <w:color w:val="464646"/>
          <w:spacing w:val="-11"/>
          <w:sz w:val="14"/>
        </w:rPr>
        <w:t>i</w:t>
      </w:r>
      <w:r>
        <w:rPr>
          <w:rFonts w:ascii="Arial"/>
          <w:color w:val="464646"/>
          <w:sz w:val="14"/>
        </w:rPr>
        <w:t>on</w:t>
      </w:r>
      <w:r>
        <w:rPr>
          <w:rFonts w:ascii="Arial"/>
          <w:color w:val="464646"/>
          <w:spacing w:val="-4"/>
          <w:sz w:val="14"/>
        </w:rPr>
        <w:t xml:space="preserve"> </w:t>
      </w:r>
      <w:r>
        <w:rPr>
          <w:rFonts w:ascii="Arial"/>
          <w:color w:val="464646"/>
          <w:sz w:val="14"/>
        </w:rPr>
        <w:t>48</w:t>
      </w:r>
      <w:r>
        <w:rPr>
          <w:rFonts w:ascii="Arial"/>
          <w:color w:val="464646"/>
          <w:spacing w:val="13"/>
          <w:sz w:val="14"/>
        </w:rPr>
        <w:t xml:space="preserve"> </w:t>
      </w:r>
      <w:r>
        <w:rPr>
          <w:rFonts w:ascii="Arial"/>
          <w:color w:val="5B5B5B"/>
          <w:sz w:val="14"/>
        </w:rPr>
        <w:t>Par</w:t>
      </w:r>
      <w:r>
        <w:rPr>
          <w:rFonts w:ascii="Arial"/>
          <w:color w:val="5B5B5B"/>
          <w:spacing w:val="-9"/>
          <w:sz w:val="14"/>
        </w:rPr>
        <w:t>i</w:t>
      </w:r>
      <w:r>
        <w:rPr>
          <w:rFonts w:ascii="Arial"/>
          <w:color w:val="5B5B5B"/>
          <w:sz w:val="14"/>
        </w:rPr>
        <w:t>sh</w:t>
      </w:r>
      <w:r>
        <w:rPr>
          <w:rFonts w:ascii="Arial"/>
          <w:color w:val="5B5B5B"/>
          <w:spacing w:val="5"/>
          <w:sz w:val="14"/>
        </w:rPr>
        <w:t xml:space="preserve"> </w:t>
      </w:r>
      <w:r>
        <w:rPr>
          <w:rFonts w:ascii="Arial"/>
          <w:color w:val="5B5B5B"/>
          <w:sz w:val="14"/>
        </w:rPr>
        <w:t>of</w:t>
      </w:r>
      <w:r>
        <w:rPr>
          <w:rFonts w:ascii="Arial"/>
          <w:color w:val="5B5B5B"/>
          <w:spacing w:val="13"/>
          <w:sz w:val="14"/>
        </w:rPr>
        <w:t xml:space="preserve"> </w:t>
      </w:r>
      <w:r>
        <w:rPr>
          <w:rFonts w:ascii="Arial"/>
          <w:color w:val="5B5B5B"/>
          <w:sz w:val="14"/>
        </w:rPr>
        <w:t>K</w:t>
      </w:r>
      <w:r>
        <w:rPr>
          <w:rFonts w:ascii="Arial"/>
          <w:color w:val="5B5B5B"/>
          <w:spacing w:val="5"/>
          <w:sz w:val="14"/>
        </w:rPr>
        <w:t>u</w:t>
      </w:r>
      <w:r>
        <w:rPr>
          <w:rFonts w:ascii="Arial"/>
          <w:color w:val="464646"/>
          <w:sz w:val="14"/>
        </w:rPr>
        <w:t>rue-</w:t>
      </w:r>
      <w:r>
        <w:rPr>
          <w:rFonts w:ascii="Arial"/>
          <w:color w:val="464646"/>
          <w:spacing w:val="4"/>
          <w:sz w:val="14"/>
        </w:rPr>
        <w:t>a</w:t>
      </w:r>
      <w:r>
        <w:rPr>
          <w:rFonts w:ascii="Arial"/>
          <w:color w:val="707070"/>
          <w:spacing w:val="-2"/>
          <w:sz w:val="14"/>
        </w:rPr>
        <w:t>-</w:t>
      </w:r>
      <w:r>
        <w:rPr>
          <w:rFonts w:ascii="Arial"/>
          <w:color w:val="464646"/>
          <w:sz w:val="14"/>
        </w:rPr>
        <w:t>r</w:t>
      </w:r>
      <w:r>
        <w:rPr>
          <w:rFonts w:ascii="Arial"/>
          <w:color w:val="464646"/>
          <w:spacing w:val="-6"/>
          <w:sz w:val="14"/>
        </w:rPr>
        <w:t>u</w:t>
      </w:r>
      <w:r>
        <w:rPr>
          <w:rFonts w:ascii="Arial"/>
          <w:color w:val="707070"/>
          <w:sz w:val="14"/>
        </w:rPr>
        <w:t>e</w:t>
      </w:r>
    </w:p>
    <w:p w14:paraId="13EDDAF6" w14:textId="77777777" w:rsidR="00A5052B" w:rsidRDefault="00A72E41">
      <w:pPr>
        <w:spacing w:before="22"/>
        <w:ind w:left="247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33"/>
          <w:w w:val="105"/>
          <w:position w:val="1"/>
          <w:sz w:val="14"/>
        </w:rPr>
        <w:t>1</w:t>
      </w:r>
      <w:r>
        <w:rPr>
          <w:rFonts w:ascii="Arial"/>
          <w:color w:val="464646"/>
          <w:w w:val="105"/>
          <w:position w:val="1"/>
          <w:sz w:val="14"/>
        </w:rPr>
        <w:t xml:space="preserve">0535     </w:t>
      </w:r>
      <w:r>
        <w:rPr>
          <w:rFonts w:ascii="Arial"/>
          <w:color w:val="464646"/>
          <w:spacing w:val="39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902     </w:t>
      </w:r>
      <w:r>
        <w:rPr>
          <w:rFonts w:ascii="Arial"/>
          <w:color w:val="5B5B5B"/>
          <w:spacing w:val="14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</w:t>
      </w:r>
      <w:r>
        <w:rPr>
          <w:rFonts w:ascii="Arial"/>
          <w:color w:val="464646"/>
          <w:spacing w:val="-17"/>
          <w:w w:val="105"/>
          <w:sz w:val="14"/>
        </w:rPr>
        <w:t>i</w:t>
      </w:r>
      <w:r>
        <w:rPr>
          <w:rFonts w:ascii="Arial"/>
          <w:color w:val="464646"/>
          <w:w w:val="105"/>
          <w:sz w:val="14"/>
        </w:rPr>
        <w:t>on</w:t>
      </w:r>
      <w:r>
        <w:rPr>
          <w:rFonts w:ascii="Arial"/>
          <w:color w:val="464646"/>
          <w:spacing w:val="-10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49</w:t>
      </w:r>
      <w:r>
        <w:rPr>
          <w:rFonts w:ascii="Arial"/>
          <w:color w:val="5B5B5B"/>
          <w:spacing w:val="5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Par</w:t>
      </w:r>
      <w:r>
        <w:rPr>
          <w:rFonts w:ascii="Arial"/>
          <w:color w:val="464646"/>
          <w:spacing w:val="-17"/>
          <w:w w:val="105"/>
          <w:sz w:val="14"/>
        </w:rPr>
        <w:t>i</w:t>
      </w:r>
      <w:r>
        <w:rPr>
          <w:rFonts w:ascii="Arial"/>
          <w:color w:val="707070"/>
          <w:spacing w:val="6"/>
          <w:w w:val="105"/>
          <w:sz w:val="14"/>
        </w:rPr>
        <w:t>s</w:t>
      </w:r>
      <w:r>
        <w:rPr>
          <w:rFonts w:ascii="Arial"/>
          <w:color w:val="464646"/>
          <w:w w:val="105"/>
          <w:sz w:val="14"/>
        </w:rPr>
        <w:t>h</w:t>
      </w:r>
      <w:r>
        <w:rPr>
          <w:rFonts w:ascii="Arial"/>
          <w:color w:val="464646"/>
          <w:spacing w:val="-20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of</w:t>
      </w:r>
      <w:r>
        <w:rPr>
          <w:rFonts w:ascii="Arial"/>
          <w:color w:val="464646"/>
          <w:spacing w:val="5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Kuru</w:t>
      </w:r>
      <w:r>
        <w:rPr>
          <w:rFonts w:ascii="Arial"/>
          <w:color w:val="464646"/>
          <w:spacing w:val="-6"/>
          <w:w w:val="105"/>
          <w:sz w:val="14"/>
        </w:rPr>
        <w:t>c</w:t>
      </w:r>
      <w:r>
        <w:rPr>
          <w:rFonts w:ascii="Arial"/>
          <w:color w:val="858585"/>
          <w:spacing w:val="-3"/>
          <w:w w:val="105"/>
          <w:sz w:val="14"/>
        </w:rPr>
        <w:t>-</w:t>
      </w:r>
      <w:r>
        <w:rPr>
          <w:rFonts w:ascii="Arial"/>
          <w:color w:val="464646"/>
          <w:spacing w:val="5"/>
          <w:w w:val="105"/>
          <w:sz w:val="14"/>
        </w:rPr>
        <w:t>a</w:t>
      </w:r>
      <w:r>
        <w:rPr>
          <w:rFonts w:ascii="Arial"/>
          <w:color w:val="858585"/>
          <w:spacing w:val="-2"/>
          <w:w w:val="105"/>
          <w:sz w:val="14"/>
        </w:rPr>
        <w:t>-</w:t>
      </w:r>
      <w:r>
        <w:rPr>
          <w:rFonts w:ascii="Arial"/>
          <w:color w:val="464646"/>
          <w:w w:val="105"/>
          <w:sz w:val="14"/>
        </w:rPr>
        <w:t>r</w:t>
      </w:r>
      <w:r>
        <w:rPr>
          <w:rFonts w:ascii="Arial"/>
          <w:color w:val="464646"/>
          <w:spacing w:val="-7"/>
          <w:w w:val="105"/>
          <w:sz w:val="14"/>
        </w:rPr>
        <w:t>u</w:t>
      </w:r>
      <w:r>
        <w:rPr>
          <w:rFonts w:ascii="Arial"/>
          <w:color w:val="707070"/>
          <w:w w:val="105"/>
          <w:sz w:val="14"/>
        </w:rPr>
        <w:t>c</w:t>
      </w:r>
    </w:p>
    <w:p w14:paraId="13EDDAF7" w14:textId="77777777" w:rsidR="00A5052B" w:rsidRDefault="00A72E41">
      <w:pPr>
        <w:spacing w:before="32"/>
        <w:ind w:left="24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39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 xml:space="preserve">0535     </w:t>
      </w:r>
      <w:r>
        <w:rPr>
          <w:rFonts w:ascii="Arial"/>
          <w:color w:val="464646"/>
          <w:spacing w:val="3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903     </w:t>
      </w:r>
      <w:r>
        <w:rPr>
          <w:rFonts w:ascii="Arial"/>
          <w:color w:val="5B5B5B"/>
          <w:spacing w:val="16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</w:t>
      </w:r>
      <w:r>
        <w:rPr>
          <w:rFonts w:ascii="Arial"/>
          <w:color w:val="464646"/>
          <w:spacing w:val="-17"/>
          <w:w w:val="105"/>
          <w:sz w:val="14"/>
        </w:rPr>
        <w:t>i</w:t>
      </w:r>
      <w:r>
        <w:rPr>
          <w:rFonts w:ascii="Arial"/>
          <w:color w:val="464646"/>
          <w:w w:val="105"/>
          <w:sz w:val="14"/>
        </w:rPr>
        <w:t>on</w:t>
      </w:r>
      <w:r>
        <w:rPr>
          <w:rFonts w:ascii="Arial"/>
          <w:color w:val="464646"/>
          <w:spacing w:val="-1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50</w:t>
      </w:r>
      <w:r>
        <w:rPr>
          <w:rFonts w:ascii="Arial"/>
          <w:color w:val="5B5B5B"/>
          <w:spacing w:val="-10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</w:t>
      </w:r>
      <w:r>
        <w:rPr>
          <w:rFonts w:ascii="Arial"/>
          <w:color w:val="464646"/>
          <w:spacing w:val="-28"/>
          <w:w w:val="105"/>
          <w:sz w:val="14"/>
        </w:rPr>
        <w:t>r</w:t>
      </w:r>
      <w:r>
        <w:rPr>
          <w:rFonts w:ascii="Arial"/>
          <w:color w:val="707070"/>
          <w:spacing w:val="-33"/>
          <w:w w:val="105"/>
          <w:sz w:val="14"/>
        </w:rPr>
        <w:t>i</w:t>
      </w:r>
      <w:r>
        <w:rPr>
          <w:rFonts w:ascii="Arial"/>
          <w:color w:val="707070"/>
          <w:spacing w:val="6"/>
          <w:w w:val="105"/>
          <w:sz w:val="14"/>
        </w:rPr>
        <w:t>s</w:t>
      </w:r>
      <w:r>
        <w:rPr>
          <w:rFonts w:ascii="Arial"/>
          <w:color w:val="464646"/>
          <w:w w:val="105"/>
          <w:sz w:val="14"/>
        </w:rPr>
        <w:t>h</w:t>
      </w:r>
      <w:r>
        <w:rPr>
          <w:rFonts w:ascii="Arial"/>
          <w:color w:val="464646"/>
          <w:spacing w:val="-1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Kuruc-</w:t>
      </w:r>
      <w:r>
        <w:rPr>
          <w:rFonts w:ascii="Arial"/>
          <w:color w:val="5B5B5B"/>
          <w:spacing w:val="7"/>
          <w:w w:val="105"/>
          <w:sz w:val="14"/>
        </w:rPr>
        <w:t>a</w:t>
      </w:r>
      <w:r>
        <w:rPr>
          <w:rFonts w:ascii="Arial"/>
          <w:color w:val="858585"/>
          <w:spacing w:val="-2"/>
          <w:w w:val="105"/>
          <w:sz w:val="14"/>
        </w:rPr>
        <w:t>-</w:t>
      </w:r>
      <w:r>
        <w:rPr>
          <w:rFonts w:ascii="Arial"/>
          <w:color w:val="464646"/>
          <w:w w:val="105"/>
          <w:sz w:val="14"/>
        </w:rPr>
        <w:t>ruc</w:t>
      </w:r>
    </w:p>
    <w:p w14:paraId="13EDDAF8" w14:textId="77777777" w:rsidR="00A5052B" w:rsidRDefault="00A72E41">
      <w:pPr>
        <w:spacing w:before="25"/>
        <w:ind w:left="24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39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 xml:space="preserve">0535      </w:t>
      </w:r>
      <w:r>
        <w:rPr>
          <w:rFonts w:ascii="Arial"/>
          <w:color w:val="464646"/>
          <w:spacing w:val="6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904     </w:t>
      </w:r>
      <w:r>
        <w:rPr>
          <w:rFonts w:ascii="Arial"/>
          <w:color w:val="5B5B5B"/>
          <w:spacing w:val="31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</w:t>
      </w:r>
      <w:r>
        <w:rPr>
          <w:rFonts w:ascii="Arial"/>
          <w:color w:val="464646"/>
          <w:spacing w:val="-10"/>
          <w:w w:val="105"/>
          <w:sz w:val="14"/>
        </w:rPr>
        <w:t>i</w:t>
      </w:r>
      <w:r>
        <w:rPr>
          <w:rFonts w:ascii="Arial"/>
          <w:color w:val="464646"/>
          <w:w w:val="105"/>
          <w:sz w:val="14"/>
        </w:rPr>
        <w:t>on</w:t>
      </w:r>
      <w:r>
        <w:rPr>
          <w:rFonts w:ascii="Arial"/>
          <w:color w:val="464646"/>
          <w:spacing w:val="-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</w:t>
      </w:r>
      <w:r>
        <w:rPr>
          <w:rFonts w:ascii="Arial"/>
          <w:color w:val="5B5B5B"/>
          <w:spacing w:val="4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>Pa</w:t>
      </w:r>
      <w:r>
        <w:rPr>
          <w:rFonts w:ascii="Arial"/>
          <w:color w:val="464646"/>
          <w:spacing w:val="-28"/>
          <w:w w:val="105"/>
          <w:sz w:val="14"/>
        </w:rPr>
        <w:t>r</w:t>
      </w:r>
      <w:r>
        <w:rPr>
          <w:rFonts w:ascii="Arial"/>
          <w:color w:val="707070"/>
          <w:spacing w:val="-33"/>
          <w:w w:val="105"/>
          <w:sz w:val="14"/>
        </w:rPr>
        <w:t>i</w:t>
      </w:r>
      <w:r>
        <w:rPr>
          <w:rFonts w:ascii="Arial"/>
          <w:color w:val="707070"/>
          <w:spacing w:val="6"/>
          <w:w w:val="105"/>
          <w:sz w:val="14"/>
        </w:rPr>
        <w:t>s</w:t>
      </w:r>
      <w:r>
        <w:rPr>
          <w:rFonts w:ascii="Arial"/>
          <w:color w:val="464646"/>
          <w:w w:val="105"/>
          <w:sz w:val="14"/>
        </w:rPr>
        <w:t>h</w:t>
      </w:r>
      <w:r>
        <w:rPr>
          <w:rFonts w:ascii="Arial"/>
          <w:color w:val="464646"/>
          <w:spacing w:val="-1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6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Kuru</w:t>
      </w:r>
      <w:r>
        <w:rPr>
          <w:rFonts w:ascii="Arial"/>
          <w:color w:val="464646"/>
          <w:spacing w:val="-6"/>
          <w:w w:val="105"/>
          <w:sz w:val="14"/>
        </w:rPr>
        <w:t>c</w:t>
      </w:r>
      <w:r>
        <w:rPr>
          <w:rFonts w:ascii="Arial"/>
          <w:color w:val="858585"/>
          <w:w w:val="105"/>
          <w:sz w:val="14"/>
        </w:rPr>
        <w:t>-a</w:t>
      </w:r>
      <w:r>
        <w:rPr>
          <w:rFonts w:ascii="Arial"/>
          <w:color w:val="858585"/>
          <w:spacing w:val="9"/>
          <w:w w:val="105"/>
          <w:sz w:val="14"/>
        </w:rPr>
        <w:t>-</w:t>
      </w:r>
      <w:r>
        <w:rPr>
          <w:rFonts w:ascii="Arial"/>
          <w:color w:val="464646"/>
          <w:w w:val="105"/>
          <w:sz w:val="14"/>
        </w:rPr>
        <w:t>r</w:t>
      </w:r>
      <w:r>
        <w:rPr>
          <w:rFonts w:ascii="Arial"/>
          <w:color w:val="464646"/>
          <w:spacing w:val="-7"/>
          <w:w w:val="105"/>
          <w:sz w:val="14"/>
        </w:rPr>
        <w:t>u</w:t>
      </w:r>
      <w:r>
        <w:rPr>
          <w:rFonts w:ascii="Arial"/>
          <w:color w:val="707070"/>
          <w:w w:val="105"/>
          <w:sz w:val="14"/>
        </w:rPr>
        <w:t>c</w:t>
      </w:r>
    </w:p>
    <w:p w14:paraId="13EDDAF9" w14:textId="77777777" w:rsidR="00A5052B" w:rsidRDefault="00A72E41">
      <w:pPr>
        <w:spacing w:before="39"/>
        <w:ind w:left="24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39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 xml:space="preserve">0535     </w:t>
      </w:r>
      <w:r>
        <w:rPr>
          <w:rFonts w:ascii="Arial"/>
          <w:color w:val="464646"/>
          <w:spacing w:val="37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905     </w:t>
      </w:r>
      <w:r>
        <w:rPr>
          <w:rFonts w:ascii="Arial"/>
          <w:color w:val="5B5B5B"/>
          <w:spacing w:val="21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</w:t>
      </w:r>
      <w:r>
        <w:rPr>
          <w:rFonts w:ascii="Arial"/>
          <w:color w:val="464646"/>
          <w:spacing w:val="-17"/>
          <w:w w:val="105"/>
          <w:sz w:val="14"/>
        </w:rPr>
        <w:t>i</w:t>
      </w:r>
      <w:r>
        <w:rPr>
          <w:rFonts w:ascii="Arial"/>
          <w:color w:val="464646"/>
          <w:w w:val="105"/>
          <w:sz w:val="14"/>
        </w:rPr>
        <w:t>on</w:t>
      </w:r>
      <w:r>
        <w:rPr>
          <w:rFonts w:ascii="Arial"/>
          <w:color w:val="464646"/>
          <w:spacing w:val="-1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52</w:t>
      </w:r>
      <w:r>
        <w:rPr>
          <w:rFonts w:ascii="Arial"/>
          <w:color w:val="5B5B5B"/>
          <w:spacing w:val="-9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</w:t>
      </w:r>
      <w:r>
        <w:rPr>
          <w:rFonts w:ascii="Arial"/>
          <w:color w:val="464646"/>
          <w:spacing w:val="-28"/>
          <w:w w:val="105"/>
          <w:sz w:val="14"/>
        </w:rPr>
        <w:t>r</w:t>
      </w:r>
      <w:r>
        <w:rPr>
          <w:rFonts w:ascii="Arial"/>
          <w:color w:val="707070"/>
          <w:spacing w:val="-33"/>
          <w:w w:val="105"/>
          <w:sz w:val="14"/>
        </w:rPr>
        <w:t>i</w:t>
      </w:r>
      <w:r>
        <w:rPr>
          <w:rFonts w:ascii="Arial"/>
          <w:color w:val="707070"/>
          <w:spacing w:val="6"/>
          <w:w w:val="105"/>
          <w:sz w:val="14"/>
        </w:rPr>
        <w:t>s</w:t>
      </w:r>
      <w:r>
        <w:rPr>
          <w:rFonts w:ascii="Arial"/>
          <w:color w:val="464646"/>
          <w:w w:val="105"/>
          <w:sz w:val="14"/>
        </w:rPr>
        <w:t>h</w:t>
      </w:r>
      <w:r>
        <w:rPr>
          <w:rFonts w:ascii="Arial"/>
          <w:color w:val="464646"/>
          <w:spacing w:val="-10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5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Kuru</w:t>
      </w:r>
      <w:r>
        <w:rPr>
          <w:rFonts w:ascii="Arial"/>
          <w:color w:val="464646"/>
          <w:spacing w:val="-6"/>
          <w:w w:val="105"/>
          <w:sz w:val="14"/>
        </w:rPr>
        <w:t>c</w:t>
      </w:r>
      <w:r>
        <w:rPr>
          <w:rFonts w:ascii="Arial"/>
          <w:color w:val="707070"/>
          <w:w w:val="105"/>
          <w:sz w:val="14"/>
        </w:rPr>
        <w:t>-a</w:t>
      </w:r>
      <w:r>
        <w:rPr>
          <w:rFonts w:ascii="Arial"/>
          <w:color w:val="707070"/>
          <w:spacing w:val="9"/>
          <w:w w:val="105"/>
          <w:sz w:val="14"/>
        </w:rPr>
        <w:t>-</w:t>
      </w:r>
      <w:r>
        <w:rPr>
          <w:rFonts w:ascii="Arial"/>
          <w:color w:val="464646"/>
          <w:w w:val="105"/>
          <w:sz w:val="14"/>
        </w:rPr>
        <w:t>r</w:t>
      </w:r>
      <w:r>
        <w:rPr>
          <w:rFonts w:ascii="Arial"/>
          <w:color w:val="464646"/>
          <w:spacing w:val="-13"/>
          <w:w w:val="105"/>
          <w:sz w:val="14"/>
        </w:rPr>
        <w:t>u</w:t>
      </w:r>
      <w:r>
        <w:rPr>
          <w:rFonts w:ascii="Arial"/>
          <w:color w:val="707070"/>
          <w:w w:val="105"/>
          <w:sz w:val="14"/>
        </w:rPr>
        <w:t>c</w:t>
      </w:r>
    </w:p>
    <w:p w14:paraId="13EDDAFA" w14:textId="77777777" w:rsidR="00A5052B" w:rsidRDefault="00A72E41">
      <w:pPr>
        <w:spacing w:before="25"/>
        <w:ind w:left="24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39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 xml:space="preserve">0535     </w:t>
      </w:r>
      <w:r>
        <w:rPr>
          <w:rFonts w:ascii="Arial"/>
          <w:color w:val="464646"/>
          <w:spacing w:val="3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906     </w:t>
      </w:r>
      <w:r>
        <w:rPr>
          <w:rFonts w:ascii="Arial"/>
          <w:color w:val="5B5B5B"/>
          <w:spacing w:val="9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</w:t>
      </w:r>
      <w:r>
        <w:rPr>
          <w:rFonts w:ascii="Arial"/>
          <w:color w:val="464646"/>
          <w:spacing w:val="-10"/>
          <w:w w:val="105"/>
          <w:sz w:val="14"/>
        </w:rPr>
        <w:t>i</w:t>
      </w:r>
      <w:r>
        <w:rPr>
          <w:rFonts w:ascii="Arial"/>
          <w:color w:val="464646"/>
          <w:w w:val="105"/>
          <w:sz w:val="14"/>
        </w:rPr>
        <w:t>on</w:t>
      </w:r>
      <w:r>
        <w:rPr>
          <w:rFonts w:ascii="Arial"/>
          <w:color w:val="464646"/>
          <w:spacing w:val="-10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53</w:t>
      </w:r>
      <w:r>
        <w:rPr>
          <w:rFonts w:ascii="Arial"/>
          <w:color w:val="5B5B5B"/>
          <w:spacing w:val="-10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Parish</w:t>
      </w:r>
      <w:r>
        <w:rPr>
          <w:rFonts w:ascii="Arial"/>
          <w:color w:val="464646"/>
          <w:spacing w:val="-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4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Kuru</w:t>
      </w:r>
      <w:r>
        <w:rPr>
          <w:rFonts w:ascii="Arial"/>
          <w:color w:val="464646"/>
          <w:spacing w:val="-6"/>
          <w:w w:val="105"/>
          <w:sz w:val="14"/>
        </w:rPr>
        <w:t>c</w:t>
      </w:r>
      <w:r>
        <w:rPr>
          <w:rFonts w:ascii="Arial"/>
          <w:color w:val="707070"/>
          <w:spacing w:val="-3"/>
          <w:w w:val="105"/>
          <w:sz w:val="14"/>
        </w:rPr>
        <w:t>-</w:t>
      </w:r>
      <w:r>
        <w:rPr>
          <w:rFonts w:ascii="Arial"/>
          <w:color w:val="464646"/>
          <w:spacing w:val="5"/>
          <w:w w:val="105"/>
          <w:sz w:val="14"/>
        </w:rPr>
        <w:t>a</w:t>
      </w:r>
      <w:r>
        <w:rPr>
          <w:rFonts w:ascii="Arial"/>
          <w:color w:val="858585"/>
          <w:spacing w:val="8"/>
          <w:w w:val="105"/>
          <w:sz w:val="14"/>
        </w:rPr>
        <w:t>-</w:t>
      </w:r>
      <w:r>
        <w:rPr>
          <w:rFonts w:ascii="Arial"/>
          <w:color w:val="464646"/>
          <w:w w:val="105"/>
          <w:sz w:val="14"/>
        </w:rPr>
        <w:t>r</w:t>
      </w:r>
      <w:r>
        <w:rPr>
          <w:rFonts w:ascii="Arial"/>
          <w:color w:val="464646"/>
          <w:spacing w:val="-13"/>
          <w:w w:val="105"/>
          <w:sz w:val="14"/>
        </w:rPr>
        <w:t>u</w:t>
      </w:r>
      <w:r>
        <w:rPr>
          <w:rFonts w:ascii="Arial"/>
          <w:color w:val="707070"/>
          <w:w w:val="105"/>
          <w:sz w:val="14"/>
        </w:rPr>
        <w:t>c.</w:t>
      </w:r>
    </w:p>
    <w:p w14:paraId="13EDDAFB" w14:textId="77777777" w:rsidR="00A5052B" w:rsidRDefault="00A72E41">
      <w:pPr>
        <w:spacing w:before="39"/>
        <w:ind w:left="24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39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 xml:space="preserve">0535      </w:t>
      </w:r>
      <w:r>
        <w:rPr>
          <w:rFonts w:ascii="Arial"/>
          <w:color w:val="464646"/>
          <w:spacing w:val="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907     </w:t>
      </w:r>
      <w:r>
        <w:rPr>
          <w:rFonts w:ascii="Arial"/>
          <w:color w:val="5B5B5B"/>
          <w:spacing w:val="27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</w:t>
      </w:r>
      <w:r>
        <w:rPr>
          <w:rFonts w:ascii="Arial"/>
          <w:color w:val="464646"/>
          <w:spacing w:val="-17"/>
          <w:w w:val="105"/>
          <w:sz w:val="14"/>
        </w:rPr>
        <w:t>i</w:t>
      </w:r>
      <w:r>
        <w:rPr>
          <w:rFonts w:ascii="Arial"/>
          <w:color w:val="464646"/>
          <w:w w:val="105"/>
          <w:sz w:val="14"/>
        </w:rPr>
        <w:t>on</w:t>
      </w:r>
      <w:r>
        <w:rPr>
          <w:rFonts w:ascii="Arial"/>
          <w:color w:val="464646"/>
          <w:spacing w:val="-10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54 </w:t>
      </w:r>
      <w:r>
        <w:rPr>
          <w:rFonts w:ascii="Arial"/>
          <w:color w:val="464646"/>
          <w:w w:val="105"/>
          <w:sz w:val="14"/>
        </w:rPr>
        <w:t>Par</w:t>
      </w:r>
      <w:r>
        <w:rPr>
          <w:rFonts w:ascii="Arial"/>
          <w:color w:val="464646"/>
          <w:spacing w:val="-10"/>
          <w:w w:val="105"/>
          <w:sz w:val="14"/>
        </w:rPr>
        <w:t>i</w:t>
      </w:r>
      <w:r>
        <w:rPr>
          <w:rFonts w:ascii="Arial"/>
          <w:color w:val="707070"/>
          <w:spacing w:val="-2"/>
          <w:w w:val="105"/>
          <w:sz w:val="14"/>
        </w:rPr>
        <w:t>s</w:t>
      </w:r>
      <w:r>
        <w:rPr>
          <w:rFonts w:ascii="Arial"/>
          <w:color w:val="464646"/>
          <w:w w:val="105"/>
          <w:sz w:val="14"/>
        </w:rPr>
        <w:t>h</w:t>
      </w:r>
      <w:r>
        <w:rPr>
          <w:rFonts w:ascii="Arial"/>
          <w:color w:val="464646"/>
          <w:spacing w:val="-1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5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Kuru</w:t>
      </w:r>
      <w:r>
        <w:rPr>
          <w:rFonts w:ascii="Arial"/>
          <w:color w:val="464646"/>
          <w:spacing w:val="-6"/>
          <w:w w:val="105"/>
          <w:sz w:val="14"/>
        </w:rPr>
        <w:t>c</w:t>
      </w:r>
      <w:r>
        <w:rPr>
          <w:rFonts w:ascii="Arial"/>
          <w:color w:val="707070"/>
          <w:w w:val="105"/>
          <w:sz w:val="14"/>
        </w:rPr>
        <w:t>-a-</w:t>
      </w:r>
      <w:r>
        <w:rPr>
          <w:rFonts w:ascii="Arial"/>
          <w:color w:val="464646"/>
          <w:w w:val="105"/>
          <w:sz w:val="14"/>
        </w:rPr>
        <w:t>r</w:t>
      </w:r>
      <w:r>
        <w:rPr>
          <w:rFonts w:ascii="Arial"/>
          <w:color w:val="464646"/>
          <w:spacing w:val="-13"/>
          <w:w w:val="105"/>
          <w:sz w:val="14"/>
        </w:rPr>
        <w:t>u</w:t>
      </w:r>
      <w:r>
        <w:rPr>
          <w:rFonts w:ascii="Arial"/>
          <w:color w:val="707070"/>
          <w:w w:val="105"/>
          <w:sz w:val="14"/>
        </w:rPr>
        <w:t>c</w:t>
      </w:r>
    </w:p>
    <w:p w14:paraId="13EDDAFC" w14:textId="77777777" w:rsidR="00A5052B" w:rsidRDefault="00A72E41">
      <w:pPr>
        <w:spacing w:before="25"/>
        <w:ind w:left="24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39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 xml:space="preserve">0535     </w:t>
      </w:r>
      <w:r>
        <w:rPr>
          <w:rFonts w:ascii="Arial"/>
          <w:color w:val="464646"/>
          <w:spacing w:val="2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908     </w:t>
      </w:r>
      <w:r>
        <w:rPr>
          <w:rFonts w:ascii="Arial"/>
          <w:color w:val="5B5B5B"/>
          <w:spacing w:val="8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</w:t>
      </w:r>
      <w:r>
        <w:rPr>
          <w:rFonts w:ascii="Arial"/>
          <w:color w:val="464646"/>
          <w:spacing w:val="-17"/>
          <w:w w:val="105"/>
          <w:sz w:val="14"/>
        </w:rPr>
        <w:t>i</w:t>
      </w:r>
      <w:r>
        <w:rPr>
          <w:rFonts w:ascii="Arial"/>
          <w:color w:val="464646"/>
          <w:w w:val="105"/>
          <w:sz w:val="14"/>
        </w:rPr>
        <w:t>on</w:t>
      </w:r>
      <w:r>
        <w:rPr>
          <w:rFonts w:ascii="Arial"/>
          <w:color w:val="464646"/>
          <w:spacing w:val="-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55</w:t>
      </w:r>
      <w:r>
        <w:rPr>
          <w:rFonts w:ascii="Arial"/>
          <w:color w:val="5B5B5B"/>
          <w:spacing w:val="-7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Parish</w:t>
      </w:r>
      <w:r>
        <w:rPr>
          <w:rFonts w:ascii="Arial"/>
          <w:color w:val="464646"/>
          <w:spacing w:val="-6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of</w:t>
      </w:r>
      <w:r>
        <w:rPr>
          <w:rFonts w:ascii="Arial"/>
          <w:color w:val="464646"/>
          <w:spacing w:val="4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Kuru</w:t>
      </w:r>
      <w:r>
        <w:rPr>
          <w:rFonts w:ascii="Arial"/>
          <w:color w:val="464646"/>
          <w:spacing w:val="-6"/>
          <w:w w:val="105"/>
          <w:sz w:val="14"/>
        </w:rPr>
        <w:t>c</w:t>
      </w:r>
      <w:r>
        <w:rPr>
          <w:rFonts w:ascii="Arial"/>
          <w:color w:val="707070"/>
          <w:w w:val="105"/>
          <w:sz w:val="14"/>
        </w:rPr>
        <w:t>-a</w:t>
      </w:r>
      <w:r>
        <w:rPr>
          <w:rFonts w:ascii="Arial"/>
          <w:color w:val="707070"/>
          <w:spacing w:val="9"/>
          <w:w w:val="105"/>
          <w:sz w:val="14"/>
        </w:rPr>
        <w:t>-</w:t>
      </w:r>
      <w:r>
        <w:rPr>
          <w:rFonts w:ascii="Arial"/>
          <w:color w:val="464646"/>
          <w:w w:val="105"/>
          <w:sz w:val="14"/>
        </w:rPr>
        <w:t>ruc</w:t>
      </w:r>
    </w:p>
    <w:p w14:paraId="13EDDAFD" w14:textId="77777777" w:rsidR="00A5052B" w:rsidRDefault="00A72E41">
      <w:pPr>
        <w:spacing w:before="29"/>
        <w:ind w:left="23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43"/>
          <w:w w:val="105"/>
          <w:position w:val="1"/>
          <w:sz w:val="14"/>
        </w:rPr>
        <w:t>1</w:t>
      </w:r>
      <w:r>
        <w:rPr>
          <w:rFonts w:ascii="Arial"/>
          <w:color w:val="464646"/>
          <w:w w:val="105"/>
          <w:position w:val="1"/>
          <w:sz w:val="14"/>
        </w:rPr>
        <w:t xml:space="preserve">0535     </w:t>
      </w:r>
      <w:r>
        <w:rPr>
          <w:rFonts w:ascii="Arial"/>
          <w:color w:val="464646"/>
          <w:spacing w:val="31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909     </w:t>
      </w:r>
      <w:r>
        <w:rPr>
          <w:rFonts w:ascii="Arial"/>
          <w:color w:val="5B5B5B"/>
          <w:spacing w:val="24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Portion</w:t>
      </w:r>
      <w:r>
        <w:rPr>
          <w:rFonts w:ascii="Arial"/>
          <w:color w:val="464646"/>
          <w:spacing w:val="-10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56</w:t>
      </w:r>
      <w:r>
        <w:rPr>
          <w:rFonts w:ascii="Arial"/>
          <w:color w:val="5B5B5B"/>
          <w:spacing w:val="-10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Parish</w:t>
      </w:r>
      <w:r>
        <w:rPr>
          <w:rFonts w:ascii="Arial"/>
          <w:color w:val="464646"/>
          <w:spacing w:val="-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Kuru</w:t>
      </w:r>
      <w:r>
        <w:rPr>
          <w:rFonts w:ascii="Arial"/>
          <w:color w:val="5B5B5B"/>
          <w:spacing w:val="-6"/>
          <w:w w:val="105"/>
          <w:sz w:val="14"/>
        </w:rPr>
        <w:t>c</w:t>
      </w:r>
      <w:r>
        <w:rPr>
          <w:rFonts w:ascii="Arial"/>
          <w:color w:val="858585"/>
          <w:spacing w:val="-3"/>
          <w:w w:val="105"/>
          <w:sz w:val="14"/>
        </w:rPr>
        <w:t>-</w:t>
      </w:r>
      <w:r>
        <w:rPr>
          <w:rFonts w:ascii="Arial"/>
          <w:color w:val="464646"/>
          <w:spacing w:val="-3"/>
          <w:w w:val="105"/>
          <w:sz w:val="14"/>
        </w:rPr>
        <w:t>a</w:t>
      </w:r>
      <w:r>
        <w:rPr>
          <w:rFonts w:ascii="Arial"/>
          <w:color w:val="858585"/>
          <w:spacing w:val="4"/>
          <w:w w:val="105"/>
          <w:sz w:val="14"/>
        </w:rPr>
        <w:t>-</w:t>
      </w:r>
      <w:r>
        <w:rPr>
          <w:rFonts w:ascii="Arial"/>
          <w:color w:val="464646"/>
          <w:w w:val="105"/>
          <w:sz w:val="14"/>
        </w:rPr>
        <w:t>r</w:t>
      </w:r>
      <w:r>
        <w:rPr>
          <w:rFonts w:ascii="Arial"/>
          <w:color w:val="464646"/>
          <w:spacing w:val="-13"/>
          <w:w w:val="105"/>
          <w:sz w:val="14"/>
        </w:rPr>
        <w:t>u</w:t>
      </w:r>
      <w:r>
        <w:rPr>
          <w:rFonts w:ascii="Arial"/>
          <w:color w:val="707070"/>
          <w:w w:val="105"/>
          <w:sz w:val="14"/>
        </w:rPr>
        <w:t>c</w:t>
      </w:r>
    </w:p>
    <w:p w14:paraId="13EDDAFE" w14:textId="77777777" w:rsidR="00A5052B" w:rsidRDefault="00A72E41">
      <w:pPr>
        <w:spacing w:before="25"/>
        <w:ind w:left="23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45"/>
          <w:w w:val="110"/>
          <w:sz w:val="14"/>
        </w:rPr>
        <w:t>1</w:t>
      </w:r>
      <w:r>
        <w:rPr>
          <w:rFonts w:ascii="Arial"/>
          <w:color w:val="464646"/>
          <w:w w:val="110"/>
          <w:sz w:val="14"/>
        </w:rPr>
        <w:t xml:space="preserve">0535    </w:t>
      </w:r>
      <w:r>
        <w:rPr>
          <w:rFonts w:ascii="Arial"/>
          <w:color w:val="464646"/>
          <w:spacing w:val="24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9</w:t>
      </w:r>
      <w:r>
        <w:rPr>
          <w:rFonts w:ascii="Arial"/>
          <w:color w:val="5B5B5B"/>
          <w:spacing w:val="-28"/>
          <w:w w:val="110"/>
          <w:sz w:val="14"/>
        </w:rPr>
        <w:t>1</w:t>
      </w:r>
      <w:r>
        <w:rPr>
          <w:rFonts w:ascii="Arial"/>
          <w:color w:val="5B5B5B"/>
          <w:w w:val="110"/>
          <w:sz w:val="14"/>
        </w:rPr>
        <w:t xml:space="preserve">0    </w:t>
      </w:r>
      <w:r>
        <w:rPr>
          <w:rFonts w:ascii="Arial"/>
          <w:color w:val="5B5B5B"/>
          <w:spacing w:val="8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Portion</w:t>
      </w:r>
      <w:r>
        <w:rPr>
          <w:rFonts w:ascii="Arial"/>
          <w:color w:val="464646"/>
          <w:spacing w:val="-17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57</w:t>
      </w:r>
      <w:r>
        <w:rPr>
          <w:rFonts w:ascii="Arial"/>
          <w:color w:val="5B5B5B"/>
          <w:spacing w:val="-15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Parish</w:t>
      </w:r>
      <w:r>
        <w:rPr>
          <w:rFonts w:ascii="Arial"/>
          <w:color w:val="464646"/>
          <w:spacing w:val="-18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of</w:t>
      </w:r>
      <w:r>
        <w:rPr>
          <w:rFonts w:ascii="Arial"/>
          <w:color w:val="5B5B5B"/>
          <w:spacing w:val="-3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Kuru</w:t>
      </w:r>
      <w:r>
        <w:rPr>
          <w:rFonts w:ascii="Arial"/>
          <w:color w:val="5B5B5B"/>
          <w:spacing w:val="-6"/>
          <w:w w:val="110"/>
          <w:sz w:val="14"/>
        </w:rPr>
        <w:t>c</w:t>
      </w:r>
      <w:r>
        <w:rPr>
          <w:rFonts w:ascii="Arial"/>
          <w:color w:val="858585"/>
          <w:spacing w:val="4"/>
          <w:w w:val="110"/>
          <w:sz w:val="14"/>
        </w:rPr>
        <w:t>-</w:t>
      </w:r>
      <w:r>
        <w:rPr>
          <w:rFonts w:ascii="Arial"/>
          <w:color w:val="5B5B5B"/>
          <w:spacing w:val="-3"/>
          <w:w w:val="110"/>
          <w:sz w:val="14"/>
        </w:rPr>
        <w:t>a</w:t>
      </w:r>
      <w:r>
        <w:rPr>
          <w:rFonts w:ascii="Arial"/>
          <w:color w:val="858585"/>
          <w:spacing w:val="4"/>
          <w:w w:val="110"/>
          <w:sz w:val="14"/>
        </w:rPr>
        <w:t>-</w:t>
      </w:r>
      <w:r>
        <w:rPr>
          <w:rFonts w:ascii="Arial"/>
          <w:color w:val="464646"/>
          <w:w w:val="110"/>
          <w:sz w:val="14"/>
        </w:rPr>
        <w:t>ruc</w:t>
      </w:r>
    </w:p>
    <w:p w14:paraId="13EDDAFF" w14:textId="77777777" w:rsidR="00A5052B" w:rsidRDefault="00A72E41">
      <w:pPr>
        <w:spacing w:before="32" w:line="286" w:lineRule="auto"/>
        <w:ind w:left="240" w:right="1664" w:hanging="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5B5B5B"/>
          <w:spacing w:val="-43"/>
          <w:w w:val="105"/>
          <w:sz w:val="14"/>
        </w:rPr>
        <w:t>1</w:t>
      </w:r>
      <w:r>
        <w:rPr>
          <w:rFonts w:ascii="Arial"/>
          <w:color w:val="5B5B5B"/>
          <w:w w:val="105"/>
          <w:sz w:val="14"/>
        </w:rPr>
        <w:t xml:space="preserve">0535 </w:t>
      </w:r>
      <w:r>
        <w:rPr>
          <w:rFonts w:ascii="Arial"/>
          <w:color w:val="5B5B5B"/>
          <w:spacing w:val="3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911 </w:t>
      </w:r>
      <w:r>
        <w:rPr>
          <w:rFonts w:ascii="Arial"/>
          <w:color w:val="5B5B5B"/>
          <w:spacing w:val="5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Portion</w:t>
      </w:r>
      <w:r>
        <w:rPr>
          <w:rFonts w:ascii="Arial"/>
          <w:color w:val="464646"/>
          <w:spacing w:val="-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58</w:t>
      </w:r>
      <w:r>
        <w:rPr>
          <w:rFonts w:ascii="Arial"/>
          <w:color w:val="5B5B5B"/>
          <w:spacing w:val="-7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Parish</w:t>
      </w:r>
      <w:r>
        <w:rPr>
          <w:rFonts w:ascii="Arial"/>
          <w:color w:val="464646"/>
          <w:spacing w:val="-1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-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Kuruc-</w:t>
      </w:r>
      <w:r>
        <w:rPr>
          <w:rFonts w:ascii="Arial"/>
          <w:color w:val="5B5B5B"/>
          <w:spacing w:val="-3"/>
          <w:w w:val="105"/>
          <w:sz w:val="14"/>
        </w:rPr>
        <w:t>a</w:t>
      </w:r>
      <w:r>
        <w:rPr>
          <w:rFonts w:ascii="Arial"/>
          <w:color w:val="858585"/>
          <w:spacing w:val="4"/>
          <w:w w:val="105"/>
          <w:sz w:val="14"/>
        </w:rPr>
        <w:t>-</w:t>
      </w:r>
      <w:r>
        <w:rPr>
          <w:rFonts w:ascii="Arial"/>
          <w:color w:val="5B5B5B"/>
          <w:w w:val="105"/>
          <w:sz w:val="14"/>
        </w:rPr>
        <w:t>ruc</w:t>
      </w:r>
      <w:r>
        <w:rPr>
          <w:rFonts w:ascii="Arial"/>
          <w:color w:val="5B5B5B"/>
          <w:w w:val="107"/>
          <w:sz w:val="14"/>
        </w:rPr>
        <w:t xml:space="preserve"> </w:t>
      </w:r>
      <w:r>
        <w:rPr>
          <w:rFonts w:ascii="Arial"/>
          <w:color w:val="464646"/>
          <w:spacing w:val="-43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 xml:space="preserve">0535 </w:t>
      </w:r>
      <w:r>
        <w:rPr>
          <w:rFonts w:ascii="Arial"/>
          <w:color w:val="464646"/>
          <w:spacing w:val="3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9</w:t>
      </w:r>
      <w:r>
        <w:rPr>
          <w:rFonts w:ascii="Arial"/>
          <w:color w:val="5B5B5B"/>
          <w:spacing w:val="-27"/>
          <w:w w:val="105"/>
          <w:sz w:val="14"/>
        </w:rPr>
        <w:t>1</w:t>
      </w:r>
      <w:r>
        <w:rPr>
          <w:rFonts w:ascii="Arial"/>
          <w:color w:val="5B5B5B"/>
          <w:w w:val="105"/>
          <w:sz w:val="14"/>
        </w:rPr>
        <w:t xml:space="preserve">2 </w:t>
      </w:r>
      <w:r>
        <w:rPr>
          <w:rFonts w:ascii="Arial"/>
          <w:color w:val="5B5B5B"/>
          <w:spacing w:val="21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Portion</w:t>
      </w:r>
      <w:r>
        <w:rPr>
          <w:rFonts w:ascii="Arial"/>
          <w:color w:val="464646"/>
          <w:spacing w:val="-1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59</w:t>
      </w:r>
      <w:r>
        <w:rPr>
          <w:rFonts w:ascii="Arial"/>
          <w:color w:val="5B5B5B"/>
          <w:spacing w:val="-7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Parish</w:t>
      </w:r>
      <w:r>
        <w:rPr>
          <w:rFonts w:ascii="Arial"/>
          <w:color w:val="5B5B5B"/>
          <w:spacing w:val="-1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-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Kuruc-a-ruc</w:t>
      </w:r>
      <w:r>
        <w:rPr>
          <w:rFonts w:ascii="Arial"/>
          <w:color w:val="5B5B5B"/>
          <w:w w:val="101"/>
          <w:sz w:val="14"/>
        </w:rPr>
        <w:t xml:space="preserve"> </w:t>
      </w:r>
      <w:r>
        <w:rPr>
          <w:rFonts w:ascii="Arial"/>
          <w:color w:val="464646"/>
          <w:spacing w:val="-43"/>
          <w:w w:val="105"/>
          <w:position w:val="1"/>
          <w:sz w:val="14"/>
        </w:rPr>
        <w:t>1</w:t>
      </w:r>
      <w:r>
        <w:rPr>
          <w:rFonts w:ascii="Arial"/>
          <w:color w:val="464646"/>
          <w:w w:val="105"/>
          <w:position w:val="1"/>
          <w:sz w:val="14"/>
        </w:rPr>
        <w:t xml:space="preserve">0535     </w:t>
      </w:r>
      <w:r>
        <w:rPr>
          <w:rFonts w:ascii="Arial"/>
          <w:color w:val="464646"/>
          <w:spacing w:val="27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913     </w:t>
      </w:r>
      <w:r>
        <w:rPr>
          <w:rFonts w:ascii="Arial"/>
          <w:color w:val="5B5B5B"/>
          <w:spacing w:val="19"/>
          <w:w w:val="105"/>
          <w:sz w:val="14"/>
        </w:rPr>
        <w:t xml:space="preserve"> </w:t>
      </w:r>
      <w:r>
        <w:rPr>
          <w:rFonts w:ascii="Arial"/>
          <w:color w:val="464646"/>
          <w:w w:val="105"/>
          <w:position w:val="1"/>
          <w:sz w:val="14"/>
        </w:rPr>
        <w:t>Portion</w:t>
      </w:r>
      <w:r>
        <w:rPr>
          <w:rFonts w:ascii="Arial"/>
          <w:color w:val="464646"/>
          <w:spacing w:val="-11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position w:val="1"/>
          <w:sz w:val="14"/>
        </w:rPr>
        <w:t>60</w:t>
      </w:r>
      <w:r>
        <w:rPr>
          <w:rFonts w:ascii="Arial"/>
          <w:color w:val="5B5B5B"/>
          <w:spacing w:val="-8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position w:val="1"/>
          <w:sz w:val="14"/>
        </w:rPr>
        <w:t>Parish</w:t>
      </w:r>
      <w:r>
        <w:rPr>
          <w:rFonts w:ascii="Arial"/>
          <w:color w:val="5B5B5B"/>
          <w:spacing w:val="-12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position w:val="1"/>
          <w:sz w:val="14"/>
        </w:rPr>
        <w:t>of</w:t>
      </w:r>
      <w:r>
        <w:rPr>
          <w:rFonts w:ascii="Arial"/>
          <w:color w:val="5B5B5B"/>
          <w:spacing w:val="-3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position w:val="1"/>
          <w:sz w:val="14"/>
        </w:rPr>
        <w:t>Kuru</w:t>
      </w:r>
      <w:r>
        <w:rPr>
          <w:rFonts w:ascii="Arial"/>
          <w:color w:val="5B5B5B"/>
          <w:spacing w:val="-6"/>
          <w:w w:val="105"/>
          <w:position w:val="1"/>
          <w:sz w:val="14"/>
        </w:rPr>
        <w:t>c</w:t>
      </w:r>
      <w:r>
        <w:rPr>
          <w:rFonts w:ascii="Arial"/>
          <w:color w:val="858585"/>
          <w:spacing w:val="4"/>
          <w:w w:val="105"/>
          <w:position w:val="1"/>
          <w:sz w:val="14"/>
        </w:rPr>
        <w:t>-</w:t>
      </w:r>
      <w:r>
        <w:rPr>
          <w:rFonts w:ascii="Arial"/>
          <w:color w:val="5B5B5B"/>
          <w:spacing w:val="-3"/>
          <w:w w:val="105"/>
          <w:position w:val="1"/>
          <w:sz w:val="14"/>
        </w:rPr>
        <w:t>a</w:t>
      </w:r>
      <w:r>
        <w:rPr>
          <w:rFonts w:ascii="Arial"/>
          <w:color w:val="858585"/>
          <w:spacing w:val="4"/>
          <w:w w:val="105"/>
          <w:position w:val="1"/>
          <w:sz w:val="14"/>
        </w:rPr>
        <w:t>-</w:t>
      </w:r>
      <w:r>
        <w:rPr>
          <w:rFonts w:ascii="Arial"/>
          <w:color w:val="5B5B5B"/>
          <w:w w:val="105"/>
          <w:position w:val="1"/>
          <w:sz w:val="14"/>
        </w:rPr>
        <w:t>ruc</w:t>
      </w:r>
    </w:p>
    <w:p w14:paraId="13EDDB00" w14:textId="77777777" w:rsidR="00A5052B" w:rsidRDefault="00A72E41">
      <w:pPr>
        <w:spacing w:line="154" w:lineRule="exact"/>
        <w:ind w:left="23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43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 xml:space="preserve">0535     </w:t>
      </w:r>
      <w:r>
        <w:rPr>
          <w:rFonts w:ascii="Arial"/>
          <w:color w:val="464646"/>
          <w:spacing w:val="37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923     </w:t>
      </w:r>
      <w:r>
        <w:rPr>
          <w:rFonts w:ascii="Arial"/>
          <w:color w:val="5B5B5B"/>
          <w:spacing w:val="28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Portion</w:t>
      </w:r>
      <w:r>
        <w:rPr>
          <w:rFonts w:ascii="Arial"/>
          <w:color w:val="464646"/>
          <w:spacing w:val="-10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85</w:t>
      </w:r>
      <w:r>
        <w:rPr>
          <w:rFonts w:ascii="Arial"/>
          <w:color w:val="5B5B5B"/>
          <w:spacing w:val="-6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Par</w:t>
      </w:r>
      <w:r>
        <w:rPr>
          <w:rFonts w:ascii="Arial"/>
          <w:color w:val="464646"/>
          <w:spacing w:val="-10"/>
          <w:w w:val="105"/>
          <w:sz w:val="14"/>
        </w:rPr>
        <w:t>i</w:t>
      </w:r>
      <w:r>
        <w:rPr>
          <w:rFonts w:ascii="Arial"/>
          <w:color w:val="707070"/>
          <w:spacing w:val="-2"/>
          <w:w w:val="105"/>
          <w:sz w:val="14"/>
        </w:rPr>
        <w:t>s</w:t>
      </w:r>
      <w:r>
        <w:rPr>
          <w:rFonts w:ascii="Arial"/>
          <w:color w:val="464646"/>
          <w:w w:val="105"/>
          <w:sz w:val="14"/>
        </w:rPr>
        <w:t>h</w:t>
      </w:r>
      <w:r>
        <w:rPr>
          <w:rFonts w:ascii="Arial"/>
          <w:color w:val="464646"/>
          <w:spacing w:val="-1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-2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Kuruc-</w:t>
      </w:r>
      <w:r>
        <w:rPr>
          <w:rFonts w:ascii="Arial"/>
          <w:color w:val="464646"/>
          <w:spacing w:val="-3"/>
          <w:w w:val="105"/>
          <w:sz w:val="14"/>
        </w:rPr>
        <w:t>a</w:t>
      </w:r>
      <w:r>
        <w:rPr>
          <w:rFonts w:ascii="Arial"/>
          <w:color w:val="707070"/>
          <w:w w:val="105"/>
          <w:sz w:val="14"/>
        </w:rPr>
        <w:t>-</w:t>
      </w:r>
      <w:r>
        <w:rPr>
          <w:rFonts w:ascii="Arial"/>
          <w:color w:val="707070"/>
          <w:spacing w:val="5"/>
          <w:w w:val="105"/>
          <w:sz w:val="14"/>
        </w:rPr>
        <w:t>r</w:t>
      </w:r>
      <w:r>
        <w:rPr>
          <w:rFonts w:ascii="Arial"/>
          <w:color w:val="464646"/>
          <w:w w:val="105"/>
          <w:sz w:val="14"/>
        </w:rPr>
        <w:t>uc</w:t>
      </w:r>
    </w:p>
    <w:p w14:paraId="13EDDB01" w14:textId="77777777" w:rsidR="00A5052B" w:rsidRDefault="00A72E41">
      <w:pPr>
        <w:spacing w:before="22"/>
        <w:ind w:left="23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43"/>
          <w:w w:val="105"/>
          <w:position w:val="1"/>
          <w:sz w:val="14"/>
        </w:rPr>
        <w:t>1</w:t>
      </w:r>
      <w:r>
        <w:rPr>
          <w:rFonts w:ascii="Arial"/>
          <w:color w:val="464646"/>
          <w:w w:val="105"/>
          <w:position w:val="1"/>
          <w:sz w:val="14"/>
        </w:rPr>
        <w:t xml:space="preserve">0535     </w:t>
      </w:r>
      <w:r>
        <w:rPr>
          <w:rFonts w:ascii="Arial"/>
          <w:color w:val="464646"/>
          <w:spacing w:val="26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928     </w:t>
      </w:r>
      <w:r>
        <w:rPr>
          <w:rFonts w:ascii="Arial"/>
          <w:color w:val="5B5B5B"/>
          <w:spacing w:val="12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Portion</w:t>
      </w:r>
      <w:r>
        <w:rPr>
          <w:rFonts w:ascii="Arial"/>
          <w:color w:val="464646"/>
          <w:spacing w:val="-12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76</w:t>
      </w:r>
      <w:r>
        <w:rPr>
          <w:rFonts w:ascii="Arial"/>
          <w:color w:val="464646"/>
          <w:spacing w:val="-11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Parish</w:t>
      </w:r>
      <w:r>
        <w:rPr>
          <w:rFonts w:ascii="Arial"/>
          <w:color w:val="464646"/>
          <w:spacing w:val="-13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Kuruc-</w:t>
      </w:r>
      <w:r>
        <w:rPr>
          <w:rFonts w:ascii="Arial"/>
          <w:color w:val="5B5B5B"/>
          <w:spacing w:val="7"/>
          <w:w w:val="105"/>
          <w:sz w:val="14"/>
        </w:rPr>
        <w:t>a</w:t>
      </w:r>
      <w:r>
        <w:rPr>
          <w:rFonts w:ascii="Arial"/>
          <w:color w:val="858585"/>
          <w:spacing w:val="4"/>
          <w:w w:val="105"/>
          <w:sz w:val="14"/>
        </w:rPr>
        <w:t>-</w:t>
      </w:r>
      <w:r>
        <w:rPr>
          <w:rFonts w:ascii="Arial"/>
          <w:color w:val="464646"/>
          <w:w w:val="105"/>
          <w:sz w:val="14"/>
        </w:rPr>
        <w:t>ruc</w:t>
      </w:r>
    </w:p>
    <w:p w14:paraId="13EDDB02" w14:textId="77777777" w:rsidR="00A5052B" w:rsidRDefault="00A72E41">
      <w:pPr>
        <w:spacing w:before="22"/>
        <w:ind w:left="23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43"/>
          <w:w w:val="105"/>
          <w:position w:val="1"/>
          <w:sz w:val="14"/>
        </w:rPr>
        <w:t>1</w:t>
      </w:r>
      <w:r>
        <w:rPr>
          <w:rFonts w:ascii="Arial"/>
          <w:color w:val="464646"/>
          <w:w w:val="105"/>
          <w:position w:val="1"/>
          <w:sz w:val="14"/>
        </w:rPr>
        <w:t xml:space="preserve">0535     </w:t>
      </w:r>
      <w:r>
        <w:rPr>
          <w:rFonts w:ascii="Arial"/>
          <w:color w:val="464646"/>
          <w:spacing w:val="23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929     </w:t>
      </w:r>
      <w:r>
        <w:rPr>
          <w:rFonts w:ascii="Arial"/>
          <w:color w:val="5B5B5B"/>
          <w:spacing w:val="2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Portion</w:t>
      </w:r>
      <w:r>
        <w:rPr>
          <w:rFonts w:ascii="Arial"/>
          <w:color w:val="5B5B5B"/>
          <w:spacing w:val="-1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77</w:t>
      </w:r>
      <w:r>
        <w:rPr>
          <w:rFonts w:ascii="Arial"/>
          <w:color w:val="5B5B5B"/>
          <w:spacing w:val="-1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Par</w:t>
      </w:r>
      <w:r>
        <w:rPr>
          <w:rFonts w:ascii="Arial"/>
          <w:color w:val="464646"/>
          <w:spacing w:val="-10"/>
          <w:w w:val="105"/>
          <w:sz w:val="14"/>
        </w:rPr>
        <w:t>i</w:t>
      </w:r>
      <w:r>
        <w:rPr>
          <w:rFonts w:ascii="Arial"/>
          <w:color w:val="707070"/>
          <w:spacing w:val="-9"/>
          <w:w w:val="105"/>
          <w:sz w:val="14"/>
        </w:rPr>
        <w:t>s</w:t>
      </w:r>
      <w:r>
        <w:rPr>
          <w:rFonts w:ascii="Arial"/>
          <w:color w:val="464646"/>
          <w:w w:val="105"/>
          <w:sz w:val="14"/>
        </w:rPr>
        <w:t>h</w:t>
      </w:r>
      <w:r>
        <w:rPr>
          <w:rFonts w:ascii="Arial"/>
          <w:color w:val="464646"/>
          <w:spacing w:val="-2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Kuruc-a-ruc</w:t>
      </w:r>
    </w:p>
    <w:p w14:paraId="13EDDB03" w14:textId="77777777" w:rsidR="00A5052B" w:rsidRDefault="00A72E41">
      <w:pPr>
        <w:spacing w:before="25"/>
        <w:ind w:left="23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43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 xml:space="preserve">0535     </w:t>
      </w:r>
      <w:r>
        <w:rPr>
          <w:rFonts w:ascii="Arial"/>
          <w:color w:val="464646"/>
          <w:spacing w:val="28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930     </w:t>
      </w:r>
      <w:r>
        <w:rPr>
          <w:rFonts w:ascii="Arial"/>
          <w:color w:val="5B5B5B"/>
          <w:spacing w:val="26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Portion</w:t>
      </w:r>
      <w:r>
        <w:rPr>
          <w:rFonts w:ascii="Arial"/>
          <w:color w:val="464646"/>
          <w:spacing w:val="-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78</w:t>
      </w:r>
      <w:r>
        <w:rPr>
          <w:rFonts w:ascii="Arial"/>
          <w:color w:val="5B5B5B"/>
          <w:spacing w:val="-9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Par</w:t>
      </w:r>
      <w:r>
        <w:rPr>
          <w:rFonts w:ascii="Arial"/>
          <w:color w:val="464646"/>
          <w:spacing w:val="-10"/>
          <w:w w:val="105"/>
          <w:sz w:val="14"/>
        </w:rPr>
        <w:t>i</w:t>
      </w:r>
      <w:r>
        <w:rPr>
          <w:rFonts w:ascii="Arial"/>
          <w:color w:val="707070"/>
          <w:w w:val="105"/>
          <w:sz w:val="14"/>
        </w:rPr>
        <w:t>sh</w:t>
      </w:r>
      <w:r>
        <w:rPr>
          <w:rFonts w:ascii="Arial"/>
          <w:color w:val="707070"/>
          <w:spacing w:val="-8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6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K</w:t>
      </w:r>
      <w:r>
        <w:rPr>
          <w:rFonts w:ascii="Arial"/>
          <w:color w:val="5B5B5B"/>
          <w:spacing w:val="-3"/>
          <w:w w:val="105"/>
          <w:sz w:val="14"/>
        </w:rPr>
        <w:t>u</w:t>
      </w:r>
      <w:r>
        <w:rPr>
          <w:rFonts w:ascii="Arial"/>
          <w:color w:val="2F2F2F"/>
          <w:w w:val="105"/>
          <w:sz w:val="14"/>
        </w:rPr>
        <w:t>r</w:t>
      </w:r>
      <w:r>
        <w:rPr>
          <w:rFonts w:ascii="Arial"/>
          <w:color w:val="2F2F2F"/>
          <w:spacing w:val="-13"/>
          <w:w w:val="105"/>
          <w:sz w:val="14"/>
        </w:rPr>
        <w:t>u</w:t>
      </w:r>
      <w:r>
        <w:rPr>
          <w:rFonts w:ascii="Arial"/>
          <w:color w:val="5B5B5B"/>
          <w:spacing w:val="-7"/>
          <w:w w:val="105"/>
          <w:sz w:val="14"/>
        </w:rPr>
        <w:t>c</w:t>
      </w:r>
      <w:r>
        <w:rPr>
          <w:rFonts w:ascii="Arial"/>
          <w:color w:val="858585"/>
          <w:spacing w:val="4"/>
          <w:w w:val="105"/>
          <w:sz w:val="14"/>
        </w:rPr>
        <w:t>-</w:t>
      </w:r>
      <w:r>
        <w:rPr>
          <w:rFonts w:ascii="Arial"/>
          <w:color w:val="5B5B5B"/>
          <w:w w:val="105"/>
          <w:sz w:val="14"/>
        </w:rPr>
        <w:t>a-ruc</w:t>
      </w:r>
    </w:p>
    <w:p w14:paraId="13EDDB04" w14:textId="77777777" w:rsidR="00A5052B" w:rsidRDefault="00A72E41">
      <w:pPr>
        <w:spacing w:before="29"/>
        <w:ind w:left="23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43"/>
          <w:w w:val="105"/>
          <w:position w:val="1"/>
          <w:sz w:val="14"/>
        </w:rPr>
        <w:t>1</w:t>
      </w:r>
      <w:r>
        <w:rPr>
          <w:rFonts w:ascii="Arial"/>
          <w:color w:val="464646"/>
          <w:w w:val="105"/>
          <w:position w:val="1"/>
          <w:sz w:val="14"/>
        </w:rPr>
        <w:t xml:space="preserve">0535     </w:t>
      </w:r>
      <w:r>
        <w:rPr>
          <w:rFonts w:ascii="Arial"/>
          <w:color w:val="464646"/>
          <w:spacing w:val="38"/>
          <w:w w:val="105"/>
          <w:position w:val="1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931     </w:t>
      </w:r>
      <w:r>
        <w:rPr>
          <w:rFonts w:ascii="Arial"/>
          <w:color w:val="5B5B5B"/>
          <w:spacing w:val="1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Portion</w:t>
      </w:r>
      <w:r>
        <w:rPr>
          <w:rFonts w:ascii="Arial"/>
          <w:color w:val="5B5B5B"/>
          <w:spacing w:val="-9"/>
          <w:w w:val="105"/>
          <w:sz w:val="14"/>
        </w:rPr>
        <w:t xml:space="preserve"> </w:t>
      </w:r>
      <w:r>
        <w:rPr>
          <w:rFonts w:ascii="Arial"/>
          <w:color w:val="707070"/>
          <w:w w:val="105"/>
          <w:sz w:val="14"/>
        </w:rPr>
        <w:t>79</w:t>
      </w:r>
      <w:r>
        <w:rPr>
          <w:rFonts w:ascii="Arial"/>
          <w:color w:val="707070"/>
          <w:spacing w:val="-7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Par</w:t>
      </w:r>
      <w:r>
        <w:rPr>
          <w:rFonts w:ascii="Arial"/>
          <w:color w:val="5B5B5B"/>
          <w:spacing w:val="-10"/>
          <w:w w:val="105"/>
          <w:sz w:val="14"/>
        </w:rPr>
        <w:t>i</w:t>
      </w:r>
      <w:r>
        <w:rPr>
          <w:rFonts w:ascii="Arial"/>
          <w:color w:val="5B5B5B"/>
          <w:w w:val="105"/>
          <w:sz w:val="14"/>
        </w:rPr>
        <w:t>sh</w:t>
      </w:r>
      <w:r>
        <w:rPr>
          <w:rFonts w:ascii="Arial"/>
          <w:color w:val="5B5B5B"/>
          <w:spacing w:val="-7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 Kuruc-</w:t>
      </w:r>
      <w:r>
        <w:rPr>
          <w:rFonts w:ascii="Arial"/>
          <w:color w:val="5B5B5B"/>
          <w:spacing w:val="-3"/>
          <w:w w:val="105"/>
          <w:sz w:val="14"/>
        </w:rPr>
        <w:t>a</w:t>
      </w:r>
      <w:r>
        <w:rPr>
          <w:rFonts w:ascii="Arial"/>
          <w:color w:val="858585"/>
          <w:spacing w:val="4"/>
          <w:w w:val="105"/>
          <w:sz w:val="14"/>
        </w:rPr>
        <w:t>-</w:t>
      </w:r>
      <w:r>
        <w:rPr>
          <w:rFonts w:ascii="Arial"/>
          <w:color w:val="5B5B5B"/>
          <w:w w:val="105"/>
          <w:sz w:val="14"/>
        </w:rPr>
        <w:t>ruc</w:t>
      </w:r>
    </w:p>
    <w:p w14:paraId="13EDDB05" w14:textId="77777777" w:rsidR="00A5052B" w:rsidRDefault="00A72E41">
      <w:pPr>
        <w:spacing w:before="25"/>
        <w:ind w:left="23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spacing w:val="-43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>05</w:t>
      </w:r>
      <w:r>
        <w:rPr>
          <w:rFonts w:ascii="Arial"/>
          <w:color w:val="464646"/>
          <w:spacing w:val="-3"/>
          <w:w w:val="105"/>
          <w:sz w:val="14"/>
        </w:rPr>
        <w:t>3</w:t>
      </w:r>
      <w:r>
        <w:rPr>
          <w:rFonts w:ascii="Arial"/>
          <w:color w:val="707070"/>
          <w:w w:val="105"/>
          <w:sz w:val="14"/>
        </w:rPr>
        <w:t xml:space="preserve">5     </w:t>
      </w:r>
      <w:r>
        <w:rPr>
          <w:rFonts w:ascii="Arial"/>
          <w:color w:val="707070"/>
          <w:spacing w:val="2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 xml:space="preserve">932     </w:t>
      </w:r>
      <w:r>
        <w:rPr>
          <w:rFonts w:ascii="Arial"/>
          <w:color w:val="5B5B5B"/>
          <w:spacing w:val="24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Portion</w:t>
      </w:r>
      <w:r>
        <w:rPr>
          <w:rFonts w:ascii="Arial"/>
          <w:color w:val="464646"/>
          <w:spacing w:val="-10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80</w:t>
      </w:r>
      <w:r>
        <w:rPr>
          <w:rFonts w:ascii="Arial"/>
          <w:color w:val="5B5B5B"/>
          <w:spacing w:val="-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Par</w:t>
      </w:r>
      <w:r>
        <w:rPr>
          <w:rFonts w:ascii="Arial"/>
          <w:color w:val="5B5B5B"/>
          <w:spacing w:val="-10"/>
          <w:w w:val="105"/>
          <w:sz w:val="14"/>
        </w:rPr>
        <w:t>i</w:t>
      </w:r>
      <w:r>
        <w:rPr>
          <w:rFonts w:ascii="Arial"/>
          <w:color w:val="5B5B5B"/>
          <w:w w:val="105"/>
          <w:sz w:val="14"/>
        </w:rPr>
        <w:t>sh</w:t>
      </w:r>
      <w:r>
        <w:rPr>
          <w:rFonts w:ascii="Arial"/>
          <w:color w:val="5B5B5B"/>
          <w:spacing w:val="-8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of</w:t>
      </w:r>
      <w:r>
        <w:rPr>
          <w:rFonts w:ascii="Arial"/>
          <w:color w:val="464646"/>
          <w:spacing w:val="-2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Kuru</w:t>
      </w:r>
      <w:r>
        <w:rPr>
          <w:rFonts w:ascii="Arial"/>
          <w:color w:val="5B5B5B"/>
          <w:spacing w:val="2"/>
          <w:w w:val="105"/>
          <w:sz w:val="14"/>
        </w:rPr>
        <w:t>c</w:t>
      </w:r>
      <w:r>
        <w:rPr>
          <w:rFonts w:ascii="Arial"/>
          <w:color w:val="858585"/>
          <w:spacing w:val="4"/>
          <w:w w:val="105"/>
          <w:sz w:val="14"/>
        </w:rPr>
        <w:t>-</w:t>
      </w:r>
      <w:r>
        <w:rPr>
          <w:rFonts w:ascii="Arial"/>
          <w:color w:val="5B5B5B"/>
          <w:spacing w:val="-3"/>
          <w:w w:val="105"/>
          <w:sz w:val="14"/>
        </w:rPr>
        <w:t>a</w:t>
      </w:r>
      <w:r>
        <w:rPr>
          <w:rFonts w:ascii="Arial"/>
          <w:color w:val="858585"/>
          <w:spacing w:val="4"/>
          <w:w w:val="105"/>
          <w:sz w:val="14"/>
        </w:rPr>
        <w:t>-</w:t>
      </w:r>
      <w:r>
        <w:rPr>
          <w:rFonts w:ascii="Arial"/>
          <w:color w:val="5B5B5B"/>
          <w:w w:val="105"/>
          <w:sz w:val="14"/>
        </w:rPr>
        <w:t>ruc</w:t>
      </w:r>
    </w:p>
    <w:p w14:paraId="13EDDB06" w14:textId="77777777" w:rsidR="00A5052B" w:rsidRDefault="00A72E41">
      <w:pPr>
        <w:spacing w:before="32" w:line="288" w:lineRule="auto"/>
        <w:ind w:left="1418" w:right="1046" w:hanging="8"/>
        <w:rPr>
          <w:rFonts w:ascii="Arial" w:eastAsia="Arial" w:hAnsi="Arial" w:cs="Arial"/>
          <w:sz w:val="14"/>
          <w:szCs w:val="14"/>
        </w:rPr>
      </w:pPr>
      <w:r>
        <w:pict w14:anchorId="13EDDEEA">
          <v:shape id="_x0000_s2111" type="#_x0000_t202" style="position:absolute;left:0;text-align:left;margin-left:294.45pt;margin-top:2.15pt;width:53.5pt;height:65.4pt;z-index:25164697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9"/>
                    <w:gridCol w:w="450"/>
                  </w:tblGrid>
                  <w:tr w:rsidR="00A5052B" w14:paraId="13EDDF42" w14:textId="77777777">
                    <w:trPr>
                      <w:trHeight w:hRule="exact" w:val="313"/>
                    </w:trPr>
                    <w:tc>
                      <w:tcPr>
                        <w:tcW w:w="6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0" w14:textId="77777777" w:rsidR="00A5052B" w:rsidRDefault="00A72E41">
                        <w:pPr>
                          <w:pStyle w:val="TableParagraph"/>
                          <w:spacing w:before="8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w w:val="105"/>
                            <w:sz w:val="14"/>
                          </w:rPr>
                          <w:t>09287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1" w14:textId="77777777" w:rsidR="00A5052B" w:rsidRDefault="00A72E41">
                        <w:pPr>
                          <w:pStyle w:val="TableParagraph"/>
                          <w:spacing w:before="82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B5B5B"/>
                            <w:w w:val="115"/>
                            <w:sz w:val="14"/>
                          </w:rPr>
                          <w:t>641</w:t>
                        </w:r>
                      </w:p>
                    </w:tc>
                  </w:tr>
                  <w:tr w:rsidR="00A5052B" w14:paraId="13EDDF45" w14:textId="77777777">
                    <w:trPr>
                      <w:trHeight w:hRule="exact" w:val="244"/>
                    </w:trPr>
                    <w:tc>
                      <w:tcPr>
                        <w:tcW w:w="6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3" w14:textId="77777777" w:rsidR="00A5052B" w:rsidRDefault="00A72E41">
                        <w:pPr>
                          <w:pStyle w:val="TableParagraph"/>
                          <w:spacing w:before="55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spacing w:val="-4"/>
                            <w:w w:val="115"/>
                            <w:sz w:val="14"/>
                          </w:rPr>
                          <w:t>091</w:t>
                        </w:r>
                        <w:r>
                          <w:rPr>
                            <w:rFonts w:ascii="Arial"/>
                            <w:color w:val="464646"/>
                            <w:spacing w:val="-5"/>
                            <w:w w:val="115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4" w14:textId="77777777" w:rsidR="00A5052B" w:rsidRDefault="00A72E41">
                        <w:pPr>
                          <w:pStyle w:val="TableParagraph"/>
                          <w:spacing w:before="5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64646"/>
                            <w:w w:val="120"/>
                            <w:sz w:val="14"/>
                          </w:rPr>
                          <w:t>72</w:t>
                        </w:r>
                      </w:p>
                    </w:tc>
                  </w:tr>
                  <w:tr w:rsidR="00A5052B" w14:paraId="13EDDF48" w14:textId="77777777">
                    <w:trPr>
                      <w:trHeight w:hRule="exact" w:val="194"/>
                    </w:trPr>
                    <w:tc>
                      <w:tcPr>
                        <w:tcW w:w="6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6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w w:val="110"/>
                            <w:sz w:val="14"/>
                          </w:rPr>
                          <w:t>04931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7" w14:textId="77777777" w:rsidR="00A5052B" w:rsidRDefault="00A72E41">
                        <w:pPr>
                          <w:pStyle w:val="TableParagraph"/>
                          <w:spacing w:before="12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B5B5B"/>
                            <w:w w:val="110"/>
                            <w:sz w:val="14"/>
                          </w:rPr>
                          <w:t>068</w:t>
                        </w:r>
                      </w:p>
                    </w:tc>
                  </w:tr>
                  <w:tr w:rsidR="00A5052B" w14:paraId="13EDDF4B" w14:textId="77777777">
                    <w:trPr>
                      <w:trHeight w:hRule="exact" w:val="237"/>
                    </w:trPr>
                    <w:tc>
                      <w:tcPr>
                        <w:tcW w:w="6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9" w14:textId="77777777" w:rsidR="00A5052B" w:rsidRDefault="00A72E41">
                        <w:pPr>
                          <w:pStyle w:val="TableParagraph"/>
                          <w:spacing w:before="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B5B5B"/>
                            <w:spacing w:val="-47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5B5B5B"/>
                            <w:w w:val="115"/>
                            <w:sz w:val="14"/>
                          </w:rPr>
                          <w:t>0943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A" w14:textId="77777777" w:rsidR="00A5052B" w:rsidRDefault="00A72E41">
                        <w:pPr>
                          <w:pStyle w:val="TableParagraph"/>
                          <w:spacing w:before="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B5B5B"/>
                            <w:w w:val="110"/>
                            <w:sz w:val="14"/>
                          </w:rPr>
                          <w:t>748</w:t>
                        </w:r>
                      </w:p>
                    </w:tc>
                  </w:tr>
                  <w:tr w:rsidR="00A5052B" w14:paraId="13EDDF4E" w14:textId="77777777">
                    <w:trPr>
                      <w:trHeight w:hRule="exact" w:val="321"/>
                    </w:trPr>
                    <w:tc>
                      <w:tcPr>
                        <w:tcW w:w="6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C" w14:textId="77777777" w:rsidR="00A5052B" w:rsidRDefault="00A72E41">
                        <w:pPr>
                          <w:pStyle w:val="TableParagraph"/>
                          <w:spacing w:before="5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spacing w:val="-6"/>
                            <w:w w:val="115"/>
                            <w:sz w:val="14"/>
                          </w:rPr>
                          <w:t>0711</w:t>
                        </w:r>
                        <w:r>
                          <w:rPr>
                            <w:rFonts w:ascii="Arial"/>
                            <w:color w:val="464646"/>
                            <w:spacing w:val="-5"/>
                            <w:w w:val="115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4D" w14:textId="77777777" w:rsidR="00A5052B" w:rsidRDefault="00A72E41">
                        <w:pPr>
                          <w:pStyle w:val="TableParagraph"/>
                          <w:spacing w:before="62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64646"/>
                            <w:w w:val="110"/>
                            <w:sz w:val="14"/>
                          </w:rPr>
                          <w:t>529</w:t>
                        </w:r>
                      </w:p>
                    </w:tc>
                  </w:tr>
                </w:tbl>
                <w:p w14:paraId="13EDDF4F" w14:textId="77777777" w:rsidR="00A5052B" w:rsidRDefault="00A5052B"/>
              </w:txbxContent>
            </v:textbox>
            <w10:wrap anchorx="page"/>
          </v:shape>
        </w:pict>
      </w:r>
      <w:r>
        <w:rPr>
          <w:rFonts w:ascii="Arial"/>
          <w:color w:val="5B5B5B"/>
          <w:spacing w:val="4"/>
          <w:w w:val="105"/>
          <w:sz w:val="14"/>
        </w:rPr>
        <w:t>C</w:t>
      </w:r>
      <w:r>
        <w:rPr>
          <w:rFonts w:ascii="Arial"/>
          <w:color w:val="2F2F2F"/>
          <w:w w:val="105"/>
          <w:sz w:val="14"/>
        </w:rPr>
        <w:t>r</w:t>
      </w:r>
      <w:r>
        <w:rPr>
          <w:rFonts w:ascii="Arial"/>
          <w:color w:val="2F2F2F"/>
          <w:spacing w:val="-14"/>
          <w:w w:val="105"/>
          <w:sz w:val="14"/>
        </w:rPr>
        <w:t>o</w:t>
      </w:r>
      <w:r>
        <w:rPr>
          <w:rFonts w:ascii="Arial"/>
          <w:color w:val="5B5B5B"/>
          <w:w w:val="105"/>
          <w:sz w:val="14"/>
        </w:rPr>
        <w:t>wn</w:t>
      </w:r>
      <w:r>
        <w:rPr>
          <w:rFonts w:ascii="Arial"/>
          <w:color w:val="5B5B5B"/>
          <w:spacing w:val="-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Allotments</w:t>
      </w:r>
      <w:r>
        <w:rPr>
          <w:rFonts w:ascii="Arial"/>
          <w:color w:val="5B5B5B"/>
          <w:spacing w:val="20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1</w:t>
      </w:r>
      <w:r>
        <w:rPr>
          <w:rFonts w:ascii="Arial"/>
          <w:color w:val="464646"/>
          <w:spacing w:val="-35"/>
          <w:w w:val="105"/>
          <w:sz w:val="14"/>
        </w:rPr>
        <w:t>1</w:t>
      </w:r>
      <w:r>
        <w:rPr>
          <w:rFonts w:ascii="Arial"/>
          <w:color w:val="464646"/>
          <w:w w:val="105"/>
          <w:sz w:val="14"/>
        </w:rPr>
        <w:t>4</w:t>
      </w:r>
      <w:r>
        <w:rPr>
          <w:rFonts w:ascii="Arial"/>
          <w:color w:val="464646"/>
          <w:spacing w:val="-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6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1</w:t>
      </w:r>
      <w:r>
        <w:rPr>
          <w:rFonts w:ascii="Arial"/>
          <w:color w:val="5B5B5B"/>
          <w:spacing w:val="-36"/>
          <w:w w:val="105"/>
          <w:sz w:val="14"/>
        </w:rPr>
        <w:t>1</w:t>
      </w:r>
      <w:r>
        <w:rPr>
          <w:rFonts w:ascii="Arial"/>
          <w:color w:val="5B5B5B"/>
          <w:w w:val="105"/>
          <w:sz w:val="14"/>
        </w:rPr>
        <w:t>4A</w:t>
      </w:r>
      <w:r>
        <w:rPr>
          <w:rFonts w:ascii="Arial"/>
          <w:color w:val="5B5B5B"/>
          <w:spacing w:val="7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Parish</w:t>
      </w:r>
      <w:r>
        <w:rPr>
          <w:rFonts w:ascii="Arial"/>
          <w:color w:val="5B5B5B"/>
          <w:spacing w:val="-12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of</w:t>
      </w:r>
      <w:r>
        <w:rPr>
          <w:rFonts w:ascii="Arial"/>
          <w:color w:val="464646"/>
          <w:w w:val="107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Poorneet.</w:t>
      </w:r>
    </w:p>
    <w:p w14:paraId="13EDDB07" w14:textId="77777777" w:rsidR="00A5052B" w:rsidRDefault="00A72E41">
      <w:pPr>
        <w:spacing w:before="1" w:line="288" w:lineRule="auto"/>
        <w:ind w:left="1418" w:right="655" w:hanging="1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5B5B5B"/>
          <w:w w:val="105"/>
          <w:sz w:val="14"/>
        </w:rPr>
        <w:t>Crown</w:t>
      </w:r>
      <w:r>
        <w:rPr>
          <w:rFonts w:ascii="Arial"/>
          <w:color w:val="5B5B5B"/>
          <w:spacing w:val="-1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Allotment</w:t>
      </w:r>
      <w:r>
        <w:rPr>
          <w:rFonts w:ascii="Arial"/>
          <w:color w:val="5B5B5B"/>
          <w:spacing w:val="3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45A</w:t>
      </w:r>
      <w:r>
        <w:rPr>
          <w:rFonts w:ascii="Arial"/>
          <w:color w:val="464646"/>
          <w:spacing w:val="2"/>
          <w:w w:val="105"/>
          <w:sz w:val="14"/>
        </w:rPr>
        <w:t xml:space="preserve"> </w:t>
      </w:r>
      <w:r>
        <w:rPr>
          <w:rFonts w:ascii="Arial"/>
          <w:color w:val="464646"/>
          <w:spacing w:val="-2"/>
          <w:w w:val="105"/>
          <w:sz w:val="14"/>
        </w:rPr>
        <w:t>Pari</w:t>
      </w:r>
      <w:r>
        <w:rPr>
          <w:rFonts w:ascii="Arial"/>
          <w:color w:val="707070"/>
          <w:spacing w:val="-2"/>
          <w:w w:val="105"/>
          <w:sz w:val="14"/>
        </w:rPr>
        <w:t>sh</w:t>
      </w:r>
      <w:r>
        <w:rPr>
          <w:rFonts w:ascii="Arial"/>
          <w:color w:val="707070"/>
          <w:spacing w:val="-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-15"/>
          <w:w w:val="105"/>
          <w:sz w:val="14"/>
        </w:rPr>
        <w:t xml:space="preserve"> </w:t>
      </w:r>
      <w:r>
        <w:rPr>
          <w:rFonts w:ascii="Arial"/>
          <w:color w:val="707070"/>
          <w:w w:val="105"/>
          <w:sz w:val="14"/>
        </w:rPr>
        <w:t>S</w:t>
      </w:r>
      <w:r>
        <w:rPr>
          <w:rFonts w:ascii="Arial"/>
          <w:color w:val="464646"/>
          <w:w w:val="105"/>
          <w:sz w:val="14"/>
        </w:rPr>
        <w:t>helford</w:t>
      </w:r>
      <w:r>
        <w:rPr>
          <w:rFonts w:ascii="Arial"/>
          <w:color w:val="464646"/>
          <w:spacing w:val="-18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West</w:t>
      </w:r>
      <w:r>
        <w:rPr>
          <w:rFonts w:ascii="Arial"/>
          <w:color w:val="5B5B5B"/>
          <w:spacing w:val="28"/>
          <w:w w:val="101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Lot</w:t>
      </w:r>
      <w:r>
        <w:rPr>
          <w:rFonts w:ascii="Arial"/>
          <w:color w:val="464646"/>
          <w:spacing w:val="-1"/>
          <w:w w:val="105"/>
          <w:sz w:val="14"/>
        </w:rPr>
        <w:t xml:space="preserve"> </w:t>
      </w:r>
      <w:r>
        <w:rPr>
          <w:rFonts w:ascii="Arial"/>
          <w:color w:val="5B5B5B"/>
          <w:spacing w:val="-35"/>
          <w:w w:val="105"/>
          <w:sz w:val="14"/>
        </w:rPr>
        <w:t>1</w:t>
      </w:r>
      <w:r>
        <w:rPr>
          <w:rFonts w:ascii="Arial"/>
          <w:color w:val="5B5B5B"/>
          <w:w w:val="105"/>
          <w:sz w:val="14"/>
        </w:rPr>
        <w:t>5</w:t>
      </w:r>
      <w:r>
        <w:rPr>
          <w:rFonts w:ascii="Arial"/>
          <w:color w:val="5B5B5B"/>
          <w:spacing w:val="-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on</w:t>
      </w:r>
      <w:r>
        <w:rPr>
          <w:rFonts w:ascii="Arial"/>
          <w:color w:val="5B5B5B"/>
          <w:spacing w:val="-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Plan</w:t>
      </w:r>
      <w:r>
        <w:rPr>
          <w:rFonts w:ascii="Arial"/>
          <w:color w:val="5B5B5B"/>
          <w:spacing w:val="-1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-6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Subdivis</w:t>
      </w:r>
      <w:r>
        <w:rPr>
          <w:rFonts w:ascii="Arial"/>
          <w:color w:val="5B5B5B"/>
          <w:spacing w:val="-7"/>
          <w:w w:val="105"/>
          <w:sz w:val="14"/>
        </w:rPr>
        <w:t>i</w:t>
      </w:r>
      <w:r>
        <w:rPr>
          <w:rFonts w:ascii="Arial"/>
          <w:color w:val="5B5B5B"/>
          <w:w w:val="105"/>
          <w:sz w:val="14"/>
        </w:rPr>
        <w:t>on</w:t>
      </w:r>
      <w:r>
        <w:rPr>
          <w:rFonts w:ascii="Arial"/>
          <w:color w:val="5B5B5B"/>
          <w:spacing w:val="-6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007</w:t>
      </w:r>
      <w:r>
        <w:rPr>
          <w:rFonts w:ascii="Arial"/>
          <w:color w:val="5B5B5B"/>
          <w:spacing w:val="-14"/>
          <w:w w:val="105"/>
          <w:sz w:val="14"/>
        </w:rPr>
        <w:t>1</w:t>
      </w:r>
      <w:r>
        <w:rPr>
          <w:rFonts w:ascii="Arial"/>
          <w:color w:val="5B5B5B"/>
          <w:w w:val="105"/>
          <w:sz w:val="14"/>
        </w:rPr>
        <w:t>27</w:t>
      </w:r>
    </w:p>
    <w:p w14:paraId="13EDDB08" w14:textId="77777777" w:rsidR="00A5052B" w:rsidRDefault="00A72E41">
      <w:pPr>
        <w:spacing w:before="1"/>
        <w:ind w:left="141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05"/>
          <w:sz w:val="14"/>
        </w:rPr>
        <w:t>Portion</w:t>
      </w:r>
      <w:r>
        <w:rPr>
          <w:rFonts w:ascii="Arial"/>
          <w:color w:val="464646"/>
          <w:spacing w:val="-2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83</w:t>
      </w:r>
      <w:r>
        <w:rPr>
          <w:rFonts w:ascii="Arial"/>
          <w:color w:val="5B5B5B"/>
          <w:spacing w:val="-14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Parish</w:t>
      </w:r>
      <w:r>
        <w:rPr>
          <w:rFonts w:ascii="Arial"/>
          <w:color w:val="5B5B5B"/>
          <w:spacing w:val="-17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  <w:r>
        <w:rPr>
          <w:rFonts w:ascii="Arial"/>
          <w:color w:val="5B5B5B"/>
          <w:spacing w:val="-16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Kuruc</w:t>
      </w:r>
      <w:r>
        <w:rPr>
          <w:rFonts w:ascii="Arial"/>
          <w:color w:val="707070"/>
          <w:w w:val="105"/>
          <w:sz w:val="14"/>
        </w:rPr>
        <w:t>-a-</w:t>
      </w:r>
      <w:r>
        <w:rPr>
          <w:rFonts w:ascii="Arial"/>
          <w:color w:val="464646"/>
          <w:w w:val="105"/>
          <w:sz w:val="14"/>
        </w:rPr>
        <w:t>ruc</w:t>
      </w:r>
    </w:p>
    <w:p w14:paraId="13EDDB09" w14:textId="77777777" w:rsidR="00A5052B" w:rsidRDefault="00A72E41">
      <w:pPr>
        <w:spacing w:before="32" w:line="277" w:lineRule="auto"/>
        <w:ind w:left="1411" w:right="655" w:firstLine="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15"/>
          <w:sz w:val="14"/>
        </w:rPr>
        <w:t>Lots</w:t>
      </w:r>
      <w:r>
        <w:rPr>
          <w:rFonts w:ascii="Arial"/>
          <w:color w:val="464646"/>
          <w:spacing w:val="-12"/>
          <w:w w:val="115"/>
          <w:sz w:val="14"/>
        </w:rPr>
        <w:t xml:space="preserve"> </w:t>
      </w:r>
      <w:r>
        <w:rPr>
          <w:rFonts w:ascii="Arial"/>
          <w:color w:val="464646"/>
          <w:spacing w:val="-49"/>
          <w:w w:val="115"/>
          <w:sz w:val="14"/>
        </w:rPr>
        <w:t>1</w:t>
      </w:r>
      <w:r>
        <w:rPr>
          <w:rFonts w:ascii="Arial"/>
          <w:color w:val="858585"/>
          <w:spacing w:val="-26"/>
          <w:w w:val="115"/>
          <w:sz w:val="14"/>
        </w:rPr>
        <w:t>,</w:t>
      </w:r>
      <w:r>
        <w:rPr>
          <w:rFonts w:ascii="Arial"/>
          <w:color w:val="5B5B5B"/>
          <w:w w:val="115"/>
          <w:sz w:val="14"/>
        </w:rPr>
        <w:t>2,</w:t>
      </w:r>
      <w:r>
        <w:rPr>
          <w:rFonts w:ascii="Arial"/>
          <w:color w:val="5B5B5B"/>
          <w:spacing w:val="-6"/>
          <w:w w:val="115"/>
          <w:sz w:val="14"/>
        </w:rPr>
        <w:t>3</w:t>
      </w:r>
      <w:r>
        <w:rPr>
          <w:rFonts w:ascii="Arial"/>
          <w:color w:val="858585"/>
          <w:spacing w:val="-24"/>
          <w:w w:val="115"/>
          <w:sz w:val="14"/>
        </w:rPr>
        <w:t>,</w:t>
      </w:r>
      <w:r>
        <w:rPr>
          <w:rFonts w:ascii="Arial"/>
          <w:color w:val="5B5B5B"/>
          <w:spacing w:val="-19"/>
          <w:w w:val="115"/>
          <w:sz w:val="14"/>
        </w:rPr>
        <w:t>4</w:t>
      </w:r>
      <w:r>
        <w:rPr>
          <w:rFonts w:ascii="Arial"/>
          <w:color w:val="858585"/>
          <w:spacing w:val="-26"/>
          <w:w w:val="115"/>
          <w:sz w:val="14"/>
        </w:rPr>
        <w:t>,</w:t>
      </w:r>
      <w:r>
        <w:rPr>
          <w:rFonts w:ascii="Arial"/>
          <w:color w:val="5B5B5B"/>
          <w:w w:val="115"/>
          <w:sz w:val="14"/>
        </w:rPr>
        <w:t>5</w:t>
      </w:r>
      <w:r>
        <w:rPr>
          <w:rFonts w:ascii="Arial"/>
          <w:color w:val="5B5B5B"/>
          <w:spacing w:val="-4"/>
          <w:w w:val="115"/>
          <w:sz w:val="14"/>
        </w:rPr>
        <w:t>,</w:t>
      </w:r>
      <w:r>
        <w:rPr>
          <w:rFonts w:ascii="Arial"/>
          <w:color w:val="5B5B5B"/>
          <w:spacing w:val="-47"/>
          <w:w w:val="115"/>
          <w:sz w:val="14"/>
        </w:rPr>
        <w:t>6</w:t>
      </w:r>
      <w:r>
        <w:rPr>
          <w:rFonts w:ascii="Arial"/>
          <w:color w:val="5B5B5B"/>
          <w:spacing w:val="-38"/>
          <w:w w:val="115"/>
          <w:sz w:val="14"/>
        </w:rPr>
        <w:t>,</w:t>
      </w:r>
      <w:r>
        <w:rPr>
          <w:rFonts w:ascii="Arial"/>
          <w:color w:val="5B5B5B"/>
          <w:spacing w:val="-7"/>
          <w:w w:val="115"/>
          <w:sz w:val="14"/>
        </w:rPr>
        <w:t>7</w:t>
      </w:r>
      <w:r>
        <w:rPr>
          <w:rFonts w:ascii="Arial"/>
          <w:color w:val="858585"/>
          <w:spacing w:val="-24"/>
          <w:w w:val="115"/>
          <w:sz w:val="14"/>
        </w:rPr>
        <w:t>,</w:t>
      </w:r>
      <w:r>
        <w:rPr>
          <w:rFonts w:ascii="Arial"/>
          <w:color w:val="5B5B5B"/>
          <w:w w:val="115"/>
          <w:sz w:val="14"/>
        </w:rPr>
        <w:t>8</w:t>
      </w:r>
      <w:r>
        <w:rPr>
          <w:rFonts w:ascii="Arial"/>
          <w:color w:val="5B5B5B"/>
          <w:spacing w:val="-5"/>
          <w:w w:val="115"/>
          <w:sz w:val="14"/>
        </w:rPr>
        <w:t>,</w:t>
      </w:r>
      <w:r>
        <w:rPr>
          <w:rFonts w:ascii="Arial"/>
          <w:color w:val="5B5B5B"/>
          <w:w w:val="115"/>
          <w:sz w:val="14"/>
        </w:rPr>
        <w:t>9</w:t>
      </w:r>
      <w:r>
        <w:rPr>
          <w:rFonts w:ascii="Arial"/>
          <w:color w:val="5B5B5B"/>
          <w:spacing w:val="-20"/>
          <w:w w:val="115"/>
          <w:sz w:val="14"/>
        </w:rPr>
        <w:t xml:space="preserve"> </w:t>
      </w:r>
      <w:r>
        <w:rPr>
          <w:rFonts w:ascii="Arial"/>
          <w:color w:val="464646"/>
          <w:w w:val="115"/>
          <w:sz w:val="14"/>
        </w:rPr>
        <w:t>and</w:t>
      </w:r>
      <w:r>
        <w:rPr>
          <w:rFonts w:ascii="Arial"/>
          <w:color w:val="464646"/>
          <w:spacing w:val="-13"/>
          <w:w w:val="115"/>
          <w:sz w:val="14"/>
        </w:rPr>
        <w:t xml:space="preserve"> </w:t>
      </w:r>
      <w:r>
        <w:rPr>
          <w:rFonts w:ascii="Arial"/>
          <w:color w:val="464646"/>
          <w:spacing w:val="-47"/>
          <w:w w:val="115"/>
          <w:sz w:val="14"/>
        </w:rPr>
        <w:t>1</w:t>
      </w:r>
      <w:r>
        <w:rPr>
          <w:rFonts w:ascii="Arial"/>
          <w:color w:val="464646"/>
          <w:w w:val="115"/>
          <w:sz w:val="14"/>
        </w:rPr>
        <w:t>0</w:t>
      </w:r>
      <w:r>
        <w:rPr>
          <w:rFonts w:ascii="Arial"/>
          <w:color w:val="464646"/>
          <w:spacing w:val="-28"/>
          <w:w w:val="115"/>
          <w:sz w:val="14"/>
        </w:rPr>
        <w:t xml:space="preserve"> </w:t>
      </w:r>
      <w:r>
        <w:rPr>
          <w:rFonts w:ascii="Arial"/>
          <w:color w:val="5B5B5B"/>
          <w:w w:val="115"/>
          <w:sz w:val="14"/>
        </w:rPr>
        <w:t>on</w:t>
      </w:r>
      <w:r>
        <w:rPr>
          <w:rFonts w:ascii="Arial"/>
          <w:color w:val="5B5B5B"/>
          <w:spacing w:val="-21"/>
          <w:w w:val="115"/>
          <w:sz w:val="14"/>
        </w:rPr>
        <w:t xml:space="preserve"> </w:t>
      </w:r>
      <w:r>
        <w:rPr>
          <w:rFonts w:ascii="Arial"/>
          <w:color w:val="5B5B5B"/>
          <w:w w:val="115"/>
          <w:sz w:val="14"/>
        </w:rPr>
        <w:t>T</w:t>
      </w:r>
      <w:r>
        <w:rPr>
          <w:rFonts w:ascii="Arial"/>
          <w:color w:val="5B5B5B"/>
          <w:spacing w:val="-5"/>
          <w:w w:val="115"/>
          <w:sz w:val="14"/>
        </w:rPr>
        <w:t>i</w:t>
      </w:r>
      <w:r>
        <w:rPr>
          <w:rFonts w:ascii="Arial"/>
          <w:color w:val="5B5B5B"/>
          <w:w w:val="115"/>
          <w:sz w:val="14"/>
        </w:rPr>
        <w:t>t</w:t>
      </w:r>
      <w:r>
        <w:rPr>
          <w:rFonts w:ascii="Arial"/>
          <w:color w:val="5B5B5B"/>
          <w:spacing w:val="-14"/>
          <w:w w:val="115"/>
          <w:sz w:val="14"/>
        </w:rPr>
        <w:t>l</w:t>
      </w:r>
      <w:r>
        <w:rPr>
          <w:rFonts w:ascii="Arial"/>
          <w:color w:val="5B5B5B"/>
          <w:w w:val="115"/>
          <w:sz w:val="14"/>
        </w:rPr>
        <w:t>e</w:t>
      </w:r>
      <w:r>
        <w:rPr>
          <w:rFonts w:ascii="Arial"/>
          <w:color w:val="5B5B5B"/>
          <w:spacing w:val="-7"/>
          <w:w w:val="115"/>
          <w:sz w:val="14"/>
        </w:rPr>
        <w:t xml:space="preserve"> </w:t>
      </w:r>
      <w:r>
        <w:rPr>
          <w:rFonts w:ascii="Arial"/>
          <w:color w:val="5B5B5B"/>
          <w:w w:val="115"/>
          <w:sz w:val="14"/>
        </w:rPr>
        <w:t>Plan</w:t>
      </w:r>
      <w:r>
        <w:rPr>
          <w:rFonts w:ascii="Arial"/>
          <w:color w:val="5B5B5B"/>
          <w:w w:val="102"/>
          <w:sz w:val="14"/>
        </w:rPr>
        <w:t xml:space="preserve"> </w:t>
      </w:r>
      <w:r>
        <w:rPr>
          <w:rFonts w:ascii="Arial"/>
          <w:color w:val="5B5B5B"/>
          <w:spacing w:val="-4"/>
          <w:w w:val="120"/>
          <w:sz w:val="14"/>
        </w:rPr>
        <w:t>747718V</w:t>
      </w:r>
    </w:p>
    <w:p w14:paraId="13EDDB0A" w14:textId="77777777" w:rsidR="00A5052B" w:rsidRDefault="00A72E41">
      <w:pPr>
        <w:tabs>
          <w:tab w:val="left" w:pos="904"/>
          <w:tab w:val="left" w:pos="1418"/>
        </w:tabs>
        <w:spacing w:before="5" w:line="275" w:lineRule="auto"/>
        <w:ind w:left="218" w:right="1158" w:firstLine="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10"/>
          <w:position w:val="1"/>
          <w:sz w:val="14"/>
        </w:rPr>
        <w:t>03581</w:t>
      </w:r>
      <w:r>
        <w:rPr>
          <w:rFonts w:ascii="Arial"/>
          <w:color w:val="464646"/>
          <w:w w:val="110"/>
          <w:position w:val="1"/>
          <w:sz w:val="14"/>
        </w:rPr>
        <w:tab/>
      </w:r>
      <w:r>
        <w:rPr>
          <w:rFonts w:ascii="Arial"/>
          <w:color w:val="464646"/>
          <w:spacing w:val="-43"/>
          <w:w w:val="115"/>
          <w:position w:val="1"/>
          <w:sz w:val="14"/>
        </w:rPr>
        <w:t>1</w:t>
      </w:r>
      <w:r>
        <w:rPr>
          <w:rFonts w:ascii="Arial"/>
          <w:color w:val="464646"/>
          <w:w w:val="115"/>
          <w:position w:val="1"/>
          <w:sz w:val="14"/>
        </w:rPr>
        <w:t>01</w:t>
      </w:r>
      <w:r>
        <w:rPr>
          <w:rFonts w:ascii="Arial"/>
          <w:color w:val="464646"/>
          <w:w w:val="115"/>
          <w:position w:val="1"/>
          <w:sz w:val="14"/>
        </w:rPr>
        <w:tab/>
      </w:r>
      <w:r>
        <w:rPr>
          <w:rFonts w:ascii="Arial"/>
          <w:color w:val="464646"/>
          <w:w w:val="110"/>
          <w:sz w:val="14"/>
        </w:rPr>
        <w:t>Lo</w:t>
      </w:r>
      <w:r>
        <w:rPr>
          <w:rFonts w:ascii="Arial"/>
          <w:color w:val="464646"/>
          <w:spacing w:val="7"/>
          <w:w w:val="110"/>
          <w:sz w:val="14"/>
        </w:rPr>
        <w:t>t</w:t>
      </w:r>
      <w:r>
        <w:rPr>
          <w:rFonts w:ascii="Arial"/>
          <w:color w:val="707070"/>
          <w:w w:val="110"/>
          <w:sz w:val="14"/>
        </w:rPr>
        <w:t>s</w:t>
      </w:r>
      <w:r>
        <w:rPr>
          <w:rFonts w:ascii="Arial"/>
          <w:color w:val="707070"/>
          <w:spacing w:val="-24"/>
          <w:w w:val="110"/>
          <w:sz w:val="14"/>
        </w:rPr>
        <w:t xml:space="preserve"> </w:t>
      </w:r>
      <w:r>
        <w:rPr>
          <w:rFonts w:ascii="Arial"/>
          <w:color w:val="464646"/>
          <w:spacing w:val="-41"/>
          <w:w w:val="110"/>
          <w:sz w:val="14"/>
        </w:rPr>
        <w:t>1</w:t>
      </w:r>
      <w:r>
        <w:rPr>
          <w:rFonts w:ascii="Arial"/>
          <w:color w:val="858585"/>
          <w:spacing w:val="-19"/>
          <w:w w:val="110"/>
          <w:sz w:val="14"/>
        </w:rPr>
        <w:t>,</w:t>
      </w:r>
      <w:r>
        <w:rPr>
          <w:rFonts w:ascii="Arial"/>
          <w:color w:val="5B5B5B"/>
          <w:w w:val="110"/>
          <w:sz w:val="14"/>
        </w:rPr>
        <w:t>2,3,4</w:t>
      </w:r>
      <w:r>
        <w:rPr>
          <w:rFonts w:ascii="Arial"/>
          <w:color w:val="5B5B5B"/>
          <w:spacing w:val="-28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and</w:t>
      </w:r>
      <w:r>
        <w:rPr>
          <w:rFonts w:ascii="Arial"/>
          <w:color w:val="5B5B5B"/>
          <w:spacing w:val="-25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5</w:t>
      </w:r>
      <w:r>
        <w:rPr>
          <w:rFonts w:ascii="Arial"/>
          <w:color w:val="5B5B5B"/>
          <w:spacing w:val="-29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on</w:t>
      </w:r>
      <w:r>
        <w:rPr>
          <w:rFonts w:ascii="Arial"/>
          <w:color w:val="5B5B5B"/>
          <w:spacing w:val="-29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Title</w:t>
      </w:r>
      <w:r>
        <w:rPr>
          <w:rFonts w:ascii="Arial"/>
          <w:color w:val="5B5B5B"/>
          <w:spacing w:val="-22"/>
          <w:w w:val="110"/>
          <w:sz w:val="14"/>
        </w:rPr>
        <w:t xml:space="preserve"> </w:t>
      </w:r>
      <w:r>
        <w:rPr>
          <w:rFonts w:ascii="Arial"/>
          <w:color w:val="464646"/>
          <w:w w:val="110"/>
          <w:sz w:val="14"/>
        </w:rPr>
        <w:t>P</w:t>
      </w:r>
      <w:r>
        <w:rPr>
          <w:rFonts w:ascii="Arial"/>
          <w:color w:val="464646"/>
          <w:spacing w:val="-14"/>
          <w:w w:val="110"/>
          <w:sz w:val="14"/>
        </w:rPr>
        <w:t>l</w:t>
      </w:r>
      <w:r>
        <w:rPr>
          <w:rFonts w:ascii="Arial"/>
          <w:color w:val="464646"/>
          <w:w w:val="110"/>
          <w:sz w:val="14"/>
        </w:rPr>
        <w:t>an</w:t>
      </w:r>
      <w:r>
        <w:rPr>
          <w:rFonts w:ascii="Arial"/>
          <w:color w:val="464646"/>
          <w:spacing w:val="-28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382376E</w:t>
      </w:r>
      <w:r>
        <w:rPr>
          <w:rFonts w:ascii="Arial"/>
          <w:color w:val="5B5B5B"/>
          <w:w w:val="101"/>
          <w:sz w:val="14"/>
        </w:rPr>
        <w:t xml:space="preserve"> </w:t>
      </w:r>
      <w:r>
        <w:rPr>
          <w:rFonts w:ascii="Arial"/>
          <w:color w:val="464646"/>
          <w:spacing w:val="-1"/>
          <w:w w:val="105"/>
          <w:sz w:val="14"/>
        </w:rPr>
        <w:t>0354</w:t>
      </w:r>
      <w:r>
        <w:rPr>
          <w:rFonts w:ascii="Arial"/>
          <w:color w:val="707070"/>
          <w:spacing w:val="-1"/>
          <w:w w:val="105"/>
          <w:sz w:val="14"/>
        </w:rPr>
        <w:t>8</w:t>
      </w:r>
      <w:r>
        <w:rPr>
          <w:rFonts w:ascii="Arial"/>
          <w:color w:val="707070"/>
          <w:spacing w:val="-1"/>
          <w:w w:val="105"/>
          <w:sz w:val="14"/>
        </w:rPr>
        <w:tab/>
      </w:r>
      <w:r>
        <w:rPr>
          <w:rFonts w:ascii="Arial"/>
          <w:color w:val="5B5B5B"/>
          <w:w w:val="105"/>
          <w:sz w:val="14"/>
        </w:rPr>
        <w:t>423</w:t>
      </w:r>
      <w:r>
        <w:rPr>
          <w:rFonts w:ascii="Arial"/>
          <w:color w:val="5B5B5B"/>
          <w:w w:val="105"/>
          <w:sz w:val="14"/>
        </w:rPr>
        <w:tab/>
      </w:r>
      <w:r>
        <w:rPr>
          <w:rFonts w:ascii="Arial"/>
          <w:color w:val="464646"/>
          <w:spacing w:val="-7"/>
          <w:w w:val="110"/>
          <w:sz w:val="14"/>
        </w:rPr>
        <w:t>L</w:t>
      </w:r>
      <w:r>
        <w:rPr>
          <w:rFonts w:ascii="Arial"/>
          <w:color w:val="707070"/>
          <w:spacing w:val="-5"/>
          <w:w w:val="110"/>
          <w:sz w:val="14"/>
        </w:rPr>
        <w:t>ot</w:t>
      </w:r>
      <w:r>
        <w:rPr>
          <w:rFonts w:ascii="Arial"/>
          <w:color w:val="707070"/>
          <w:spacing w:val="-6"/>
          <w:w w:val="110"/>
          <w:sz w:val="14"/>
        </w:rPr>
        <w:t xml:space="preserve"> </w:t>
      </w:r>
      <w:r>
        <w:rPr>
          <w:rFonts w:ascii="Arial"/>
          <w:color w:val="5B5B5B"/>
          <w:spacing w:val="-6"/>
          <w:w w:val="115"/>
          <w:sz w:val="14"/>
        </w:rPr>
        <w:t>1</w:t>
      </w:r>
      <w:r>
        <w:rPr>
          <w:rFonts w:ascii="Arial"/>
          <w:color w:val="707070"/>
          <w:spacing w:val="-9"/>
          <w:w w:val="115"/>
          <w:sz w:val="14"/>
        </w:rPr>
        <w:t>o</w:t>
      </w:r>
      <w:r>
        <w:rPr>
          <w:rFonts w:ascii="Arial"/>
          <w:color w:val="464646"/>
          <w:spacing w:val="-8"/>
          <w:w w:val="115"/>
          <w:sz w:val="14"/>
        </w:rPr>
        <w:t>n</w:t>
      </w:r>
      <w:r>
        <w:rPr>
          <w:rFonts w:ascii="Arial"/>
          <w:color w:val="464646"/>
          <w:spacing w:val="-28"/>
          <w:w w:val="115"/>
          <w:sz w:val="14"/>
        </w:rPr>
        <w:t xml:space="preserve"> </w:t>
      </w:r>
      <w:r>
        <w:rPr>
          <w:rFonts w:ascii="Arial"/>
          <w:color w:val="707070"/>
          <w:w w:val="110"/>
          <w:sz w:val="14"/>
        </w:rPr>
        <w:t>Title</w:t>
      </w:r>
      <w:r>
        <w:rPr>
          <w:rFonts w:ascii="Arial"/>
          <w:color w:val="707070"/>
          <w:spacing w:val="-10"/>
          <w:w w:val="110"/>
          <w:sz w:val="14"/>
        </w:rPr>
        <w:t xml:space="preserve"> </w:t>
      </w:r>
      <w:r>
        <w:rPr>
          <w:rFonts w:ascii="Arial"/>
          <w:color w:val="5B5B5B"/>
          <w:w w:val="110"/>
          <w:sz w:val="14"/>
        </w:rPr>
        <w:t>Plan</w:t>
      </w:r>
      <w:r>
        <w:rPr>
          <w:rFonts w:ascii="Arial"/>
          <w:color w:val="5B5B5B"/>
          <w:spacing w:val="-15"/>
          <w:w w:val="110"/>
          <w:sz w:val="14"/>
        </w:rPr>
        <w:t xml:space="preserve"> </w:t>
      </w:r>
      <w:r>
        <w:rPr>
          <w:rFonts w:ascii="Arial"/>
          <w:color w:val="707070"/>
          <w:spacing w:val="-8"/>
          <w:w w:val="110"/>
          <w:sz w:val="14"/>
        </w:rPr>
        <w:t>3701</w:t>
      </w:r>
      <w:r>
        <w:rPr>
          <w:rFonts w:ascii="Arial"/>
          <w:color w:val="707070"/>
          <w:spacing w:val="-7"/>
          <w:w w:val="110"/>
          <w:sz w:val="14"/>
        </w:rPr>
        <w:t>31</w:t>
      </w:r>
      <w:r>
        <w:rPr>
          <w:rFonts w:ascii="Arial"/>
          <w:color w:val="707070"/>
          <w:spacing w:val="-10"/>
          <w:w w:val="110"/>
          <w:sz w:val="14"/>
        </w:rPr>
        <w:t>E</w:t>
      </w:r>
    </w:p>
    <w:p w14:paraId="13EDDB0B" w14:textId="77777777" w:rsidR="00A5052B" w:rsidRDefault="00A72E41">
      <w:pPr>
        <w:spacing w:before="6"/>
        <w:ind w:left="21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5B5B5B"/>
          <w:w w:val="110"/>
          <w:position w:val="1"/>
          <w:sz w:val="14"/>
        </w:rPr>
        <w:t xml:space="preserve">05890    </w:t>
      </w:r>
      <w:r>
        <w:rPr>
          <w:rFonts w:ascii="Arial"/>
          <w:color w:val="5B5B5B"/>
          <w:spacing w:val="18"/>
          <w:w w:val="110"/>
          <w:position w:val="1"/>
          <w:sz w:val="14"/>
        </w:rPr>
        <w:t xml:space="preserve"> </w:t>
      </w:r>
      <w:r>
        <w:rPr>
          <w:rFonts w:ascii="Arial"/>
          <w:color w:val="707070"/>
          <w:w w:val="110"/>
          <w:sz w:val="14"/>
        </w:rPr>
        <w:t xml:space="preserve">965    </w:t>
      </w:r>
      <w:r>
        <w:rPr>
          <w:rFonts w:ascii="Arial"/>
          <w:color w:val="707070"/>
          <w:spacing w:val="18"/>
          <w:w w:val="110"/>
          <w:sz w:val="14"/>
        </w:rPr>
        <w:t xml:space="preserve"> </w:t>
      </w:r>
      <w:r>
        <w:rPr>
          <w:rFonts w:ascii="Arial"/>
          <w:color w:val="464646"/>
          <w:w w:val="110"/>
          <w:position w:val="1"/>
          <w:sz w:val="14"/>
        </w:rPr>
        <w:t>Lot</w:t>
      </w:r>
      <w:r>
        <w:rPr>
          <w:rFonts w:ascii="Arial"/>
          <w:color w:val="707070"/>
          <w:w w:val="110"/>
          <w:position w:val="1"/>
          <w:sz w:val="14"/>
        </w:rPr>
        <w:t>s</w:t>
      </w:r>
      <w:r>
        <w:rPr>
          <w:rFonts w:ascii="Arial"/>
          <w:color w:val="707070"/>
          <w:spacing w:val="-6"/>
          <w:w w:val="110"/>
          <w:position w:val="1"/>
          <w:sz w:val="14"/>
        </w:rPr>
        <w:t xml:space="preserve"> </w:t>
      </w:r>
      <w:r>
        <w:rPr>
          <w:rFonts w:ascii="Arial"/>
          <w:color w:val="464646"/>
          <w:spacing w:val="-47"/>
          <w:w w:val="110"/>
          <w:position w:val="1"/>
          <w:sz w:val="14"/>
        </w:rPr>
        <w:t>1</w:t>
      </w:r>
      <w:r>
        <w:rPr>
          <w:rFonts w:ascii="Arial"/>
          <w:color w:val="858585"/>
          <w:spacing w:val="-25"/>
          <w:w w:val="110"/>
          <w:position w:val="1"/>
          <w:sz w:val="14"/>
        </w:rPr>
        <w:t>,</w:t>
      </w:r>
      <w:r>
        <w:rPr>
          <w:rFonts w:ascii="Arial"/>
          <w:color w:val="858585"/>
          <w:w w:val="110"/>
          <w:position w:val="1"/>
          <w:sz w:val="14"/>
        </w:rPr>
        <w:t>2</w:t>
      </w:r>
      <w:r>
        <w:rPr>
          <w:rFonts w:ascii="Arial"/>
          <w:color w:val="858585"/>
          <w:spacing w:val="-16"/>
          <w:w w:val="110"/>
          <w:position w:val="1"/>
          <w:sz w:val="14"/>
        </w:rPr>
        <w:t xml:space="preserve"> </w:t>
      </w:r>
      <w:r>
        <w:rPr>
          <w:rFonts w:ascii="Arial"/>
          <w:color w:val="5B5B5B"/>
          <w:w w:val="110"/>
          <w:position w:val="1"/>
          <w:sz w:val="14"/>
        </w:rPr>
        <w:t>and</w:t>
      </w:r>
      <w:r>
        <w:rPr>
          <w:rFonts w:ascii="Arial"/>
          <w:color w:val="5B5B5B"/>
          <w:spacing w:val="-7"/>
          <w:w w:val="110"/>
          <w:position w:val="1"/>
          <w:sz w:val="14"/>
        </w:rPr>
        <w:t xml:space="preserve"> </w:t>
      </w:r>
      <w:r>
        <w:rPr>
          <w:rFonts w:ascii="Arial"/>
          <w:color w:val="707070"/>
          <w:w w:val="110"/>
          <w:position w:val="1"/>
          <w:sz w:val="14"/>
        </w:rPr>
        <w:t>3</w:t>
      </w:r>
      <w:r>
        <w:rPr>
          <w:rFonts w:ascii="Arial"/>
          <w:color w:val="707070"/>
          <w:spacing w:val="-16"/>
          <w:w w:val="110"/>
          <w:position w:val="1"/>
          <w:sz w:val="14"/>
        </w:rPr>
        <w:t xml:space="preserve"> </w:t>
      </w:r>
      <w:r>
        <w:rPr>
          <w:rFonts w:ascii="Arial"/>
          <w:color w:val="5B5B5B"/>
          <w:w w:val="110"/>
          <w:position w:val="1"/>
          <w:sz w:val="14"/>
        </w:rPr>
        <w:t>on</w:t>
      </w:r>
      <w:r>
        <w:rPr>
          <w:rFonts w:ascii="Arial"/>
          <w:color w:val="5B5B5B"/>
          <w:spacing w:val="-17"/>
          <w:w w:val="110"/>
          <w:position w:val="1"/>
          <w:sz w:val="14"/>
        </w:rPr>
        <w:t xml:space="preserve"> </w:t>
      </w:r>
      <w:r>
        <w:rPr>
          <w:rFonts w:ascii="Arial"/>
          <w:color w:val="464646"/>
          <w:w w:val="110"/>
          <w:position w:val="1"/>
          <w:sz w:val="14"/>
        </w:rPr>
        <w:t>Title</w:t>
      </w:r>
      <w:r>
        <w:rPr>
          <w:rFonts w:ascii="Arial"/>
          <w:color w:val="464646"/>
          <w:spacing w:val="-2"/>
          <w:w w:val="110"/>
          <w:position w:val="1"/>
          <w:sz w:val="14"/>
        </w:rPr>
        <w:t xml:space="preserve"> </w:t>
      </w:r>
      <w:r>
        <w:rPr>
          <w:rFonts w:ascii="Arial"/>
          <w:color w:val="464646"/>
          <w:w w:val="110"/>
          <w:position w:val="1"/>
          <w:sz w:val="14"/>
        </w:rPr>
        <w:t>P</w:t>
      </w:r>
      <w:r>
        <w:rPr>
          <w:rFonts w:ascii="Arial"/>
          <w:color w:val="464646"/>
          <w:spacing w:val="-21"/>
          <w:w w:val="110"/>
          <w:position w:val="1"/>
          <w:sz w:val="14"/>
        </w:rPr>
        <w:t>l</w:t>
      </w:r>
      <w:r>
        <w:rPr>
          <w:rFonts w:ascii="Arial"/>
          <w:color w:val="464646"/>
          <w:w w:val="110"/>
          <w:position w:val="1"/>
          <w:sz w:val="14"/>
        </w:rPr>
        <w:t>an</w:t>
      </w:r>
      <w:r>
        <w:rPr>
          <w:rFonts w:ascii="Arial"/>
          <w:color w:val="464646"/>
          <w:spacing w:val="-11"/>
          <w:w w:val="110"/>
          <w:position w:val="1"/>
          <w:sz w:val="14"/>
        </w:rPr>
        <w:t xml:space="preserve"> </w:t>
      </w:r>
      <w:r>
        <w:rPr>
          <w:rFonts w:ascii="Arial"/>
          <w:color w:val="707070"/>
          <w:w w:val="110"/>
          <w:position w:val="1"/>
          <w:sz w:val="14"/>
        </w:rPr>
        <w:t>2385050</w:t>
      </w:r>
    </w:p>
    <w:p w14:paraId="13EDDB0C" w14:textId="77777777" w:rsidR="00A5052B" w:rsidRDefault="00A72E41">
      <w:pPr>
        <w:spacing w:before="25"/>
        <w:ind w:left="21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64646"/>
          <w:w w:val="105"/>
          <w:sz w:val="14"/>
        </w:rPr>
        <w:t>08</w:t>
      </w:r>
      <w:r>
        <w:rPr>
          <w:rFonts w:ascii="Arial"/>
          <w:color w:val="464646"/>
          <w:spacing w:val="-10"/>
          <w:w w:val="105"/>
          <w:sz w:val="14"/>
        </w:rPr>
        <w:t>8</w:t>
      </w:r>
      <w:r>
        <w:rPr>
          <w:rFonts w:ascii="Arial"/>
          <w:color w:val="707070"/>
          <w:w w:val="105"/>
          <w:sz w:val="14"/>
        </w:rPr>
        <w:t xml:space="preserve">76      </w:t>
      </w:r>
      <w:r>
        <w:rPr>
          <w:rFonts w:ascii="Arial"/>
          <w:color w:val="707070"/>
          <w:spacing w:val="5"/>
          <w:w w:val="105"/>
          <w:sz w:val="14"/>
        </w:rPr>
        <w:t xml:space="preserve"> </w:t>
      </w:r>
      <w:r>
        <w:rPr>
          <w:rFonts w:ascii="Arial"/>
          <w:color w:val="707070"/>
          <w:w w:val="105"/>
          <w:sz w:val="14"/>
        </w:rPr>
        <w:t xml:space="preserve">275     </w:t>
      </w:r>
      <w:r>
        <w:rPr>
          <w:rFonts w:ascii="Arial"/>
          <w:color w:val="707070"/>
          <w:spacing w:val="29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Crown</w:t>
      </w:r>
      <w:r>
        <w:rPr>
          <w:rFonts w:ascii="Arial"/>
          <w:color w:val="5B5B5B"/>
          <w:spacing w:val="-6"/>
          <w:w w:val="105"/>
          <w:sz w:val="14"/>
        </w:rPr>
        <w:t xml:space="preserve"> </w:t>
      </w:r>
      <w:r>
        <w:rPr>
          <w:rFonts w:ascii="Arial"/>
          <w:color w:val="707070"/>
          <w:w w:val="105"/>
          <w:sz w:val="14"/>
        </w:rPr>
        <w:t>A</w:t>
      </w:r>
      <w:r>
        <w:rPr>
          <w:rFonts w:ascii="Arial"/>
          <w:color w:val="707070"/>
          <w:spacing w:val="-22"/>
          <w:w w:val="105"/>
          <w:sz w:val="14"/>
        </w:rPr>
        <w:t xml:space="preserve"> </w:t>
      </w:r>
      <w:r>
        <w:rPr>
          <w:rFonts w:ascii="Arial"/>
          <w:color w:val="464646"/>
          <w:w w:val="105"/>
          <w:sz w:val="14"/>
        </w:rPr>
        <w:t>l</w:t>
      </w:r>
      <w:r>
        <w:rPr>
          <w:rFonts w:ascii="Arial"/>
          <w:color w:val="464646"/>
          <w:spacing w:val="-14"/>
          <w:w w:val="105"/>
          <w:sz w:val="14"/>
        </w:rPr>
        <w:t>l</w:t>
      </w:r>
      <w:r>
        <w:rPr>
          <w:rFonts w:ascii="Arial"/>
          <w:color w:val="707070"/>
          <w:w w:val="105"/>
          <w:sz w:val="14"/>
        </w:rPr>
        <w:t>otments</w:t>
      </w:r>
      <w:r>
        <w:rPr>
          <w:rFonts w:ascii="Arial"/>
          <w:color w:val="707070"/>
          <w:spacing w:val="15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1</w:t>
      </w:r>
      <w:r>
        <w:rPr>
          <w:rFonts w:ascii="Arial"/>
          <w:color w:val="5B5B5B"/>
          <w:spacing w:val="-35"/>
          <w:w w:val="105"/>
          <w:sz w:val="14"/>
        </w:rPr>
        <w:t>1</w:t>
      </w:r>
      <w:r>
        <w:rPr>
          <w:rFonts w:ascii="Arial"/>
          <w:color w:val="5B5B5B"/>
          <w:w w:val="105"/>
          <w:sz w:val="14"/>
        </w:rPr>
        <w:t>5</w:t>
      </w:r>
      <w:r>
        <w:rPr>
          <w:rFonts w:ascii="Arial"/>
          <w:color w:val="5B5B5B"/>
          <w:spacing w:val="-7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and</w:t>
      </w:r>
      <w:r>
        <w:rPr>
          <w:rFonts w:ascii="Arial"/>
          <w:color w:val="5B5B5B"/>
          <w:spacing w:val="8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1</w:t>
      </w:r>
      <w:r>
        <w:rPr>
          <w:rFonts w:ascii="Arial"/>
          <w:color w:val="5B5B5B"/>
          <w:spacing w:val="-36"/>
          <w:w w:val="105"/>
          <w:sz w:val="14"/>
        </w:rPr>
        <w:t>1</w:t>
      </w:r>
      <w:r>
        <w:rPr>
          <w:rFonts w:ascii="Arial"/>
          <w:color w:val="5B5B5B"/>
          <w:w w:val="105"/>
          <w:sz w:val="14"/>
        </w:rPr>
        <w:t>6</w:t>
      </w:r>
      <w:r>
        <w:rPr>
          <w:rFonts w:ascii="Arial"/>
          <w:color w:val="5B5B5B"/>
          <w:spacing w:val="-8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Par</w:t>
      </w:r>
      <w:r>
        <w:rPr>
          <w:rFonts w:ascii="Arial"/>
          <w:color w:val="5B5B5B"/>
          <w:spacing w:val="-10"/>
          <w:w w:val="105"/>
          <w:sz w:val="14"/>
        </w:rPr>
        <w:t>i</w:t>
      </w:r>
      <w:r>
        <w:rPr>
          <w:rFonts w:ascii="Arial"/>
          <w:color w:val="5B5B5B"/>
          <w:w w:val="105"/>
          <w:sz w:val="14"/>
        </w:rPr>
        <w:t>sh</w:t>
      </w:r>
      <w:r>
        <w:rPr>
          <w:rFonts w:ascii="Arial"/>
          <w:color w:val="5B5B5B"/>
          <w:spacing w:val="1"/>
          <w:w w:val="105"/>
          <w:sz w:val="14"/>
        </w:rPr>
        <w:t xml:space="preserve"> </w:t>
      </w:r>
      <w:r>
        <w:rPr>
          <w:rFonts w:ascii="Arial"/>
          <w:color w:val="5B5B5B"/>
          <w:w w:val="105"/>
          <w:sz w:val="14"/>
        </w:rPr>
        <w:t>of</w:t>
      </w:r>
    </w:p>
    <w:p w14:paraId="13EDDB0D" w14:textId="77777777" w:rsidR="00A5052B" w:rsidRDefault="00A5052B">
      <w:pPr>
        <w:jc w:val="both"/>
        <w:rPr>
          <w:rFonts w:ascii="Arial" w:eastAsia="Arial" w:hAnsi="Arial" w:cs="Arial"/>
          <w:sz w:val="14"/>
          <w:szCs w:val="14"/>
        </w:rPr>
        <w:sectPr w:rsidR="00A5052B">
          <w:type w:val="continuous"/>
          <w:pgSz w:w="11910" w:h="16830"/>
          <w:pgMar w:top="1140" w:right="1040" w:bottom="840" w:left="1560" w:header="720" w:footer="720" w:gutter="0"/>
          <w:cols w:num="2" w:space="720" w:equalWidth="0">
            <w:col w:w="2390" w:space="1775"/>
            <w:col w:w="5145"/>
          </w:cols>
        </w:sectPr>
      </w:pPr>
    </w:p>
    <w:p w14:paraId="13EDDB0E" w14:textId="77777777" w:rsidR="00A5052B" w:rsidRDefault="00A72E41">
      <w:pPr>
        <w:spacing w:before="9"/>
        <w:rPr>
          <w:rFonts w:ascii="Arial" w:eastAsia="Arial" w:hAnsi="Arial" w:cs="Arial"/>
          <w:sz w:val="10"/>
          <w:szCs w:val="10"/>
        </w:rPr>
      </w:pPr>
      <w:r>
        <w:lastRenderedPageBreak/>
        <w:pict w14:anchorId="13EDDEEB">
          <v:shape id="_x0000_s2110" type="#_x0000_t202" style="position:absolute;margin-left:292.3pt;margin-top:53.75pt;width:213.35pt;height:717.3pt;z-index:25164800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2"/>
                    <w:gridCol w:w="456"/>
                    <w:gridCol w:w="3209"/>
                  </w:tblGrid>
                  <w:tr w:rsidR="00A5052B" w14:paraId="13EDDF56" w14:textId="77777777">
                    <w:trPr>
                      <w:trHeight w:hRule="exact" w:val="464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0" w14:textId="77777777" w:rsidR="00A5052B" w:rsidRDefault="00A5052B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14:paraId="13EDDF51" w14:textId="77777777" w:rsidR="00A5052B" w:rsidRDefault="00A72E41">
                        <w:pPr>
                          <w:pStyle w:val="TableParagraph"/>
                          <w:spacing w:before="114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05904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2" w14:textId="77777777" w:rsidR="00A5052B" w:rsidRDefault="00A5052B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14:paraId="13EDDF53" w14:textId="77777777" w:rsidR="00A5052B" w:rsidRDefault="00A72E41">
                        <w:pPr>
                          <w:pStyle w:val="TableParagraph"/>
                          <w:spacing w:before="121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688</w:t>
                        </w:r>
                      </w:p>
                    </w:tc>
                    <w:tc>
                      <w:tcPr>
                        <w:tcW w:w="32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4" w14:textId="77777777" w:rsidR="00A5052B" w:rsidRDefault="00A72E41">
                        <w:pPr>
                          <w:pStyle w:val="TableParagraph"/>
                          <w:spacing w:before="82"/>
                          <w:ind w:left="17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Poorneet</w:t>
                        </w:r>
                      </w:p>
                      <w:p w14:paraId="13EDDF55" w14:textId="77777777" w:rsidR="00A5052B" w:rsidRDefault="00A72E41">
                        <w:pPr>
                          <w:pStyle w:val="TableParagraph"/>
                          <w:spacing w:before="32"/>
                          <w:ind w:left="17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2"/>
                            <w:w w:val="120"/>
                            <w:sz w:val="14"/>
                          </w:rPr>
                          <w:t>n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2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2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232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45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9R</w:t>
                        </w:r>
                      </w:p>
                    </w:tc>
                  </w:tr>
                  <w:tr w:rsidR="00A5052B" w14:paraId="13EDDF5A" w14:textId="77777777">
                    <w:trPr>
                      <w:trHeight w:hRule="exact" w:val="19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7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05904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8" w14:textId="77777777" w:rsidR="00A5052B" w:rsidRDefault="00A72E41">
                        <w:pPr>
                          <w:pStyle w:val="TableParagraph"/>
                          <w:spacing w:before="12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689</w:t>
                        </w:r>
                      </w:p>
                    </w:tc>
                    <w:tc>
                      <w:tcPr>
                        <w:tcW w:w="32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9" w14:textId="77777777" w:rsidR="00A5052B" w:rsidRDefault="00A72E41">
                        <w:pPr>
                          <w:pStyle w:val="TableParagraph"/>
                          <w:spacing w:before="5"/>
                          <w:ind w:left="17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Lot</w:t>
                        </w:r>
                        <w:r>
                          <w:rPr>
                            <w:rFonts w:ascii="Arial"/>
                            <w:color w:val="3A3A3A"/>
                            <w:spacing w:val="-2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2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Tit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3A3A3A"/>
                            <w:spacing w:val="-20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249748N</w:t>
                        </w:r>
                      </w:p>
                    </w:tc>
                  </w:tr>
                  <w:tr w:rsidR="00A5052B" w14:paraId="13EDDF5E" w14:textId="77777777">
                    <w:trPr>
                      <w:trHeight w:hRule="exact" w:val="19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B" w14:textId="77777777" w:rsidR="00A5052B" w:rsidRDefault="00A72E41">
                        <w:pPr>
                          <w:pStyle w:val="TableParagraph"/>
                          <w:spacing w:before="8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39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41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C" w14:textId="77777777" w:rsidR="00A5052B" w:rsidRDefault="00A72E41">
                        <w:pPr>
                          <w:pStyle w:val="TableParagraph"/>
                          <w:spacing w:before="8"/>
                          <w:ind w:left="13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236</w:t>
                        </w:r>
                      </w:p>
                    </w:tc>
                    <w:tc>
                      <w:tcPr>
                        <w:tcW w:w="32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D" w14:textId="77777777" w:rsidR="00A5052B" w:rsidRDefault="00A72E41">
                        <w:pPr>
                          <w:pStyle w:val="TableParagraph"/>
                          <w:spacing w:before="8"/>
                          <w:ind w:left="17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Title</w:t>
                        </w:r>
                        <w:r>
                          <w:rPr>
                            <w:rFonts w:ascii="Arial"/>
                            <w:color w:val="3A3A3A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9447860</w:t>
                        </w:r>
                      </w:p>
                    </w:tc>
                  </w:tr>
                  <w:tr w:rsidR="00A5052B" w14:paraId="13EDDF62" w14:textId="77777777">
                    <w:trPr>
                      <w:trHeight w:hRule="exact" w:val="17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5F" w14:textId="77777777" w:rsidR="00A5052B" w:rsidRDefault="00A72E41">
                        <w:pPr>
                          <w:pStyle w:val="TableParagraph"/>
                          <w:spacing w:before="12" w:line="158" w:lineRule="exact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39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41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0" w14:textId="77777777" w:rsidR="00A5052B" w:rsidRDefault="00A72E41">
                        <w:pPr>
                          <w:pStyle w:val="TableParagraph"/>
                          <w:spacing w:before="5"/>
                          <w:ind w:left="13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237</w:t>
                        </w:r>
                      </w:p>
                    </w:tc>
                    <w:tc>
                      <w:tcPr>
                        <w:tcW w:w="32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1" w14:textId="77777777" w:rsidR="00A5052B" w:rsidRDefault="00A72E41">
                        <w:pPr>
                          <w:pStyle w:val="TableParagraph"/>
                          <w:spacing w:before="5"/>
                          <w:ind w:left="17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Porti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ons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64,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65,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66</w:t>
                        </w:r>
                        <w:r>
                          <w:rPr>
                            <w:rFonts w:ascii="Arial"/>
                            <w:color w:val="3A3A3A"/>
                            <w:spacing w:val="-1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67</w:t>
                        </w:r>
                        <w:r>
                          <w:rPr>
                            <w:rFonts w:ascii="Arial"/>
                            <w:color w:val="3A3A3A"/>
                            <w:spacing w:val="-1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Kuruc</w:t>
                        </w:r>
                        <w:r>
                          <w:rPr>
                            <w:rFonts w:ascii="Arial"/>
                            <w:color w:val="7E8080"/>
                            <w:spacing w:val="-2"/>
                            <w:w w:val="105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676767"/>
                            <w:spacing w:val="-2"/>
                            <w:w w:val="105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ruc</w:t>
                        </w:r>
                      </w:p>
                    </w:tc>
                  </w:tr>
                  <w:tr w:rsidR="00A5052B" w14:paraId="13EDDF66" w14:textId="77777777">
                    <w:trPr>
                      <w:trHeight w:hRule="exact" w:val="17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3" w14:textId="77777777" w:rsidR="00A5052B" w:rsidRDefault="00A5052B"/>
                    </w:tc>
                    <w:tc>
                      <w:tcPr>
                        <w:tcW w:w="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4" w14:textId="77777777" w:rsidR="00A5052B" w:rsidRDefault="00A5052B"/>
                    </w:tc>
                    <w:tc>
                      <w:tcPr>
                        <w:tcW w:w="32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5" w14:textId="77777777" w:rsidR="00A5052B" w:rsidRDefault="00A72E41">
                        <w:pPr>
                          <w:pStyle w:val="TableParagraph"/>
                          <w:spacing w:before="35" w:line="138" w:lineRule="exact"/>
                          <w:ind w:left="17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Portions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9</w:t>
                        </w:r>
                        <w:r>
                          <w:rPr>
                            <w:rFonts w:ascii="Arial"/>
                            <w:color w:val="3A3A3A"/>
                            <w:spacing w:val="-20"/>
                            <w:w w:val="110"/>
                            <w:sz w:val="14"/>
                          </w:rPr>
                          <w:t>9</w:t>
                        </w:r>
                        <w:r>
                          <w:rPr>
                            <w:rFonts w:ascii="Arial"/>
                            <w:color w:val="676767"/>
                            <w:spacing w:val="-25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spacing w:val="-45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676767"/>
                            <w:spacing w:val="-17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10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02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Par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sh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Kuruc-a-</w:t>
                        </w:r>
                      </w:p>
                    </w:tc>
                  </w:tr>
                  <w:tr w:rsidR="00A5052B" w14:paraId="13EDDF69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7" w14:textId="77777777" w:rsidR="00A5052B" w:rsidRDefault="00A72E41">
                        <w:pPr>
                          <w:pStyle w:val="TableParagraph"/>
                          <w:spacing w:line="143" w:lineRule="exact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39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41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8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213" w:lineRule="exact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238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-8"/>
                            <w:sz w:val="14"/>
                          </w:rPr>
                          <w:t>rue</w:t>
                        </w:r>
                      </w:p>
                    </w:tc>
                  </w:tr>
                  <w:tr w:rsidR="00A5052B" w14:paraId="13EDDF6C" w14:textId="77777777">
                    <w:trPr>
                      <w:trHeight w:hRule="exact" w:val="24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A" w14:textId="77777777" w:rsidR="00A5052B" w:rsidRDefault="00A72E41">
                        <w:pPr>
                          <w:pStyle w:val="TableParagraph"/>
                          <w:spacing w:before="55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3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B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5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298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Lot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1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22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15"/>
                            <w:sz w:val="14"/>
                          </w:rPr>
                          <w:t>ntl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15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10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944794E</w:t>
                        </w:r>
                      </w:p>
                    </w:tc>
                  </w:tr>
                  <w:tr w:rsidR="00A5052B" w14:paraId="13EDDF6F" w14:textId="77777777">
                    <w:trPr>
                      <w:trHeight w:hRule="exact" w:val="24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D" w14:textId="77777777" w:rsidR="00A5052B" w:rsidRDefault="00A72E41">
                        <w:pPr>
                          <w:pStyle w:val="TableParagraph"/>
                          <w:spacing w:before="8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3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175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6E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8"/>
                          <w:ind w:left="13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299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Lo</w:t>
                        </w:r>
                        <w:r>
                          <w:rPr>
                            <w:rFonts w:ascii="Arial"/>
                            <w:color w:val="232323"/>
                            <w:spacing w:val="-2"/>
                            <w:w w:val="10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4D4D4D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0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,2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3,4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2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1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94479SC</w:t>
                        </w:r>
                      </w:p>
                    </w:tc>
                  </w:tr>
                  <w:tr w:rsidR="00A5052B" w14:paraId="13EDDF74" w14:textId="77777777">
                    <w:trPr>
                      <w:trHeight w:hRule="exact" w:val="29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0" w14:textId="77777777" w:rsidR="00A5052B" w:rsidRDefault="00A72E41">
                        <w:pPr>
                          <w:pStyle w:val="TableParagraph"/>
                          <w:spacing w:before="59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3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1" w14:textId="77777777" w:rsidR="00A5052B" w:rsidRDefault="00A72E41">
                        <w:pPr>
                          <w:pStyle w:val="TableParagraph"/>
                          <w:spacing w:line="89" w:lineRule="exact"/>
                          <w:ind w:left="627" w:right="-1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Port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10"/>
                            <w:sz w:val="14"/>
                          </w:rPr>
                          <w:t>n</w:t>
                        </w:r>
                        <w:r>
                          <w:rPr>
                            <w:rFonts w:ascii="Arial"/>
                            <w:color w:val="676767"/>
                            <w:w w:val="110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676767"/>
                            <w:spacing w:val="-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10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676767"/>
                            <w:spacing w:val="-17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spacing w:val="-4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04</w:t>
                        </w:r>
                        <w:r>
                          <w:rPr>
                            <w:rFonts w:ascii="Arial"/>
                            <w:color w:val="3A3A3A"/>
                            <w:spacing w:val="6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spacing w:val="-4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05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5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06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spacing w:val="-9"/>
                            <w:w w:val="110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arish</w:t>
                        </w:r>
                        <w:r>
                          <w:rPr>
                            <w:rFonts w:ascii="Arial"/>
                            <w:color w:val="4D4D4D"/>
                            <w:spacing w:val="-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Kuruc-a</w:t>
                        </w:r>
                      </w:p>
                      <w:p w14:paraId="13EDDF72" w14:textId="77777777" w:rsidR="00A5052B" w:rsidRDefault="00A72E41">
                        <w:pPr>
                          <w:pStyle w:val="TableParagraph"/>
                          <w:spacing w:line="100" w:lineRule="exact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300</w:t>
                        </w:r>
                      </w:p>
                      <w:p w14:paraId="13EDDF73" w14:textId="77777777" w:rsidR="00A5052B" w:rsidRDefault="00A72E41">
                        <w:pPr>
                          <w:pStyle w:val="TableParagraph"/>
                          <w:spacing w:line="100" w:lineRule="exact"/>
                          <w:ind w:left="6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rue</w:t>
                        </w:r>
                      </w:p>
                    </w:tc>
                  </w:tr>
                  <w:tr w:rsidR="00A5052B" w14:paraId="13EDDF77" w14:textId="77777777">
                    <w:trPr>
                      <w:trHeight w:hRule="exact" w:val="24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5" w14:textId="77777777" w:rsidR="00A5052B" w:rsidRDefault="00A72E41">
                        <w:pPr>
                          <w:pStyle w:val="TableParagraph"/>
                          <w:spacing w:before="55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38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3A3A3A"/>
                            <w:spacing w:val="-30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80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6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5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028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232323"/>
                            <w:w w:val="115"/>
                            <w:sz w:val="14"/>
                          </w:rPr>
                          <w:t>Lo</w:t>
                        </w:r>
                        <w:r>
                          <w:rPr>
                            <w:rFonts w:ascii="Arial"/>
                            <w:color w:val="232323"/>
                            <w:spacing w:val="-10"/>
                            <w:w w:val="11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4D4D4D"/>
                            <w:w w:val="11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4D4D4D"/>
                            <w:spacing w:val="-26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2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15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676767"/>
                            <w:spacing w:val="-19"/>
                            <w:w w:val="11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15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676767"/>
                            <w:spacing w:val="-26"/>
                            <w:w w:val="11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6</w:t>
                        </w:r>
                        <w:r>
                          <w:rPr>
                            <w:rFonts w:ascii="Arial"/>
                            <w:color w:val="3A3A3A"/>
                            <w:spacing w:val="-27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5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4D4D4D"/>
                            <w:spacing w:val="2"/>
                            <w:w w:val="115"/>
                            <w:sz w:val="14"/>
                          </w:rPr>
                          <w:t>n</w:t>
                        </w:r>
                        <w:r>
                          <w:rPr>
                            <w:rFonts w:ascii="Arial"/>
                            <w:color w:val="232323"/>
                            <w:w w:val="115"/>
                            <w:sz w:val="14"/>
                          </w:rPr>
                          <w:t>d</w:t>
                        </w:r>
                        <w:r>
                          <w:rPr>
                            <w:rFonts w:ascii="Arial"/>
                            <w:color w:val="232323"/>
                            <w:spacing w:val="-29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7</w:t>
                        </w:r>
                        <w:r>
                          <w:rPr>
                            <w:rFonts w:ascii="Arial"/>
                            <w:color w:val="3A3A3A"/>
                            <w:spacing w:val="-30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2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1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1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3A3A3A"/>
                            <w:spacing w:val="-23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2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0006840</w:t>
                        </w:r>
                      </w:p>
                    </w:tc>
                  </w:tr>
                  <w:tr w:rsidR="00A5052B" w14:paraId="13EDDF7A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8" w14:textId="77777777" w:rsidR="00A5052B" w:rsidRDefault="00A72E41">
                        <w:pPr>
                          <w:pStyle w:val="TableParagraph"/>
                          <w:spacing w:before="12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232323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232323"/>
                            <w:w w:val="120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232323"/>
                            <w:spacing w:val="-23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20"/>
                            <w:sz w:val="14"/>
                          </w:rPr>
                          <w:t>80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9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2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029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2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676767"/>
                            <w:spacing w:val="-23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3A3A3A"/>
                            <w:spacing w:val="-2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2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8</w:t>
                        </w:r>
                        <w:r>
                          <w:rPr>
                            <w:rFonts w:ascii="Arial"/>
                            <w:color w:val="4D4D4D"/>
                            <w:spacing w:val="-34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2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3A3A3A"/>
                            <w:spacing w:val="2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tle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w w:val="110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232323"/>
                            <w:spacing w:val="-2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0006840</w:t>
                        </w:r>
                      </w:p>
                    </w:tc>
                  </w:tr>
                  <w:tr w:rsidR="00A5052B" w14:paraId="13EDDF7D" w14:textId="77777777">
                    <w:trPr>
                      <w:trHeight w:hRule="exact" w:val="162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B" w14:textId="77777777" w:rsidR="00A5052B" w:rsidRDefault="00A72E41">
                        <w:pPr>
                          <w:pStyle w:val="TableParagraph"/>
                          <w:spacing w:before="5" w:line="157" w:lineRule="exact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09901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C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" w:line="157" w:lineRule="exact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536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 xml:space="preserve">Allotment 43A 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Wurrook</w:t>
                        </w:r>
                      </w:p>
                    </w:tc>
                  </w:tr>
                  <w:tr w:rsidR="00A5052B" w14:paraId="13EDDF80" w14:textId="77777777">
                    <w:trPr>
                      <w:trHeight w:hRule="exact" w:val="24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E" w14:textId="77777777" w:rsidR="00A5052B" w:rsidRDefault="00A72E41">
                        <w:pPr>
                          <w:pStyle w:val="TableParagraph"/>
                          <w:spacing w:before="36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09071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7F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243" w:lineRule="exact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imprint/>
                            <w:color w:val="3A3A3A"/>
                            <w:w w:val="85"/>
                            <w:sz w:val="24"/>
                          </w:rPr>
                          <w:t>s</w:t>
                        </w:r>
                        <w:r>
                          <w:rPr>
                            <w:rFonts w:ascii="Courier New"/>
                            <w:imprint/>
                            <w:color w:val="3A3A3A"/>
                            <w:spacing w:val="-102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3A3A3A"/>
                            <w:w w:val="85"/>
                            <w:sz w:val="24"/>
                          </w:rPr>
                          <w:t>o</w:t>
                        </w:r>
                        <w:r>
                          <w:rPr>
                            <w:rFonts w:ascii="Courier New"/>
                            <w:color w:val="3A3A3A"/>
                            <w:w w:val="85"/>
                            <w:sz w:val="2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position w:val="1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13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position w:val="1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3A3A3A"/>
                            <w:spacing w:val="29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position w:val="1"/>
                            <w:sz w:val="14"/>
                          </w:rPr>
                          <w:t>44A</w:t>
                        </w:r>
                        <w:r>
                          <w:rPr>
                            <w:rFonts w:ascii="Arial"/>
                            <w:color w:val="3A3A3A"/>
                            <w:spacing w:val="27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position w:val="1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17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position w:val="1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6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position w:val="1"/>
                            <w:sz w:val="14"/>
                          </w:rPr>
                          <w:t>Wurrook</w:t>
                        </w:r>
                      </w:p>
                    </w:tc>
                  </w:tr>
                  <w:tr w:rsidR="00A5052B" w14:paraId="13EDDF83" w14:textId="77777777">
                    <w:trPr>
                      <w:trHeight w:hRule="exact" w:val="175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81" w14:textId="77777777" w:rsidR="00A5052B" w:rsidRDefault="00A72E41">
                        <w:pPr>
                          <w:pStyle w:val="TableParagraph"/>
                          <w:spacing w:line="148" w:lineRule="exact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05796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82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148" w:lineRule="exact"/>
                          <w:ind w:left="13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36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64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232323"/>
                            <w:w w:val="110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232323"/>
                            <w:spacing w:val="-1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14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4D4D4D"/>
                            <w:spacing w:val="-1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w w:val="110"/>
                            <w:sz w:val="14"/>
                          </w:rPr>
                          <w:t>Tit</w:t>
                        </w:r>
                        <w:r>
                          <w:rPr>
                            <w:rFonts w:ascii="Arial"/>
                            <w:color w:val="232323"/>
                            <w:spacing w:val="-12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4D4D4D"/>
                            <w:spacing w:val="-1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40348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W</w:t>
                        </w:r>
                      </w:p>
                    </w:tc>
                  </w:tr>
                  <w:tr w:rsidR="00A5052B" w14:paraId="13EDDF86" w14:textId="77777777">
                    <w:trPr>
                      <w:trHeight w:hRule="exact" w:val="24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84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03544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85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2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6</w:t>
                        </w:r>
                        <w:r>
                          <w:rPr>
                            <w:rFonts w:ascii="Arial"/>
                            <w:color w:val="3A3A3A"/>
                            <w:spacing w:val="-27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232323"/>
                            <w:w w:val="110"/>
                            <w:sz w:val="14"/>
                          </w:rPr>
                          <w:t>Lo</w:t>
                        </w:r>
                        <w:r>
                          <w:rPr>
                            <w:rFonts w:ascii="Arial"/>
                            <w:color w:val="232323"/>
                            <w:spacing w:val="-2"/>
                            <w:w w:val="110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4D4D4D"/>
                            <w:spacing w:val="-1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4D4D4D"/>
                            <w:spacing w:val="-1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nt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385673G</w:t>
                        </w:r>
                      </w:p>
                    </w:tc>
                  </w:tr>
                  <w:tr w:rsidR="00A5052B" w14:paraId="13EDDF8B" w14:textId="77777777">
                    <w:trPr>
                      <w:trHeight w:hRule="exact" w:val="286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87" w14:textId="77777777" w:rsidR="00A5052B" w:rsidRDefault="00A72E41">
                        <w:pPr>
                          <w:pStyle w:val="TableParagraph"/>
                          <w:spacing w:before="5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08386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88" w14:textId="77777777" w:rsidR="00A5052B" w:rsidRDefault="00A72E41">
                        <w:pPr>
                          <w:pStyle w:val="TableParagraph"/>
                          <w:spacing w:line="86" w:lineRule="exact"/>
                          <w:ind w:left="6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3A3A3A"/>
                            <w:spacing w:val="-1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Allotments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37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8</w:t>
                        </w:r>
                        <w:r>
                          <w:rPr>
                            <w:rFonts w:ascii="Arial"/>
                            <w:color w:val="3A3A3A"/>
                            <w:spacing w:val="-2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3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9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w w:val="110"/>
                            <w:sz w:val="14"/>
                          </w:rPr>
                          <w:t>Par</w:t>
                        </w:r>
                        <w:r>
                          <w:rPr>
                            <w:rFonts w:ascii="Arial"/>
                            <w:color w:val="232323"/>
                            <w:spacing w:val="-19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sh</w:t>
                        </w:r>
                        <w:r>
                          <w:rPr>
                            <w:rFonts w:ascii="Arial"/>
                            <w:color w:val="4D4D4D"/>
                            <w:spacing w:val="-1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of</w:t>
                        </w:r>
                      </w:p>
                      <w:p w14:paraId="13EDDF89" w14:textId="77777777" w:rsidR="00A5052B" w:rsidRDefault="00A72E41">
                        <w:pPr>
                          <w:pStyle w:val="TableParagraph"/>
                          <w:spacing w:line="100" w:lineRule="exact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11"/>
                            <w:w w:val="120"/>
                            <w:sz w:val="14"/>
                          </w:rPr>
                          <w:t>316</w:t>
                        </w:r>
                      </w:p>
                      <w:p w14:paraId="13EDDF8A" w14:textId="77777777" w:rsidR="00A5052B" w:rsidRDefault="00A72E41">
                        <w:pPr>
                          <w:pStyle w:val="TableParagraph"/>
                          <w:spacing w:line="100" w:lineRule="exact"/>
                          <w:ind w:left="6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Poorneet</w:t>
                        </w:r>
                      </w:p>
                    </w:tc>
                  </w:tr>
                  <w:tr w:rsidR="00A5052B" w14:paraId="13EDDF8E" w14:textId="77777777">
                    <w:trPr>
                      <w:trHeight w:hRule="exact" w:val="294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8C" w14:textId="77777777" w:rsidR="00A5052B" w:rsidRDefault="00A72E41">
                        <w:pPr>
                          <w:pStyle w:val="TableParagraph"/>
                          <w:spacing w:before="6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09205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8D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5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/>
                            <w:color w:val="3A3A3A"/>
                            <w:sz w:val="14"/>
                          </w:rPr>
                          <w:t>739</w:t>
                        </w:r>
                        <w:r>
                          <w:rPr>
                            <w:rFonts w:ascii="Arial" w:hAns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 w:hAnsi="Arial"/>
                            <w:color w:val="4D4D4D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 w:hAnsi="Arial"/>
                            <w:color w:val="4D4D4D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4D4D4D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 w:hAnsi="Arial"/>
                            <w:color w:val="4D4D4D"/>
                            <w:spacing w:val="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3A3A3A"/>
                            <w:w w:val="105"/>
                            <w:sz w:val="14"/>
                          </w:rPr>
                          <w:t>72A</w:t>
                        </w:r>
                        <w:r>
                          <w:rPr>
                            <w:rFonts w:ascii="Arial" w:hAnsi="Arial"/>
                            <w:color w:val="3A3A3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3A3A3A"/>
                            <w:spacing w:val="-3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 w:hAnsi="Arial"/>
                            <w:color w:val="3A3A3A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 w:hAnsi="Arial"/>
                            <w:color w:val="3A3A3A"/>
                            <w:spacing w:val="-1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3A3A3A"/>
                            <w:w w:val="105"/>
                            <w:sz w:val="14"/>
                          </w:rPr>
                          <w:t>Commeralghip</w:t>
                        </w:r>
                        <w:r>
                          <w:rPr>
                            <w:rFonts w:ascii="Arial" w:hAnsi="Arial"/>
                            <w:color w:val="B1B1B1"/>
                            <w:w w:val="105"/>
                            <w:sz w:val="14"/>
                          </w:rPr>
                          <w:t>·</w:t>
                        </w:r>
                      </w:p>
                    </w:tc>
                  </w:tr>
                  <w:tr w:rsidR="00A5052B" w14:paraId="13EDDF91" w14:textId="77777777">
                    <w:trPr>
                      <w:trHeight w:hRule="exact" w:val="29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8F" w14:textId="77777777" w:rsidR="00A5052B" w:rsidRDefault="00A72E41">
                        <w:pPr>
                          <w:pStyle w:val="TableParagraph"/>
                          <w:spacing w:before="5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4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0573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0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178" w:lineRule="auto"/>
                          <w:ind w:left="627" w:right="531" w:hanging="49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position w:val="-8"/>
                            <w:sz w:val="14"/>
                          </w:rPr>
                          <w:t>785</w:t>
                        </w:r>
                        <w:r>
                          <w:rPr>
                            <w:rFonts w:ascii="Arial"/>
                            <w:color w:val="4D4D4D"/>
                            <w:position w:val="-8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3A3A3A"/>
                            <w:spacing w:val="1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7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3A3A3A"/>
                            <w:spacing w:val="-25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Section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w w:val="10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Corindhap</w:t>
                        </w:r>
                      </w:p>
                    </w:tc>
                  </w:tr>
                  <w:tr w:rsidR="00A5052B" w14:paraId="13EDDF94" w14:textId="77777777">
                    <w:trPr>
                      <w:trHeight w:hRule="exact" w:val="24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2" w14:textId="77777777" w:rsidR="00A5052B" w:rsidRDefault="00A72E41">
                        <w:pPr>
                          <w:pStyle w:val="TableParagraph"/>
                          <w:spacing w:before="5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04443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3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9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542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Port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ons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13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spacing w:val="-4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10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676767"/>
                            <w:spacing w:val="-25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spacing w:val="-4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1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spacing w:val="-43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15"/>
                            <w:sz w:val="14"/>
                          </w:rPr>
                          <w:t>6</w:t>
                        </w:r>
                        <w:r>
                          <w:rPr>
                            <w:rFonts w:ascii="Arial"/>
                            <w:color w:val="4D4D4D"/>
                            <w:spacing w:val="-24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Par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sh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Kuruc-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10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7E8080"/>
                            <w:spacing w:val="5"/>
                            <w:w w:val="110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232323"/>
                            <w:w w:val="110"/>
                            <w:sz w:val="14"/>
                          </w:rPr>
                          <w:t>ruc</w:t>
                        </w:r>
                      </w:p>
                    </w:tc>
                  </w:tr>
                  <w:tr w:rsidR="00A5052B" w14:paraId="13EDDF97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5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05594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6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8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761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8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676767"/>
                            <w:spacing w:val="-24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676767"/>
                            <w:spacing w:val="-18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 xml:space="preserve">3,4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Tit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672954X</w:t>
                        </w:r>
                      </w:p>
                    </w:tc>
                  </w:tr>
                  <w:tr w:rsidR="00A5052B" w14:paraId="13EDDF9A" w14:textId="77777777">
                    <w:trPr>
                      <w:trHeight w:hRule="exact" w:val="24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8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056</w:t>
                        </w:r>
                        <w:r>
                          <w:rPr>
                            <w:rFonts w:ascii="Arial"/>
                            <w:color w:val="3A3A3A"/>
                            <w:spacing w:val="-3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9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8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643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8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676767"/>
                            <w:spacing w:val="-24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4D4D4D"/>
                            <w:spacing w:val="-1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3,4</w:t>
                        </w:r>
                        <w:r>
                          <w:rPr>
                            <w:rFonts w:ascii="Arial"/>
                            <w:color w:val="4D4D4D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tle</w:t>
                        </w:r>
                        <w:r>
                          <w:rPr>
                            <w:rFonts w:ascii="Arial"/>
                            <w:color w:val="3A3A3A"/>
                            <w:spacing w:val="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67</w:t>
                        </w:r>
                        <w:r>
                          <w:rPr>
                            <w:rFonts w:ascii="Arial"/>
                            <w:color w:val="4D4D4D"/>
                            <w:spacing w:val="-24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837H</w:t>
                        </w:r>
                      </w:p>
                    </w:tc>
                  </w:tr>
                  <w:tr w:rsidR="00A5052B" w14:paraId="13EDDF9D" w14:textId="77777777">
                    <w:trPr>
                      <w:trHeight w:hRule="exact" w:val="29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B" w14:textId="77777777" w:rsidR="00A5052B" w:rsidRDefault="00A72E41">
                        <w:pPr>
                          <w:pStyle w:val="TableParagraph"/>
                          <w:spacing w:before="5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09488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C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184" w:lineRule="auto"/>
                          <w:ind w:left="627" w:right="47" w:hanging="49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40"/>
                            <w:w w:val="105"/>
                            <w:position w:val="-8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-8"/>
                            <w:sz w:val="14"/>
                          </w:rPr>
                          <w:t>61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-8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3A3A3A"/>
                            <w:spacing w:val="-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Allotments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35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38,4</w:t>
                        </w:r>
                        <w:r>
                          <w:rPr>
                            <w:rFonts w:ascii="Arial"/>
                            <w:color w:val="3A3A3A"/>
                            <w:spacing w:val="-23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4D4D4D"/>
                            <w:spacing w:val="2"/>
                            <w:w w:val="105"/>
                            <w:sz w:val="14"/>
                          </w:rPr>
                          <w:t>n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d</w:t>
                        </w:r>
                        <w:r>
                          <w:rPr>
                            <w:rFonts w:ascii="Arial"/>
                            <w:color w:val="232323"/>
                            <w:spacing w:val="-1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B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w w:val="10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Commeralghip</w:t>
                        </w:r>
                      </w:p>
                    </w:tc>
                  </w:tr>
                  <w:tr w:rsidR="00A5052B" w14:paraId="13EDDFA0" w14:textId="77777777">
                    <w:trPr>
                      <w:trHeight w:hRule="exact" w:val="24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E" w14:textId="77777777" w:rsidR="00A5052B" w:rsidRDefault="00A72E41">
                        <w:pPr>
                          <w:pStyle w:val="TableParagraph"/>
                          <w:spacing w:before="5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03445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9F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9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9"/>
                            <w:w w:val="105"/>
                            <w:sz w:val="14"/>
                          </w:rPr>
                          <w:t>91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Porti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ons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92,93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94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Commeralghip</w:t>
                        </w:r>
                      </w:p>
                    </w:tc>
                  </w:tr>
                  <w:tr w:rsidR="00A5052B" w14:paraId="13EDDFA3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1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06287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2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8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392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2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55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27"/>
                            <w:w w:val="12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3A3A3A"/>
                            <w:spacing w:val="-32"/>
                            <w:w w:val="12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2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3A3A3A"/>
                            <w:spacing w:val="-24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32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tle</w:t>
                        </w:r>
                        <w:r>
                          <w:rPr>
                            <w:rFonts w:ascii="Arial"/>
                            <w:color w:val="3A3A3A"/>
                            <w:spacing w:val="-22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2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368683A</w:t>
                        </w:r>
                      </w:p>
                    </w:tc>
                  </w:tr>
                  <w:tr w:rsidR="00A5052B" w14:paraId="13EDDFA6" w14:textId="77777777">
                    <w:trPr>
                      <w:trHeight w:hRule="exact" w:val="19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4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08137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5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6"/>
                          <w:ind w:left="13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131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position w:val="1"/>
                            <w:sz w:val="14"/>
                          </w:rPr>
                          <w:t>Lot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10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10"/>
                            <w:position w:val="1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10"/>
                            <w:position w:val="1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position w:val="1"/>
                            <w:sz w:val="14"/>
                          </w:rPr>
                          <w:t>Title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10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10"/>
                            <w:position w:val="1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20"/>
                            <w:w w:val="110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10"/>
                            <w:position w:val="1"/>
                            <w:sz w:val="14"/>
                          </w:rPr>
                          <w:t>41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10"/>
                            <w:position w:val="1"/>
                            <w:sz w:val="14"/>
                          </w:rPr>
                          <w:t>1393X</w:t>
                        </w:r>
                      </w:p>
                    </w:tc>
                  </w:tr>
                  <w:tr w:rsidR="00A5052B" w14:paraId="13EDDFA9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7" w14:textId="77777777" w:rsidR="00A5052B" w:rsidRDefault="00A72E41">
                        <w:pPr>
                          <w:pStyle w:val="TableParagraph"/>
                          <w:spacing w:before="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37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8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400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1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4D4D4D"/>
                            <w:spacing w:val="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2003</w:t>
                        </w:r>
                        <w:r>
                          <w:rPr>
                            <w:rFonts w:ascii="Arial"/>
                            <w:color w:val="4D4D4D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Pari</w:t>
                        </w:r>
                        <w:r>
                          <w:rPr>
                            <w:rFonts w:ascii="Arial"/>
                            <w:color w:val="676767"/>
                            <w:spacing w:val="-3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Kuruc</w:t>
                        </w:r>
                        <w:r>
                          <w:rPr>
                            <w:rFonts w:ascii="Arial"/>
                            <w:color w:val="7E8080"/>
                            <w:spacing w:val="-2"/>
                            <w:w w:val="105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7E8080"/>
                            <w:spacing w:val="-2"/>
                            <w:w w:val="105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ruc</w:t>
                        </w:r>
                      </w:p>
                    </w:tc>
                  </w:tr>
                  <w:tr w:rsidR="00A5052B" w14:paraId="13EDDFAC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A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08434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B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2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231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Lot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10"/>
                            <w:sz w:val="14"/>
                          </w:rPr>
                          <w:t>Ti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10"/>
                            <w:sz w:val="14"/>
                          </w:rPr>
                          <w:t>tle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10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320283M</w:t>
                        </w:r>
                      </w:p>
                    </w:tc>
                  </w:tr>
                  <w:tr w:rsidR="00A5052B" w14:paraId="13EDDFAF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D" w14:textId="77777777" w:rsidR="00A5052B" w:rsidRDefault="00A72E41">
                        <w:pPr>
                          <w:pStyle w:val="TableParagraph"/>
                          <w:spacing w:before="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45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727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AE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43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05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2005</w:t>
                        </w:r>
                        <w:r>
                          <w:rPr>
                            <w:rFonts w:ascii="Arial"/>
                            <w:color w:val="4D4D4D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Commera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ghip</w:t>
                        </w:r>
                      </w:p>
                    </w:tc>
                  </w:tr>
                  <w:tr w:rsidR="00A5052B" w14:paraId="13EDDFB2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0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08941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1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2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783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3A3A3A"/>
                            <w:spacing w:val="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64A</w:t>
                        </w:r>
                        <w:r>
                          <w:rPr>
                            <w:rFonts w:ascii="Arial"/>
                            <w:color w:val="3A3A3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Wurroo</w:t>
                        </w:r>
                        <w:r>
                          <w:rPr>
                            <w:rFonts w:ascii="Arial"/>
                            <w:color w:val="3A3A3A"/>
                            <w:spacing w:val="8"/>
                            <w:w w:val="105"/>
                            <w:sz w:val="14"/>
                          </w:rPr>
                          <w:t>k</w:t>
                        </w:r>
                        <w:r>
                          <w:rPr>
                            <w:rFonts w:ascii="Arial"/>
                            <w:color w:val="676767"/>
                            <w:w w:val="105"/>
                            <w:sz w:val="14"/>
                          </w:rPr>
                          <w:t>.</w:t>
                        </w:r>
                      </w:p>
                    </w:tc>
                  </w:tr>
                  <w:tr w:rsidR="00A5052B" w14:paraId="13EDDFB5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3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08476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4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978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Lo</w:t>
                        </w:r>
                        <w:r>
                          <w:rPr>
                            <w:rFonts w:ascii="Arial"/>
                            <w:color w:val="232323"/>
                            <w:spacing w:val="-2"/>
                            <w:w w:val="10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4D4D4D"/>
                            <w:spacing w:val="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8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24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676767"/>
                            <w:spacing w:val="-18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3,</w:t>
                        </w:r>
                        <w:r>
                          <w:rPr>
                            <w:rFonts w:ascii="Arial"/>
                            <w:color w:val="4D4D4D"/>
                            <w:spacing w:val="-11"/>
                            <w:w w:val="105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4D4D4D"/>
                            <w:spacing w:val="-18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4D4D4D"/>
                            <w:spacing w:val="-3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6</w:t>
                        </w:r>
                        <w:r>
                          <w:rPr>
                            <w:rFonts w:ascii="Arial"/>
                            <w:color w:val="4D4D4D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7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 T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tle</w:t>
                        </w:r>
                        <w:r>
                          <w:rPr>
                            <w:rFonts w:ascii="Arial"/>
                            <w:color w:val="3A3A3A"/>
                            <w:spacing w:val="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232323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32742</w:t>
                        </w:r>
                        <w:r>
                          <w:rPr>
                            <w:rFonts w:ascii="Arial"/>
                            <w:color w:val="4D4D4D"/>
                            <w:spacing w:val="-14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P</w:t>
                        </w:r>
                      </w:p>
                    </w:tc>
                  </w:tr>
                  <w:tr w:rsidR="00A5052B" w14:paraId="13EDDFB8" w14:textId="77777777">
                    <w:trPr>
                      <w:trHeight w:hRule="exact" w:val="19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6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08476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7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2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980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2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53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676767"/>
                            <w:spacing w:val="-26"/>
                            <w:w w:val="11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3A3A3A"/>
                            <w:spacing w:val="-23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2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6</w:t>
                        </w:r>
                        <w:r>
                          <w:rPr>
                            <w:rFonts w:ascii="Arial"/>
                            <w:color w:val="3A3A3A"/>
                            <w:spacing w:val="-2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3A3A3A"/>
                            <w:spacing w:val="-22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Sub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10"/>
                            <w:sz w:val="14"/>
                          </w:rPr>
                          <w:t>d</w:t>
                        </w:r>
                        <w:r>
                          <w:rPr>
                            <w:rFonts w:ascii="Arial"/>
                            <w:color w:val="676767"/>
                            <w:spacing w:val="-17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D4D4D"/>
                            <w:spacing w:val="-24"/>
                            <w:w w:val="110"/>
                            <w:sz w:val="14"/>
                          </w:rPr>
                          <w:t>v</w:t>
                        </w:r>
                        <w:r>
                          <w:rPr>
                            <w:rFonts w:ascii="Arial"/>
                            <w:color w:val="676767"/>
                            <w:spacing w:val="-34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4D4D4D"/>
                            <w:spacing w:val="-7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4D4D4D"/>
                            <w:spacing w:val="-24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058755</w:t>
                        </w:r>
                      </w:p>
                    </w:tc>
                  </w:tr>
                  <w:tr w:rsidR="00A5052B" w14:paraId="13EDDFBB" w14:textId="77777777">
                    <w:trPr>
                      <w:trHeight w:hRule="exact" w:val="186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9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03529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A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8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798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Port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ons</w:t>
                        </w:r>
                        <w:r>
                          <w:rPr>
                            <w:rFonts w:ascii="Arial"/>
                            <w:color w:val="3A3A3A"/>
                            <w:spacing w:val="-2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6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7</w:t>
                        </w:r>
                        <w:r>
                          <w:rPr>
                            <w:rFonts w:ascii="Arial"/>
                            <w:color w:val="3A3A3A"/>
                            <w:spacing w:val="-3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2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21</w:t>
                        </w:r>
                        <w:r>
                          <w:rPr>
                            <w:rFonts w:ascii="Arial"/>
                            <w:color w:val="4D4D4D"/>
                            <w:spacing w:val="-3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Par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sh</w:t>
                        </w:r>
                        <w:r>
                          <w:rPr>
                            <w:rFonts w:ascii="Arial"/>
                            <w:color w:val="3A3A3A"/>
                            <w:spacing w:val="-3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2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Commera</w:t>
                        </w:r>
                        <w:r>
                          <w:rPr>
                            <w:rFonts w:ascii="Arial"/>
                            <w:color w:val="4D4D4D"/>
                            <w:spacing w:val="-5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ghip</w:t>
                        </w:r>
                      </w:p>
                    </w:tc>
                  </w:tr>
                  <w:tr w:rsidR="00A5052B" w14:paraId="13EDDFBE" w14:textId="77777777">
                    <w:trPr>
                      <w:trHeight w:hRule="exact" w:val="19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C" w14:textId="77777777" w:rsidR="00A5052B" w:rsidRDefault="00A72E41">
                        <w:pPr>
                          <w:pStyle w:val="TableParagraph"/>
                          <w:spacing w:before="16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08096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D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170" w:lineRule="exact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241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4D4D4D"/>
                            <w:spacing w:val="-1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Title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3A3A3A"/>
                            <w:spacing w:val="-1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24</w:t>
                        </w:r>
                        <w:r>
                          <w:rPr>
                            <w:rFonts w:ascii="Arial"/>
                            <w:color w:val="4D4D4D"/>
                            <w:spacing w:val="-15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5650</w:t>
                        </w:r>
                      </w:p>
                    </w:tc>
                  </w:tr>
                  <w:tr w:rsidR="00A5052B" w14:paraId="13EDDFC1" w14:textId="77777777">
                    <w:trPr>
                      <w:trHeight w:hRule="exact" w:val="204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BF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08941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0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905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3A3A3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SSA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Commer</w:t>
                        </w:r>
                        <w:r>
                          <w:rPr>
                            <w:rFonts w:ascii="Arial"/>
                            <w:color w:val="4D4D4D"/>
                            <w:spacing w:val="-16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232323"/>
                            <w:spacing w:val="-33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g</w:t>
                        </w:r>
                        <w:r>
                          <w:rPr>
                            <w:rFonts w:ascii="Arial"/>
                            <w:color w:val="4D4D4D"/>
                            <w:spacing w:val="-10"/>
                            <w:w w:val="105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676767"/>
                            <w:spacing w:val="-22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05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676767"/>
                            <w:w w:val="105"/>
                            <w:sz w:val="14"/>
                          </w:rPr>
                          <w:t>.</w:t>
                        </w:r>
                      </w:p>
                    </w:tc>
                  </w:tr>
                  <w:tr w:rsidR="00A5052B" w14:paraId="13EDDFC4" w14:textId="77777777">
                    <w:trPr>
                      <w:trHeight w:hRule="exact" w:val="226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2" w14:textId="77777777" w:rsidR="00A5052B" w:rsidRDefault="00A72E41">
                        <w:pPr>
                          <w:pStyle w:val="TableParagraph"/>
                          <w:spacing w:before="30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09771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3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23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234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3A3A3A"/>
                            <w:spacing w:val="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48A</w:t>
                        </w:r>
                        <w:r>
                          <w:rPr>
                            <w:rFonts w:ascii="Arial"/>
                            <w:color w:val="3A3A3A"/>
                            <w:spacing w:val="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Pari</w:t>
                        </w:r>
                        <w:r>
                          <w:rPr>
                            <w:rFonts w:ascii="Arial"/>
                            <w:color w:val="676767"/>
                            <w:spacing w:val="-3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3A3A3A"/>
                            <w:spacing w:val="-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1"/>
                            <w:w w:val="105"/>
                            <w:sz w:val="14"/>
                          </w:rPr>
                          <w:t>Wurrook</w:t>
                        </w:r>
                        <w:r>
                          <w:rPr>
                            <w:rFonts w:ascii="Arial"/>
                            <w:color w:val="7E8080"/>
                            <w:w w:val="105"/>
                            <w:sz w:val="14"/>
                          </w:rPr>
                          <w:t>.</w:t>
                        </w:r>
                      </w:p>
                    </w:tc>
                  </w:tr>
                  <w:tr w:rsidR="00A5052B" w14:paraId="13EDDFC7" w14:textId="77777777">
                    <w:trPr>
                      <w:trHeight w:hRule="exact" w:val="208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5" w14:textId="77777777" w:rsidR="00A5052B" w:rsidRDefault="00A72E41">
                        <w:pPr>
                          <w:pStyle w:val="TableParagraph"/>
                          <w:spacing w:before="1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09629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6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9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551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Portion</w:t>
                        </w:r>
                        <w:r>
                          <w:rPr>
                            <w:rFonts w:ascii="Arial"/>
                            <w:color w:val="676767"/>
                            <w:spacing w:val="-4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676767"/>
                            <w:spacing w:val="-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64</w:t>
                        </w:r>
                        <w:r>
                          <w:rPr>
                            <w:rFonts w:ascii="Arial"/>
                            <w:color w:val="4D4D4D"/>
                            <w:spacing w:val="-1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65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 xml:space="preserve"> Parish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Commeral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ghip</w:t>
                        </w:r>
                      </w:p>
                    </w:tc>
                  </w:tr>
                  <w:tr w:rsidR="00A5052B" w14:paraId="13EDDFCA" w14:textId="77777777">
                    <w:trPr>
                      <w:trHeight w:hRule="exact" w:val="19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8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09944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9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2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359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Portion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28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aris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232323"/>
                            <w:spacing w:val="-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Commeralghip</w:t>
                        </w:r>
                      </w:p>
                    </w:tc>
                  </w:tr>
                  <w:tr w:rsidR="00A5052B" w14:paraId="13EDDFCD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B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09944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C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170" w:lineRule="exact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360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position w:val="1"/>
                            <w:sz w:val="14"/>
                          </w:rPr>
                          <w:t>Portion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30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6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Commeralghip</w:t>
                        </w:r>
                      </w:p>
                    </w:tc>
                  </w:tr>
                  <w:tr w:rsidR="00A5052B" w14:paraId="13EDDFD0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E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03529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CF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8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797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Portion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29</w:t>
                        </w:r>
                        <w:r>
                          <w:rPr>
                            <w:rFonts w:ascii="Arial"/>
                            <w:color w:val="4D4D4D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>Pari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sh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1"/>
                            <w:w w:val="105"/>
                            <w:sz w:val="14"/>
                          </w:rPr>
                          <w:t>Commeralghi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</w:t>
                        </w:r>
                      </w:p>
                    </w:tc>
                  </w:tr>
                  <w:tr w:rsidR="00A5052B" w14:paraId="13EDDFD3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D1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03460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D2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170" w:lineRule="exact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995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0"/>
                            <w:w w:val="105"/>
                            <w:position w:val="1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4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4D4D4D"/>
                            <w:spacing w:val="-9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Title</w:t>
                        </w:r>
                        <w:r>
                          <w:rPr>
                            <w:rFonts w:ascii="Arial"/>
                            <w:color w:val="3A3A3A"/>
                            <w:spacing w:val="3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3A3A3A"/>
                            <w:spacing w:val="-20"/>
                            <w:w w:val="105"/>
                            <w:position w:val="1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373000E</w:t>
                        </w:r>
                      </w:p>
                    </w:tc>
                  </w:tr>
                  <w:tr w:rsidR="00A5052B" w14:paraId="13EDDFD6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D4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03584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D5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8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7</w:t>
                        </w:r>
                        <w:r>
                          <w:rPr>
                            <w:rFonts w:ascii="Arial"/>
                            <w:color w:val="4D4D4D"/>
                            <w:spacing w:val="-26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7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0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4D4D4D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Title</w:t>
                        </w:r>
                        <w:r>
                          <w:rPr>
                            <w:rFonts w:ascii="Arial"/>
                            <w:color w:val="232323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385722V</w:t>
                        </w:r>
                      </w:p>
                    </w:tc>
                  </w:tr>
                  <w:tr w:rsidR="00A5052B" w14:paraId="13EDDFDA" w14:textId="77777777">
                    <w:trPr>
                      <w:trHeight w:hRule="exact" w:val="34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D7" w14:textId="77777777" w:rsidR="00A5052B" w:rsidRDefault="00A72E41">
                        <w:pPr>
                          <w:pStyle w:val="TableParagraph"/>
                          <w:spacing w:before="8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09629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D8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8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552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0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Tit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3A3A3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232323"/>
                            <w:spacing w:val="-20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4D4D4D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300752Q</w:t>
                        </w:r>
                      </w:p>
                      <w:p w14:paraId="13EDDFD9" w14:textId="77777777" w:rsidR="00A5052B" w:rsidRDefault="00A72E41">
                        <w:pPr>
                          <w:pStyle w:val="TableParagraph"/>
                          <w:spacing w:before="32" w:line="138" w:lineRule="exact"/>
                          <w:ind w:left="6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1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Allotments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7E8080"/>
                            <w:spacing w:val="-2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spacing w:val="-3"/>
                            <w:w w:val="110"/>
                            <w:sz w:val="14"/>
                          </w:rPr>
                          <w:t>C</w:t>
                        </w:r>
                        <w:r>
                          <w:rPr>
                            <w:rFonts w:ascii="Arial"/>
                            <w:color w:val="232323"/>
                            <w:w w:val="110"/>
                            <w:sz w:val="14"/>
                          </w:rPr>
                          <w:t>rown</w:t>
                        </w:r>
                        <w:r>
                          <w:rPr>
                            <w:rFonts w:ascii="Arial"/>
                            <w:color w:val="232323"/>
                            <w:spacing w:val="-2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Allotments</w:t>
                        </w:r>
                      </w:p>
                    </w:tc>
                  </w:tr>
                  <w:tr w:rsidR="00A5052B" w14:paraId="13EDDFDF" w14:textId="77777777">
                    <w:trPr>
                      <w:trHeight w:hRule="exact" w:val="53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DB" w14:textId="77777777" w:rsidR="00A5052B" w:rsidRDefault="00A5052B">
                        <w:pPr>
                          <w:pStyle w:val="TableParagraph"/>
                          <w:spacing w:before="6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</w:p>
                      <w:p w14:paraId="13EDDFDC" w14:textId="77777777" w:rsidR="00A5052B" w:rsidRDefault="00A72E41">
                        <w:pPr>
                          <w:pStyle w:val="TableParagraph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09523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DD" w14:textId="77777777" w:rsidR="00A5052B" w:rsidRDefault="00A72E41">
                        <w:pPr>
                          <w:pStyle w:val="TableParagraph"/>
                          <w:spacing w:before="55" w:line="132" w:lineRule="exact"/>
                          <w:ind w:left="6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pacing w:val="-5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676767"/>
                            <w:spacing w:val="-25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spacing w:val="-13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676767"/>
                            <w:spacing w:val="-25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10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676767"/>
                            <w:spacing w:val="-19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14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Sect</w:t>
                        </w:r>
                        <w:r>
                          <w:rPr>
                            <w:rFonts w:ascii="Arial"/>
                            <w:color w:val="4D4D4D"/>
                            <w:spacing w:val="5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4D4D4D"/>
                            <w:spacing w:val="-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spacing w:val="-12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676767"/>
                            <w:spacing w:val="2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1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Allot</w:t>
                        </w:r>
                        <w:r>
                          <w:rPr>
                            <w:rFonts w:ascii="Arial"/>
                            <w:color w:val="3A3A3A"/>
                            <w:spacing w:val="11"/>
                            <w:w w:val="110"/>
                            <w:sz w:val="14"/>
                          </w:rPr>
                          <w:t>m</w:t>
                        </w:r>
                        <w:r>
                          <w:rPr>
                            <w:rFonts w:ascii="Arial"/>
                            <w:color w:val="676767"/>
                            <w:spacing w:val="-5"/>
                            <w:w w:val="110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nts</w:t>
                        </w:r>
                      </w:p>
                      <w:p w14:paraId="13EDDFDE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222" w:lineRule="exact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position w:val="9"/>
                            <w:sz w:val="14"/>
                          </w:rPr>
                          <w:t>986</w:t>
                        </w:r>
                        <w:r>
                          <w:rPr>
                            <w:rFonts w:ascii="Arial"/>
                            <w:color w:val="4D4D4D"/>
                            <w:position w:val="9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spacing w:val="-40"/>
                            <w:w w:val="110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676767"/>
                            <w:spacing w:val="-36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33</w:t>
                        </w:r>
                        <w:r>
                          <w:rPr>
                            <w:rFonts w:ascii="Arial"/>
                            <w:color w:val="4D4D4D"/>
                            <w:spacing w:val="-2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4D4D4D"/>
                            <w:spacing w:val="-30"/>
                            <w:w w:val="110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676767"/>
                            <w:spacing w:val="-36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36</w:t>
                        </w:r>
                        <w:r>
                          <w:rPr>
                            <w:rFonts w:ascii="Arial"/>
                            <w:color w:val="4D4D4D"/>
                            <w:spacing w:val="-3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4D4D4D"/>
                            <w:spacing w:val="-4"/>
                            <w:w w:val="110"/>
                            <w:sz w:val="14"/>
                          </w:rPr>
                          <w:t>7</w:t>
                        </w:r>
                        <w:r>
                          <w:rPr>
                            <w:rFonts w:ascii="Arial"/>
                            <w:color w:val="676767"/>
                            <w:spacing w:val="-23"/>
                            <w:w w:val="110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39</w:t>
                        </w:r>
                        <w:r>
                          <w:rPr>
                            <w:rFonts w:ascii="Arial"/>
                            <w:color w:val="4D4D4D"/>
                            <w:spacing w:val="-30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2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40</w:t>
                        </w:r>
                        <w:r>
                          <w:rPr>
                            <w:rFonts w:ascii="Arial"/>
                            <w:color w:val="3A3A3A"/>
                            <w:spacing w:val="-2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Par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sh</w:t>
                        </w:r>
                        <w:r>
                          <w:rPr>
                            <w:rFonts w:ascii="Arial"/>
                            <w:color w:val="3A3A3A"/>
                            <w:spacing w:val="-27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of</w:t>
                        </w:r>
                      </w:p>
                    </w:tc>
                  </w:tr>
                  <w:tr w:rsidR="00A5052B" w14:paraId="13EDDFE3" w14:textId="77777777">
                    <w:trPr>
                      <w:trHeight w:hRule="exact" w:val="43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0" w14:textId="77777777" w:rsidR="00A5052B" w:rsidRDefault="00A5052B">
                        <w:pPr>
                          <w:pStyle w:val="TableParagraph"/>
                          <w:spacing w:before="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</w:p>
                      <w:p w14:paraId="13EDDFE1" w14:textId="77777777" w:rsidR="00A5052B" w:rsidRDefault="00A72E41">
                        <w:pPr>
                          <w:pStyle w:val="TableParagraph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09523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2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49" w:line="154" w:lineRule="auto"/>
                          <w:ind w:left="129" w:right="788" w:firstLine="49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Allotments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1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4D4D4D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24"/>
                            <w:w w:val="10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position w:val="9"/>
                            <w:sz w:val="14"/>
                          </w:rPr>
                          <w:t>987</w:t>
                        </w:r>
                        <w:r>
                          <w:rPr>
                            <w:rFonts w:ascii="Arial"/>
                            <w:color w:val="3A3A3A"/>
                            <w:position w:val="9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Commeralghip</w:t>
                        </w:r>
                      </w:p>
                    </w:tc>
                  </w:tr>
                  <w:tr w:rsidR="00A5052B" w14:paraId="13EDDFE6" w14:textId="77777777">
                    <w:trPr>
                      <w:trHeight w:hRule="exact" w:val="24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4" w14:textId="77777777" w:rsidR="00A5052B" w:rsidRDefault="00A72E41">
                        <w:pPr>
                          <w:pStyle w:val="TableParagraph"/>
                          <w:spacing w:before="5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08974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5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5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526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232323"/>
                            <w:spacing w:val="-17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ot</w:t>
                        </w:r>
                        <w:r>
                          <w:rPr>
                            <w:rFonts w:ascii="Arial"/>
                            <w:color w:val="4D4D4D"/>
                            <w:spacing w:val="-1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3A3A3A"/>
                            <w:spacing w:val="-22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3A3A3A"/>
                            <w:spacing w:val="-24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4D4D4D"/>
                            <w:spacing w:val="-2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Subd</w:t>
                        </w:r>
                        <w:r>
                          <w:rPr>
                            <w:rFonts w:ascii="Arial"/>
                            <w:color w:val="4D4D4D"/>
                            <w:spacing w:val="-11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D4D4D"/>
                            <w:spacing w:val="-16"/>
                            <w:w w:val="110"/>
                            <w:sz w:val="14"/>
                          </w:rPr>
                          <w:t>v</w:t>
                        </w:r>
                        <w:r>
                          <w:rPr>
                            <w:rFonts w:ascii="Arial"/>
                            <w:color w:val="676767"/>
                            <w:spacing w:val="-34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676767"/>
                            <w:spacing w:val="7"/>
                            <w:w w:val="110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4D4D4D"/>
                            <w:w w:val="110"/>
                            <w:sz w:val="14"/>
                          </w:rPr>
                          <w:t>ion</w:t>
                        </w:r>
                        <w:r>
                          <w:rPr>
                            <w:rFonts w:ascii="Arial"/>
                            <w:color w:val="4D4D4D"/>
                            <w:spacing w:val="-25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097688</w:t>
                        </w:r>
                      </w:p>
                    </w:tc>
                  </w:tr>
                  <w:tr w:rsidR="00A5052B" w14:paraId="13EDDFE9" w14:textId="77777777">
                    <w:trPr>
                      <w:trHeight w:hRule="exact" w:val="19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7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03726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8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2"/>
                          <w:ind w:left="11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058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Lot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05"/>
                            <w:position w:val="1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position w:val="1"/>
                            <w:sz w:val="14"/>
                          </w:rPr>
                          <w:t>Subdi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position w:val="1"/>
                            <w:sz w:val="14"/>
                          </w:rPr>
                          <w:t>vision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position w:val="1"/>
                            <w:sz w:val="14"/>
                          </w:rPr>
                          <w:t>005518</w:t>
                        </w:r>
                      </w:p>
                    </w:tc>
                  </w:tr>
                  <w:tr w:rsidR="00A5052B" w14:paraId="13EDDFEC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A" w14:textId="77777777" w:rsidR="00A5052B" w:rsidRDefault="00A72E41">
                        <w:pPr>
                          <w:pStyle w:val="TableParagraph"/>
                          <w:spacing w:before="8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03726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B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line="170" w:lineRule="exact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059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position w:val="1"/>
                            <w:sz w:val="14"/>
                          </w:rPr>
                          <w:t>Lo</w:t>
                        </w:r>
                        <w:r>
                          <w:rPr>
                            <w:rFonts w:ascii="Arial"/>
                            <w:color w:val="232323"/>
                            <w:spacing w:val="-2"/>
                            <w:w w:val="105"/>
                            <w:position w:val="1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4D4D4D"/>
                            <w:spacing w:val="-3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spacing w:val="-40"/>
                            <w:w w:val="105"/>
                            <w:position w:val="1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4D4D4D"/>
                            <w:spacing w:val="3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spacing w:val="7"/>
                            <w:w w:val="105"/>
                            <w:position w:val="1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position w:val="1"/>
                            <w:sz w:val="14"/>
                          </w:rPr>
                          <w:t xml:space="preserve">nd </w:t>
                        </w:r>
                        <w:r>
                          <w:rPr>
                            <w:rFonts w:ascii="Arial"/>
                            <w:color w:val="3A3A3A"/>
                            <w:spacing w:val="-39"/>
                            <w:w w:val="105"/>
                            <w:position w:val="1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6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7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position w:val="1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232323"/>
                            <w:spacing w:val="-13"/>
                            <w:w w:val="105"/>
                            <w:position w:val="1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4D4D4D"/>
                            <w:spacing w:val="1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Sub</w:t>
                        </w:r>
                        <w:r>
                          <w:rPr>
                            <w:rFonts w:ascii="Arial"/>
                            <w:color w:val="4D4D4D"/>
                            <w:spacing w:val="-25"/>
                            <w:w w:val="105"/>
                            <w:position w:val="1"/>
                            <w:sz w:val="14"/>
                          </w:rPr>
                          <w:t>d</w:t>
                        </w:r>
                        <w:r>
                          <w:rPr>
                            <w:rFonts w:ascii="Arial"/>
                            <w:color w:val="232323"/>
                            <w:spacing w:val="-33"/>
                            <w:w w:val="105"/>
                            <w:position w:val="1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position w:val="1"/>
                            <w:sz w:val="14"/>
                          </w:rPr>
                          <w:t>v</w:t>
                        </w:r>
                        <w:r>
                          <w:rPr>
                            <w:rFonts w:ascii="Arial"/>
                            <w:color w:val="232323"/>
                            <w:spacing w:val="-5"/>
                            <w:w w:val="105"/>
                            <w:position w:val="1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sion</w:t>
                        </w:r>
                        <w:r>
                          <w:rPr>
                            <w:rFonts w:ascii="Arial"/>
                            <w:color w:val="4D4D4D"/>
                            <w:spacing w:val="2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0055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05"/>
                            <w:position w:val="1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8</w:t>
                        </w:r>
                      </w:p>
                    </w:tc>
                  </w:tr>
                  <w:tr w:rsidR="00A5052B" w14:paraId="13EDDFEF" w14:textId="77777777">
                    <w:trPr>
                      <w:trHeight w:hRule="exact" w:val="19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D" w14:textId="77777777" w:rsidR="00A5052B" w:rsidRDefault="00A72E41">
                        <w:pPr>
                          <w:pStyle w:val="TableParagraph"/>
                          <w:spacing w:before="8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05041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EE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8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063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Lot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spacing w:val="-6"/>
                            <w:w w:val="105"/>
                            <w:sz w:val="14"/>
                          </w:rPr>
                          <w:t>Pl</w:t>
                        </w:r>
                        <w:r>
                          <w:rPr>
                            <w:rFonts w:ascii="Arial"/>
                            <w:color w:val="232323"/>
                            <w:spacing w:val="-7"/>
                            <w:w w:val="105"/>
                            <w:sz w:val="14"/>
                          </w:rPr>
                          <w:t>an</w:t>
                        </w:r>
                        <w:r>
                          <w:rPr>
                            <w:rFonts w:ascii="Arial"/>
                            <w:color w:val="232323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Subdi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vision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005518</w:t>
                        </w:r>
                      </w:p>
                    </w:tc>
                  </w:tr>
                  <w:tr w:rsidR="00A5052B" w14:paraId="13EDDFF2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0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47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5"/>
                            <w:sz w:val="14"/>
                          </w:rPr>
                          <w:t>0684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1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45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81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Port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84</w:t>
                        </w:r>
                        <w:r>
                          <w:rPr>
                            <w:rFonts w:ascii="Arial"/>
                            <w:color w:val="4D4D4D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676767"/>
                            <w:spacing w:val="-2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Kuru</w:t>
                        </w:r>
                        <w:r>
                          <w:rPr>
                            <w:rFonts w:ascii="Arial"/>
                            <w:color w:val="4D4D4D"/>
                            <w:spacing w:val="-8"/>
                            <w:w w:val="105"/>
                            <w:sz w:val="14"/>
                          </w:rPr>
                          <w:t>c</w:t>
                        </w:r>
                        <w:r>
                          <w:rPr>
                            <w:rFonts w:ascii="Arial"/>
                            <w:color w:val="7E8080"/>
                            <w:spacing w:val="-2"/>
                            <w:w w:val="105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4D4D4D"/>
                            <w:spacing w:val="5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7E8080"/>
                            <w:spacing w:val="-2"/>
                            <w:w w:val="105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ruc</w:t>
                        </w:r>
                      </w:p>
                    </w:tc>
                  </w:tr>
                  <w:tr w:rsidR="00A5052B" w14:paraId="13EDDFF5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3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>091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05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4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2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894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4D4D4D"/>
                            <w:spacing w:val="-1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0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4D4D4D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4D4D4D"/>
                            <w:spacing w:val="-5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D4D4D"/>
                            <w:spacing w:val="8"/>
                            <w:w w:val="10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/>
                            <w:color w:val="232323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824364C</w:t>
                        </w:r>
                      </w:p>
                    </w:tc>
                  </w:tr>
                  <w:tr w:rsidR="00A5052B" w14:paraId="13EDDFF8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6" w14:textId="77777777" w:rsidR="00A5052B" w:rsidRDefault="00A72E41">
                        <w:pPr>
                          <w:pStyle w:val="TableParagraph"/>
                          <w:spacing w:before="5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09799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7" w14:textId="77777777" w:rsidR="00A5052B" w:rsidRDefault="00A72E41">
                        <w:pPr>
                          <w:pStyle w:val="TableParagraph"/>
                          <w:tabs>
                            <w:tab w:val="left" w:pos="620"/>
                          </w:tabs>
                          <w:spacing w:before="5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792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spacing w:val="1"/>
                            <w:w w:val="105"/>
                            <w:sz w:val="14"/>
                          </w:rPr>
                          <w:t>C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rown</w:t>
                        </w:r>
                        <w:r>
                          <w:rPr>
                            <w:rFonts w:ascii="Arial"/>
                            <w:color w:val="232323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43A</w:t>
                        </w:r>
                        <w:r>
                          <w:rPr>
                            <w:rFonts w:ascii="Arial"/>
                            <w:color w:val="3A3A3A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Shel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ford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We</w:t>
                        </w:r>
                        <w:r>
                          <w:rPr>
                            <w:rFonts w:ascii="Arial"/>
                            <w:color w:val="676767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t.</w:t>
                        </w:r>
                      </w:p>
                    </w:tc>
                  </w:tr>
                  <w:tr w:rsidR="00A5052B" w14:paraId="13EDDFFB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9" w14:textId="77777777" w:rsidR="00A5052B" w:rsidRDefault="00A72E41">
                        <w:pPr>
                          <w:pStyle w:val="TableParagraph"/>
                          <w:spacing w:before="12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5"/>
                            <w:w w:val="110"/>
                            <w:sz w:val="14"/>
                          </w:rPr>
                          <w:t>0861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10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A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12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045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Crow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n</w:t>
                        </w:r>
                        <w:r>
                          <w:rPr>
                            <w:rFonts w:ascii="Arial"/>
                            <w:color w:val="232323"/>
                            <w:spacing w:val="-2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69A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Wingeel.</w:t>
                        </w:r>
                      </w:p>
                    </w:tc>
                  </w:tr>
                  <w:tr w:rsidR="00A5052B" w14:paraId="13EDDFFE" w14:textId="77777777">
                    <w:trPr>
                      <w:trHeight w:hRule="exact" w:val="19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C" w14:textId="77777777" w:rsidR="00A5052B" w:rsidRDefault="00A72E41">
                        <w:pPr>
                          <w:pStyle w:val="TableParagraph"/>
                          <w:spacing w:before="12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09881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D" w14:textId="77777777" w:rsidR="00A5052B" w:rsidRDefault="00A72E41">
                        <w:pPr>
                          <w:pStyle w:val="TableParagraph"/>
                          <w:spacing w:before="5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507</w:t>
                        </w:r>
                      </w:p>
                    </w:tc>
                  </w:tr>
                  <w:tr w:rsidR="00A5052B" w14:paraId="13EDE001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DFFF" w14:textId="77777777" w:rsidR="00A5052B" w:rsidRDefault="00A72E41">
                        <w:pPr>
                          <w:pStyle w:val="TableParagraph"/>
                          <w:spacing w:before="8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09942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0" w14:textId="77777777" w:rsidR="00A5052B" w:rsidRDefault="00A72E41">
                        <w:pPr>
                          <w:pStyle w:val="TableParagraph"/>
                          <w:spacing w:before="8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11"/>
                            <w:w w:val="120"/>
                            <w:sz w:val="14"/>
                          </w:rPr>
                          <w:t>41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20"/>
                            <w:sz w:val="14"/>
                          </w:rPr>
                          <w:t>0</w:t>
                        </w:r>
                      </w:p>
                    </w:tc>
                  </w:tr>
                  <w:tr w:rsidR="00A5052B" w14:paraId="13EDE004" w14:textId="77777777">
                    <w:trPr>
                      <w:trHeight w:hRule="exact" w:val="19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2" w14:textId="77777777" w:rsidR="00A5052B" w:rsidRDefault="00A72E41">
                        <w:pPr>
                          <w:pStyle w:val="TableParagraph"/>
                          <w:spacing w:before="8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03843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3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6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593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position w:val="1"/>
                            <w:sz w:val="14"/>
                          </w:rPr>
                          <w:t>Portion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70</w:t>
                        </w:r>
                        <w:r>
                          <w:rPr>
                            <w:rFonts w:ascii="Arial"/>
                            <w:color w:val="4D4D4D"/>
                            <w:spacing w:val="-15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4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Commeralghip</w:t>
                        </w:r>
                      </w:p>
                    </w:tc>
                  </w:tr>
                  <w:tr w:rsidR="00A5052B" w14:paraId="13EDE007" w14:textId="77777777">
                    <w:trPr>
                      <w:trHeight w:hRule="exact" w:val="19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5" w14:textId="77777777" w:rsidR="00A5052B" w:rsidRDefault="00A72E41">
                        <w:pPr>
                          <w:pStyle w:val="TableParagraph"/>
                          <w:spacing w:before="5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05246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6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"/>
                          <w:ind w:left="11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084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Lot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10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24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10"/>
                            <w:sz w:val="14"/>
                          </w:rPr>
                          <w:t>Title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7"/>
                            <w:w w:val="110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spacing w:val="-4"/>
                            <w:w w:val="110"/>
                            <w:sz w:val="14"/>
                          </w:rPr>
                          <w:t>392517G</w:t>
                        </w:r>
                      </w:p>
                    </w:tc>
                  </w:tr>
                  <w:tr w:rsidR="00A5052B" w14:paraId="13EDE00A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8" w14:textId="77777777" w:rsidR="00A5052B" w:rsidRDefault="00A72E41">
                        <w:pPr>
                          <w:pStyle w:val="TableParagraph"/>
                          <w:spacing w:before="8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04876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9" w14:textId="77777777" w:rsidR="00A5052B" w:rsidRDefault="00A72E41">
                        <w:pPr>
                          <w:pStyle w:val="TableParagraph"/>
                          <w:tabs>
                            <w:tab w:val="left" w:pos="620"/>
                          </w:tabs>
                          <w:spacing w:before="8"/>
                          <w:ind w:left="12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39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57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2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3A3A3A"/>
                            <w:spacing w:val="-1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A27B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2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2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Commeralghip</w:t>
                        </w:r>
                      </w:p>
                    </w:tc>
                  </w:tr>
                  <w:tr w:rsidR="00A5052B" w14:paraId="13EDE00D" w14:textId="77777777">
                    <w:trPr>
                      <w:trHeight w:hRule="exact" w:val="19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B" w14:textId="77777777" w:rsidR="00A5052B" w:rsidRDefault="00A72E41">
                        <w:pPr>
                          <w:pStyle w:val="TableParagraph"/>
                          <w:spacing w:before="8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01347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C" w14:textId="77777777" w:rsidR="00A5052B" w:rsidRDefault="00A72E41">
                        <w:pPr>
                          <w:pStyle w:val="TableParagraph"/>
                          <w:tabs>
                            <w:tab w:val="left" w:pos="620"/>
                          </w:tabs>
                          <w:spacing w:before="8"/>
                          <w:ind w:left="129" w:right="-1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368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/>
                            <w:color w:val="4D4D4D"/>
                            <w:spacing w:val="-8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otment</w:t>
                        </w:r>
                        <w:r>
                          <w:rPr>
                            <w:rFonts w:ascii="Arial"/>
                            <w:color w:val="4D4D4D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A27A</w:t>
                        </w:r>
                        <w:r>
                          <w:rPr>
                            <w:rFonts w:ascii="Arial"/>
                            <w:color w:val="4D4D4D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Comm</w:t>
                        </w:r>
                        <w:r>
                          <w:rPr>
                            <w:rFonts w:ascii="Arial"/>
                            <w:color w:val="4D4D4D"/>
                            <w:spacing w:val="3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232323"/>
                            <w:spacing w:val="-1"/>
                            <w:w w:val="105"/>
                            <w:sz w:val="14"/>
                          </w:rPr>
                          <w:t>r</w:t>
                        </w:r>
                        <w:r>
                          <w:rPr>
                            <w:rFonts w:ascii="Arial"/>
                            <w:color w:val="4D4D4D"/>
                            <w:spacing w:val="-15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232323"/>
                            <w:spacing w:val="-22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D4D4D"/>
                            <w:spacing w:val="-7"/>
                            <w:w w:val="105"/>
                            <w:sz w:val="14"/>
                          </w:rPr>
                          <w:t>g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232323"/>
                            <w:spacing w:val="-6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232323"/>
                            <w:w w:val="105"/>
                            <w:sz w:val="14"/>
                          </w:rPr>
                          <w:t>p</w:t>
                        </w:r>
                      </w:p>
                    </w:tc>
                  </w:tr>
                  <w:tr w:rsidR="00A5052B" w14:paraId="13EDE010" w14:textId="77777777">
                    <w:trPr>
                      <w:trHeight w:hRule="exact" w:val="19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E" w14:textId="77777777" w:rsidR="00A5052B" w:rsidRDefault="00A72E41">
                        <w:pPr>
                          <w:pStyle w:val="TableParagraph"/>
                          <w:spacing w:before="8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03373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0F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6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583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position w:val="1"/>
                            <w:sz w:val="14"/>
                          </w:rPr>
                          <w:t>Porti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position w:val="1"/>
                            <w:sz w:val="14"/>
                          </w:rPr>
                          <w:t xml:space="preserve">ons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60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8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position w:val="1"/>
                            <w:sz w:val="14"/>
                          </w:rPr>
                          <w:t>61</w:t>
                        </w:r>
                        <w:r>
                          <w:rPr>
                            <w:rFonts w:ascii="Arial"/>
                            <w:color w:val="4D4D4D"/>
                            <w:spacing w:val="-27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position w:val="1"/>
                            <w:sz w:val="14"/>
                          </w:rPr>
                          <w:t>Pari</w:t>
                        </w:r>
                        <w:r>
                          <w:rPr>
                            <w:rFonts w:ascii="Arial"/>
                            <w:color w:val="676767"/>
                            <w:spacing w:val="-3"/>
                            <w:w w:val="105"/>
                            <w:position w:val="1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position w:val="1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position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1"/>
                            <w:w w:val="105"/>
                            <w:position w:val="1"/>
                            <w:sz w:val="14"/>
                          </w:rPr>
                          <w:t>Commeralghi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position w:val="1"/>
                            <w:sz w:val="14"/>
                          </w:rPr>
                          <w:t>p</w:t>
                        </w:r>
                      </w:p>
                    </w:tc>
                  </w:tr>
                  <w:tr w:rsidR="00A5052B" w14:paraId="13EDE013" w14:textId="77777777">
                    <w:trPr>
                      <w:trHeight w:hRule="exact" w:val="190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11" w14:textId="77777777" w:rsidR="00A5052B" w:rsidRDefault="00A72E41">
                        <w:pPr>
                          <w:pStyle w:val="TableParagraph"/>
                          <w:spacing w:before="5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03425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12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5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844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Portions</w:t>
                        </w:r>
                        <w:r>
                          <w:rPr>
                            <w:rFonts w:ascii="Arial"/>
                            <w:color w:val="3A3A3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62</w:t>
                        </w:r>
                        <w:r>
                          <w:rPr>
                            <w:rFonts w:ascii="Arial"/>
                            <w:color w:val="4D4D4D"/>
                            <w:spacing w:val="-1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D4D4D"/>
                            <w:spacing w:val="-1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63</w:t>
                        </w:r>
                        <w:r>
                          <w:rPr>
                            <w:rFonts w:ascii="Arial"/>
                            <w:color w:val="4D4D4D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Commeralghip</w:t>
                        </w:r>
                      </w:p>
                    </w:tc>
                  </w:tr>
                  <w:tr w:rsidR="00A5052B" w14:paraId="13EDE016" w14:textId="77777777">
                    <w:trPr>
                      <w:trHeight w:hRule="exact" w:val="247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14" w14:textId="77777777" w:rsidR="00A5052B" w:rsidRDefault="00A72E41">
                        <w:pPr>
                          <w:pStyle w:val="TableParagraph"/>
                          <w:spacing w:before="16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5"/>
                            <w:w w:val="110"/>
                            <w:sz w:val="14"/>
                          </w:rPr>
                          <w:t>0471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10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15" w14:textId="77777777" w:rsidR="00A5052B" w:rsidRDefault="00A72E41">
                        <w:pPr>
                          <w:pStyle w:val="TableParagraph"/>
                          <w:tabs>
                            <w:tab w:val="left" w:pos="627"/>
                          </w:tabs>
                          <w:spacing w:before="6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D4D4D"/>
                            <w:position w:val="1"/>
                            <w:sz w:val="14"/>
                          </w:rPr>
                          <w:t>970</w:t>
                        </w:r>
                        <w:r>
                          <w:rPr>
                            <w:rFonts w:ascii="Arial"/>
                            <w:color w:val="4D4D4D"/>
                            <w:position w:val="1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Lots</w:t>
                        </w:r>
                        <w:r>
                          <w:rPr>
                            <w:rFonts w:ascii="Arial"/>
                            <w:color w:val="3A3A3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2323"/>
                            <w:spacing w:val="-40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D4D4D"/>
                            <w:spacing w:val="-18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4D4D4D"/>
                            <w:spacing w:val="-1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3</w:t>
                        </w:r>
                        <w:r>
                          <w:rPr>
                            <w:rFonts w:ascii="Arial"/>
                            <w:color w:val="4D4D4D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3A3A3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3A3A3A"/>
                            <w:spacing w:val="-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A3A3A"/>
                            <w:spacing w:val="-1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3A3A3A"/>
                            <w:spacing w:val="-5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tle</w:t>
                        </w:r>
                        <w:r>
                          <w:rPr>
                            <w:rFonts w:ascii="Arial"/>
                            <w:color w:val="3A3A3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A3A3A"/>
                            <w:spacing w:val="-1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839525V</w:t>
                        </w:r>
                      </w:p>
                    </w:tc>
                  </w:tr>
                  <w:tr w:rsidR="00A5052B" w14:paraId="13EDE01B" w14:textId="77777777">
                    <w:trPr>
                      <w:trHeight w:hRule="exact" w:val="286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17" w14:textId="77777777" w:rsidR="00A5052B" w:rsidRDefault="00A72E41">
                        <w:pPr>
                          <w:pStyle w:val="TableParagraph"/>
                          <w:spacing w:before="5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46"/>
                            <w:w w:val="13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49"/>
                            <w:w w:val="13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35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3A3A3A"/>
                            <w:spacing w:val="-33"/>
                            <w:w w:val="13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3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18" w14:textId="77777777" w:rsidR="00A5052B" w:rsidRDefault="00A72E41">
                        <w:pPr>
                          <w:pStyle w:val="TableParagraph"/>
                          <w:spacing w:line="86" w:lineRule="exact"/>
                          <w:ind w:left="6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-2"/>
                            <w:w w:val="105"/>
                            <w:sz w:val="14"/>
                          </w:rPr>
                          <w:t>Portion</w:t>
                        </w:r>
                        <w:r>
                          <w:rPr>
                            <w:rFonts w:ascii="Arial"/>
                            <w:color w:val="3A3A3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spacing w:val="-1"/>
                            <w:w w:val="105"/>
                            <w:sz w:val="14"/>
                          </w:rPr>
                          <w:t>26</w:t>
                        </w:r>
                        <w:r>
                          <w:rPr>
                            <w:rFonts w:ascii="Arial"/>
                            <w:color w:val="676767"/>
                            <w:spacing w:val="-1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rFonts w:ascii="Arial"/>
                            <w:color w:val="4D4D4D"/>
                            <w:spacing w:val="-1"/>
                            <w:w w:val="105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4D4D4D"/>
                            <w:spacing w:val="1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w w:val="105"/>
                            <w:sz w:val="14"/>
                          </w:rPr>
                          <w:t>28</w:t>
                        </w:r>
                        <w:r>
                          <w:rPr>
                            <w:rFonts w:ascii="Arial"/>
                            <w:color w:val="4D4D4D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Pari</w:t>
                        </w:r>
                        <w:r>
                          <w:rPr>
                            <w:rFonts w:ascii="Arial"/>
                            <w:color w:val="676767"/>
                            <w:spacing w:val="-2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w w:val="105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3A3A3A"/>
                            <w:spacing w:val="-1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w w:val="105"/>
                            <w:sz w:val="14"/>
                          </w:rPr>
                          <w:t>Kuruc</w:t>
                        </w:r>
                      </w:p>
                      <w:p w14:paraId="13EDE019" w14:textId="77777777" w:rsidR="00A5052B" w:rsidRDefault="00A72E41">
                        <w:pPr>
                          <w:pStyle w:val="TableParagraph"/>
                          <w:spacing w:line="100" w:lineRule="exact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493</w:t>
                        </w:r>
                      </w:p>
                      <w:p w14:paraId="13EDE01A" w14:textId="77777777" w:rsidR="00A5052B" w:rsidRDefault="00A72E41">
                        <w:pPr>
                          <w:pStyle w:val="TableParagraph"/>
                          <w:spacing w:line="100" w:lineRule="exact"/>
                          <w:ind w:left="62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pacing w:val="2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7E8080"/>
                            <w:spacing w:val="1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3A3A3A"/>
                            <w:spacing w:val="1"/>
                            <w:sz w:val="14"/>
                          </w:rPr>
                          <w:t>rue</w:t>
                        </w:r>
                      </w:p>
                    </w:tc>
                  </w:tr>
                  <w:tr w:rsidR="00A5052B" w14:paraId="13EDE01E" w14:textId="77777777">
                    <w:trPr>
                      <w:trHeight w:hRule="exact" w:val="313"/>
                    </w:trPr>
                    <w:tc>
                      <w:tcPr>
                        <w:tcW w:w="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1C" w14:textId="77777777" w:rsidR="00A5052B" w:rsidRDefault="00A72E41">
                        <w:pPr>
                          <w:pStyle w:val="TableParagraph"/>
                          <w:spacing w:before="5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spacing w:val="-3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3A3A3A"/>
                            <w:spacing w:val="-30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A3A3A"/>
                            <w:w w:val="120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36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1D" w14:textId="77777777" w:rsidR="00A5052B" w:rsidRDefault="00A72E41">
                        <w:pPr>
                          <w:pStyle w:val="TableParagraph"/>
                          <w:tabs>
                            <w:tab w:val="left" w:pos="620"/>
                          </w:tabs>
                          <w:spacing w:before="55"/>
                          <w:ind w:left="12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494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Crown</w:t>
                        </w:r>
                        <w:r>
                          <w:rPr>
                            <w:rFonts w:ascii="Arial"/>
                            <w:color w:val="4D4D4D"/>
                            <w:spacing w:val="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D4D4D"/>
                            <w:sz w:val="14"/>
                          </w:rPr>
                          <w:t>Allotment</w:t>
                        </w:r>
                        <w:r>
                          <w:rPr>
                            <w:rFonts w:ascii="Arial"/>
                            <w:color w:val="4D4D4D"/>
                            <w:spacing w:val="3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24</w:t>
                        </w:r>
                        <w:r>
                          <w:rPr>
                            <w:rFonts w:ascii="Arial"/>
                            <w:color w:val="3A3A3A"/>
                            <w:spacing w:val="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2"/>
                            <w:sz w:val="14"/>
                          </w:rPr>
                          <w:t>Parish</w:t>
                        </w:r>
                        <w:r>
                          <w:rPr>
                            <w:rFonts w:ascii="Arial"/>
                            <w:color w:val="3A3A3A"/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3A3A3A"/>
                            <w:spacing w:val="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A3A3A"/>
                            <w:spacing w:val="-1"/>
                            <w:sz w:val="14"/>
                          </w:rPr>
                          <w:t>Kuruc</w:t>
                        </w:r>
                        <w:r>
                          <w:rPr>
                            <w:rFonts w:ascii="Arial"/>
                            <w:color w:val="7E8080"/>
                            <w:spacing w:val="-1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4D4D4D"/>
                            <w:spacing w:val="-2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676767"/>
                            <w:spacing w:val="-1"/>
                            <w:sz w:val="14"/>
                          </w:rPr>
                          <w:t>-</w:t>
                        </w:r>
                        <w:r>
                          <w:rPr>
                            <w:rFonts w:ascii="Arial"/>
                            <w:color w:val="4D4D4D"/>
                            <w:spacing w:val="-1"/>
                            <w:sz w:val="14"/>
                          </w:rPr>
                          <w:t>ruc</w:t>
                        </w:r>
                      </w:p>
                    </w:tc>
                  </w:tr>
                </w:tbl>
                <w:p w14:paraId="13EDE01F" w14:textId="77777777" w:rsidR="00A5052B" w:rsidRDefault="00A5052B"/>
              </w:txbxContent>
            </v:textbox>
            <w10:wrap anchorx="page" anchory="page"/>
          </v:shape>
        </w:pict>
      </w:r>
    </w:p>
    <w:p w14:paraId="13EDDB0F" w14:textId="77777777" w:rsidR="00A5052B" w:rsidRDefault="00A72E41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EED">
          <v:group id="_x0000_s2107" style="width:177.6pt;height:1.45pt;mso-position-horizontal-relative:char;mso-position-vertical-relative:line" coordsize="3552,29">
            <v:group id="_x0000_s2108" style="position:absolute;left:14;top:14;width:3524;height:2" coordorigin="14,14" coordsize="3524,2">
              <v:shape id="_x0000_s2109" style="position:absolute;left:14;top:14;width:3524;height:2" coordorigin="14,14" coordsize="3524,0" path="m14,14r3524,e" filled="f" strokecolor="#383838" strokeweight=".50222mm">
                <v:path arrowok="t"/>
              </v:shape>
            </v:group>
            <w10:anchorlock/>
          </v:group>
        </w:pict>
      </w:r>
    </w:p>
    <w:p w14:paraId="13EDDB10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1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2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3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4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5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6" w14:textId="77777777" w:rsidR="00A5052B" w:rsidRDefault="00A5052B">
      <w:pPr>
        <w:spacing w:before="5"/>
        <w:rPr>
          <w:rFonts w:ascii="Arial" w:eastAsia="Arial" w:hAnsi="Arial" w:cs="Arial"/>
          <w:sz w:val="26"/>
          <w:szCs w:val="26"/>
        </w:rPr>
      </w:pPr>
    </w:p>
    <w:p w14:paraId="13EDDB17" w14:textId="77777777" w:rsidR="00A5052B" w:rsidRDefault="00A72E41">
      <w:pPr>
        <w:spacing w:before="82"/>
        <w:ind w:right="690"/>
        <w:jc w:val="right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D4D4D"/>
          <w:w w:val="95"/>
          <w:sz w:val="14"/>
        </w:rPr>
        <w:t>-</w:t>
      </w:r>
    </w:p>
    <w:p w14:paraId="13EDDB18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9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A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B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C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D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E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1F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0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1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2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3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4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5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6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7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8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9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A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B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C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D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E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2F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0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1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2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3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4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5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6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7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8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9" w14:textId="77777777" w:rsidR="00A5052B" w:rsidRDefault="00A5052B">
      <w:pPr>
        <w:rPr>
          <w:rFonts w:ascii="Arial" w:eastAsia="Arial" w:hAnsi="Arial" w:cs="Arial"/>
          <w:sz w:val="14"/>
          <w:szCs w:val="14"/>
        </w:rPr>
      </w:pPr>
    </w:p>
    <w:p w14:paraId="13EDDB3A" w14:textId="77777777" w:rsidR="00A5052B" w:rsidRDefault="00A72E41">
      <w:pPr>
        <w:spacing w:before="86"/>
        <w:ind w:left="555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D4D4D"/>
          <w:w w:val="105"/>
          <w:sz w:val="14"/>
        </w:rPr>
        <w:t>Commeralghip</w:t>
      </w:r>
    </w:p>
    <w:p w14:paraId="13EDDB3B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C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D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E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3F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40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41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42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43" w14:textId="77777777" w:rsidR="00A5052B" w:rsidRDefault="00A5052B">
      <w:pPr>
        <w:spacing w:before="8"/>
        <w:rPr>
          <w:rFonts w:ascii="Arial" w:eastAsia="Arial" w:hAnsi="Arial" w:cs="Arial"/>
          <w:sz w:val="19"/>
          <w:szCs w:val="19"/>
        </w:rPr>
      </w:pPr>
    </w:p>
    <w:p w14:paraId="13EDDB44" w14:textId="77777777" w:rsidR="00A5052B" w:rsidRDefault="00A72E41">
      <w:pPr>
        <w:ind w:left="555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A3A3A"/>
          <w:w w:val="105"/>
          <w:sz w:val="14"/>
        </w:rPr>
        <w:t>Lots</w:t>
      </w:r>
      <w:r>
        <w:rPr>
          <w:rFonts w:ascii="Arial"/>
          <w:color w:val="3A3A3A"/>
          <w:spacing w:val="-7"/>
          <w:w w:val="105"/>
          <w:sz w:val="14"/>
        </w:rPr>
        <w:t xml:space="preserve"> </w:t>
      </w:r>
      <w:r>
        <w:rPr>
          <w:rFonts w:ascii="Arial"/>
          <w:color w:val="3A3A3A"/>
          <w:spacing w:val="-20"/>
          <w:w w:val="105"/>
          <w:sz w:val="14"/>
        </w:rPr>
        <w:t>1</w:t>
      </w:r>
      <w:r>
        <w:rPr>
          <w:rFonts w:ascii="Arial"/>
          <w:color w:val="4D4D4D"/>
          <w:w w:val="105"/>
          <w:sz w:val="14"/>
        </w:rPr>
        <w:t>and</w:t>
      </w:r>
      <w:r>
        <w:rPr>
          <w:rFonts w:ascii="Arial"/>
          <w:color w:val="4D4D4D"/>
          <w:spacing w:val="11"/>
          <w:w w:val="105"/>
          <w:sz w:val="14"/>
        </w:rPr>
        <w:t xml:space="preserve"> </w:t>
      </w:r>
      <w:r>
        <w:rPr>
          <w:rFonts w:ascii="Arial"/>
          <w:color w:val="4D4D4D"/>
          <w:w w:val="105"/>
          <w:sz w:val="14"/>
        </w:rPr>
        <w:t>2</w:t>
      </w:r>
      <w:r>
        <w:rPr>
          <w:rFonts w:ascii="Arial"/>
          <w:color w:val="4D4D4D"/>
          <w:spacing w:val="4"/>
          <w:w w:val="105"/>
          <w:sz w:val="14"/>
        </w:rPr>
        <w:t xml:space="preserve"> </w:t>
      </w:r>
      <w:r>
        <w:rPr>
          <w:rFonts w:ascii="Arial"/>
          <w:color w:val="4D4D4D"/>
          <w:w w:val="105"/>
          <w:sz w:val="14"/>
        </w:rPr>
        <w:t>on</w:t>
      </w:r>
      <w:r>
        <w:rPr>
          <w:rFonts w:ascii="Arial"/>
          <w:color w:val="4D4D4D"/>
          <w:spacing w:val="-7"/>
          <w:w w:val="105"/>
          <w:sz w:val="14"/>
        </w:rPr>
        <w:t xml:space="preserve"> </w:t>
      </w:r>
      <w:r>
        <w:rPr>
          <w:rFonts w:ascii="Arial"/>
          <w:color w:val="4D4D4D"/>
          <w:w w:val="105"/>
          <w:sz w:val="14"/>
        </w:rPr>
        <w:t>T</w:t>
      </w:r>
      <w:r>
        <w:rPr>
          <w:rFonts w:ascii="Arial"/>
          <w:color w:val="4D4D4D"/>
          <w:spacing w:val="-5"/>
          <w:w w:val="105"/>
          <w:sz w:val="14"/>
        </w:rPr>
        <w:t>i</w:t>
      </w:r>
      <w:r>
        <w:rPr>
          <w:rFonts w:ascii="Arial"/>
          <w:color w:val="4D4D4D"/>
          <w:w w:val="105"/>
          <w:sz w:val="14"/>
        </w:rPr>
        <w:t>tle</w:t>
      </w:r>
      <w:r>
        <w:rPr>
          <w:rFonts w:ascii="Arial"/>
          <w:color w:val="4D4D4D"/>
          <w:spacing w:val="-1"/>
          <w:w w:val="105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Plan</w:t>
      </w:r>
      <w:r>
        <w:rPr>
          <w:rFonts w:ascii="Arial"/>
          <w:color w:val="3A3A3A"/>
          <w:spacing w:val="-1"/>
          <w:w w:val="105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85</w:t>
      </w:r>
      <w:r>
        <w:rPr>
          <w:rFonts w:ascii="Arial"/>
          <w:color w:val="3A3A3A"/>
          <w:spacing w:val="-31"/>
          <w:w w:val="105"/>
          <w:sz w:val="14"/>
        </w:rPr>
        <w:t>1</w:t>
      </w:r>
      <w:r>
        <w:rPr>
          <w:rFonts w:ascii="Arial"/>
          <w:color w:val="3A3A3A"/>
          <w:w w:val="105"/>
          <w:sz w:val="14"/>
        </w:rPr>
        <w:t>0</w:t>
      </w:r>
      <w:r>
        <w:rPr>
          <w:rFonts w:ascii="Arial"/>
          <w:color w:val="3A3A3A"/>
          <w:spacing w:val="-26"/>
          <w:w w:val="105"/>
          <w:sz w:val="14"/>
        </w:rPr>
        <w:t>1</w:t>
      </w:r>
      <w:r>
        <w:rPr>
          <w:rFonts w:ascii="Arial"/>
          <w:color w:val="3A3A3A"/>
          <w:w w:val="105"/>
          <w:sz w:val="14"/>
        </w:rPr>
        <w:t>9S</w:t>
      </w:r>
    </w:p>
    <w:p w14:paraId="13EDDB45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46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47" w14:textId="77777777" w:rsidR="00A5052B" w:rsidRDefault="00A5052B">
      <w:pPr>
        <w:rPr>
          <w:rFonts w:ascii="Arial" w:eastAsia="Arial" w:hAnsi="Arial" w:cs="Arial"/>
          <w:sz w:val="14"/>
          <w:szCs w:val="14"/>
        </w:rPr>
      </w:pPr>
    </w:p>
    <w:p w14:paraId="13EDDB48" w14:textId="77777777" w:rsidR="00A5052B" w:rsidRDefault="00A72E41">
      <w:pPr>
        <w:spacing w:before="91"/>
        <w:ind w:right="698"/>
        <w:jc w:val="right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676767"/>
          <w:w w:val="95"/>
          <w:sz w:val="14"/>
        </w:rPr>
        <w:t>.</w:t>
      </w:r>
    </w:p>
    <w:p w14:paraId="13EDDB49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B4A" w14:textId="77777777" w:rsidR="00A5052B" w:rsidRDefault="00A5052B">
      <w:pPr>
        <w:spacing w:before="1"/>
        <w:rPr>
          <w:rFonts w:ascii="Arial" w:eastAsia="Arial" w:hAnsi="Arial" w:cs="Arial"/>
          <w:sz w:val="26"/>
          <w:szCs w:val="26"/>
        </w:rPr>
      </w:pPr>
    </w:p>
    <w:p w14:paraId="13EDDB4B" w14:textId="77777777" w:rsidR="00A5052B" w:rsidRDefault="00A72E41">
      <w:pPr>
        <w:spacing w:before="82"/>
        <w:ind w:right="705"/>
        <w:jc w:val="right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7E8080"/>
          <w:w w:val="125"/>
          <w:sz w:val="14"/>
        </w:rPr>
        <w:t>-</w:t>
      </w:r>
    </w:p>
    <w:p w14:paraId="13EDDB4C" w14:textId="77777777" w:rsidR="00A5052B" w:rsidRDefault="00A5052B">
      <w:pPr>
        <w:jc w:val="right"/>
        <w:rPr>
          <w:rFonts w:ascii="Arial" w:eastAsia="Arial" w:hAnsi="Arial" w:cs="Arial"/>
          <w:sz w:val="14"/>
          <w:szCs w:val="14"/>
        </w:rPr>
        <w:sectPr w:rsidR="00A5052B">
          <w:pgSz w:w="11910" w:h="16830"/>
          <w:pgMar w:top="980" w:right="1040" w:bottom="880" w:left="1520" w:header="0" w:footer="650" w:gutter="0"/>
          <w:cols w:space="720"/>
        </w:sectPr>
      </w:pPr>
    </w:p>
    <w:p w14:paraId="13EDDB4D" w14:textId="77777777" w:rsidR="00A5052B" w:rsidRDefault="00A72E41">
      <w:pPr>
        <w:spacing w:before="7"/>
        <w:rPr>
          <w:rFonts w:ascii="Arial" w:eastAsia="Arial" w:hAnsi="Arial" w:cs="Arial"/>
          <w:sz w:val="9"/>
          <w:szCs w:val="9"/>
        </w:rPr>
      </w:pPr>
      <w:r>
        <w:lastRenderedPageBreak/>
        <w:pict w14:anchorId="13EDDEEE">
          <v:shape id="_x0000_s2106" type="#_x0000_t202" style="position:absolute;margin-left:294.8pt;margin-top:57.5pt;width:58.15pt;height:713pt;z-index:25164902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28"/>
                    <w:gridCol w:w="534"/>
                  </w:tblGrid>
                  <w:tr w:rsidR="00A5052B" w14:paraId="13EDE022" w14:textId="77777777">
                    <w:trPr>
                      <w:trHeight w:hRule="exact" w:val="31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0" w14:textId="77777777" w:rsidR="00A5052B" w:rsidRDefault="00A72E41">
                        <w:pPr>
                          <w:pStyle w:val="TableParagraph"/>
                          <w:spacing w:before="82"/>
                          <w:ind w:left="10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3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595959"/>
                            <w:spacing w:val="-45"/>
                            <w:w w:val="13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595959"/>
                            <w:w w:val="130"/>
                            <w:sz w:val="14"/>
                          </w:rPr>
                          <w:t>5</w:t>
                        </w:r>
                        <w:r>
                          <w:rPr>
                            <w:rFonts w:ascii="Arial"/>
                            <w:color w:val="595959"/>
                            <w:spacing w:val="-40"/>
                            <w:w w:val="13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595959"/>
                            <w:w w:val="130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1" w14:textId="77777777" w:rsidR="00A5052B" w:rsidRDefault="00A72E41">
                        <w:pPr>
                          <w:pStyle w:val="TableParagraph"/>
                          <w:spacing w:before="82"/>
                          <w:ind w:left="14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05"/>
                            <w:sz w:val="14"/>
                          </w:rPr>
                          <w:t>495</w:t>
                        </w:r>
                      </w:p>
                    </w:tc>
                  </w:tr>
                  <w:tr w:rsidR="00A5052B" w14:paraId="13EDE025" w14:textId="77777777">
                    <w:trPr>
                      <w:trHeight w:hRule="exact" w:val="341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3" w14:textId="77777777" w:rsidR="00A5052B" w:rsidRDefault="00A72E41">
                        <w:pPr>
                          <w:pStyle w:val="TableParagraph"/>
                          <w:spacing w:before="59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spacing w:val="-5"/>
                            <w:w w:val="110"/>
                            <w:sz w:val="14"/>
                          </w:rPr>
                          <w:t>0721</w:t>
                        </w:r>
                        <w:r>
                          <w:rPr>
                            <w:rFonts w:ascii="Arial"/>
                            <w:color w:val="595959"/>
                            <w:spacing w:val="-6"/>
                            <w:w w:val="110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4" w14:textId="77777777" w:rsidR="00A5052B" w:rsidRDefault="00A72E41">
                        <w:pPr>
                          <w:pStyle w:val="TableParagraph"/>
                          <w:spacing w:before="59"/>
                          <w:ind w:left="14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498</w:t>
                        </w:r>
                      </w:p>
                    </w:tc>
                  </w:tr>
                  <w:tr w:rsidR="00A5052B" w14:paraId="13EDE028" w14:textId="77777777">
                    <w:trPr>
                      <w:trHeight w:hRule="exact" w:val="388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6" w14:textId="77777777" w:rsidR="00A5052B" w:rsidRDefault="00A72E41">
                        <w:pPr>
                          <w:pStyle w:val="TableParagraph"/>
                          <w:spacing w:before="106"/>
                          <w:ind w:left="10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0275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7" w14:textId="77777777" w:rsidR="00A5052B" w:rsidRDefault="00A72E41">
                        <w:pPr>
                          <w:pStyle w:val="TableParagraph"/>
                          <w:spacing w:before="106"/>
                          <w:ind w:left="14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05"/>
                            <w:sz w:val="14"/>
                          </w:rPr>
                          <w:t>629</w:t>
                        </w:r>
                      </w:p>
                    </w:tc>
                  </w:tr>
                  <w:tr w:rsidR="00A5052B" w14:paraId="13EDE02B" w14:textId="77777777">
                    <w:trPr>
                      <w:trHeight w:hRule="exact" w:val="341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9" w14:textId="77777777" w:rsidR="00A5052B" w:rsidRDefault="00A72E41">
                        <w:pPr>
                          <w:pStyle w:val="TableParagraph"/>
                          <w:spacing w:before="106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09833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A" w14:textId="77777777" w:rsidR="00A5052B" w:rsidRDefault="00A72E41">
                        <w:pPr>
                          <w:pStyle w:val="TableParagraph"/>
                          <w:spacing w:before="106"/>
                          <w:ind w:left="14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sz w:val="14"/>
                          </w:rPr>
                          <w:t>647</w:t>
                        </w:r>
                      </w:p>
                    </w:tc>
                  </w:tr>
                  <w:tr w:rsidR="00A5052B" w14:paraId="13EDE02E" w14:textId="77777777">
                    <w:trPr>
                      <w:trHeight w:hRule="exact" w:val="24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C" w14:textId="77777777" w:rsidR="00A5052B" w:rsidRDefault="00A72E41">
                        <w:pPr>
                          <w:pStyle w:val="TableParagraph"/>
                          <w:spacing w:before="59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09838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D" w14:textId="77777777" w:rsidR="00A5052B" w:rsidRDefault="00A72E41">
                        <w:pPr>
                          <w:pStyle w:val="TableParagraph"/>
                          <w:spacing w:before="59"/>
                          <w:ind w:left="14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838</w:t>
                        </w:r>
                      </w:p>
                    </w:tc>
                  </w:tr>
                  <w:tr w:rsidR="00A5052B" w14:paraId="13EDE031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2F" w14:textId="77777777" w:rsidR="00A5052B" w:rsidRDefault="00A72E41">
                        <w:pPr>
                          <w:pStyle w:val="TableParagraph"/>
                          <w:spacing w:before="5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5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494949"/>
                            <w:spacing w:val="-6"/>
                            <w:w w:val="12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707070"/>
                            <w:w w:val="120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0" w14:textId="77777777" w:rsidR="00A5052B" w:rsidRDefault="00A72E41">
                        <w:pPr>
                          <w:pStyle w:val="TableParagraph"/>
                          <w:spacing w:before="5"/>
                          <w:ind w:left="14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05"/>
                            <w:sz w:val="14"/>
                          </w:rPr>
                          <w:t>628</w:t>
                        </w:r>
                      </w:p>
                    </w:tc>
                  </w:tr>
                  <w:tr w:rsidR="00A5052B" w14:paraId="13EDE034" w14:textId="77777777">
                    <w:trPr>
                      <w:trHeight w:hRule="exact" w:val="19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2" w14:textId="77777777" w:rsidR="00A5052B" w:rsidRDefault="00A72E41">
                        <w:pPr>
                          <w:pStyle w:val="TableParagraph"/>
                          <w:spacing w:before="9"/>
                          <w:ind w:left="97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1"/>
                            <w:w w:val="12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7"/>
                            <w:w w:val="12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5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3" w14:textId="77777777" w:rsidR="00A5052B" w:rsidRDefault="00A72E41">
                        <w:pPr>
                          <w:pStyle w:val="TableParagraph"/>
                          <w:spacing w:before="16"/>
                          <w:ind w:left="14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403</w:t>
                        </w:r>
                      </w:p>
                    </w:tc>
                  </w:tr>
                  <w:tr w:rsidR="00A5052B" w14:paraId="13EDE037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5" w14:textId="77777777" w:rsidR="00A5052B" w:rsidRDefault="00A72E41">
                        <w:pPr>
                          <w:pStyle w:val="TableParagraph"/>
                          <w:spacing w:before="5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03596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6" w14:textId="77777777" w:rsidR="00A5052B" w:rsidRDefault="00A72E41">
                        <w:pPr>
                          <w:pStyle w:val="TableParagraph"/>
                          <w:spacing w:before="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05"/>
                            <w:sz w:val="14"/>
                          </w:rPr>
                          <w:t>039A</w:t>
                        </w:r>
                      </w:p>
                    </w:tc>
                  </w:tr>
                  <w:tr w:rsidR="00A5052B" w14:paraId="13EDE03A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8" w14:textId="77777777" w:rsidR="00A5052B" w:rsidRDefault="00A72E41">
                        <w:pPr>
                          <w:pStyle w:val="TableParagraph"/>
                          <w:spacing w:before="12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03760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9" w14:textId="77777777" w:rsidR="00A5052B" w:rsidRDefault="00A72E41">
                        <w:pPr>
                          <w:pStyle w:val="TableParagraph"/>
                          <w:spacing w:before="12"/>
                          <w:ind w:left="14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845</w:t>
                        </w:r>
                      </w:p>
                    </w:tc>
                  </w:tr>
                  <w:tr w:rsidR="00A5052B" w14:paraId="13EDE03D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B" w14:textId="77777777" w:rsidR="00A5052B" w:rsidRDefault="00A72E41">
                        <w:pPr>
                          <w:pStyle w:val="TableParagraph"/>
                          <w:spacing w:before="5"/>
                          <w:ind w:left="83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03488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C" w14:textId="77777777" w:rsidR="00A5052B" w:rsidRDefault="00A72E41">
                        <w:pPr>
                          <w:pStyle w:val="TableParagraph"/>
                          <w:spacing w:before="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494</w:t>
                        </w:r>
                      </w:p>
                    </w:tc>
                  </w:tr>
                  <w:tr w:rsidR="00A5052B" w14:paraId="13EDE040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E" w14:textId="77777777" w:rsidR="00A5052B" w:rsidRDefault="00A72E41">
                        <w:pPr>
                          <w:pStyle w:val="TableParagraph"/>
                          <w:spacing w:before="12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08606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3F" w14:textId="77777777" w:rsidR="00A5052B" w:rsidRDefault="00A72E41">
                        <w:pPr>
                          <w:pStyle w:val="TableParagraph"/>
                          <w:spacing w:before="12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571</w:t>
                        </w:r>
                      </w:p>
                    </w:tc>
                  </w:tr>
                  <w:tr w:rsidR="00A5052B" w14:paraId="13EDE043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1" w14:textId="77777777" w:rsidR="00A5052B" w:rsidRDefault="00A72E41">
                        <w:pPr>
                          <w:pStyle w:val="TableParagraph"/>
                          <w:spacing w:before="5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03534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2" w14:textId="77777777" w:rsidR="00A5052B" w:rsidRDefault="00A72E41">
                        <w:pPr>
                          <w:pStyle w:val="TableParagraph"/>
                          <w:spacing w:before="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10"/>
                            <w:sz w:val="14"/>
                          </w:rPr>
                          <w:t>782</w:t>
                        </w:r>
                      </w:p>
                    </w:tc>
                  </w:tr>
                  <w:tr w:rsidR="00A5052B" w14:paraId="13EDE046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4" w14:textId="77777777" w:rsidR="00A5052B" w:rsidRDefault="00A72E41">
                        <w:pPr>
                          <w:pStyle w:val="TableParagraph"/>
                          <w:spacing w:before="12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0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5" w14:textId="77777777" w:rsidR="00A5052B" w:rsidRDefault="00A72E41">
                        <w:pPr>
                          <w:pStyle w:val="TableParagraph"/>
                          <w:spacing w:before="12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406</w:t>
                        </w:r>
                      </w:p>
                    </w:tc>
                  </w:tr>
                  <w:tr w:rsidR="00A5052B" w14:paraId="13EDE049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7" w14:textId="77777777" w:rsidR="00A5052B" w:rsidRDefault="00A72E41">
                        <w:pPr>
                          <w:pStyle w:val="TableParagraph"/>
                          <w:spacing w:before="5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3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8" w14:textId="77777777" w:rsidR="00A5052B" w:rsidRDefault="00A72E41">
                        <w:pPr>
                          <w:pStyle w:val="TableParagraph"/>
                          <w:spacing w:before="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411</w:t>
                        </w:r>
                      </w:p>
                    </w:tc>
                  </w:tr>
                  <w:tr w:rsidR="00A5052B" w14:paraId="13EDE04C" w14:textId="77777777">
                    <w:trPr>
                      <w:trHeight w:hRule="exact" w:val="19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A" w14:textId="77777777" w:rsidR="00A5052B" w:rsidRDefault="00A72E41">
                        <w:pPr>
                          <w:pStyle w:val="TableParagraph"/>
                          <w:spacing w:before="9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3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785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B" w14:textId="77777777" w:rsidR="00A5052B" w:rsidRDefault="00A72E41">
                        <w:pPr>
                          <w:pStyle w:val="TableParagraph"/>
                          <w:spacing w:before="16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421</w:t>
                        </w:r>
                      </w:p>
                    </w:tc>
                  </w:tr>
                  <w:tr w:rsidR="00A5052B" w14:paraId="13EDE04F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D" w14:textId="77777777" w:rsidR="00A5052B" w:rsidRDefault="00A72E41">
                        <w:pPr>
                          <w:pStyle w:val="TableParagraph"/>
                          <w:spacing w:before="5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32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7</w:t>
                        </w:r>
                        <w:r>
                          <w:rPr>
                            <w:rFonts w:ascii="Arial"/>
                            <w:color w:val="494949"/>
                            <w:spacing w:val="-14"/>
                            <w:w w:val="115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707070"/>
                            <w:w w:val="115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4E" w14:textId="77777777" w:rsidR="00A5052B" w:rsidRDefault="00A72E41">
                        <w:pPr>
                          <w:pStyle w:val="TableParagraph"/>
                          <w:spacing w:before="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6"/>
                            <w:w w:val="110"/>
                            <w:sz w:val="14"/>
                          </w:rPr>
                          <w:t>41</w:t>
                        </w:r>
                        <w:r>
                          <w:rPr>
                            <w:rFonts w:ascii="Arial"/>
                            <w:color w:val="494949"/>
                            <w:spacing w:val="-7"/>
                            <w:w w:val="110"/>
                            <w:sz w:val="14"/>
                          </w:rPr>
                          <w:t>5</w:t>
                        </w:r>
                      </w:p>
                    </w:tc>
                  </w:tr>
                  <w:tr w:rsidR="00A5052B" w14:paraId="13EDE052" w14:textId="77777777">
                    <w:trPr>
                      <w:trHeight w:hRule="exact" w:val="19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0" w14:textId="77777777" w:rsidR="00A5052B" w:rsidRDefault="00A72E41">
                        <w:pPr>
                          <w:pStyle w:val="TableParagraph"/>
                          <w:spacing w:before="9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3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1" w14:textId="77777777" w:rsidR="00A5052B" w:rsidRDefault="00A72E41">
                        <w:pPr>
                          <w:pStyle w:val="TableParagraph"/>
                          <w:spacing w:before="16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6"/>
                            <w:w w:val="115"/>
                            <w:sz w:val="14"/>
                          </w:rPr>
                          <w:t>41</w:t>
                        </w:r>
                        <w:r>
                          <w:rPr>
                            <w:rFonts w:ascii="Arial"/>
                            <w:color w:val="494949"/>
                            <w:spacing w:val="-7"/>
                            <w:w w:val="115"/>
                            <w:sz w:val="14"/>
                          </w:rPr>
                          <w:t>6</w:t>
                        </w:r>
                      </w:p>
                    </w:tc>
                  </w:tr>
                  <w:tr w:rsidR="00A5052B" w14:paraId="13EDE055" w14:textId="77777777">
                    <w:trPr>
                      <w:trHeight w:hRule="exact" w:val="19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3" w14:textId="77777777" w:rsidR="00A5052B" w:rsidRDefault="00A72E41">
                        <w:pPr>
                          <w:pStyle w:val="TableParagraph"/>
                          <w:spacing w:before="5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3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727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4" w14:textId="77777777" w:rsidR="00A5052B" w:rsidRDefault="00A72E41">
                        <w:pPr>
                          <w:pStyle w:val="TableParagraph"/>
                          <w:spacing w:before="12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080</w:t>
                        </w:r>
                      </w:p>
                    </w:tc>
                  </w:tr>
                  <w:tr w:rsidR="00A5052B" w14:paraId="13EDE058" w14:textId="77777777">
                    <w:trPr>
                      <w:trHeight w:hRule="exact" w:val="24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6" w14:textId="77777777" w:rsidR="00A5052B" w:rsidRDefault="00A72E41">
                        <w:pPr>
                          <w:pStyle w:val="TableParagraph"/>
                          <w:spacing w:before="9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3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727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7" w14:textId="77777777" w:rsidR="00A5052B" w:rsidRDefault="00A72E41">
                        <w:pPr>
                          <w:pStyle w:val="TableParagraph"/>
                          <w:spacing w:before="9"/>
                          <w:ind w:left="14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10"/>
                            <w:sz w:val="14"/>
                          </w:rPr>
                          <w:t>130</w:t>
                        </w:r>
                      </w:p>
                    </w:tc>
                  </w:tr>
                  <w:tr w:rsidR="00A5052B" w14:paraId="13EDE05B" w14:textId="77777777">
                    <w:trPr>
                      <w:trHeight w:hRule="exact" w:val="28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9" w14:textId="77777777" w:rsidR="00A5052B" w:rsidRDefault="00A72E41">
                        <w:pPr>
                          <w:pStyle w:val="TableParagraph"/>
                          <w:spacing w:before="55"/>
                          <w:ind w:left="9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3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727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A" w14:textId="77777777" w:rsidR="00A5052B" w:rsidRDefault="00A72E41">
                        <w:pPr>
                          <w:pStyle w:val="TableParagraph"/>
                          <w:spacing w:before="5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53"/>
                            <w:w w:val="13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30"/>
                            <w:sz w:val="14"/>
                          </w:rPr>
                          <w:t>07</w:t>
                        </w:r>
                      </w:p>
                    </w:tc>
                  </w:tr>
                  <w:tr w:rsidR="00A5052B" w14:paraId="13EDE05E" w14:textId="77777777">
                    <w:trPr>
                      <w:trHeight w:hRule="exact" w:val="24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C" w14:textId="77777777" w:rsidR="00A5052B" w:rsidRDefault="00A72E41">
                        <w:pPr>
                          <w:pStyle w:val="TableParagraph"/>
                          <w:spacing w:before="55"/>
                          <w:ind w:left="83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32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727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D" w14:textId="77777777" w:rsidR="00A5052B" w:rsidRDefault="00A72E41">
                        <w:pPr>
                          <w:pStyle w:val="TableParagraph"/>
                          <w:spacing w:before="55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081</w:t>
                        </w:r>
                      </w:p>
                    </w:tc>
                  </w:tr>
                  <w:tr w:rsidR="00A5052B" w14:paraId="13EDE061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5F" w14:textId="77777777" w:rsidR="00A5052B" w:rsidRDefault="00A72E41">
                        <w:pPr>
                          <w:pStyle w:val="TableParagraph"/>
                          <w:spacing w:before="12"/>
                          <w:ind w:left="83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0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0" w14:textId="77777777" w:rsidR="00A5052B" w:rsidRDefault="00A72E41">
                        <w:pPr>
                          <w:pStyle w:val="TableParagraph"/>
                          <w:spacing w:before="12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396</w:t>
                        </w:r>
                      </w:p>
                    </w:tc>
                  </w:tr>
                  <w:tr w:rsidR="00A5052B" w14:paraId="13EDE064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2" w14:textId="77777777" w:rsidR="00A5052B" w:rsidRDefault="00A72E41">
                        <w:pPr>
                          <w:pStyle w:val="TableParagraph"/>
                          <w:spacing w:before="5"/>
                          <w:ind w:left="83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6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3" w14:textId="77777777" w:rsidR="00A5052B" w:rsidRDefault="00A72E41">
                        <w:pPr>
                          <w:pStyle w:val="TableParagraph"/>
                          <w:spacing w:before="5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408</w:t>
                        </w:r>
                      </w:p>
                    </w:tc>
                  </w:tr>
                  <w:tr w:rsidR="00A5052B" w14:paraId="13EDE067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5" w14:textId="77777777" w:rsidR="00A5052B" w:rsidRDefault="00A72E41">
                        <w:pPr>
                          <w:pStyle w:val="TableParagraph"/>
                          <w:spacing w:before="9"/>
                          <w:ind w:left="83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0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6" w14:textId="77777777" w:rsidR="00A5052B" w:rsidRDefault="00A72E41">
                        <w:pPr>
                          <w:pStyle w:val="TableParagraph"/>
                          <w:spacing w:before="9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409</w:t>
                        </w:r>
                      </w:p>
                    </w:tc>
                  </w:tr>
                  <w:tr w:rsidR="00A5052B" w14:paraId="13EDE06A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8" w14:textId="77777777" w:rsidR="00A5052B" w:rsidRDefault="00A72E41">
                        <w:pPr>
                          <w:pStyle w:val="TableParagraph"/>
                          <w:spacing w:before="9"/>
                          <w:ind w:left="83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0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9" w14:textId="77777777" w:rsidR="00A5052B" w:rsidRDefault="00A72E41">
                        <w:pPr>
                          <w:pStyle w:val="TableParagraph"/>
                          <w:spacing w:before="9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8"/>
                            <w:w w:val="120"/>
                            <w:sz w:val="14"/>
                          </w:rPr>
                          <w:t>41</w:t>
                        </w:r>
                        <w:r>
                          <w:rPr>
                            <w:rFonts w:ascii="Arial"/>
                            <w:color w:val="494949"/>
                            <w:spacing w:val="-9"/>
                            <w:w w:val="120"/>
                            <w:sz w:val="14"/>
                          </w:rPr>
                          <w:t>0</w:t>
                        </w:r>
                      </w:p>
                    </w:tc>
                  </w:tr>
                  <w:tr w:rsidR="00A5052B" w14:paraId="13EDE06D" w14:textId="77777777">
                    <w:trPr>
                      <w:trHeight w:hRule="exact" w:val="19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B" w14:textId="77777777" w:rsidR="00A5052B" w:rsidRDefault="00A72E41">
                        <w:pPr>
                          <w:pStyle w:val="TableParagraph"/>
                          <w:spacing w:before="9"/>
                          <w:ind w:left="83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0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727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C" w14:textId="77777777" w:rsidR="00A5052B" w:rsidRDefault="00A72E41">
                        <w:pPr>
                          <w:pStyle w:val="TableParagraph"/>
                          <w:spacing w:before="16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7"/>
                            <w:w w:val="14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40"/>
                            <w:sz w:val="14"/>
                          </w:rPr>
                          <w:t>11</w:t>
                        </w:r>
                      </w:p>
                    </w:tc>
                  </w:tr>
                  <w:tr w:rsidR="00A5052B" w14:paraId="13EDE070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E" w14:textId="77777777" w:rsidR="00A5052B" w:rsidRDefault="00A72E41">
                        <w:pPr>
                          <w:pStyle w:val="TableParagraph"/>
                          <w:spacing w:before="5"/>
                          <w:ind w:left="83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6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747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6F" w14:textId="77777777" w:rsidR="00A5052B" w:rsidRDefault="00A72E41">
                        <w:pPr>
                          <w:pStyle w:val="TableParagraph"/>
                          <w:spacing w:before="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z w:val="14"/>
                          </w:rPr>
                          <w:t>398</w:t>
                        </w:r>
                      </w:p>
                    </w:tc>
                  </w:tr>
                  <w:tr w:rsidR="00A5052B" w14:paraId="13EDE073" w14:textId="77777777">
                    <w:trPr>
                      <w:trHeight w:hRule="exact" w:val="248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1" w14:textId="77777777" w:rsidR="00A5052B" w:rsidRDefault="00A72E41">
                        <w:pPr>
                          <w:pStyle w:val="TableParagraph"/>
                          <w:spacing w:before="9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7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0139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2" w14:textId="77777777" w:rsidR="00A5052B" w:rsidRDefault="00A72E41">
                        <w:pPr>
                          <w:pStyle w:val="TableParagraph"/>
                          <w:spacing w:before="16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998</w:t>
                        </w:r>
                      </w:p>
                    </w:tc>
                  </w:tr>
                  <w:tr w:rsidR="00A5052B" w14:paraId="13EDE076" w14:textId="77777777">
                    <w:trPr>
                      <w:trHeight w:hRule="exact" w:val="28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4" w14:textId="77777777" w:rsidR="00A5052B" w:rsidRDefault="00A72E41">
                        <w:pPr>
                          <w:pStyle w:val="TableParagraph"/>
                          <w:spacing w:before="5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08067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5" w14:textId="77777777" w:rsidR="00A5052B" w:rsidRDefault="00A72E41">
                        <w:pPr>
                          <w:pStyle w:val="TableParagraph"/>
                          <w:spacing w:before="55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829</w:t>
                        </w:r>
                      </w:p>
                    </w:tc>
                  </w:tr>
                  <w:tr w:rsidR="00A5052B" w14:paraId="13EDE079" w14:textId="77777777">
                    <w:trPr>
                      <w:trHeight w:hRule="exact" w:val="23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7" w14:textId="77777777" w:rsidR="00A5052B" w:rsidRDefault="00A72E41">
                        <w:pPr>
                          <w:pStyle w:val="TableParagraph"/>
                          <w:spacing w:before="5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08974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8" w14:textId="77777777" w:rsidR="00A5052B" w:rsidRDefault="00A72E41">
                        <w:pPr>
                          <w:pStyle w:val="TableParagraph"/>
                          <w:spacing w:before="5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z w:val="14"/>
                          </w:rPr>
                          <w:t>S27</w:t>
                        </w:r>
                      </w:p>
                    </w:tc>
                  </w:tr>
                  <w:tr w:rsidR="00A5052B" w14:paraId="13EDE07C" w14:textId="77777777">
                    <w:trPr>
                      <w:trHeight w:hRule="exact" w:val="19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A" w14:textId="77777777" w:rsidR="00A5052B" w:rsidRDefault="00A72E41">
                        <w:pPr>
                          <w:pStyle w:val="TableParagraph"/>
                          <w:spacing w:before="5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0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957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B" w14:textId="77777777" w:rsidR="00A5052B" w:rsidRDefault="00A72E41">
                        <w:pPr>
                          <w:pStyle w:val="TableParagraph"/>
                          <w:spacing w:before="12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62</w:t>
                        </w:r>
                      </w:p>
                    </w:tc>
                  </w:tr>
                  <w:tr w:rsidR="00A5052B" w14:paraId="13EDE07F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D" w14:textId="77777777" w:rsidR="00A5052B" w:rsidRDefault="00A72E41">
                        <w:pPr>
                          <w:pStyle w:val="TableParagraph"/>
                          <w:spacing w:before="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08969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7E" w14:textId="77777777" w:rsidR="00A5052B" w:rsidRDefault="00A72E41">
                        <w:pPr>
                          <w:pStyle w:val="TableParagraph"/>
                          <w:spacing w:before="9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52</w:t>
                        </w:r>
                      </w:p>
                    </w:tc>
                  </w:tr>
                  <w:tr w:rsidR="00A5052B" w14:paraId="13EDE082" w14:textId="77777777">
                    <w:trPr>
                      <w:trHeight w:hRule="exact" w:val="18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0" w14:textId="77777777" w:rsidR="00A5052B" w:rsidRDefault="00A72E41">
                        <w:pPr>
                          <w:pStyle w:val="TableParagraph"/>
                          <w:spacing w:before="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08560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1" w14:textId="77777777" w:rsidR="00A5052B" w:rsidRDefault="00A72E41">
                        <w:pPr>
                          <w:pStyle w:val="TableParagraph"/>
                          <w:spacing w:before="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439</w:t>
                        </w:r>
                      </w:p>
                    </w:tc>
                  </w:tr>
                  <w:tr w:rsidR="00A5052B" w14:paraId="13EDE085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3" w14:textId="77777777" w:rsidR="00A5052B" w:rsidRDefault="00A72E41">
                        <w:pPr>
                          <w:pStyle w:val="TableParagraph"/>
                          <w:spacing w:before="5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08969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4" w14:textId="77777777" w:rsidR="00A5052B" w:rsidRDefault="00A72E41">
                        <w:pPr>
                          <w:pStyle w:val="TableParagraph"/>
                          <w:spacing w:before="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53</w:t>
                        </w:r>
                      </w:p>
                    </w:tc>
                  </w:tr>
                  <w:tr w:rsidR="00A5052B" w14:paraId="13EDE088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6" w14:textId="77777777" w:rsidR="00A5052B" w:rsidRDefault="00A72E41">
                        <w:pPr>
                          <w:pStyle w:val="TableParagraph"/>
                          <w:spacing w:before="12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09242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7" w14:textId="77777777" w:rsidR="00A5052B" w:rsidRDefault="00A72E41">
                        <w:pPr>
                          <w:pStyle w:val="TableParagraph"/>
                          <w:spacing w:before="12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05"/>
                            <w:sz w:val="14"/>
                          </w:rPr>
                          <w:t>689</w:t>
                        </w:r>
                      </w:p>
                    </w:tc>
                  </w:tr>
                  <w:tr w:rsidR="00A5052B" w14:paraId="13EDE08B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9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07584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A" w14:textId="77777777" w:rsidR="00A5052B" w:rsidRDefault="00A72E41">
                        <w:pPr>
                          <w:pStyle w:val="TableParagraph"/>
                          <w:spacing w:before="5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54</w:t>
                        </w:r>
                      </w:p>
                    </w:tc>
                  </w:tr>
                  <w:tr w:rsidR="00A5052B" w14:paraId="13EDE08E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C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63636"/>
                            <w:w w:val="110"/>
                            <w:sz w:val="14"/>
                          </w:rPr>
                          <w:t>06040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D" w14:textId="77777777" w:rsidR="00A5052B" w:rsidRDefault="00A72E41">
                        <w:pPr>
                          <w:pStyle w:val="TableParagraph"/>
                          <w:spacing w:before="12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871</w:t>
                        </w:r>
                      </w:p>
                    </w:tc>
                  </w:tr>
                  <w:tr w:rsidR="00A5052B" w14:paraId="13EDE091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8F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09242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0" w14:textId="77777777" w:rsidR="00A5052B" w:rsidRDefault="00A72E41">
                        <w:pPr>
                          <w:pStyle w:val="TableParagraph"/>
                          <w:spacing w:before="5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63636"/>
                            <w:spacing w:val="-40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63636"/>
                            <w:w w:val="120"/>
                            <w:sz w:val="14"/>
                          </w:rPr>
                          <w:t>86</w:t>
                        </w:r>
                      </w:p>
                    </w:tc>
                  </w:tr>
                  <w:tr w:rsidR="00A5052B" w14:paraId="13EDE094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2" w14:textId="77777777" w:rsidR="00A5052B" w:rsidRDefault="00A72E41">
                        <w:pPr>
                          <w:pStyle w:val="TableParagraph"/>
                          <w:spacing w:before="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04031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3" w14:textId="77777777" w:rsidR="00A5052B" w:rsidRDefault="00A72E41">
                        <w:pPr>
                          <w:pStyle w:val="TableParagraph"/>
                          <w:spacing w:before="9"/>
                          <w:ind w:left="13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37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48</w:t>
                        </w:r>
                      </w:p>
                    </w:tc>
                  </w:tr>
                  <w:tr w:rsidR="00A5052B" w14:paraId="13EDE097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5" w14:textId="77777777" w:rsidR="00A5052B" w:rsidRDefault="00A72E41">
                        <w:pPr>
                          <w:pStyle w:val="TableParagraph"/>
                          <w:spacing w:before="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04447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6" w14:textId="77777777" w:rsidR="00A5052B" w:rsidRDefault="00A72E41">
                        <w:pPr>
                          <w:pStyle w:val="TableParagraph"/>
                          <w:spacing w:before="9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05"/>
                            <w:sz w:val="14"/>
                          </w:rPr>
                          <w:t>239</w:t>
                        </w:r>
                      </w:p>
                    </w:tc>
                  </w:tr>
                  <w:tr w:rsidR="00A5052B" w14:paraId="13EDE09A" w14:textId="77777777">
                    <w:trPr>
                      <w:trHeight w:hRule="exact" w:val="19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8" w14:textId="77777777" w:rsidR="00A5052B" w:rsidRDefault="00A72E41">
                        <w:pPr>
                          <w:pStyle w:val="TableParagraph"/>
                          <w:spacing w:before="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07246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9" w14:textId="77777777" w:rsidR="00A5052B" w:rsidRDefault="00A72E41">
                        <w:pPr>
                          <w:pStyle w:val="TableParagraph"/>
                          <w:spacing w:before="16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170</w:t>
                        </w:r>
                      </w:p>
                    </w:tc>
                  </w:tr>
                  <w:tr w:rsidR="00A5052B" w14:paraId="13EDE09D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B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09823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C" w14:textId="77777777" w:rsidR="00A5052B" w:rsidRDefault="00A72E41">
                        <w:pPr>
                          <w:pStyle w:val="TableParagraph"/>
                          <w:spacing w:before="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2"/>
                            <w:w w:val="12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5"/>
                            <w:sz w:val="14"/>
                          </w:rPr>
                          <w:t>69</w:t>
                        </w:r>
                      </w:p>
                    </w:tc>
                  </w:tr>
                  <w:tr w:rsidR="00A5052B" w14:paraId="13EDE0A0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E" w14:textId="77777777" w:rsidR="00A5052B" w:rsidRDefault="00A72E41">
                        <w:pPr>
                          <w:pStyle w:val="TableParagraph"/>
                          <w:spacing w:before="9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0082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9F" w14:textId="77777777" w:rsidR="00A5052B" w:rsidRDefault="00A72E41">
                        <w:pPr>
                          <w:pStyle w:val="TableParagraph"/>
                          <w:spacing w:before="9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0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64</w:t>
                        </w:r>
                      </w:p>
                    </w:tc>
                  </w:tr>
                  <w:tr w:rsidR="00A5052B" w14:paraId="13EDE0A3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1" w14:textId="77777777" w:rsidR="00A5052B" w:rsidRDefault="00A72E41">
                        <w:pPr>
                          <w:pStyle w:val="TableParagraph"/>
                          <w:spacing w:before="9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0082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2" w14:textId="77777777" w:rsidR="00A5052B" w:rsidRDefault="00A72E41">
                        <w:pPr>
                          <w:pStyle w:val="TableParagraph"/>
                          <w:spacing w:before="9"/>
                          <w:ind w:left="128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0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65</w:t>
                        </w:r>
                      </w:p>
                    </w:tc>
                  </w:tr>
                  <w:tr w:rsidR="00A5052B" w14:paraId="13EDE0A6" w14:textId="77777777">
                    <w:trPr>
                      <w:trHeight w:hRule="exact" w:val="24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4" w14:textId="77777777" w:rsidR="00A5052B" w:rsidRDefault="00A72E41">
                        <w:pPr>
                          <w:pStyle w:val="TableParagraph"/>
                          <w:spacing w:before="9"/>
                          <w:ind w:left="7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0082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5" w14:textId="77777777" w:rsidR="00A5052B" w:rsidRDefault="00A72E41">
                        <w:pPr>
                          <w:pStyle w:val="TableParagraph"/>
                          <w:spacing w:before="9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2"/>
                            <w:w w:val="12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5"/>
                            <w:sz w:val="14"/>
                          </w:rPr>
                          <w:t>66</w:t>
                        </w:r>
                      </w:p>
                    </w:tc>
                  </w:tr>
                  <w:tr w:rsidR="00A5052B" w14:paraId="13EDE0A9" w14:textId="77777777">
                    <w:trPr>
                      <w:trHeight w:hRule="exact" w:val="33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7" w14:textId="77777777" w:rsidR="00A5052B" w:rsidRDefault="00A72E41">
                        <w:pPr>
                          <w:pStyle w:val="TableParagraph"/>
                          <w:spacing w:before="5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09649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8" w14:textId="77777777" w:rsidR="00A5052B" w:rsidRDefault="00A72E41">
                        <w:pPr>
                          <w:pStyle w:val="TableParagraph"/>
                          <w:spacing w:before="5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7"/>
                            <w:w w:val="12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5"/>
                            <w:sz w:val="14"/>
                          </w:rPr>
                          <w:t>97</w:t>
                        </w:r>
                      </w:p>
                    </w:tc>
                  </w:tr>
                  <w:tr w:rsidR="00A5052B" w14:paraId="13EDE0AC" w14:textId="77777777">
                    <w:trPr>
                      <w:trHeight w:hRule="exact" w:val="341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A" w14:textId="77777777" w:rsidR="00A5052B" w:rsidRDefault="00A72E41">
                        <w:pPr>
                          <w:pStyle w:val="TableParagraph"/>
                          <w:spacing w:before="106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09660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B" w14:textId="77777777" w:rsidR="00A5052B" w:rsidRDefault="00A72E41">
                        <w:pPr>
                          <w:pStyle w:val="TableParagraph"/>
                          <w:spacing w:before="106"/>
                          <w:ind w:left="114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055</w:t>
                        </w:r>
                      </w:p>
                    </w:tc>
                  </w:tr>
                  <w:tr w:rsidR="00A5052B" w14:paraId="13EDE0AF" w14:textId="77777777">
                    <w:trPr>
                      <w:trHeight w:hRule="exact" w:val="24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D" w14:textId="77777777" w:rsidR="00A5052B" w:rsidRDefault="00A72E41">
                        <w:pPr>
                          <w:pStyle w:val="TableParagraph"/>
                          <w:spacing w:before="5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09329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AE" w14:textId="77777777" w:rsidR="00A5052B" w:rsidRDefault="00A72E41">
                        <w:pPr>
                          <w:pStyle w:val="TableParagraph"/>
                          <w:spacing w:before="59"/>
                          <w:ind w:left="114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05"/>
                            <w:sz w:val="14"/>
                          </w:rPr>
                          <w:t>582</w:t>
                        </w:r>
                      </w:p>
                    </w:tc>
                  </w:tr>
                  <w:tr w:rsidR="00A5052B" w14:paraId="13EDE0B2" w14:textId="77777777">
                    <w:trPr>
                      <w:trHeight w:hRule="exact" w:val="18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0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09329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1" w14:textId="77777777" w:rsidR="00A5052B" w:rsidRDefault="00A72E41">
                        <w:pPr>
                          <w:pStyle w:val="TableParagraph"/>
                          <w:spacing w:before="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sz w:val="14"/>
                          </w:rPr>
                          <w:t>583</w:t>
                        </w:r>
                      </w:p>
                    </w:tc>
                  </w:tr>
                  <w:tr w:rsidR="00A5052B" w14:paraId="13EDE0B5" w14:textId="77777777">
                    <w:trPr>
                      <w:trHeight w:hRule="exact" w:val="19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3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05903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4" w14:textId="77777777" w:rsidR="00A5052B" w:rsidRDefault="00A72E41">
                        <w:pPr>
                          <w:pStyle w:val="TableParagraph"/>
                          <w:spacing w:before="5"/>
                          <w:ind w:left="114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424</w:t>
                        </w:r>
                      </w:p>
                    </w:tc>
                  </w:tr>
                  <w:tr w:rsidR="00A5052B" w14:paraId="13EDE0B8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6" w14:textId="77777777" w:rsidR="00A5052B" w:rsidRDefault="00A72E41">
                        <w:pPr>
                          <w:pStyle w:val="TableParagraph"/>
                          <w:spacing w:before="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08232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7" w14:textId="77777777" w:rsidR="00A5052B" w:rsidRDefault="00A72E41">
                        <w:pPr>
                          <w:pStyle w:val="TableParagraph"/>
                          <w:spacing w:before="9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z w:val="14"/>
                          </w:rPr>
                          <w:t>697</w:t>
                        </w:r>
                      </w:p>
                    </w:tc>
                  </w:tr>
                  <w:tr w:rsidR="00A5052B" w14:paraId="13EDE0BB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9" w14:textId="77777777" w:rsidR="00A5052B" w:rsidRDefault="00A72E41">
                        <w:pPr>
                          <w:pStyle w:val="TableParagraph"/>
                          <w:spacing w:before="9"/>
                          <w:ind w:left="69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3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0252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A" w14:textId="77777777" w:rsidR="00A5052B" w:rsidRDefault="00A72E41">
                        <w:pPr>
                          <w:pStyle w:val="TableParagraph"/>
                          <w:spacing w:before="9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z w:val="14"/>
                          </w:rPr>
                          <w:t>852</w:t>
                        </w:r>
                      </w:p>
                    </w:tc>
                  </w:tr>
                  <w:tr w:rsidR="00A5052B" w14:paraId="13EDE0BE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C" w14:textId="77777777" w:rsidR="00A5052B" w:rsidRDefault="00A72E41">
                        <w:pPr>
                          <w:pStyle w:val="TableParagraph"/>
                          <w:spacing w:before="9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"/>
                            <w:w w:val="110"/>
                            <w:sz w:val="14"/>
                          </w:rPr>
                          <w:t>0821</w:t>
                        </w:r>
                        <w:r>
                          <w:rPr>
                            <w:rFonts w:ascii="Arial"/>
                            <w:color w:val="494949"/>
                            <w:spacing w:val="-5"/>
                            <w:w w:val="110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D" w14:textId="77777777" w:rsidR="00A5052B" w:rsidRDefault="00A72E41">
                        <w:pPr>
                          <w:pStyle w:val="TableParagraph"/>
                          <w:spacing w:before="9"/>
                          <w:ind w:left="114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528</w:t>
                        </w:r>
                      </w:p>
                    </w:tc>
                  </w:tr>
                  <w:tr w:rsidR="00A5052B" w14:paraId="13EDE0C1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BF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4"/>
                            <w:w w:val="13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3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45"/>
                            <w:w w:val="13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30"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0" w14:textId="77777777" w:rsidR="00A5052B" w:rsidRDefault="00A72E41">
                        <w:pPr>
                          <w:pStyle w:val="TableParagraph"/>
                          <w:spacing w:before="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04</w:t>
                        </w:r>
                      </w:p>
                    </w:tc>
                  </w:tr>
                  <w:tr w:rsidR="00A5052B" w14:paraId="13EDE0C4" w14:textId="77777777">
                    <w:trPr>
                      <w:trHeight w:hRule="exact" w:val="19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2" w14:textId="77777777" w:rsidR="00A5052B" w:rsidRDefault="00A72E41">
                        <w:pPr>
                          <w:pStyle w:val="TableParagraph"/>
                          <w:spacing w:before="12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51"/>
                            <w:w w:val="12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5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494949"/>
                            <w:spacing w:val="-32"/>
                            <w:w w:val="12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5"/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3" w14:textId="77777777" w:rsidR="00A5052B" w:rsidRDefault="00A72E41">
                        <w:pPr>
                          <w:pStyle w:val="TableParagraph"/>
                          <w:spacing w:before="12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175</w:t>
                        </w:r>
                      </w:p>
                    </w:tc>
                  </w:tr>
                  <w:tr w:rsidR="00A5052B" w14:paraId="13EDE0C7" w14:textId="77777777">
                    <w:trPr>
                      <w:trHeight w:hRule="exact" w:val="24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5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9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494949"/>
                            <w:spacing w:val="-23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6" w14:textId="77777777" w:rsidR="00A5052B" w:rsidRDefault="00A72E41">
                        <w:pPr>
                          <w:pStyle w:val="TableParagraph"/>
                          <w:spacing w:before="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595959"/>
                            <w:w w:val="120"/>
                            <w:sz w:val="14"/>
                          </w:rPr>
                          <w:t>76</w:t>
                        </w:r>
                      </w:p>
                    </w:tc>
                  </w:tr>
                  <w:tr w:rsidR="00A5052B" w14:paraId="13EDE0CA" w14:textId="77777777">
                    <w:trPr>
                      <w:trHeight w:hRule="exact" w:val="291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8" w14:textId="77777777" w:rsidR="00A5052B" w:rsidRDefault="00A72E41">
                        <w:pPr>
                          <w:pStyle w:val="TableParagraph"/>
                          <w:spacing w:before="59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09711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9" w14:textId="77777777" w:rsidR="00A5052B" w:rsidRDefault="00A72E41">
                        <w:pPr>
                          <w:pStyle w:val="TableParagraph"/>
                          <w:spacing w:before="59"/>
                          <w:ind w:left="10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8"/>
                            <w:w w:val="120"/>
                            <w:sz w:val="14"/>
                          </w:rPr>
                          <w:t>01</w:t>
                        </w:r>
                        <w:r>
                          <w:rPr>
                            <w:rFonts w:ascii="Arial"/>
                            <w:color w:val="494949"/>
                            <w:spacing w:val="-9"/>
                            <w:w w:val="120"/>
                            <w:sz w:val="14"/>
                          </w:rPr>
                          <w:t>8</w:t>
                        </w:r>
                      </w:p>
                    </w:tc>
                  </w:tr>
                  <w:tr w:rsidR="00A5052B" w14:paraId="13EDE0CD" w14:textId="77777777">
                    <w:trPr>
                      <w:trHeight w:hRule="exact" w:val="24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B" w14:textId="77777777" w:rsidR="00A5052B" w:rsidRDefault="00A72E41">
                        <w:pPr>
                          <w:pStyle w:val="TableParagraph"/>
                          <w:spacing w:before="63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55"/>
                            <w:w w:val="13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35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494949"/>
                            <w:spacing w:val="-25"/>
                            <w:w w:val="13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35"/>
                            <w:sz w:val="14"/>
                          </w:rPr>
                          <w:t>01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C" w14:textId="77777777" w:rsidR="00A5052B" w:rsidRDefault="00A72E41">
                        <w:pPr>
                          <w:pStyle w:val="TableParagraph"/>
                          <w:spacing w:before="5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50"/>
                            <w:w w:val="13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35"/>
                            <w:sz w:val="14"/>
                          </w:rPr>
                          <w:t>81</w:t>
                        </w:r>
                      </w:p>
                    </w:tc>
                  </w:tr>
                  <w:tr w:rsidR="00A5052B" w14:paraId="13EDE0D0" w14:textId="77777777">
                    <w:trPr>
                      <w:trHeight w:hRule="exact" w:val="18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E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57"/>
                            <w:w w:val="14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40"/>
                            <w:sz w:val="14"/>
                          </w:rPr>
                          <w:t>0</w:t>
                        </w:r>
                        <w:r>
                          <w:rPr>
                            <w:rFonts w:ascii="Arial"/>
                            <w:color w:val="494949"/>
                            <w:spacing w:val="-43"/>
                            <w:w w:val="14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40"/>
                            <w:sz w:val="14"/>
                          </w:rPr>
                          <w:t>01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CF" w14:textId="77777777" w:rsidR="00A5052B" w:rsidRDefault="00A72E41">
                        <w:pPr>
                          <w:pStyle w:val="TableParagraph"/>
                          <w:spacing w:before="5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6"/>
                            <w:w w:val="12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spacing w:val="-7"/>
                            <w:w w:val="125"/>
                            <w:sz w:val="14"/>
                          </w:rPr>
                          <w:t>8</w:t>
                        </w:r>
                        <w:r>
                          <w:rPr>
                            <w:rFonts w:ascii="Arial"/>
                            <w:color w:val="707070"/>
                            <w:w w:val="125"/>
                            <w:sz w:val="14"/>
                          </w:rPr>
                          <w:t>2</w:t>
                        </w:r>
                      </w:p>
                    </w:tc>
                  </w:tr>
                  <w:tr w:rsidR="00A5052B" w14:paraId="13EDE0D3" w14:textId="77777777">
                    <w:trPr>
                      <w:trHeight w:hRule="exact" w:val="244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1" w14:textId="77777777" w:rsidR="00A5052B" w:rsidRDefault="00A72E41">
                        <w:pPr>
                          <w:pStyle w:val="TableParagraph"/>
                          <w:spacing w:before="5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7"/>
                            <w:w w:val="11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15"/>
                            <w:sz w:val="14"/>
                          </w:rPr>
                          <w:t>0223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2" w14:textId="77777777" w:rsidR="00A5052B" w:rsidRDefault="00A72E41">
                        <w:pPr>
                          <w:pStyle w:val="TableParagraph"/>
                          <w:spacing w:before="12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50"/>
                            <w:w w:val="13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35"/>
                            <w:sz w:val="14"/>
                          </w:rPr>
                          <w:t>01</w:t>
                        </w:r>
                      </w:p>
                    </w:tc>
                  </w:tr>
                  <w:tr w:rsidR="00A5052B" w14:paraId="13EDE0D6" w14:textId="77777777">
                    <w:trPr>
                      <w:trHeight w:hRule="exact" w:val="291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4" w14:textId="77777777" w:rsidR="00A5052B" w:rsidRDefault="00A72E41">
                        <w:pPr>
                          <w:pStyle w:val="TableParagraph"/>
                          <w:spacing w:before="63"/>
                          <w:ind w:left="6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3292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5" w14:textId="77777777" w:rsidR="00A5052B" w:rsidRDefault="00A72E41">
                        <w:pPr>
                          <w:pStyle w:val="TableParagraph"/>
                          <w:spacing w:before="55"/>
                          <w:ind w:left="114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334</w:t>
                        </w:r>
                      </w:p>
                    </w:tc>
                  </w:tr>
                  <w:tr w:rsidR="00A5052B" w14:paraId="13EDE0D9" w14:textId="77777777">
                    <w:trPr>
                      <w:trHeight w:hRule="exact" w:val="24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7" w14:textId="77777777" w:rsidR="00A5052B" w:rsidRDefault="00A72E41">
                        <w:pPr>
                          <w:pStyle w:val="TableParagraph"/>
                          <w:spacing w:before="52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09344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8" w14:textId="77777777" w:rsidR="00A5052B" w:rsidRDefault="00A72E41">
                        <w:pPr>
                          <w:pStyle w:val="TableParagraph"/>
                          <w:spacing w:before="59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spacing w:val="-44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94949"/>
                            <w:w w:val="120"/>
                            <w:sz w:val="14"/>
                          </w:rPr>
                          <w:t>52</w:t>
                        </w:r>
                      </w:p>
                    </w:tc>
                  </w:tr>
                  <w:tr w:rsidR="00A5052B" w14:paraId="13EDE0DC" w14:textId="77777777">
                    <w:trPr>
                      <w:trHeight w:hRule="exact" w:val="190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A" w14:textId="77777777" w:rsidR="00A5052B" w:rsidRDefault="00A72E41">
                        <w:pPr>
                          <w:pStyle w:val="TableParagraph"/>
                          <w:spacing w:before="5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08476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B" w14:textId="77777777" w:rsidR="00A5052B" w:rsidRDefault="00A72E41">
                        <w:pPr>
                          <w:pStyle w:val="TableParagraph"/>
                          <w:spacing w:before="5"/>
                          <w:ind w:left="10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595959"/>
                            <w:w w:val="110"/>
                            <w:sz w:val="14"/>
                          </w:rPr>
                          <w:t>976</w:t>
                        </w:r>
                      </w:p>
                    </w:tc>
                  </w:tr>
                  <w:tr w:rsidR="00A5052B" w14:paraId="13EDE0DF" w14:textId="77777777">
                    <w:trPr>
                      <w:trHeight w:hRule="exact" w:val="267"/>
                    </w:trPr>
                    <w:tc>
                      <w:tcPr>
                        <w:tcW w:w="6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D" w14:textId="77777777" w:rsidR="00A5052B" w:rsidRDefault="00A72E41">
                        <w:pPr>
                          <w:pStyle w:val="TableParagraph"/>
                          <w:spacing w:before="9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05"/>
                            <w:sz w:val="14"/>
                          </w:rPr>
                          <w:t>08476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DE" w14:textId="77777777" w:rsidR="00A5052B" w:rsidRDefault="00A72E41">
                        <w:pPr>
                          <w:pStyle w:val="TableParagraph"/>
                          <w:spacing w:before="9"/>
                          <w:ind w:left="10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94949"/>
                            <w:w w:val="110"/>
                            <w:sz w:val="14"/>
                          </w:rPr>
                          <w:t>977</w:t>
                        </w:r>
                      </w:p>
                    </w:tc>
                  </w:tr>
                </w:tbl>
                <w:p w14:paraId="13EDE0E0" w14:textId="77777777" w:rsidR="00A5052B" w:rsidRDefault="00A5052B"/>
              </w:txbxContent>
            </v:textbox>
            <w10:wrap anchorx="page" anchory="page"/>
          </v:shape>
        </w:pict>
      </w:r>
    </w:p>
    <w:p w14:paraId="13EDDB4E" w14:textId="77777777" w:rsidR="00A5052B" w:rsidRDefault="00A72E41">
      <w:pPr>
        <w:spacing w:line="20" w:lineRule="atLeast"/>
        <w:ind w:left="1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EF0">
          <v:group id="_x0000_s2103" style="width:178.35pt;height:1.45pt;mso-position-horizontal-relative:char;mso-position-vertical-relative:line" coordsize="3567,29">
            <v:group id="_x0000_s2104" style="position:absolute;left:14;top:14;width:3538;height:2" coordorigin="14,14" coordsize="3538,2">
              <v:shape id="_x0000_s2105" style="position:absolute;left:14;top:14;width:3538;height:2" coordorigin="14,14" coordsize="3538,0" path="m14,14r3538,e" filled="f" strokeweight=".50525mm">
                <v:path arrowok="t"/>
              </v:shape>
            </v:group>
            <w10:anchorlock/>
          </v:group>
        </w:pict>
      </w:r>
    </w:p>
    <w:p w14:paraId="13EDDB4F" w14:textId="77777777" w:rsidR="00A5052B" w:rsidRDefault="00A72E41">
      <w:pPr>
        <w:spacing w:before="26"/>
        <w:ind w:left="562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Lo</w:t>
      </w:r>
      <w:r>
        <w:rPr>
          <w:rFonts w:ascii="Arial"/>
          <w:color w:val="494949"/>
          <w:spacing w:val="-3"/>
          <w:w w:val="105"/>
          <w:sz w:val="14"/>
        </w:rPr>
        <w:t>t</w:t>
      </w:r>
      <w:r>
        <w:rPr>
          <w:rFonts w:ascii="Arial"/>
          <w:color w:val="707070"/>
          <w:w w:val="105"/>
          <w:sz w:val="14"/>
        </w:rPr>
        <w:t>s</w:t>
      </w:r>
      <w:r>
        <w:rPr>
          <w:rFonts w:ascii="Arial"/>
          <w:color w:val="707070"/>
          <w:spacing w:val="11"/>
          <w:w w:val="105"/>
          <w:sz w:val="14"/>
        </w:rPr>
        <w:t xml:space="preserve"> </w:t>
      </w:r>
      <w:r>
        <w:rPr>
          <w:rFonts w:ascii="Arial"/>
          <w:color w:val="494949"/>
          <w:spacing w:val="-33"/>
          <w:w w:val="105"/>
          <w:sz w:val="14"/>
        </w:rPr>
        <w:t>1</w:t>
      </w:r>
      <w:r>
        <w:rPr>
          <w:rFonts w:ascii="Arial"/>
          <w:color w:val="707070"/>
          <w:spacing w:val="-18"/>
          <w:w w:val="105"/>
          <w:sz w:val="14"/>
        </w:rPr>
        <w:t>,</w:t>
      </w:r>
      <w:r>
        <w:rPr>
          <w:rFonts w:ascii="Arial"/>
          <w:color w:val="707070"/>
          <w:w w:val="105"/>
          <w:sz w:val="14"/>
        </w:rPr>
        <w:t>2</w:t>
      </w:r>
      <w:r>
        <w:rPr>
          <w:rFonts w:ascii="Arial"/>
          <w:color w:val="707070"/>
          <w:spacing w:val="-9"/>
          <w:w w:val="105"/>
          <w:sz w:val="14"/>
        </w:rPr>
        <w:t>,</w:t>
      </w:r>
      <w:r>
        <w:rPr>
          <w:rFonts w:ascii="Arial"/>
          <w:color w:val="707070"/>
          <w:w w:val="105"/>
          <w:sz w:val="14"/>
        </w:rPr>
        <w:t>3</w:t>
      </w:r>
      <w:r>
        <w:rPr>
          <w:rFonts w:ascii="Arial"/>
          <w:color w:val="707070"/>
          <w:spacing w:val="-12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4</w:t>
      </w:r>
      <w:r>
        <w:rPr>
          <w:rFonts w:ascii="Arial"/>
          <w:color w:val="858585"/>
          <w:spacing w:val="-18"/>
          <w:w w:val="105"/>
          <w:sz w:val="14"/>
        </w:rPr>
        <w:t>,</w:t>
      </w:r>
      <w:r>
        <w:rPr>
          <w:rFonts w:ascii="Arial"/>
          <w:color w:val="595959"/>
          <w:w w:val="105"/>
          <w:sz w:val="14"/>
        </w:rPr>
        <w:t>S</w:t>
      </w:r>
      <w:r>
        <w:rPr>
          <w:rFonts w:ascii="Arial"/>
          <w:color w:val="595959"/>
          <w:spacing w:val="-8"/>
          <w:w w:val="105"/>
          <w:sz w:val="14"/>
        </w:rPr>
        <w:t xml:space="preserve"> </w:t>
      </w:r>
      <w:r>
        <w:rPr>
          <w:rFonts w:ascii="Arial"/>
          <w:color w:val="707070"/>
          <w:spacing w:val="-3"/>
          <w:w w:val="105"/>
          <w:sz w:val="14"/>
        </w:rPr>
        <w:t>a</w:t>
      </w:r>
      <w:r>
        <w:rPr>
          <w:rFonts w:ascii="Arial"/>
          <w:color w:val="494949"/>
          <w:w w:val="105"/>
          <w:sz w:val="14"/>
        </w:rPr>
        <w:t>nd</w:t>
      </w:r>
      <w:r>
        <w:rPr>
          <w:rFonts w:ascii="Arial"/>
          <w:color w:val="494949"/>
          <w:spacing w:val="-9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6</w:t>
      </w:r>
      <w:r>
        <w:rPr>
          <w:rFonts w:ascii="Arial"/>
          <w:color w:val="595959"/>
          <w:spacing w:val="-15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on</w:t>
      </w:r>
      <w:r>
        <w:rPr>
          <w:rFonts w:ascii="Arial"/>
          <w:color w:val="595959"/>
          <w:spacing w:val="-10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T</w:t>
      </w:r>
      <w:r>
        <w:rPr>
          <w:rFonts w:ascii="Arial"/>
          <w:color w:val="595959"/>
          <w:spacing w:val="-12"/>
          <w:w w:val="105"/>
          <w:sz w:val="14"/>
        </w:rPr>
        <w:t>i</w:t>
      </w:r>
      <w:r>
        <w:rPr>
          <w:rFonts w:ascii="Arial"/>
          <w:color w:val="595959"/>
          <w:w w:val="105"/>
          <w:sz w:val="14"/>
        </w:rPr>
        <w:t>t</w:t>
      </w:r>
      <w:r>
        <w:rPr>
          <w:rFonts w:ascii="Arial"/>
          <w:color w:val="595959"/>
          <w:spacing w:val="-8"/>
          <w:w w:val="105"/>
          <w:sz w:val="14"/>
        </w:rPr>
        <w:t>l</w:t>
      </w:r>
      <w:r>
        <w:rPr>
          <w:rFonts w:ascii="Arial"/>
          <w:color w:val="595959"/>
          <w:w w:val="105"/>
          <w:sz w:val="14"/>
        </w:rPr>
        <w:t>e</w:t>
      </w:r>
      <w:r>
        <w:rPr>
          <w:rFonts w:ascii="Arial"/>
          <w:color w:val="595959"/>
          <w:spacing w:val="1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Plan</w:t>
      </w:r>
      <w:r>
        <w:rPr>
          <w:rFonts w:ascii="Arial"/>
          <w:color w:val="595959"/>
          <w:spacing w:val="-12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906583J</w:t>
      </w:r>
    </w:p>
    <w:p w14:paraId="13EDDB50" w14:textId="77777777" w:rsidR="00A5052B" w:rsidRDefault="00A72E41">
      <w:pPr>
        <w:spacing w:before="40" w:line="278" w:lineRule="auto"/>
        <w:ind w:left="5615" w:right="639" w:firstLine="14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Lots</w:t>
      </w:r>
      <w:r>
        <w:rPr>
          <w:rFonts w:ascii="Arial"/>
          <w:color w:val="494949"/>
          <w:spacing w:val="-1"/>
          <w:w w:val="110"/>
          <w:sz w:val="14"/>
        </w:rPr>
        <w:t xml:space="preserve"> </w:t>
      </w:r>
      <w:r>
        <w:rPr>
          <w:rFonts w:ascii="Arial"/>
          <w:color w:val="494949"/>
          <w:spacing w:val="-41"/>
          <w:w w:val="110"/>
          <w:sz w:val="14"/>
        </w:rPr>
        <w:t>1</w:t>
      </w:r>
      <w:r>
        <w:rPr>
          <w:rFonts w:ascii="Arial"/>
          <w:color w:val="707070"/>
          <w:spacing w:val="-19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2,3,</w:t>
      </w:r>
      <w:r>
        <w:rPr>
          <w:rFonts w:ascii="Arial"/>
          <w:color w:val="707070"/>
          <w:spacing w:val="-11"/>
          <w:w w:val="110"/>
          <w:sz w:val="14"/>
        </w:rPr>
        <w:t>4</w:t>
      </w:r>
      <w:r>
        <w:rPr>
          <w:rFonts w:ascii="Arial"/>
          <w:color w:val="707070"/>
          <w:spacing w:val="-19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5</w:t>
      </w:r>
      <w:r>
        <w:rPr>
          <w:rFonts w:ascii="Arial"/>
          <w:color w:val="707070"/>
          <w:spacing w:val="-12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6</w:t>
      </w:r>
      <w:r>
        <w:rPr>
          <w:rFonts w:ascii="Arial"/>
          <w:color w:val="707070"/>
          <w:spacing w:val="4"/>
          <w:w w:val="110"/>
          <w:sz w:val="14"/>
        </w:rPr>
        <w:t>,</w:t>
      </w:r>
      <w:r>
        <w:rPr>
          <w:rFonts w:ascii="Arial"/>
          <w:color w:val="595959"/>
          <w:w w:val="110"/>
          <w:sz w:val="14"/>
        </w:rPr>
        <w:t>7</w:t>
      </w:r>
      <w:r>
        <w:rPr>
          <w:rFonts w:ascii="Arial"/>
          <w:color w:val="595959"/>
          <w:spacing w:val="-5"/>
          <w:w w:val="110"/>
          <w:sz w:val="14"/>
        </w:rPr>
        <w:t>,</w:t>
      </w:r>
      <w:r>
        <w:rPr>
          <w:rFonts w:ascii="Arial"/>
          <w:color w:val="595959"/>
          <w:w w:val="110"/>
          <w:sz w:val="14"/>
        </w:rPr>
        <w:t>8</w:t>
      </w:r>
      <w:r>
        <w:rPr>
          <w:rFonts w:ascii="Arial"/>
          <w:color w:val="595959"/>
          <w:spacing w:val="-12"/>
          <w:w w:val="110"/>
          <w:sz w:val="14"/>
        </w:rPr>
        <w:t>,</w:t>
      </w:r>
      <w:r>
        <w:rPr>
          <w:rFonts w:ascii="Arial"/>
          <w:color w:val="595959"/>
          <w:w w:val="110"/>
          <w:sz w:val="14"/>
        </w:rPr>
        <w:t>9,</w:t>
      </w:r>
      <w:r>
        <w:rPr>
          <w:rFonts w:ascii="Arial"/>
          <w:color w:val="595959"/>
          <w:spacing w:val="-33"/>
          <w:w w:val="110"/>
          <w:sz w:val="14"/>
        </w:rPr>
        <w:t>1</w:t>
      </w:r>
      <w:r>
        <w:rPr>
          <w:rFonts w:ascii="Arial"/>
          <w:color w:val="595959"/>
          <w:w w:val="110"/>
          <w:sz w:val="14"/>
        </w:rPr>
        <w:t>0</w:t>
      </w:r>
      <w:r>
        <w:rPr>
          <w:rFonts w:ascii="Arial"/>
          <w:color w:val="595959"/>
          <w:spacing w:val="-7"/>
          <w:w w:val="110"/>
          <w:sz w:val="14"/>
        </w:rPr>
        <w:t>,</w:t>
      </w:r>
      <w:r>
        <w:rPr>
          <w:rFonts w:ascii="Arial"/>
          <w:color w:val="595959"/>
          <w:w w:val="110"/>
          <w:sz w:val="14"/>
        </w:rPr>
        <w:t>1</w:t>
      </w:r>
      <w:r>
        <w:rPr>
          <w:rFonts w:ascii="Arial"/>
          <w:color w:val="595959"/>
          <w:spacing w:val="-6"/>
          <w:w w:val="110"/>
          <w:sz w:val="14"/>
        </w:rPr>
        <w:t>1</w:t>
      </w:r>
      <w:r>
        <w:rPr>
          <w:rFonts w:ascii="Arial"/>
          <w:color w:val="595959"/>
          <w:w w:val="110"/>
          <w:sz w:val="14"/>
        </w:rPr>
        <w:t>a</w:t>
      </w:r>
      <w:r>
        <w:rPr>
          <w:rFonts w:ascii="Arial"/>
          <w:color w:val="595959"/>
          <w:spacing w:val="-7"/>
          <w:w w:val="110"/>
          <w:sz w:val="14"/>
        </w:rPr>
        <w:t>n</w:t>
      </w:r>
      <w:r>
        <w:rPr>
          <w:rFonts w:ascii="Arial"/>
          <w:color w:val="363636"/>
          <w:w w:val="110"/>
          <w:sz w:val="14"/>
        </w:rPr>
        <w:t>d</w:t>
      </w:r>
      <w:r>
        <w:rPr>
          <w:rFonts w:ascii="Arial"/>
          <w:color w:val="363636"/>
          <w:spacing w:val="-7"/>
          <w:w w:val="110"/>
          <w:sz w:val="14"/>
        </w:rPr>
        <w:t xml:space="preserve"> </w:t>
      </w:r>
      <w:r>
        <w:rPr>
          <w:rFonts w:ascii="Arial"/>
          <w:color w:val="494949"/>
          <w:spacing w:val="-37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2</w:t>
      </w:r>
      <w:r>
        <w:rPr>
          <w:rFonts w:ascii="Arial"/>
          <w:color w:val="494949"/>
          <w:spacing w:val="-15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11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Title</w:t>
      </w:r>
      <w:r>
        <w:rPr>
          <w:rFonts w:ascii="Arial"/>
          <w:color w:val="595959"/>
          <w:spacing w:val="7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</w:t>
      </w:r>
      <w:r>
        <w:rPr>
          <w:rFonts w:ascii="Arial"/>
          <w:color w:val="494949"/>
          <w:spacing w:val="-5"/>
          <w:w w:val="110"/>
          <w:sz w:val="14"/>
        </w:rPr>
        <w:t>l</w:t>
      </w:r>
      <w:r>
        <w:rPr>
          <w:rFonts w:ascii="Arial"/>
          <w:color w:val="707070"/>
          <w:spacing w:val="5"/>
          <w:w w:val="110"/>
          <w:sz w:val="14"/>
        </w:rPr>
        <w:t>a</w:t>
      </w:r>
      <w:r>
        <w:rPr>
          <w:rFonts w:ascii="Arial"/>
          <w:color w:val="494949"/>
          <w:w w:val="110"/>
          <w:sz w:val="14"/>
        </w:rPr>
        <w:t>n</w:t>
      </w:r>
      <w:r>
        <w:rPr>
          <w:rFonts w:ascii="Arial"/>
          <w:color w:val="494949"/>
          <w:w w:val="107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53243SH</w:t>
      </w:r>
    </w:p>
    <w:p w14:paraId="13EDDB51" w14:textId="77777777" w:rsidR="00A5052B" w:rsidRDefault="00A72E41">
      <w:pPr>
        <w:spacing w:before="15" w:line="288" w:lineRule="auto"/>
        <w:ind w:left="5615" w:right="639" w:firstLine="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 xml:space="preserve">Lots </w:t>
      </w:r>
      <w:r>
        <w:rPr>
          <w:rFonts w:ascii="Arial"/>
          <w:color w:val="494949"/>
          <w:spacing w:val="39"/>
          <w:w w:val="110"/>
          <w:sz w:val="14"/>
        </w:rPr>
        <w:t xml:space="preserve"> </w:t>
      </w:r>
      <w:r>
        <w:rPr>
          <w:rFonts w:ascii="Arial"/>
          <w:color w:val="707070"/>
          <w:spacing w:val="-19"/>
          <w:w w:val="110"/>
          <w:sz w:val="14"/>
        </w:rPr>
        <w:t>,</w:t>
      </w:r>
      <w:r>
        <w:rPr>
          <w:rFonts w:ascii="Arial"/>
          <w:color w:val="494949"/>
          <w:w w:val="110"/>
          <w:sz w:val="14"/>
        </w:rPr>
        <w:t>2,3,</w:t>
      </w:r>
      <w:r>
        <w:rPr>
          <w:rFonts w:ascii="Arial"/>
          <w:color w:val="494949"/>
          <w:spacing w:val="-3"/>
          <w:w w:val="110"/>
          <w:sz w:val="14"/>
        </w:rPr>
        <w:t>4</w:t>
      </w:r>
      <w:r>
        <w:rPr>
          <w:rFonts w:ascii="Arial"/>
          <w:color w:val="707070"/>
          <w:spacing w:val="-23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5</w:t>
      </w:r>
      <w:r>
        <w:rPr>
          <w:rFonts w:ascii="Arial"/>
          <w:color w:val="707070"/>
          <w:spacing w:val="-5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6</w:t>
      </w:r>
      <w:r>
        <w:rPr>
          <w:rFonts w:ascii="Arial"/>
          <w:color w:val="707070"/>
          <w:spacing w:val="-12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7</w:t>
      </w:r>
      <w:r>
        <w:rPr>
          <w:rFonts w:ascii="Arial"/>
          <w:color w:val="707070"/>
          <w:spacing w:val="-13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8</w:t>
      </w:r>
      <w:r>
        <w:rPr>
          <w:rFonts w:ascii="Arial"/>
          <w:color w:val="707070"/>
          <w:spacing w:val="-5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9</w:t>
      </w:r>
      <w:r>
        <w:rPr>
          <w:rFonts w:ascii="Arial"/>
          <w:color w:val="707070"/>
          <w:spacing w:val="4"/>
          <w:w w:val="110"/>
          <w:sz w:val="14"/>
        </w:rPr>
        <w:t>,</w:t>
      </w:r>
      <w:r>
        <w:rPr>
          <w:rFonts w:ascii="Arial"/>
          <w:color w:val="494949"/>
          <w:spacing w:val="-40"/>
          <w:w w:val="110"/>
          <w:sz w:val="14"/>
        </w:rPr>
        <w:t>1</w:t>
      </w:r>
      <w:r>
        <w:rPr>
          <w:rFonts w:ascii="Arial"/>
          <w:color w:val="494949"/>
          <w:spacing w:val="-13"/>
          <w:w w:val="110"/>
          <w:sz w:val="14"/>
        </w:rPr>
        <w:t>0</w:t>
      </w:r>
      <w:r>
        <w:rPr>
          <w:rFonts w:ascii="Arial"/>
          <w:color w:val="707070"/>
          <w:spacing w:val="-17"/>
          <w:w w:val="110"/>
          <w:sz w:val="14"/>
        </w:rPr>
        <w:t>,</w:t>
      </w:r>
      <w:r>
        <w:rPr>
          <w:rFonts w:ascii="Arial"/>
          <w:color w:val="494949"/>
          <w:w w:val="110"/>
          <w:sz w:val="14"/>
        </w:rPr>
        <w:t>11and</w:t>
      </w:r>
      <w:r>
        <w:rPr>
          <w:rFonts w:ascii="Arial"/>
          <w:color w:val="494949"/>
          <w:spacing w:val="-4"/>
          <w:w w:val="110"/>
          <w:sz w:val="14"/>
        </w:rPr>
        <w:t xml:space="preserve"> </w:t>
      </w:r>
      <w:r>
        <w:rPr>
          <w:rFonts w:ascii="Arial"/>
          <w:color w:val="494949"/>
          <w:spacing w:val="-41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2</w:t>
      </w:r>
      <w:r>
        <w:rPr>
          <w:rFonts w:ascii="Arial"/>
          <w:color w:val="494949"/>
          <w:spacing w:val="-16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on</w:t>
      </w:r>
      <w:r>
        <w:rPr>
          <w:rFonts w:ascii="Arial"/>
          <w:color w:val="595959"/>
          <w:spacing w:val="-1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Tit</w:t>
      </w:r>
      <w:r>
        <w:rPr>
          <w:rFonts w:ascii="Arial"/>
          <w:color w:val="494949"/>
          <w:spacing w:val="-5"/>
          <w:w w:val="110"/>
          <w:sz w:val="14"/>
        </w:rPr>
        <w:t>l</w:t>
      </w:r>
      <w:r>
        <w:rPr>
          <w:rFonts w:ascii="Arial"/>
          <w:color w:val="494949"/>
          <w:w w:val="110"/>
          <w:sz w:val="14"/>
        </w:rPr>
        <w:t>e Plan</w:t>
      </w:r>
      <w:r>
        <w:rPr>
          <w:rFonts w:ascii="Arial"/>
          <w:color w:val="494949"/>
          <w:w w:val="96"/>
          <w:sz w:val="14"/>
        </w:rPr>
        <w:t xml:space="preserve"> </w:t>
      </w:r>
      <w:r>
        <w:rPr>
          <w:rFonts w:ascii="Arial"/>
          <w:color w:val="595959"/>
          <w:spacing w:val="-4"/>
          <w:w w:val="110"/>
          <w:sz w:val="14"/>
        </w:rPr>
        <w:t>857616Q</w:t>
      </w:r>
    </w:p>
    <w:p w14:paraId="13EDDB52" w14:textId="77777777" w:rsidR="00A5052B" w:rsidRDefault="00A72E41">
      <w:pPr>
        <w:spacing w:before="1" w:line="278" w:lineRule="auto"/>
        <w:ind w:left="5615" w:right="63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Lots</w:t>
      </w:r>
      <w:r>
        <w:rPr>
          <w:rFonts w:ascii="Arial"/>
          <w:color w:val="494949"/>
          <w:spacing w:val="-1"/>
          <w:w w:val="110"/>
          <w:sz w:val="14"/>
        </w:rPr>
        <w:t xml:space="preserve"> </w:t>
      </w:r>
      <w:r>
        <w:rPr>
          <w:rFonts w:ascii="Arial"/>
          <w:color w:val="494949"/>
          <w:spacing w:val="-50"/>
          <w:w w:val="110"/>
          <w:sz w:val="14"/>
        </w:rPr>
        <w:t>1</w:t>
      </w:r>
      <w:r>
        <w:rPr>
          <w:rFonts w:ascii="Arial"/>
          <w:color w:val="707070"/>
          <w:spacing w:val="-25"/>
          <w:w w:val="110"/>
          <w:sz w:val="14"/>
        </w:rPr>
        <w:t>,</w:t>
      </w:r>
      <w:r>
        <w:rPr>
          <w:rFonts w:ascii="Arial"/>
          <w:color w:val="494949"/>
          <w:spacing w:val="4"/>
          <w:w w:val="110"/>
          <w:sz w:val="14"/>
        </w:rPr>
        <w:t>2</w:t>
      </w:r>
      <w:r>
        <w:rPr>
          <w:rFonts w:ascii="Arial"/>
          <w:color w:val="707070"/>
          <w:spacing w:val="-19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3</w:t>
      </w:r>
      <w:r>
        <w:rPr>
          <w:rFonts w:ascii="Arial"/>
          <w:color w:val="707070"/>
          <w:spacing w:val="-12"/>
          <w:w w:val="110"/>
          <w:sz w:val="14"/>
        </w:rPr>
        <w:t>,</w:t>
      </w:r>
      <w:r>
        <w:rPr>
          <w:rFonts w:ascii="Arial"/>
          <w:color w:val="494949"/>
          <w:spacing w:val="-80"/>
          <w:w w:val="110"/>
          <w:sz w:val="14"/>
        </w:rPr>
        <w:t>4</w:t>
      </w:r>
      <w:r>
        <w:rPr>
          <w:rFonts w:ascii="Arial"/>
          <w:color w:val="707070"/>
          <w:spacing w:val="-123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5</w:t>
      </w:r>
      <w:r>
        <w:rPr>
          <w:rFonts w:ascii="Arial"/>
          <w:color w:val="707070"/>
          <w:spacing w:val="-5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6</w:t>
      </w:r>
      <w:r>
        <w:rPr>
          <w:rFonts w:ascii="Arial"/>
          <w:color w:val="707070"/>
          <w:spacing w:val="-2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7</w:t>
      </w:r>
      <w:r>
        <w:rPr>
          <w:rFonts w:ascii="Arial"/>
          <w:color w:val="707070"/>
          <w:spacing w:val="-20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8</w:t>
      </w:r>
      <w:r>
        <w:rPr>
          <w:rFonts w:ascii="Arial"/>
          <w:color w:val="707070"/>
          <w:spacing w:val="-5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9</w:t>
      </w:r>
      <w:r>
        <w:rPr>
          <w:rFonts w:ascii="Arial"/>
          <w:color w:val="707070"/>
          <w:spacing w:val="-12"/>
          <w:w w:val="110"/>
          <w:sz w:val="14"/>
        </w:rPr>
        <w:t>,</w:t>
      </w:r>
      <w:r>
        <w:rPr>
          <w:rFonts w:ascii="Arial"/>
          <w:color w:val="494949"/>
          <w:spacing w:val="-45"/>
          <w:w w:val="110"/>
          <w:sz w:val="14"/>
        </w:rPr>
        <w:t>1</w:t>
      </w:r>
      <w:r>
        <w:rPr>
          <w:rFonts w:ascii="Arial"/>
          <w:color w:val="494949"/>
          <w:spacing w:val="-14"/>
          <w:w w:val="110"/>
          <w:sz w:val="14"/>
        </w:rPr>
        <w:t>0</w:t>
      </w:r>
      <w:r>
        <w:rPr>
          <w:rFonts w:ascii="Arial"/>
          <w:color w:val="707070"/>
          <w:spacing w:val="-10"/>
          <w:w w:val="110"/>
          <w:sz w:val="14"/>
        </w:rPr>
        <w:t>,</w:t>
      </w:r>
      <w:r>
        <w:rPr>
          <w:rFonts w:ascii="Arial"/>
          <w:color w:val="494949"/>
          <w:w w:val="110"/>
          <w:sz w:val="14"/>
        </w:rPr>
        <w:t>11and</w:t>
      </w:r>
      <w:r>
        <w:rPr>
          <w:rFonts w:ascii="Arial"/>
          <w:color w:val="494949"/>
          <w:spacing w:val="6"/>
          <w:w w:val="110"/>
          <w:sz w:val="14"/>
        </w:rPr>
        <w:t xml:space="preserve"> </w:t>
      </w:r>
      <w:r>
        <w:rPr>
          <w:rFonts w:ascii="Arial"/>
          <w:color w:val="494949"/>
          <w:spacing w:val="-36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2</w:t>
      </w:r>
      <w:r>
        <w:rPr>
          <w:rFonts w:ascii="Arial"/>
          <w:color w:val="494949"/>
          <w:spacing w:val="2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on</w:t>
      </w:r>
      <w:r>
        <w:rPr>
          <w:rFonts w:ascii="Arial"/>
          <w:color w:val="595959"/>
          <w:spacing w:val="-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Title</w:t>
      </w:r>
      <w:r>
        <w:rPr>
          <w:rFonts w:ascii="Arial"/>
          <w:color w:val="494949"/>
          <w:spacing w:val="19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</w:t>
      </w:r>
      <w:r>
        <w:rPr>
          <w:rFonts w:ascii="Arial"/>
          <w:color w:val="494949"/>
          <w:spacing w:val="-5"/>
          <w:w w:val="110"/>
          <w:sz w:val="14"/>
        </w:rPr>
        <w:t>l</w:t>
      </w:r>
      <w:r>
        <w:rPr>
          <w:rFonts w:ascii="Arial"/>
          <w:color w:val="494949"/>
          <w:w w:val="110"/>
          <w:sz w:val="14"/>
        </w:rPr>
        <w:t>an</w:t>
      </w:r>
      <w:r>
        <w:rPr>
          <w:rFonts w:ascii="Arial"/>
          <w:color w:val="494949"/>
          <w:sz w:val="14"/>
        </w:rPr>
        <w:t xml:space="preserve"> </w:t>
      </w:r>
      <w:r>
        <w:rPr>
          <w:rFonts w:ascii="Arial"/>
          <w:color w:val="595959"/>
          <w:spacing w:val="-4"/>
          <w:w w:val="110"/>
          <w:sz w:val="14"/>
        </w:rPr>
        <w:t>857616Q</w:t>
      </w:r>
    </w:p>
    <w:p w14:paraId="13EDDB53" w14:textId="77777777" w:rsidR="00A5052B" w:rsidRDefault="00A72E41">
      <w:pPr>
        <w:spacing w:before="15" w:line="288" w:lineRule="auto"/>
        <w:ind w:left="5615" w:right="124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Lots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spacing w:val="-48"/>
          <w:w w:val="105"/>
          <w:sz w:val="14"/>
        </w:rPr>
        <w:t>1</w:t>
      </w:r>
      <w:r>
        <w:rPr>
          <w:rFonts w:ascii="Arial"/>
          <w:color w:val="707070"/>
          <w:spacing w:val="-23"/>
          <w:w w:val="105"/>
          <w:sz w:val="14"/>
        </w:rPr>
        <w:t>,</w:t>
      </w:r>
      <w:r>
        <w:rPr>
          <w:rFonts w:ascii="Arial"/>
          <w:color w:val="707070"/>
          <w:w w:val="105"/>
          <w:sz w:val="14"/>
        </w:rPr>
        <w:t>2</w:t>
      </w:r>
      <w:r>
        <w:rPr>
          <w:rFonts w:ascii="Arial"/>
          <w:color w:val="707070"/>
          <w:spacing w:val="-1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3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and</w:t>
      </w:r>
      <w:r>
        <w:rPr>
          <w:rFonts w:ascii="Arial"/>
          <w:color w:val="595959"/>
          <w:spacing w:val="-10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4</w:t>
      </w:r>
      <w:r>
        <w:rPr>
          <w:rFonts w:ascii="Arial"/>
          <w:color w:val="595959"/>
          <w:spacing w:val="-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Title</w:t>
      </w:r>
      <w:r>
        <w:rPr>
          <w:rFonts w:ascii="Arial"/>
          <w:color w:val="494949"/>
          <w:spacing w:val="3"/>
          <w:w w:val="105"/>
          <w:sz w:val="14"/>
        </w:rPr>
        <w:t xml:space="preserve"> </w:t>
      </w:r>
      <w:r>
        <w:rPr>
          <w:rFonts w:ascii="Arial"/>
          <w:color w:val="595959"/>
          <w:spacing w:val="-22"/>
          <w:w w:val="105"/>
          <w:sz w:val="14"/>
        </w:rPr>
        <w:t>P</w:t>
      </w:r>
      <w:r>
        <w:rPr>
          <w:rFonts w:ascii="Arial"/>
          <w:color w:val="363636"/>
          <w:spacing w:val="-22"/>
          <w:w w:val="105"/>
          <w:sz w:val="14"/>
        </w:rPr>
        <w:t>l</w:t>
      </w:r>
      <w:r>
        <w:rPr>
          <w:rFonts w:ascii="Arial"/>
          <w:color w:val="363636"/>
          <w:w w:val="105"/>
          <w:sz w:val="14"/>
        </w:rPr>
        <w:t>an</w:t>
      </w:r>
      <w:r>
        <w:rPr>
          <w:rFonts w:ascii="Arial"/>
          <w:color w:val="363636"/>
          <w:spacing w:val="-1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857654G</w:t>
      </w:r>
      <w:r>
        <w:rPr>
          <w:rFonts w:ascii="Arial"/>
          <w:color w:val="494949"/>
          <w:w w:val="99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</w:t>
      </w:r>
      <w:r>
        <w:rPr>
          <w:rFonts w:ascii="Arial"/>
          <w:color w:val="494949"/>
          <w:spacing w:val="-3"/>
          <w:w w:val="105"/>
          <w:sz w:val="14"/>
        </w:rPr>
        <w:t>t</w:t>
      </w:r>
      <w:r>
        <w:rPr>
          <w:rFonts w:ascii="Arial"/>
          <w:color w:val="707070"/>
          <w:w w:val="105"/>
          <w:sz w:val="14"/>
        </w:rPr>
        <w:t>s</w:t>
      </w:r>
      <w:r>
        <w:rPr>
          <w:rFonts w:ascii="Arial"/>
          <w:color w:val="707070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spacing w:val="-48"/>
          <w:w w:val="105"/>
          <w:sz w:val="14"/>
        </w:rPr>
        <w:t>1</w:t>
      </w:r>
      <w:r>
        <w:rPr>
          <w:rFonts w:ascii="Arial"/>
          <w:color w:val="707070"/>
          <w:spacing w:val="-23"/>
          <w:w w:val="105"/>
          <w:sz w:val="14"/>
        </w:rPr>
        <w:t>,</w:t>
      </w:r>
      <w:r>
        <w:rPr>
          <w:rFonts w:ascii="Arial"/>
          <w:color w:val="707070"/>
          <w:w w:val="105"/>
          <w:sz w:val="14"/>
        </w:rPr>
        <w:t>2</w:t>
      </w:r>
      <w:r>
        <w:rPr>
          <w:rFonts w:ascii="Arial"/>
          <w:color w:val="707070"/>
          <w:spacing w:val="-1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3</w:t>
      </w:r>
      <w:r>
        <w:rPr>
          <w:rFonts w:ascii="Arial"/>
          <w:color w:val="494949"/>
          <w:spacing w:val="-9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and</w:t>
      </w:r>
      <w:r>
        <w:rPr>
          <w:rFonts w:ascii="Arial"/>
          <w:color w:val="494949"/>
          <w:spacing w:val="-11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4</w:t>
      </w:r>
      <w:r>
        <w:rPr>
          <w:rFonts w:ascii="Arial"/>
          <w:color w:val="595959"/>
          <w:spacing w:val="-5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on</w:t>
      </w:r>
      <w:r>
        <w:rPr>
          <w:rFonts w:ascii="Arial"/>
          <w:color w:val="595959"/>
          <w:spacing w:val="-1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Title</w:t>
      </w:r>
      <w:r>
        <w:rPr>
          <w:rFonts w:ascii="Arial"/>
          <w:color w:val="494949"/>
          <w:spacing w:val="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</w:t>
      </w:r>
      <w:r>
        <w:rPr>
          <w:rFonts w:ascii="Arial"/>
          <w:color w:val="494949"/>
          <w:spacing w:val="-14"/>
          <w:w w:val="105"/>
          <w:sz w:val="14"/>
        </w:rPr>
        <w:t>l</w:t>
      </w:r>
      <w:r>
        <w:rPr>
          <w:rFonts w:ascii="Arial"/>
          <w:color w:val="494949"/>
          <w:w w:val="105"/>
          <w:sz w:val="14"/>
        </w:rPr>
        <w:t>an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857654G</w:t>
      </w:r>
    </w:p>
    <w:p w14:paraId="13EDDB54" w14:textId="77777777" w:rsidR="00A5052B" w:rsidRDefault="00A72E41">
      <w:pPr>
        <w:spacing w:before="1" w:line="288" w:lineRule="auto"/>
        <w:ind w:left="5615" w:right="74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595959"/>
          <w:w w:val="105"/>
          <w:sz w:val="14"/>
        </w:rPr>
        <w:t>Crown</w:t>
      </w:r>
      <w:r>
        <w:rPr>
          <w:rFonts w:ascii="Arial"/>
          <w:color w:val="595959"/>
          <w:spacing w:val="-22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Allotment</w:t>
      </w:r>
      <w:r>
        <w:rPr>
          <w:rFonts w:ascii="Arial"/>
          <w:color w:val="595959"/>
          <w:spacing w:val="-3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2004</w:t>
      </w:r>
      <w:r>
        <w:rPr>
          <w:rFonts w:ascii="Arial"/>
          <w:color w:val="59595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Parish</w:t>
      </w:r>
      <w:r>
        <w:rPr>
          <w:rFonts w:ascii="Arial"/>
          <w:color w:val="494949"/>
          <w:spacing w:val="-2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Kuruc</w:t>
      </w:r>
      <w:r>
        <w:rPr>
          <w:rFonts w:ascii="Arial"/>
          <w:color w:val="858585"/>
          <w:w w:val="105"/>
          <w:sz w:val="14"/>
        </w:rPr>
        <w:t>-</w:t>
      </w:r>
      <w:r>
        <w:rPr>
          <w:rFonts w:ascii="Arial"/>
          <w:color w:val="595959"/>
          <w:w w:val="105"/>
          <w:sz w:val="14"/>
        </w:rPr>
        <w:t>a-ruc</w:t>
      </w:r>
      <w:r>
        <w:rPr>
          <w:rFonts w:ascii="Arial"/>
          <w:color w:val="595959"/>
          <w:spacing w:val="21"/>
          <w:w w:val="103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Lot</w:t>
      </w:r>
      <w:r>
        <w:rPr>
          <w:rFonts w:ascii="Arial"/>
          <w:color w:val="494949"/>
          <w:spacing w:val="16"/>
          <w:w w:val="105"/>
          <w:sz w:val="14"/>
        </w:rPr>
        <w:t xml:space="preserve"> </w:t>
      </w:r>
      <w:r>
        <w:rPr>
          <w:rFonts w:ascii="Arial"/>
          <w:color w:val="494949"/>
          <w:spacing w:val="-14"/>
          <w:w w:val="105"/>
          <w:sz w:val="14"/>
        </w:rPr>
        <w:t>1</w:t>
      </w:r>
      <w:r>
        <w:rPr>
          <w:rFonts w:ascii="Arial"/>
          <w:color w:val="595959"/>
          <w:w w:val="105"/>
          <w:sz w:val="14"/>
        </w:rPr>
        <w:t>on</w:t>
      </w:r>
      <w:r>
        <w:rPr>
          <w:rFonts w:ascii="Arial"/>
          <w:color w:val="595959"/>
          <w:spacing w:val="-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</w:t>
      </w:r>
      <w:r>
        <w:rPr>
          <w:rFonts w:ascii="Arial"/>
          <w:color w:val="494949"/>
          <w:spacing w:val="-12"/>
          <w:w w:val="105"/>
          <w:sz w:val="14"/>
        </w:rPr>
        <w:t>i</w:t>
      </w:r>
      <w:r>
        <w:rPr>
          <w:rFonts w:ascii="Arial"/>
          <w:color w:val="494949"/>
          <w:w w:val="105"/>
          <w:sz w:val="14"/>
        </w:rPr>
        <w:t>t</w:t>
      </w:r>
      <w:r>
        <w:rPr>
          <w:rFonts w:ascii="Arial"/>
          <w:color w:val="494949"/>
          <w:spacing w:val="-8"/>
          <w:w w:val="105"/>
          <w:sz w:val="14"/>
        </w:rPr>
        <w:t>l</w:t>
      </w:r>
      <w:r>
        <w:rPr>
          <w:rFonts w:ascii="Arial"/>
          <w:color w:val="494949"/>
          <w:w w:val="105"/>
          <w:sz w:val="14"/>
        </w:rPr>
        <w:t>e</w:t>
      </w:r>
      <w:r>
        <w:rPr>
          <w:rFonts w:ascii="Arial"/>
          <w:color w:val="494949"/>
          <w:spacing w:val="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Plan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5</w:t>
      </w:r>
      <w:r>
        <w:rPr>
          <w:rFonts w:ascii="Arial"/>
          <w:color w:val="494949"/>
          <w:spacing w:val="-26"/>
          <w:w w:val="105"/>
          <w:sz w:val="14"/>
        </w:rPr>
        <w:t>1</w:t>
      </w:r>
      <w:r>
        <w:rPr>
          <w:rFonts w:ascii="Arial"/>
          <w:color w:val="494949"/>
          <w:w w:val="105"/>
          <w:sz w:val="14"/>
        </w:rPr>
        <w:t>9809R</w:t>
      </w:r>
    </w:p>
    <w:p w14:paraId="13EDDB55" w14:textId="77777777" w:rsidR="00A5052B" w:rsidRDefault="00A72E41">
      <w:pPr>
        <w:spacing w:before="1" w:line="288" w:lineRule="auto"/>
        <w:ind w:left="5615" w:right="124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Lots</w:t>
      </w:r>
      <w:r>
        <w:rPr>
          <w:rFonts w:ascii="Arial"/>
          <w:color w:val="494949"/>
          <w:spacing w:val="5"/>
          <w:w w:val="105"/>
          <w:sz w:val="14"/>
        </w:rPr>
        <w:t xml:space="preserve"> </w:t>
      </w:r>
      <w:r>
        <w:rPr>
          <w:rFonts w:ascii="Arial"/>
          <w:color w:val="494949"/>
          <w:spacing w:val="-4"/>
          <w:w w:val="105"/>
          <w:sz w:val="14"/>
        </w:rPr>
        <w:t>1</w:t>
      </w:r>
      <w:r>
        <w:rPr>
          <w:rFonts w:ascii="Arial"/>
          <w:color w:val="494949"/>
          <w:spacing w:val="-6"/>
          <w:w w:val="105"/>
          <w:sz w:val="14"/>
        </w:rPr>
        <w:t>and</w:t>
      </w:r>
      <w:r>
        <w:rPr>
          <w:rFonts w:ascii="Arial"/>
          <w:color w:val="494949"/>
          <w:spacing w:val="-5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</w:t>
      </w:r>
      <w:r>
        <w:rPr>
          <w:rFonts w:ascii="Arial"/>
          <w:color w:val="595959"/>
          <w:spacing w:val="-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1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Title</w:t>
      </w:r>
      <w:r>
        <w:rPr>
          <w:rFonts w:ascii="Arial"/>
          <w:color w:val="494949"/>
          <w:spacing w:val="14"/>
          <w:w w:val="105"/>
          <w:sz w:val="14"/>
        </w:rPr>
        <w:t xml:space="preserve"> </w:t>
      </w:r>
      <w:r>
        <w:rPr>
          <w:rFonts w:ascii="Arial"/>
          <w:color w:val="494949"/>
          <w:spacing w:val="-6"/>
          <w:w w:val="105"/>
          <w:sz w:val="14"/>
        </w:rPr>
        <w:t>Pl</w:t>
      </w:r>
      <w:r>
        <w:rPr>
          <w:rFonts w:ascii="Arial"/>
          <w:color w:val="494949"/>
          <w:spacing w:val="-5"/>
          <w:w w:val="105"/>
          <w:sz w:val="14"/>
        </w:rPr>
        <w:t>an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spacing w:val="-2"/>
          <w:w w:val="105"/>
          <w:sz w:val="14"/>
        </w:rPr>
        <w:t>4461</w:t>
      </w:r>
      <w:r>
        <w:rPr>
          <w:rFonts w:ascii="Arial"/>
          <w:color w:val="494949"/>
          <w:spacing w:val="-3"/>
          <w:w w:val="105"/>
          <w:sz w:val="14"/>
        </w:rPr>
        <w:t>76K</w:t>
      </w:r>
      <w:r>
        <w:rPr>
          <w:rFonts w:ascii="Arial"/>
          <w:color w:val="494949"/>
          <w:spacing w:val="24"/>
          <w:w w:val="9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Lots</w:t>
      </w:r>
      <w:r>
        <w:rPr>
          <w:rFonts w:ascii="Arial"/>
          <w:color w:val="494949"/>
          <w:spacing w:val="3"/>
          <w:w w:val="105"/>
          <w:sz w:val="14"/>
        </w:rPr>
        <w:t xml:space="preserve"> </w:t>
      </w:r>
      <w:r>
        <w:rPr>
          <w:rFonts w:ascii="Arial"/>
          <w:color w:val="494949"/>
          <w:spacing w:val="-39"/>
          <w:w w:val="105"/>
          <w:sz w:val="14"/>
        </w:rPr>
        <w:t>1</w:t>
      </w:r>
      <w:r>
        <w:rPr>
          <w:rFonts w:ascii="Arial"/>
          <w:color w:val="494949"/>
          <w:spacing w:val="-18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2</w:t>
      </w:r>
      <w:r>
        <w:rPr>
          <w:rFonts w:ascii="Arial"/>
          <w:color w:val="494949"/>
          <w:spacing w:val="-9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3</w:t>
      </w:r>
      <w:r>
        <w:rPr>
          <w:rFonts w:ascii="Arial"/>
          <w:color w:val="494949"/>
          <w:spacing w:val="3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and</w:t>
      </w:r>
      <w:r>
        <w:rPr>
          <w:rFonts w:ascii="Arial"/>
          <w:color w:val="595959"/>
          <w:spacing w:val="-5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4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Title</w:t>
      </w:r>
      <w:r>
        <w:rPr>
          <w:rFonts w:ascii="Arial"/>
          <w:color w:val="494949"/>
          <w:spacing w:val="1"/>
          <w:w w:val="105"/>
          <w:sz w:val="14"/>
        </w:rPr>
        <w:t xml:space="preserve"> </w:t>
      </w:r>
      <w:r>
        <w:rPr>
          <w:rFonts w:ascii="Arial"/>
          <w:color w:val="363636"/>
          <w:w w:val="105"/>
          <w:sz w:val="14"/>
        </w:rPr>
        <w:t>P</w:t>
      </w:r>
      <w:r>
        <w:rPr>
          <w:rFonts w:ascii="Arial"/>
          <w:color w:val="363636"/>
          <w:spacing w:val="-20"/>
          <w:w w:val="105"/>
          <w:sz w:val="14"/>
        </w:rPr>
        <w:t>l</w:t>
      </w:r>
      <w:r>
        <w:rPr>
          <w:rFonts w:ascii="Arial"/>
          <w:color w:val="363636"/>
          <w:w w:val="105"/>
          <w:sz w:val="14"/>
        </w:rPr>
        <w:t>an</w:t>
      </w:r>
      <w:r>
        <w:rPr>
          <w:rFonts w:ascii="Arial"/>
          <w:color w:val="363636"/>
          <w:spacing w:val="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3462</w:t>
      </w:r>
      <w:r>
        <w:rPr>
          <w:rFonts w:ascii="Arial"/>
          <w:color w:val="494949"/>
          <w:spacing w:val="-27"/>
          <w:w w:val="105"/>
          <w:sz w:val="14"/>
        </w:rPr>
        <w:t>1</w:t>
      </w:r>
      <w:r>
        <w:rPr>
          <w:rFonts w:ascii="Arial"/>
          <w:color w:val="494949"/>
          <w:w w:val="105"/>
          <w:sz w:val="14"/>
        </w:rPr>
        <w:t>6H</w:t>
      </w:r>
      <w:r>
        <w:rPr>
          <w:rFonts w:ascii="Arial"/>
          <w:color w:val="494949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Lots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spacing w:val="-39"/>
          <w:w w:val="105"/>
          <w:sz w:val="14"/>
        </w:rPr>
        <w:t>1</w:t>
      </w:r>
      <w:r>
        <w:rPr>
          <w:rFonts w:ascii="Arial"/>
          <w:color w:val="494949"/>
          <w:spacing w:val="-18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2</w:t>
      </w:r>
      <w:r>
        <w:rPr>
          <w:rFonts w:ascii="Arial"/>
          <w:color w:val="494949"/>
          <w:spacing w:val="-9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3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and</w:t>
      </w:r>
      <w:r>
        <w:rPr>
          <w:rFonts w:ascii="Arial"/>
          <w:color w:val="59595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4</w:t>
      </w:r>
      <w:r>
        <w:rPr>
          <w:rFonts w:ascii="Arial"/>
          <w:color w:val="494949"/>
          <w:spacing w:val="-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Title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Plan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405597Q</w:t>
      </w:r>
      <w:r>
        <w:rPr>
          <w:rFonts w:ascii="Arial"/>
          <w:color w:val="494949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</w:t>
      </w:r>
      <w:r>
        <w:rPr>
          <w:rFonts w:ascii="Arial"/>
          <w:color w:val="494949"/>
          <w:spacing w:val="-3"/>
          <w:w w:val="105"/>
          <w:sz w:val="14"/>
        </w:rPr>
        <w:t>t</w:t>
      </w:r>
      <w:r>
        <w:rPr>
          <w:rFonts w:ascii="Arial"/>
          <w:color w:val="707070"/>
          <w:w w:val="105"/>
          <w:sz w:val="14"/>
        </w:rPr>
        <w:t>s</w:t>
      </w:r>
      <w:r>
        <w:rPr>
          <w:rFonts w:ascii="Arial"/>
          <w:color w:val="707070"/>
          <w:spacing w:val="9"/>
          <w:w w:val="105"/>
          <w:sz w:val="14"/>
        </w:rPr>
        <w:t xml:space="preserve"> </w:t>
      </w:r>
      <w:r>
        <w:rPr>
          <w:rFonts w:ascii="Arial"/>
          <w:color w:val="494949"/>
          <w:spacing w:val="-17"/>
          <w:w w:val="105"/>
          <w:sz w:val="14"/>
        </w:rPr>
        <w:t>1</w:t>
      </w:r>
      <w:r>
        <w:rPr>
          <w:rFonts w:ascii="Arial"/>
          <w:color w:val="494949"/>
          <w:w w:val="105"/>
          <w:sz w:val="14"/>
        </w:rPr>
        <w:t>and</w:t>
      </w:r>
      <w:r>
        <w:rPr>
          <w:rFonts w:ascii="Arial"/>
          <w:color w:val="494949"/>
          <w:spacing w:val="4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</w:t>
      </w:r>
      <w:r>
        <w:rPr>
          <w:rFonts w:ascii="Arial"/>
          <w:color w:val="595959"/>
          <w:spacing w:val="-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4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Title</w:t>
      </w:r>
      <w:r>
        <w:rPr>
          <w:rFonts w:ascii="Arial"/>
          <w:color w:val="595959"/>
          <w:spacing w:val="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Plan</w:t>
      </w:r>
      <w:r>
        <w:rPr>
          <w:rFonts w:ascii="Arial"/>
          <w:color w:val="494949"/>
          <w:spacing w:val="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6</w:t>
      </w:r>
      <w:r>
        <w:rPr>
          <w:rFonts w:ascii="Arial"/>
          <w:color w:val="494949"/>
          <w:spacing w:val="-25"/>
          <w:w w:val="105"/>
          <w:sz w:val="14"/>
        </w:rPr>
        <w:t>1</w:t>
      </w:r>
      <w:r>
        <w:rPr>
          <w:rFonts w:ascii="Arial"/>
          <w:color w:val="494949"/>
          <w:w w:val="105"/>
          <w:sz w:val="14"/>
        </w:rPr>
        <w:t>80070</w:t>
      </w:r>
    </w:p>
    <w:p w14:paraId="13EDDB56" w14:textId="77777777" w:rsidR="00A5052B" w:rsidRDefault="00A72E41">
      <w:pPr>
        <w:spacing w:before="1" w:line="288" w:lineRule="auto"/>
        <w:ind w:left="5601" w:right="750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1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15"/>
          <w:w w:val="105"/>
          <w:sz w:val="14"/>
        </w:rPr>
        <w:t xml:space="preserve"> </w:t>
      </w:r>
      <w:r>
        <w:rPr>
          <w:rFonts w:ascii="Arial"/>
          <w:color w:val="595959"/>
          <w:spacing w:val="-6"/>
          <w:w w:val="105"/>
          <w:sz w:val="14"/>
        </w:rPr>
        <w:t>2017</w:t>
      </w:r>
      <w:r>
        <w:rPr>
          <w:rFonts w:ascii="Arial"/>
          <w:color w:val="59595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Par</w:t>
      </w:r>
      <w:r>
        <w:rPr>
          <w:rFonts w:ascii="Arial"/>
          <w:color w:val="707070"/>
          <w:spacing w:val="-2"/>
          <w:w w:val="105"/>
          <w:sz w:val="14"/>
        </w:rPr>
        <w:t>is</w:t>
      </w:r>
      <w:r>
        <w:rPr>
          <w:rFonts w:ascii="Arial"/>
          <w:color w:val="494949"/>
          <w:spacing w:val="-2"/>
          <w:w w:val="105"/>
          <w:sz w:val="14"/>
        </w:rPr>
        <w:t>h</w:t>
      </w:r>
      <w:r>
        <w:rPr>
          <w:rFonts w:ascii="Arial"/>
          <w:color w:val="494949"/>
          <w:spacing w:val="-2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Kuruc</w:t>
      </w:r>
      <w:r>
        <w:rPr>
          <w:rFonts w:ascii="Arial"/>
          <w:color w:val="858585"/>
          <w:w w:val="105"/>
          <w:sz w:val="14"/>
        </w:rPr>
        <w:t>-</w:t>
      </w:r>
      <w:r>
        <w:rPr>
          <w:rFonts w:ascii="Arial"/>
          <w:color w:val="595959"/>
          <w:w w:val="105"/>
          <w:sz w:val="14"/>
        </w:rPr>
        <w:t>a-ruc</w:t>
      </w:r>
      <w:r>
        <w:rPr>
          <w:rFonts w:ascii="Arial"/>
          <w:color w:val="595959"/>
          <w:spacing w:val="24"/>
          <w:w w:val="103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1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2021</w:t>
      </w:r>
      <w:r>
        <w:rPr>
          <w:rFonts w:ascii="Arial"/>
          <w:color w:val="494949"/>
          <w:spacing w:val="-2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Parish</w:t>
      </w:r>
      <w:r>
        <w:rPr>
          <w:rFonts w:ascii="Arial"/>
          <w:color w:val="494949"/>
          <w:spacing w:val="-19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6"/>
          <w:w w:val="105"/>
          <w:sz w:val="14"/>
        </w:rPr>
        <w:t xml:space="preserve"> </w:t>
      </w:r>
      <w:r>
        <w:rPr>
          <w:rFonts w:ascii="Arial"/>
          <w:color w:val="595959"/>
          <w:spacing w:val="1"/>
          <w:w w:val="105"/>
          <w:sz w:val="14"/>
        </w:rPr>
        <w:t>Kuruc-a</w:t>
      </w:r>
      <w:r>
        <w:rPr>
          <w:rFonts w:ascii="Arial"/>
          <w:color w:val="858585"/>
          <w:w w:val="105"/>
          <w:sz w:val="14"/>
        </w:rPr>
        <w:t>-</w:t>
      </w:r>
      <w:r>
        <w:rPr>
          <w:rFonts w:ascii="Arial"/>
          <w:color w:val="494949"/>
          <w:spacing w:val="1"/>
          <w:w w:val="105"/>
          <w:sz w:val="14"/>
        </w:rPr>
        <w:t>ruc</w:t>
      </w:r>
      <w:r>
        <w:rPr>
          <w:rFonts w:ascii="Arial"/>
          <w:color w:val="494949"/>
          <w:spacing w:val="23"/>
          <w:w w:val="103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11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98A</w:t>
      </w:r>
      <w:r>
        <w:rPr>
          <w:rFonts w:ascii="Arial"/>
          <w:color w:val="595959"/>
          <w:spacing w:val="-1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Pari</w:t>
      </w:r>
      <w:r>
        <w:rPr>
          <w:rFonts w:ascii="Arial"/>
          <w:color w:val="707070"/>
          <w:spacing w:val="-3"/>
          <w:w w:val="105"/>
          <w:sz w:val="14"/>
        </w:rPr>
        <w:t>s</w:t>
      </w:r>
      <w:r>
        <w:rPr>
          <w:rFonts w:ascii="Arial"/>
          <w:color w:val="363636"/>
          <w:spacing w:val="-2"/>
          <w:w w:val="105"/>
          <w:sz w:val="14"/>
        </w:rPr>
        <w:t>h</w:t>
      </w:r>
      <w:r>
        <w:rPr>
          <w:rFonts w:ascii="Arial"/>
          <w:color w:val="363636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5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Wurrook</w:t>
      </w:r>
      <w:r>
        <w:rPr>
          <w:rFonts w:ascii="Arial"/>
          <w:color w:val="494949"/>
          <w:spacing w:val="23"/>
          <w:w w:val="106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7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2012</w:t>
      </w:r>
      <w:r>
        <w:rPr>
          <w:rFonts w:ascii="Arial"/>
          <w:color w:val="59595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spacing w:val="-2"/>
          <w:w w:val="105"/>
          <w:sz w:val="14"/>
        </w:rPr>
        <w:t>Pari</w:t>
      </w:r>
      <w:r>
        <w:rPr>
          <w:rFonts w:ascii="Arial"/>
          <w:color w:val="494949"/>
          <w:spacing w:val="-3"/>
          <w:w w:val="105"/>
          <w:sz w:val="14"/>
        </w:rPr>
        <w:t>sh</w:t>
      </w:r>
      <w:r>
        <w:rPr>
          <w:rFonts w:ascii="Arial"/>
          <w:color w:val="494949"/>
          <w:spacing w:val="-1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K</w:t>
      </w:r>
      <w:r>
        <w:rPr>
          <w:rFonts w:ascii="Arial"/>
          <w:color w:val="363636"/>
          <w:w w:val="105"/>
          <w:sz w:val="14"/>
        </w:rPr>
        <w:t>u</w:t>
      </w:r>
      <w:r>
        <w:rPr>
          <w:rFonts w:ascii="Arial"/>
          <w:color w:val="595959"/>
          <w:w w:val="105"/>
          <w:sz w:val="14"/>
        </w:rPr>
        <w:t>ruc</w:t>
      </w:r>
      <w:r>
        <w:rPr>
          <w:rFonts w:ascii="Arial"/>
          <w:color w:val="858585"/>
          <w:w w:val="105"/>
          <w:sz w:val="14"/>
        </w:rPr>
        <w:t>-</w:t>
      </w:r>
      <w:r>
        <w:rPr>
          <w:rFonts w:ascii="Arial"/>
          <w:color w:val="494949"/>
          <w:w w:val="105"/>
          <w:sz w:val="14"/>
        </w:rPr>
        <w:t>a</w:t>
      </w:r>
      <w:r>
        <w:rPr>
          <w:rFonts w:ascii="Arial"/>
          <w:color w:val="858585"/>
          <w:w w:val="105"/>
          <w:sz w:val="14"/>
        </w:rPr>
        <w:t>-</w:t>
      </w:r>
      <w:r>
        <w:rPr>
          <w:rFonts w:ascii="Arial"/>
          <w:color w:val="494949"/>
          <w:w w:val="105"/>
          <w:sz w:val="14"/>
        </w:rPr>
        <w:t>ruc</w:t>
      </w:r>
      <w:r>
        <w:rPr>
          <w:rFonts w:ascii="Arial"/>
          <w:color w:val="494949"/>
          <w:spacing w:val="22"/>
          <w:w w:val="103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25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20</w:t>
      </w:r>
      <w:r>
        <w:rPr>
          <w:rFonts w:ascii="Arial"/>
          <w:color w:val="595959"/>
          <w:spacing w:val="-22"/>
          <w:w w:val="105"/>
          <w:sz w:val="14"/>
        </w:rPr>
        <w:t>1</w:t>
      </w:r>
      <w:r>
        <w:rPr>
          <w:rFonts w:ascii="Arial"/>
          <w:color w:val="595959"/>
          <w:spacing w:val="-16"/>
          <w:w w:val="105"/>
          <w:sz w:val="14"/>
        </w:rPr>
        <w:t>1</w:t>
      </w:r>
      <w:r>
        <w:rPr>
          <w:rFonts w:ascii="Arial"/>
          <w:color w:val="494949"/>
          <w:w w:val="105"/>
          <w:sz w:val="14"/>
        </w:rPr>
        <w:t>Par</w:t>
      </w:r>
      <w:r>
        <w:rPr>
          <w:rFonts w:ascii="Arial"/>
          <w:color w:val="494949"/>
          <w:spacing w:val="-2"/>
          <w:w w:val="105"/>
          <w:sz w:val="14"/>
        </w:rPr>
        <w:t>i</w:t>
      </w:r>
      <w:r>
        <w:rPr>
          <w:rFonts w:ascii="Arial"/>
          <w:color w:val="494949"/>
          <w:w w:val="105"/>
          <w:sz w:val="14"/>
        </w:rPr>
        <w:t>sh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363636"/>
          <w:w w:val="105"/>
          <w:sz w:val="14"/>
        </w:rPr>
        <w:t>of</w:t>
      </w:r>
      <w:r>
        <w:rPr>
          <w:rFonts w:ascii="Arial"/>
          <w:color w:val="363636"/>
          <w:spacing w:val="1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Kuruc-</w:t>
      </w:r>
      <w:r>
        <w:rPr>
          <w:rFonts w:ascii="Arial"/>
          <w:color w:val="494949"/>
          <w:spacing w:val="9"/>
          <w:w w:val="105"/>
          <w:sz w:val="14"/>
        </w:rPr>
        <w:t>a</w:t>
      </w:r>
      <w:r>
        <w:rPr>
          <w:rFonts w:ascii="Arial"/>
          <w:color w:val="707070"/>
          <w:spacing w:val="4"/>
          <w:w w:val="105"/>
          <w:sz w:val="14"/>
        </w:rPr>
        <w:t>-</w:t>
      </w:r>
      <w:r>
        <w:rPr>
          <w:rFonts w:ascii="Arial"/>
          <w:color w:val="363636"/>
          <w:w w:val="105"/>
          <w:sz w:val="14"/>
        </w:rPr>
        <w:t>r</w:t>
      </w:r>
      <w:r>
        <w:rPr>
          <w:rFonts w:ascii="Arial"/>
          <w:color w:val="363636"/>
          <w:spacing w:val="-12"/>
          <w:w w:val="105"/>
          <w:sz w:val="14"/>
        </w:rPr>
        <w:t>u</w:t>
      </w:r>
      <w:r>
        <w:rPr>
          <w:rFonts w:ascii="Arial"/>
          <w:color w:val="595959"/>
          <w:w w:val="105"/>
          <w:sz w:val="14"/>
        </w:rPr>
        <w:t>c</w:t>
      </w:r>
    </w:p>
    <w:p w14:paraId="13EDDB57" w14:textId="77777777" w:rsidR="00A5052B" w:rsidRDefault="00A72E41">
      <w:pPr>
        <w:spacing w:before="1" w:line="288" w:lineRule="auto"/>
        <w:ind w:left="5601" w:right="53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595959"/>
          <w:spacing w:val="-2"/>
          <w:w w:val="105"/>
          <w:sz w:val="14"/>
        </w:rPr>
        <w:t>C</w:t>
      </w:r>
      <w:r>
        <w:rPr>
          <w:rFonts w:ascii="Arial"/>
          <w:color w:val="363636"/>
          <w:spacing w:val="-1"/>
          <w:w w:val="105"/>
          <w:sz w:val="14"/>
        </w:rPr>
        <w:t>rown</w:t>
      </w:r>
      <w:r>
        <w:rPr>
          <w:rFonts w:ascii="Arial"/>
          <w:color w:val="363636"/>
          <w:spacing w:val="-1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2013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spacing w:val="-1"/>
          <w:w w:val="105"/>
          <w:sz w:val="14"/>
        </w:rPr>
        <w:t>Pari</w:t>
      </w:r>
      <w:r>
        <w:rPr>
          <w:rFonts w:ascii="Arial"/>
          <w:color w:val="494949"/>
          <w:spacing w:val="-2"/>
          <w:w w:val="105"/>
          <w:sz w:val="14"/>
        </w:rPr>
        <w:t>sh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 xml:space="preserve">of </w:t>
      </w:r>
      <w:r>
        <w:rPr>
          <w:rFonts w:ascii="Arial"/>
          <w:color w:val="494949"/>
          <w:spacing w:val="1"/>
          <w:w w:val="105"/>
          <w:sz w:val="14"/>
        </w:rPr>
        <w:t>Commeralghi</w:t>
      </w:r>
      <w:r>
        <w:rPr>
          <w:rFonts w:ascii="Arial"/>
          <w:color w:val="494949"/>
          <w:w w:val="105"/>
          <w:sz w:val="14"/>
        </w:rPr>
        <w:t>p</w:t>
      </w:r>
      <w:r>
        <w:rPr>
          <w:rFonts w:ascii="Arial"/>
          <w:color w:val="494949"/>
          <w:spacing w:val="29"/>
          <w:w w:val="112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15"/>
          <w:w w:val="105"/>
          <w:sz w:val="14"/>
        </w:rPr>
        <w:t xml:space="preserve"> </w:t>
      </w:r>
      <w:r>
        <w:rPr>
          <w:rFonts w:ascii="Arial"/>
          <w:color w:val="494949"/>
          <w:spacing w:val="-4"/>
          <w:w w:val="105"/>
          <w:sz w:val="14"/>
        </w:rPr>
        <w:t>2012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spacing w:val="-2"/>
          <w:w w:val="105"/>
          <w:sz w:val="14"/>
        </w:rPr>
        <w:t>Pari</w:t>
      </w:r>
      <w:r>
        <w:rPr>
          <w:rFonts w:ascii="Arial"/>
          <w:color w:val="494949"/>
          <w:spacing w:val="-3"/>
          <w:w w:val="105"/>
          <w:sz w:val="14"/>
        </w:rPr>
        <w:t>sh</w:t>
      </w:r>
      <w:r>
        <w:rPr>
          <w:rFonts w:ascii="Arial"/>
          <w:color w:val="494949"/>
          <w:spacing w:val="-9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595959"/>
          <w:spacing w:val="1"/>
          <w:w w:val="105"/>
          <w:sz w:val="14"/>
        </w:rPr>
        <w:t>Commeralghi</w:t>
      </w:r>
      <w:r>
        <w:rPr>
          <w:rFonts w:ascii="Arial"/>
          <w:color w:val="363636"/>
          <w:w w:val="105"/>
          <w:sz w:val="14"/>
        </w:rPr>
        <w:t>p</w:t>
      </w:r>
      <w:r>
        <w:rPr>
          <w:rFonts w:ascii="Arial"/>
          <w:color w:val="363636"/>
          <w:spacing w:val="27"/>
          <w:w w:val="112"/>
          <w:sz w:val="14"/>
        </w:rPr>
        <w:t xml:space="preserve"> </w:t>
      </w:r>
      <w:r>
        <w:rPr>
          <w:rFonts w:ascii="Arial"/>
          <w:color w:val="595959"/>
          <w:spacing w:val="-2"/>
          <w:w w:val="105"/>
          <w:sz w:val="14"/>
        </w:rPr>
        <w:t>C</w:t>
      </w:r>
      <w:r>
        <w:rPr>
          <w:rFonts w:ascii="Arial"/>
          <w:color w:val="363636"/>
          <w:spacing w:val="-1"/>
          <w:w w:val="105"/>
          <w:sz w:val="14"/>
        </w:rPr>
        <w:t>rown</w:t>
      </w:r>
      <w:r>
        <w:rPr>
          <w:rFonts w:ascii="Arial"/>
          <w:color w:val="363636"/>
          <w:spacing w:val="-1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6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Section</w:t>
      </w:r>
      <w:r>
        <w:rPr>
          <w:rFonts w:ascii="Arial"/>
          <w:color w:val="595959"/>
          <w:spacing w:val="-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2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spacing w:val="-2"/>
          <w:w w:val="105"/>
          <w:sz w:val="14"/>
        </w:rPr>
        <w:t>Pari</w:t>
      </w:r>
      <w:r>
        <w:rPr>
          <w:rFonts w:ascii="Arial"/>
          <w:color w:val="494949"/>
          <w:spacing w:val="-3"/>
          <w:w w:val="105"/>
          <w:sz w:val="14"/>
        </w:rPr>
        <w:t>sh</w:t>
      </w:r>
      <w:r>
        <w:rPr>
          <w:rFonts w:ascii="Arial"/>
          <w:color w:val="494949"/>
          <w:spacing w:val="-1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24"/>
          <w:w w:val="107"/>
          <w:sz w:val="14"/>
        </w:rPr>
        <w:t xml:space="preserve"> </w:t>
      </w:r>
      <w:r>
        <w:rPr>
          <w:rFonts w:ascii="Arial"/>
          <w:color w:val="494949"/>
          <w:spacing w:val="-1"/>
          <w:w w:val="105"/>
          <w:sz w:val="14"/>
        </w:rPr>
        <w:t>Commeralghip</w:t>
      </w:r>
    </w:p>
    <w:p w14:paraId="13EDDB58" w14:textId="77777777" w:rsidR="00A5052B" w:rsidRDefault="00A72E41">
      <w:pPr>
        <w:spacing w:line="290" w:lineRule="auto"/>
        <w:ind w:left="5593" w:right="639" w:firstLine="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28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</w:t>
      </w:r>
      <w:r>
        <w:rPr>
          <w:rFonts w:ascii="Arial"/>
          <w:color w:val="595959"/>
          <w:spacing w:val="-2"/>
          <w:w w:val="105"/>
          <w:sz w:val="14"/>
        </w:rPr>
        <w:t>0</w:t>
      </w:r>
      <w:r>
        <w:rPr>
          <w:rFonts w:ascii="Arial"/>
          <w:color w:val="363636"/>
          <w:spacing w:val="-39"/>
          <w:w w:val="105"/>
          <w:sz w:val="14"/>
        </w:rPr>
        <w:t>1</w:t>
      </w:r>
      <w:r>
        <w:rPr>
          <w:rFonts w:ascii="Arial"/>
          <w:color w:val="363636"/>
          <w:w w:val="105"/>
          <w:sz w:val="14"/>
        </w:rPr>
        <w:t>4</w:t>
      </w:r>
      <w:r>
        <w:rPr>
          <w:rFonts w:ascii="Arial"/>
          <w:color w:val="363636"/>
          <w:spacing w:val="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Par</w:t>
      </w:r>
      <w:r>
        <w:rPr>
          <w:rFonts w:ascii="Arial"/>
          <w:color w:val="494949"/>
          <w:spacing w:val="-12"/>
          <w:w w:val="105"/>
          <w:sz w:val="14"/>
        </w:rPr>
        <w:t>i</w:t>
      </w:r>
      <w:r>
        <w:rPr>
          <w:rFonts w:ascii="Arial"/>
          <w:color w:val="494949"/>
          <w:w w:val="105"/>
          <w:sz w:val="14"/>
        </w:rPr>
        <w:t>sh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1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Commera</w:t>
      </w:r>
      <w:r>
        <w:rPr>
          <w:rFonts w:ascii="Arial"/>
          <w:color w:val="494949"/>
          <w:spacing w:val="1"/>
          <w:w w:val="105"/>
          <w:sz w:val="14"/>
        </w:rPr>
        <w:t>l</w:t>
      </w:r>
      <w:r>
        <w:rPr>
          <w:rFonts w:ascii="Arial"/>
          <w:color w:val="707070"/>
          <w:spacing w:val="-14"/>
          <w:w w:val="105"/>
          <w:sz w:val="14"/>
        </w:rPr>
        <w:t>g</w:t>
      </w:r>
      <w:r>
        <w:rPr>
          <w:rFonts w:ascii="Arial"/>
          <w:color w:val="494949"/>
          <w:w w:val="105"/>
          <w:sz w:val="14"/>
        </w:rPr>
        <w:t>h</w:t>
      </w:r>
      <w:r>
        <w:rPr>
          <w:rFonts w:ascii="Arial"/>
          <w:color w:val="494949"/>
          <w:spacing w:val="-13"/>
          <w:w w:val="105"/>
          <w:sz w:val="14"/>
        </w:rPr>
        <w:t>i</w:t>
      </w:r>
      <w:r>
        <w:rPr>
          <w:rFonts w:ascii="Arial"/>
          <w:color w:val="494949"/>
          <w:w w:val="105"/>
          <w:sz w:val="14"/>
        </w:rPr>
        <w:t>p</w:t>
      </w:r>
      <w:r>
        <w:rPr>
          <w:rFonts w:ascii="Arial"/>
          <w:color w:val="494949"/>
          <w:w w:val="123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spacing w:val="-1"/>
          <w:w w:val="105"/>
          <w:sz w:val="14"/>
        </w:rPr>
        <w:t>Allotment</w:t>
      </w:r>
      <w:r>
        <w:rPr>
          <w:rFonts w:ascii="Arial"/>
          <w:color w:val="494949"/>
          <w:spacing w:val="4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2013</w:t>
      </w:r>
      <w:r>
        <w:rPr>
          <w:rFonts w:ascii="Arial"/>
          <w:color w:val="595959"/>
          <w:spacing w:val="4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Parish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2"/>
          <w:w w:val="105"/>
          <w:sz w:val="14"/>
        </w:rPr>
        <w:t xml:space="preserve"> Kuruc</w:t>
      </w:r>
      <w:r>
        <w:rPr>
          <w:rFonts w:ascii="Arial"/>
          <w:color w:val="858585"/>
          <w:spacing w:val="-1"/>
          <w:w w:val="105"/>
          <w:sz w:val="14"/>
        </w:rPr>
        <w:t>-</w:t>
      </w:r>
      <w:r>
        <w:rPr>
          <w:rFonts w:ascii="Arial"/>
          <w:color w:val="494949"/>
          <w:spacing w:val="-1"/>
          <w:w w:val="105"/>
          <w:sz w:val="14"/>
        </w:rPr>
        <w:t>a</w:t>
      </w:r>
      <w:r>
        <w:rPr>
          <w:rFonts w:ascii="Arial"/>
          <w:color w:val="858585"/>
          <w:spacing w:val="-1"/>
          <w:w w:val="105"/>
          <w:sz w:val="14"/>
        </w:rPr>
        <w:t>-</w:t>
      </w:r>
      <w:r>
        <w:rPr>
          <w:rFonts w:ascii="Arial"/>
          <w:color w:val="494949"/>
          <w:spacing w:val="-1"/>
          <w:w w:val="105"/>
          <w:sz w:val="14"/>
        </w:rPr>
        <w:t>ruc</w:t>
      </w:r>
      <w:r>
        <w:rPr>
          <w:rFonts w:ascii="Arial"/>
          <w:color w:val="494949"/>
          <w:spacing w:val="26"/>
          <w:w w:val="103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14"/>
          <w:w w:val="105"/>
          <w:sz w:val="14"/>
        </w:rPr>
        <w:t xml:space="preserve"> </w:t>
      </w:r>
      <w:r>
        <w:rPr>
          <w:rFonts w:ascii="Arial"/>
          <w:color w:val="595959"/>
          <w:spacing w:val="-6"/>
          <w:w w:val="105"/>
          <w:sz w:val="14"/>
        </w:rPr>
        <w:t>2018</w:t>
      </w:r>
      <w:r>
        <w:rPr>
          <w:rFonts w:ascii="Arial"/>
          <w:color w:val="595959"/>
          <w:spacing w:val="-11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Pari</w:t>
      </w:r>
      <w:r>
        <w:rPr>
          <w:rFonts w:ascii="Arial"/>
          <w:color w:val="494949"/>
          <w:spacing w:val="-4"/>
          <w:w w:val="105"/>
          <w:sz w:val="14"/>
        </w:rPr>
        <w:t>sh</w:t>
      </w:r>
      <w:r>
        <w:rPr>
          <w:rFonts w:ascii="Arial"/>
          <w:color w:val="494949"/>
          <w:spacing w:val="-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Kuruc</w:t>
      </w:r>
      <w:r>
        <w:rPr>
          <w:rFonts w:ascii="Arial"/>
          <w:color w:val="707070"/>
          <w:w w:val="105"/>
          <w:sz w:val="14"/>
        </w:rPr>
        <w:t>-</w:t>
      </w:r>
      <w:r>
        <w:rPr>
          <w:rFonts w:ascii="Arial"/>
          <w:color w:val="494949"/>
          <w:w w:val="105"/>
          <w:sz w:val="14"/>
        </w:rPr>
        <w:t>a</w:t>
      </w:r>
      <w:r>
        <w:rPr>
          <w:rFonts w:ascii="Arial"/>
          <w:color w:val="858585"/>
          <w:w w:val="105"/>
          <w:sz w:val="14"/>
        </w:rPr>
        <w:t>-</w:t>
      </w:r>
      <w:r>
        <w:rPr>
          <w:rFonts w:ascii="Arial"/>
          <w:color w:val="595959"/>
          <w:w w:val="105"/>
          <w:sz w:val="14"/>
        </w:rPr>
        <w:t>ruc</w:t>
      </w:r>
      <w:r>
        <w:rPr>
          <w:rFonts w:ascii="Arial"/>
          <w:color w:val="595959"/>
          <w:spacing w:val="24"/>
          <w:w w:val="99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2020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Parish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Kuruc</w:t>
      </w:r>
      <w:r>
        <w:rPr>
          <w:rFonts w:ascii="Arial"/>
          <w:color w:val="707070"/>
          <w:spacing w:val="-2"/>
          <w:w w:val="105"/>
          <w:sz w:val="14"/>
        </w:rPr>
        <w:t>-</w:t>
      </w:r>
      <w:r>
        <w:rPr>
          <w:rFonts w:ascii="Arial"/>
          <w:color w:val="494949"/>
          <w:spacing w:val="-2"/>
          <w:w w:val="105"/>
          <w:sz w:val="14"/>
        </w:rPr>
        <w:t>a</w:t>
      </w:r>
      <w:r>
        <w:rPr>
          <w:rFonts w:ascii="Arial"/>
          <w:color w:val="707070"/>
          <w:spacing w:val="-2"/>
          <w:w w:val="105"/>
          <w:sz w:val="14"/>
        </w:rPr>
        <w:t>-</w:t>
      </w:r>
      <w:r>
        <w:rPr>
          <w:rFonts w:ascii="Arial"/>
          <w:color w:val="494949"/>
          <w:spacing w:val="-3"/>
          <w:w w:val="105"/>
          <w:sz w:val="14"/>
        </w:rPr>
        <w:t>ruc</w:t>
      </w:r>
      <w:r>
        <w:rPr>
          <w:rFonts w:ascii="Arial"/>
          <w:color w:val="494949"/>
          <w:spacing w:val="29"/>
          <w:w w:val="103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13"/>
          <w:w w:val="105"/>
          <w:sz w:val="14"/>
        </w:rPr>
        <w:t xml:space="preserve"> </w:t>
      </w:r>
      <w:r>
        <w:rPr>
          <w:rFonts w:ascii="Arial"/>
          <w:color w:val="595959"/>
          <w:spacing w:val="-6"/>
          <w:w w:val="105"/>
          <w:sz w:val="14"/>
        </w:rPr>
        <w:t>2019</w:t>
      </w:r>
      <w:r>
        <w:rPr>
          <w:rFonts w:ascii="Arial"/>
          <w:color w:val="595959"/>
          <w:spacing w:val="-1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Pari</w:t>
      </w:r>
      <w:r>
        <w:rPr>
          <w:rFonts w:ascii="Arial"/>
          <w:color w:val="494949"/>
          <w:spacing w:val="-4"/>
          <w:w w:val="105"/>
          <w:sz w:val="14"/>
        </w:rPr>
        <w:t>sh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363636"/>
          <w:w w:val="105"/>
          <w:sz w:val="14"/>
        </w:rPr>
        <w:t>of</w:t>
      </w:r>
      <w:r>
        <w:rPr>
          <w:rFonts w:ascii="Arial"/>
          <w:color w:val="363636"/>
          <w:spacing w:val="7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Kurue</w:t>
      </w:r>
      <w:r>
        <w:rPr>
          <w:rFonts w:ascii="Arial"/>
          <w:color w:val="707070"/>
          <w:spacing w:val="-2"/>
          <w:w w:val="105"/>
          <w:sz w:val="14"/>
        </w:rPr>
        <w:t>-</w:t>
      </w:r>
      <w:r>
        <w:rPr>
          <w:rFonts w:ascii="Arial"/>
          <w:color w:val="494949"/>
          <w:spacing w:val="-2"/>
          <w:w w:val="105"/>
          <w:sz w:val="14"/>
        </w:rPr>
        <w:t>a</w:t>
      </w:r>
      <w:r>
        <w:rPr>
          <w:rFonts w:ascii="Arial"/>
          <w:color w:val="858585"/>
          <w:spacing w:val="-2"/>
          <w:w w:val="105"/>
          <w:sz w:val="14"/>
        </w:rPr>
        <w:t>-</w:t>
      </w:r>
      <w:r>
        <w:rPr>
          <w:rFonts w:ascii="Arial"/>
          <w:color w:val="494949"/>
          <w:spacing w:val="-2"/>
          <w:w w:val="105"/>
          <w:sz w:val="14"/>
        </w:rPr>
        <w:t>ru</w:t>
      </w:r>
      <w:r>
        <w:rPr>
          <w:rFonts w:ascii="Arial"/>
          <w:color w:val="707070"/>
          <w:spacing w:val="-3"/>
          <w:w w:val="105"/>
          <w:sz w:val="14"/>
        </w:rPr>
        <w:t>e</w:t>
      </w:r>
      <w:r>
        <w:rPr>
          <w:rFonts w:ascii="Arial"/>
          <w:color w:val="707070"/>
          <w:spacing w:val="23"/>
          <w:w w:val="84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Crown</w:t>
      </w:r>
      <w:r>
        <w:rPr>
          <w:rFonts w:ascii="Arial"/>
          <w:color w:val="595959"/>
          <w:spacing w:val="-1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 xml:space="preserve">42A </w:t>
      </w:r>
      <w:r>
        <w:rPr>
          <w:rFonts w:ascii="Arial"/>
          <w:color w:val="494949"/>
          <w:spacing w:val="-2"/>
          <w:w w:val="105"/>
          <w:sz w:val="14"/>
        </w:rPr>
        <w:t>Pari</w:t>
      </w:r>
      <w:r>
        <w:rPr>
          <w:rFonts w:ascii="Arial"/>
          <w:color w:val="494949"/>
          <w:spacing w:val="-3"/>
          <w:w w:val="105"/>
          <w:sz w:val="14"/>
        </w:rPr>
        <w:t>sh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494949"/>
          <w:spacing w:val="1"/>
          <w:w w:val="105"/>
          <w:sz w:val="14"/>
        </w:rPr>
        <w:t>Commeralghi</w:t>
      </w:r>
      <w:r>
        <w:rPr>
          <w:rFonts w:ascii="Arial"/>
          <w:color w:val="494949"/>
          <w:w w:val="105"/>
          <w:sz w:val="14"/>
        </w:rPr>
        <w:t>p</w:t>
      </w:r>
      <w:r>
        <w:rPr>
          <w:rFonts w:ascii="Arial"/>
          <w:color w:val="494949"/>
          <w:spacing w:val="25"/>
          <w:w w:val="112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Crown</w:t>
      </w:r>
      <w:r>
        <w:rPr>
          <w:rFonts w:ascii="Arial"/>
          <w:color w:val="595959"/>
          <w:spacing w:val="-14"/>
          <w:w w:val="105"/>
          <w:sz w:val="14"/>
        </w:rPr>
        <w:t xml:space="preserve"> </w:t>
      </w:r>
      <w:r>
        <w:rPr>
          <w:rFonts w:ascii="Arial"/>
          <w:color w:val="595959"/>
          <w:spacing w:val="9"/>
          <w:w w:val="105"/>
          <w:sz w:val="14"/>
        </w:rPr>
        <w:t>A</w:t>
      </w:r>
      <w:r>
        <w:rPr>
          <w:rFonts w:ascii="Arial"/>
          <w:color w:val="363636"/>
          <w:w w:val="105"/>
          <w:sz w:val="14"/>
        </w:rPr>
        <w:t>llo</w:t>
      </w:r>
      <w:r>
        <w:rPr>
          <w:rFonts w:ascii="Arial"/>
          <w:color w:val="363636"/>
          <w:spacing w:val="-2"/>
          <w:w w:val="105"/>
          <w:sz w:val="14"/>
        </w:rPr>
        <w:t>t</w:t>
      </w:r>
      <w:r>
        <w:rPr>
          <w:rFonts w:ascii="Arial"/>
          <w:color w:val="595959"/>
          <w:w w:val="105"/>
          <w:sz w:val="14"/>
        </w:rPr>
        <w:t>ment</w:t>
      </w:r>
      <w:r>
        <w:rPr>
          <w:rFonts w:ascii="Arial"/>
          <w:color w:val="595959"/>
          <w:spacing w:val="-2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20</w:t>
      </w:r>
      <w:r>
        <w:rPr>
          <w:rFonts w:ascii="Arial"/>
          <w:color w:val="595959"/>
          <w:spacing w:val="-27"/>
          <w:w w:val="105"/>
          <w:sz w:val="14"/>
        </w:rPr>
        <w:t>1</w:t>
      </w:r>
      <w:r>
        <w:rPr>
          <w:rFonts w:ascii="Arial"/>
          <w:color w:val="595959"/>
          <w:w w:val="105"/>
          <w:sz w:val="14"/>
        </w:rPr>
        <w:t>4</w:t>
      </w:r>
      <w:r>
        <w:rPr>
          <w:rFonts w:ascii="Arial"/>
          <w:color w:val="595959"/>
          <w:spacing w:val="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Parish</w:t>
      </w:r>
      <w:r>
        <w:rPr>
          <w:rFonts w:ascii="Arial"/>
          <w:color w:val="494949"/>
          <w:spacing w:val="-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Kuru</w:t>
      </w:r>
      <w:r>
        <w:rPr>
          <w:rFonts w:ascii="Arial"/>
          <w:color w:val="494949"/>
          <w:spacing w:val="-5"/>
          <w:w w:val="105"/>
          <w:sz w:val="14"/>
        </w:rPr>
        <w:t>c</w:t>
      </w:r>
      <w:r>
        <w:rPr>
          <w:rFonts w:ascii="Arial"/>
          <w:color w:val="707070"/>
          <w:spacing w:val="-9"/>
          <w:w w:val="105"/>
          <w:sz w:val="14"/>
        </w:rPr>
        <w:t>-</w:t>
      </w:r>
      <w:r>
        <w:rPr>
          <w:rFonts w:ascii="Arial"/>
          <w:color w:val="494949"/>
          <w:spacing w:val="4"/>
          <w:w w:val="105"/>
          <w:sz w:val="14"/>
        </w:rPr>
        <w:t>a</w:t>
      </w:r>
      <w:r>
        <w:rPr>
          <w:rFonts w:ascii="Arial"/>
          <w:color w:val="858585"/>
          <w:spacing w:val="-2"/>
          <w:w w:val="105"/>
          <w:sz w:val="14"/>
        </w:rPr>
        <w:t>-</w:t>
      </w:r>
      <w:r>
        <w:rPr>
          <w:rFonts w:ascii="Arial"/>
          <w:color w:val="363636"/>
          <w:w w:val="105"/>
          <w:sz w:val="14"/>
        </w:rPr>
        <w:t>r</w:t>
      </w:r>
      <w:r>
        <w:rPr>
          <w:rFonts w:ascii="Arial"/>
          <w:color w:val="363636"/>
          <w:spacing w:val="-6"/>
          <w:w w:val="105"/>
          <w:sz w:val="14"/>
        </w:rPr>
        <w:t>u</w:t>
      </w:r>
      <w:r>
        <w:rPr>
          <w:rFonts w:ascii="Arial"/>
          <w:color w:val="707070"/>
          <w:w w:val="105"/>
          <w:sz w:val="14"/>
        </w:rPr>
        <w:t>c</w:t>
      </w:r>
      <w:r>
        <w:rPr>
          <w:rFonts w:ascii="Arial"/>
          <w:color w:val="707070"/>
          <w:w w:val="89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Lots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363636"/>
          <w:spacing w:val="-39"/>
          <w:w w:val="105"/>
          <w:sz w:val="14"/>
        </w:rPr>
        <w:t>1</w:t>
      </w:r>
      <w:r>
        <w:rPr>
          <w:rFonts w:ascii="Arial"/>
          <w:color w:val="595959"/>
          <w:spacing w:val="-18"/>
          <w:w w:val="105"/>
          <w:sz w:val="14"/>
        </w:rPr>
        <w:t>,</w:t>
      </w:r>
      <w:r>
        <w:rPr>
          <w:rFonts w:ascii="Arial"/>
          <w:color w:val="595959"/>
          <w:w w:val="105"/>
          <w:sz w:val="14"/>
        </w:rPr>
        <w:t>2,3</w:t>
      </w:r>
      <w:r>
        <w:rPr>
          <w:rFonts w:ascii="Arial"/>
          <w:color w:val="595959"/>
          <w:spacing w:val="-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and</w:t>
      </w:r>
      <w:r>
        <w:rPr>
          <w:rFonts w:ascii="Arial"/>
          <w:color w:val="494949"/>
          <w:spacing w:val="-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4</w:t>
      </w:r>
      <w:r>
        <w:rPr>
          <w:rFonts w:ascii="Arial"/>
          <w:color w:val="494949"/>
          <w:spacing w:val="-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Title</w:t>
      </w:r>
      <w:r>
        <w:rPr>
          <w:rFonts w:ascii="Arial"/>
          <w:color w:val="494949"/>
          <w:spacing w:val="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</w:t>
      </w:r>
      <w:r>
        <w:rPr>
          <w:rFonts w:ascii="Arial"/>
          <w:color w:val="494949"/>
          <w:spacing w:val="-14"/>
          <w:w w:val="105"/>
          <w:sz w:val="14"/>
        </w:rPr>
        <w:t>l</w:t>
      </w:r>
      <w:r>
        <w:rPr>
          <w:rFonts w:ascii="Arial"/>
          <w:color w:val="494949"/>
          <w:w w:val="105"/>
          <w:sz w:val="14"/>
        </w:rPr>
        <w:t>an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884344U</w:t>
      </w:r>
    </w:p>
    <w:p w14:paraId="13EDDB59" w14:textId="77777777" w:rsidR="00A5052B" w:rsidRDefault="00A72E41">
      <w:pPr>
        <w:spacing w:line="288" w:lineRule="auto"/>
        <w:ind w:left="5586" w:right="750" w:firstLine="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sz w:val="14"/>
        </w:rPr>
        <w:t>Crown</w:t>
      </w:r>
      <w:r>
        <w:rPr>
          <w:rFonts w:ascii="Arial"/>
          <w:color w:val="494949"/>
          <w:spacing w:val="-2"/>
          <w:sz w:val="14"/>
        </w:rPr>
        <w:t xml:space="preserve"> </w:t>
      </w:r>
      <w:r>
        <w:rPr>
          <w:rFonts w:ascii="Arial"/>
          <w:color w:val="494949"/>
          <w:sz w:val="14"/>
        </w:rPr>
        <w:t>Allotments</w:t>
      </w:r>
      <w:r>
        <w:rPr>
          <w:rFonts w:ascii="Arial"/>
          <w:color w:val="494949"/>
          <w:spacing w:val="19"/>
          <w:sz w:val="14"/>
        </w:rPr>
        <w:t xml:space="preserve"> </w:t>
      </w:r>
      <w:r>
        <w:rPr>
          <w:rFonts w:ascii="Arial"/>
          <w:color w:val="494949"/>
          <w:sz w:val="14"/>
        </w:rPr>
        <w:t>47A</w:t>
      </w:r>
      <w:r>
        <w:rPr>
          <w:rFonts w:ascii="Arial"/>
          <w:color w:val="494949"/>
          <w:spacing w:val="14"/>
          <w:sz w:val="14"/>
        </w:rPr>
        <w:t xml:space="preserve"> </w:t>
      </w:r>
      <w:r>
        <w:rPr>
          <w:rFonts w:ascii="Arial"/>
          <w:color w:val="595959"/>
          <w:sz w:val="14"/>
        </w:rPr>
        <w:t>and</w:t>
      </w:r>
      <w:r>
        <w:rPr>
          <w:rFonts w:ascii="Arial"/>
          <w:color w:val="595959"/>
          <w:spacing w:val="3"/>
          <w:sz w:val="14"/>
        </w:rPr>
        <w:t xml:space="preserve"> </w:t>
      </w:r>
      <w:r>
        <w:rPr>
          <w:rFonts w:ascii="Arial"/>
          <w:color w:val="494949"/>
          <w:sz w:val="14"/>
        </w:rPr>
        <w:t>GSA</w:t>
      </w:r>
      <w:r>
        <w:rPr>
          <w:rFonts w:ascii="Arial"/>
          <w:color w:val="494949"/>
          <w:spacing w:val="8"/>
          <w:sz w:val="14"/>
        </w:rPr>
        <w:t xml:space="preserve"> </w:t>
      </w:r>
      <w:r>
        <w:rPr>
          <w:rFonts w:ascii="Arial"/>
          <w:color w:val="363636"/>
          <w:spacing w:val="-5"/>
          <w:sz w:val="14"/>
        </w:rPr>
        <w:t>P</w:t>
      </w:r>
      <w:r>
        <w:rPr>
          <w:rFonts w:ascii="Arial"/>
          <w:color w:val="595959"/>
          <w:spacing w:val="-5"/>
          <w:sz w:val="14"/>
        </w:rPr>
        <w:t>a</w:t>
      </w:r>
      <w:r>
        <w:rPr>
          <w:rFonts w:ascii="Arial"/>
          <w:color w:val="363636"/>
          <w:spacing w:val="-3"/>
          <w:sz w:val="14"/>
        </w:rPr>
        <w:t>ri</w:t>
      </w:r>
      <w:r>
        <w:rPr>
          <w:rFonts w:ascii="Arial"/>
          <w:color w:val="595959"/>
          <w:spacing w:val="-4"/>
          <w:sz w:val="14"/>
        </w:rPr>
        <w:t>sh</w:t>
      </w:r>
      <w:r>
        <w:rPr>
          <w:rFonts w:ascii="Arial"/>
          <w:color w:val="595959"/>
          <w:spacing w:val="-5"/>
          <w:sz w:val="14"/>
        </w:rPr>
        <w:t xml:space="preserve"> </w:t>
      </w:r>
      <w:r>
        <w:rPr>
          <w:rFonts w:ascii="Arial"/>
          <w:color w:val="494949"/>
          <w:sz w:val="14"/>
        </w:rPr>
        <w:t>of</w:t>
      </w:r>
      <w:r>
        <w:rPr>
          <w:rFonts w:ascii="Arial"/>
          <w:color w:val="494949"/>
          <w:spacing w:val="24"/>
          <w:w w:val="113"/>
          <w:sz w:val="14"/>
        </w:rPr>
        <w:t xml:space="preserve"> </w:t>
      </w:r>
      <w:r>
        <w:rPr>
          <w:rFonts w:ascii="Arial"/>
          <w:color w:val="494949"/>
          <w:sz w:val="14"/>
        </w:rPr>
        <w:t>Wurrook</w:t>
      </w:r>
    </w:p>
    <w:p w14:paraId="13EDDB5A" w14:textId="77777777" w:rsidR="00A5052B" w:rsidRDefault="00A72E41">
      <w:pPr>
        <w:spacing w:before="1" w:line="288" w:lineRule="auto"/>
        <w:ind w:left="5601" w:right="126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Lot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</w:t>
      </w:r>
      <w:r>
        <w:rPr>
          <w:rFonts w:ascii="Arial"/>
          <w:color w:val="59595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494949"/>
          <w:spacing w:val="-4"/>
          <w:w w:val="105"/>
          <w:sz w:val="14"/>
        </w:rPr>
        <w:t>Pl</w:t>
      </w:r>
      <w:r>
        <w:rPr>
          <w:rFonts w:ascii="Arial"/>
          <w:color w:val="494949"/>
          <w:spacing w:val="-3"/>
          <w:w w:val="105"/>
          <w:sz w:val="14"/>
        </w:rPr>
        <w:t>an</w:t>
      </w:r>
      <w:r>
        <w:rPr>
          <w:rFonts w:ascii="Arial"/>
          <w:color w:val="494949"/>
          <w:spacing w:val="-1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595959"/>
          <w:spacing w:val="-2"/>
          <w:w w:val="105"/>
          <w:sz w:val="14"/>
        </w:rPr>
        <w:t>Subdi</w:t>
      </w:r>
      <w:r>
        <w:rPr>
          <w:rFonts w:ascii="Arial"/>
          <w:color w:val="595959"/>
          <w:spacing w:val="-1"/>
          <w:w w:val="105"/>
          <w:sz w:val="14"/>
        </w:rPr>
        <w:t>vision</w:t>
      </w:r>
      <w:r>
        <w:rPr>
          <w:rFonts w:ascii="Arial"/>
          <w:color w:val="59595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097688</w:t>
      </w:r>
      <w:r>
        <w:rPr>
          <w:rFonts w:ascii="Arial"/>
          <w:color w:val="494949"/>
          <w:spacing w:val="21"/>
          <w:w w:val="105"/>
          <w:sz w:val="14"/>
        </w:rPr>
        <w:t xml:space="preserve"> </w:t>
      </w:r>
      <w:r>
        <w:rPr>
          <w:rFonts w:ascii="Arial"/>
          <w:color w:val="363636"/>
          <w:w w:val="105"/>
          <w:sz w:val="14"/>
        </w:rPr>
        <w:t>Lot</w:t>
      </w:r>
      <w:r>
        <w:rPr>
          <w:rFonts w:ascii="Arial"/>
          <w:color w:val="363636"/>
          <w:spacing w:val="-1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2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</w:t>
      </w:r>
      <w:r>
        <w:rPr>
          <w:rFonts w:ascii="Arial"/>
          <w:color w:val="494949"/>
          <w:spacing w:val="-13"/>
          <w:w w:val="105"/>
          <w:sz w:val="14"/>
        </w:rPr>
        <w:t>l</w:t>
      </w:r>
      <w:r>
        <w:rPr>
          <w:rFonts w:ascii="Arial"/>
          <w:color w:val="494949"/>
          <w:w w:val="105"/>
          <w:sz w:val="14"/>
        </w:rPr>
        <w:t>an</w:t>
      </w:r>
      <w:r>
        <w:rPr>
          <w:rFonts w:ascii="Arial"/>
          <w:color w:val="494949"/>
          <w:spacing w:val="-15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of</w:t>
      </w:r>
      <w:r>
        <w:rPr>
          <w:rFonts w:ascii="Arial"/>
          <w:color w:val="59595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Subd</w:t>
      </w:r>
      <w:r>
        <w:rPr>
          <w:rFonts w:ascii="Arial"/>
          <w:color w:val="494949"/>
          <w:spacing w:val="-12"/>
          <w:w w:val="105"/>
          <w:sz w:val="14"/>
        </w:rPr>
        <w:t>i</w:t>
      </w:r>
      <w:r>
        <w:rPr>
          <w:rFonts w:ascii="Arial"/>
          <w:color w:val="494949"/>
          <w:w w:val="105"/>
          <w:sz w:val="14"/>
        </w:rPr>
        <w:t>vi</w:t>
      </w:r>
      <w:r>
        <w:rPr>
          <w:rFonts w:ascii="Arial"/>
          <w:color w:val="494949"/>
          <w:spacing w:val="-10"/>
          <w:w w:val="105"/>
          <w:sz w:val="14"/>
        </w:rPr>
        <w:t>s</w:t>
      </w:r>
      <w:r>
        <w:rPr>
          <w:rFonts w:ascii="Arial"/>
          <w:color w:val="707070"/>
          <w:spacing w:val="-22"/>
          <w:w w:val="105"/>
          <w:sz w:val="14"/>
        </w:rPr>
        <w:t>i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1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737862H</w:t>
      </w:r>
      <w:r>
        <w:rPr>
          <w:rFonts w:ascii="Arial"/>
          <w:color w:val="494949"/>
          <w:w w:val="103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Lot</w:t>
      </w:r>
      <w:r>
        <w:rPr>
          <w:rFonts w:ascii="Arial"/>
          <w:color w:val="494949"/>
          <w:spacing w:val="10"/>
          <w:w w:val="105"/>
          <w:sz w:val="14"/>
        </w:rPr>
        <w:t xml:space="preserve"> </w:t>
      </w:r>
      <w:r>
        <w:rPr>
          <w:rFonts w:ascii="Arial"/>
          <w:color w:val="494949"/>
          <w:spacing w:val="-6"/>
          <w:w w:val="105"/>
          <w:sz w:val="14"/>
        </w:rPr>
        <w:t>1</w:t>
      </w:r>
      <w:r>
        <w:rPr>
          <w:rFonts w:ascii="Arial"/>
          <w:color w:val="494949"/>
          <w:spacing w:val="-9"/>
          <w:w w:val="105"/>
          <w:sz w:val="14"/>
        </w:rPr>
        <w:t>on</w:t>
      </w:r>
      <w:r>
        <w:rPr>
          <w:rFonts w:ascii="Arial"/>
          <w:color w:val="494949"/>
          <w:spacing w:val="14"/>
          <w:w w:val="105"/>
          <w:sz w:val="14"/>
        </w:rPr>
        <w:t xml:space="preserve"> </w:t>
      </w:r>
      <w:r>
        <w:rPr>
          <w:rFonts w:ascii="Arial"/>
          <w:color w:val="494949"/>
          <w:spacing w:val="-4"/>
          <w:w w:val="105"/>
          <w:sz w:val="14"/>
        </w:rPr>
        <w:t>Pl</w:t>
      </w:r>
      <w:r>
        <w:rPr>
          <w:rFonts w:ascii="Arial"/>
          <w:color w:val="494949"/>
          <w:spacing w:val="-3"/>
          <w:w w:val="105"/>
          <w:sz w:val="14"/>
        </w:rPr>
        <w:t>an</w:t>
      </w:r>
      <w:r>
        <w:rPr>
          <w:rFonts w:ascii="Arial"/>
          <w:color w:val="494949"/>
          <w:spacing w:val="-4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of</w:t>
      </w:r>
      <w:r>
        <w:rPr>
          <w:rFonts w:ascii="Arial"/>
          <w:color w:val="595959"/>
          <w:spacing w:val="6"/>
          <w:w w:val="105"/>
          <w:sz w:val="14"/>
        </w:rPr>
        <w:t xml:space="preserve"> </w:t>
      </w:r>
      <w:r>
        <w:rPr>
          <w:rFonts w:ascii="Arial"/>
          <w:color w:val="595959"/>
          <w:spacing w:val="-4"/>
          <w:w w:val="105"/>
          <w:sz w:val="14"/>
        </w:rPr>
        <w:t>Su</w:t>
      </w:r>
      <w:r>
        <w:rPr>
          <w:rFonts w:ascii="Arial"/>
          <w:color w:val="363636"/>
          <w:spacing w:val="-3"/>
          <w:w w:val="105"/>
          <w:sz w:val="14"/>
        </w:rPr>
        <w:t>bdi</w:t>
      </w:r>
      <w:r>
        <w:rPr>
          <w:rFonts w:ascii="Arial"/>
          <w:color w:val="595959"/>
          <w:spacing w:val="-3"/>
          <w:w w:val="105"/>
          <w:sz w:val="14"/>
        </w:rPr>
        <w:t>vision</w:t>
      </w:r>
      <w:r>
        <w:rPr>
          <w:rFonts w:ascii="Arial"/>
          <w:color w:val="595959"/>
          <w:spacing w:val="-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097570</w:t>
      </w:r>
    </w:p>
    <w:p w14:paraId="13EDDB5B" w14:textId="77777777" w:rsidR="00A5052B" w:rsidRDefault="00A72E41">
      <w:pPr>
        <w:spacing w:line="288" w:lineRule="auto"/>
        <w:ind w:left="5601" w:right="992" w:hanging="1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46A</w:t>
      </w:r>
      <w:r>
        <w:rPr>
          <w:rFonts w:ascii="Arial"/>
          <w:color w:val="494949"/>
          <w:spacing w:val="14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Parish</w:t>
      </w:r>
      <w:r>
        <w:rPr>
          <w:rFonts w:ascii="Arial"/>
          <w:color w:val="494949"/>
          <w:spacing w:val="-9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of</w:t>
      </w:r>
      <w:r>
        <w:rPr>
          <w:rFonts w:ascii="Arial"/>
          <w:color w:val="595959"/>
          <w:spacing w:val="-9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Wurrook</w:t>
      </w:r>
      <w:r>
        <w:rPr>
          <w:rFonts w:ascii="Arial"/>
          <w:color w:val="494949"/>
          <w:spacing w:val="24"/>
          <w:w w:val="109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Lot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</w:t>
      </w:r>
      <w:r>
        <w:rPr>
          <w:rFonts w:ascii="Arial"/>
          <w:color w:val="59595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494949"/>
          <w:spacing w:val="-4"/>
          <w:w w:val="105"/>
          <w:sz w:val="14"/>
        </w:rPr>
        <w:t>Pl</w:t>
      </w:r>
      <w:r>
        <w:rPr>
          <w:rFonts w:ascii="Arial"/>
          <w:color w:val="494949"/>
          <w:spacing w:val="-3"/>
          <w:w w:val="105"/>
          <w:sz w:val="14"/>
        </w:rPr>
        <w:t>an</w:t>
      </w:r>
      <w:r>
        <w:rPr>
          <w:rFonts w:ascii="Arial"/>
          <w:color w:val="494949"/>
          <w:spacing w:val="-1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595959"/>
          <w:spacing w:val="-2"/>
          <w:w w:val="105"/>
          <w:sz w:val="14"/>
        </w:rPr>
        <w:t>Subdi</w:t>
      </w:r>
      <w:r>
        <w:rPr>
          <w:rFonts w:ascii="Arial"/>
          <w:color w:val="595959"/>
          <w:spacing w:val="-1"/>
          <w:w w:val="105"/>
          <w:sz w:val="14"/>
        </w:rPr>
        <w:t>vision</w:t>
      </w:r>
      <w:r>
        <w:rPr>
          <w:rFonts w:ascii="Arial"/>
          <w:color w:val="59595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097570</w:t>
      </w:r>
    </w:p>
    <w:p w14:paraId="13EDDB5C" w14:textId="77777777" w:rsidR="00A5052B" w:rsidRDefault="00A72E41">
      <w:pPr>
        <w:spacing w:before="1"/>
        <w:ind w:left="5601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63636"/>
          <w:w w:val="110"/>
          <w:sz w:val="14"/>
        </w:rPr>
        <w:t>Lot</w:t>
      </w:r>
      <w:r>
        <w:rPr>
          <w:rFonts w:ascii="Arial"/>
          <w:color w:val="363636"/>
          <w:spacing w:val="-11"/>
          <w:w w:val="110"/>
          <w:sz w:val="14"/>
        </w:rPr>
        <w:t xml:space="preserve"> </w:t>
      </w:r>
      <w:r>
        <w:rPr>
          <w:rFonts w:ascii="Arial"/>
          <w:color w:val="494949"/>
          <w:spacing w:val="-18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19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Title</w:t>
      </w:r>
      <w:r>
        <w:rPr>
          <w:rFonts w:ascii="Arial"/>
          <w:color w:val="494949"/>
          <w:spacing w:val="-9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</w:t>
      </w:r>
      <w:r>
        <w:rPr>
          <w:rFonts w:ascii="Arial"/>
          <w:color w:val="494949"/>
          <w:spacing w:val="-15"/>
          <w:w w:val="110"/>
          <w:sz w:val="14"/>
        </w:rPr>
        <w:t>l</w:t>
      </w:r>
      <w:r>
        <w:rPr>
          <w:rFonts w:ascii="Arial"/>
          <w:color w:val="494949"/>
          <w:w w:val="110"/>
          <w:sz w:val="14"/>
        </w:rPr>
        <w:t>an</w:t>
      </w:r>
      <w:r>
        <w:rPr>
          <w:rFonts w:ascii="Arial"/>
          <w:color w:val="494949"/>
          <w:spacing w:val="-13"/>
          <w:w w:val="110"/>
          <w:sz w:val="14"/>
        </w:rPr>
        <w:t xml:space="preserve"> </w:t>
      </w:r>
      <w:r>
        <w:rPr>
          <w:rFonts w:ascii="Arial"/>
          <w:color w:val="494949"/>
          <w:spacing w:val="-36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64945H</w:t>
      </w:r>
    </w:p>
    <w:p w14:paraId="13EDDB5D" w14:textId="77777777" w:rsidR="00A5052B" w:rsidRDefault="00A72E41">
      <w:pPr>
        <w:spacing w:before="33" w:line="286" w:lineRule="auto"/>
        <w:ind w:left="5593" w:right="1246" w:firstLine="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Lot</w:t>
      </w:r>
      <w:r>
        <w:rPr>
          <w:rFonts w:ascii="Arial"/>
          <w:color w:val="494949"/>
          <w:spacing w:val="-18"/>
          <w:w w:val="110"/>
          <w:sz w:val="14"/>
        </w:rPr>
        <w:t xml:space="preserve"> </w:t>
      </w:r>
      <w:r>
        <w:rPr>
          <w:rFonts w:ascii="Arial"/>
          <w:color w:val="363636"/>
          <w:spacing w:val="-41"/>
          <w:w w:val="110"/>
          <w:sz w:val="14"/>
        </w:rPr>
        <w:t>1</w:t>
      </w:r>
      <w:r>
        <w:rPr>
          <w:rFonts w:ascii="Arial"/>
          <w:color w:val="363636"/>
          <w:w w:val="110"/>
          <w:sz w:val="14"/>
        </w:rPr>
        <w:t>8</w:t>
      </w:r>
      <w:r>
        <w:rPr>
          <w:rFonts w:ascii="Arial"/>
          <w:color w:val="363636"/>
          <w:spacing w:val="-24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19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Plan</w:t>
      </w:r>
      <w:r>
        <w:rPr>
          <w:rFonts w:ascii="Arial"/>
          <w:color w:val="494949"/>
          <w:spacing w:val="-2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of</w:t>
      </w:r>
      <w:r>
        <w:rPr>
          <w:rFonts w:ascii="Arial"/>
          <w:color w:val="494949"/>
          <w:spacing w:val="-19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Subdiv</w:t>
      </w:r>
      <w:r>
        <w:rPr>
          <w:rFonts w:ascii="Arial"/>
          <w:color w:val="494949"/>
          <w:spacing w:val="1"/>
          <w:w w:val="110"/>
          <w:sz w:val="14"/>
        </w:rPr>
        <w:t>i</w:t>
      </w:r>
      <w:r>
        <w:rPr>
          <w:rFonts w:ascii="Arial"/>
          <w:color w:val="494949"/>
          <w:w w:val="110"/>
          <w:sz w:val="14"/>
        </w:rPr>
        <w:t>s</w:t>
      </w:r>
      <w:r>
        <w:rPr>
          <w:rFonts w:ascii="Arial"/>
          <w:color w:val="494949"/>
          <w:spacing w:val="-7"/>
          <w:w w:val="110"/>
          <w:sz w:val="14"/>
        </w:rPr>
        <w:t>i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24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0055</w:t>
      </w:r>
      <w:r>
        <w:rPr>
          <w:rFonts w:ascii="Arial"/>
          <w:color w:val="494949"/>
          <w:spacing w:val="-21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8</w:t>
      </w:r>
      <w:r>
        <w:rPr>
          <w:rFonts w:ascii="Arial"/>
          <w:color w:val="494949"/>
          <w:w w:val="117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Lots</w:t>
      </w:r>
      <w:r>
        <w:rPr>
          <w:rFonts w:ascii="Arial"/>
          <w:color w:val="494949"/>
          <w:spacing w:val="-10"/>
          <w:w w:val="110"/>
          <w:sz w:val="14"/>
        </w:rPr>
        <w:t xml:space="preserve"> </w:t>
      </w:r>
      <w:r>
        <w:rPr>
          <w:rFonts w:ascii="Arial"/>
          <w:color w:val="363636"/>
          <w:spacing w:val="-35"/>
          <w:w w:val="110"/>
          <w:sz w:val="14"/>
        </w:rPr>
        <w:t>1</w:t>
      </w:r>
      <w:r>
        <w:rPr>
          <w:rFonts w:ascii="Arial"/>
          <w:color w:val="707070"/>
          <w:spacing w:val="-19"/>
          <w:w w:val="110"/>
          <w:sz w:val="14"/>
        </w:rPr>
        <w:t>,</w:t>
      </w:r>
      <w:r>
        <w:rPr>
          <w:rFonts w:ascii="Arial"/>
          <w:color w:val="494949"/>
          <w:w w:val="110"/>
          <w:sz w:val="14"/>
        </w:rPr>
        <w:t>2</w:t>
      </w:r>
      <w:r>
        <w:rPr>
          <w:rFonts w:ascii="Arial"/>
          <w:color w:val="494949"/>
          <w:spacing w:val="-14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and</w:t>
      </w:r>
      <w:r>
        <w:rPr>
          <w:rFonts w:ascii="Arial"/>
          <w:color w:val="494949"/>
          <w:spacing w:val="-21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3</w:t>
      </w:r>
      <w:r>
        <w:rPr>
          <w:rFonts w:ascii="Arial"/>
          <w:color w:val="595959"/>
          <w:spacing w:val="-20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2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Title</w:t>
      </w:r>
      <w:r>
        <w:rPr>
          <w:rFonts w:ascii="Arial"/>
          <w:color w:val="494949"/>
          <w:spacing w:val="-12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</w:t>
      </w:r>
      <w:r>
        <w:rPr>
          <w:rFonts w:ascii="Arial"/>
          <w:color w:val="494949"/>
          <w:spacing w:val="-15"/>
          <w:w w:val="110"/>
          <w:sz w:val="14"/>
        </w:rPr>
        <w:t>l</w:t>
      </w:r>
      <w:r>
        <w:rPr>
          <w:rFonts w:ascii="Arial"/>
          <w:color w:val="494949"/>
          <w:w w:val="110"/>
          <w:sz w:val="14"/>
        </w:rPr>
        <w:t>an</w:t>
      </w:r>
      <w:r>
        <w:rPr>
          <w:rFonts w:ascii="Arial"/>
          <w:color w:val="494949"/>
          <w:spacing w:val="-2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374</w:t>
      </w:r>
      <w:r>
        <w:rPr>
          <w:rFonts w:ascii="Arial"/>
          <w:color w:val="494949"/>
          <w:spacing w:val="-23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73Q</w:t>
      </w:r>
      <w:r>
        <w:rPr>
          <w:rFonts w:ascii="Arial"/>
          <w:color w:val="494949"/>
          <w:w w:val="105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Lots</w:t>
      </w:r>
      <w:r>
        <w:rPr>
          <w:rFonts w:ascii="Arial"/>
          <w:color w:val="595959"/>
          <w:spacing w:val="-14"/>
          <w:w w:val="110"/>
          <w:sz w:val="14"/>
        </w:rPr>
        <w:t xml:space="preserve"> </w:t>
      </w:r>
      <w:r>
        <w:rPr>
          <w:rFonts w:ascii="Arial"/>
          <w:color w:val="494949"/>
          <w:spacing w:val="-36"/>
          <w:w w:val="110"/>
          <w:sz w:val="14"/>
        </w:rPr>
        <w:t>1</w:t>
      </w:r>
      <w:r>
        <w:rPr>
          <w:rFonts w:ascii="Arial"/>
          <w:color w:val="707070"/>
          <w:spacing w:val="-19"/>
          <w:w w:val="110"/>
          <w:sz w:val="14"/>
        </w:rPr>
        <w:t>,</w:t>
      </w:r>
      <w:r>
        <w:rPr>
          <w:rFonts w:ascii="Arial"/>
          <w:color w:val="494949"/>
          <w:w w:val="110"/>
          <w:sz w:val="14"/>
        </w:rPr>
        <w:t>2</w:t>
      </w:r>
      <w:r>
        <w:rPr>
          <w:rFonts w:ascii="Arial"/>
          <w:color w:val="494949"/>
          <w:spacing w:val="-13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and</w:t>
      </w:r>
      <w:r>
        <w:rPr>
          <w:rFonts w:ascii="Arial"/>
          <w:color w:val="595959"/>
          <w:spacing w:val="-20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3</w:t>
      </w:r>
      <w:r>
        <w:rPr>
          <w:rFonts w:ascii="Arial"/>
          <w:color w:val="595959"/>
          <w:spacing w:val="-20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20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Tit</w:t>
      </w:r>
      <w:r>
        <w:rPr>
          <w:rFonts w:ascii="Arial"/>
          <w:color w:val="494949"/>
          <w:spacing w:val="-12"/>
          <w:w w:val="110"/>
          <w:sz w:val="14"/>
        </w:rPr>
        <w:t>l</w:t>
      </w:r>
      <w:r>
        <w:rPr>
          <w:rFonts w:ascii="Arial"/>
          <w:color w:val="494949"/>
          <w:w w:val="110"/>
          <w:sz w:val="14"/>
        </w:rPr>
        <w:t>e</w:t>
      </w:r>
      <w:r>
        <w:rPr>
          <w:rFonts w:ascii="Arial"/>
          <w:color w:val="494949"/>
          <w:spacing w:val="-13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</w:t>
      </w:r>
      <w:r>
        <w:rPr>
          <w:rFonts w:ascii="Arial"/>
          <w:color w:val="494949"/>
          <w:spacing w:val="-15"/>
          <w:w w:val="110"/>
          <w:sz w:val="14"/>
        </w:rPr>
        <w:t>l</w:t>
      </w:r>
      <w:r>
        <w:rPr>
          <w:rFonts w:ascii="Arial"/>
          <w:color w:val="494949"/>
          <w:w w:val="110"/>
          <w:sz w:val="14"/>
        </w:rPr>
        <w:t>an</w:t>
      </w:r>
      <w:r>
        <w:rPr>
          <w:rFonts w:ascii="Arial"/>
          <w:color w:val="494949"/>
          <w:spacing w:val="-11"/>
          <w:w w:val="110"/>
          <w:sz w:val="14"/>
        </w:rPr>
        <w:t xml:space="preserve"> </w:t>
      </w:r>
      <w:r>
        <w:rPr>
          <w:rFonts w:ascii="Arial"/>
          <w:color w:val="363636"/>
          <w:spacing w:val="-35"/>
          <w:w w:val="110"/>
          <w:sz w:val="14"/>
        </w:rPr>
        <w:t>1</w:t>
      </w:r>
      <w:r>
        <w:rPr>
          <w:rFonts w:ascii="Arial"/>
          <w:color w:val="363636"/>
          <w:w w:val="110"/>
          <w:sz w:val="14"/>
        </w:rPr>
        <w:t>72740G</w:t>
      </w:r>
      <w:r>
        <w:rPr>
          <w:rFonts w:ascii="Arial"/>
          <w:color w:val="363636"/>
          <w:w w:val="101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Lots</w:t>
      </w:r>
      <w:r>
        <w:rPr>
          <w:rFonts w:ascii="Arial"/>
          <w:color w:val="494949"/>
          <w:spacing w:val="-16"/>
          <w:w w:val="110"/>
          <w:sz w:val="14"/>
        </w:rPr>
        <w:t xml:space="preserve"> </w:t>
      </w:r>
      <w:r>
        <w:rPr>
          <w:rFonts w:ascii="Arial"/>
          <w:color w:val="494949"/>
          <w:spacing w:val="-5"/>
          <w:w w:val="110"/>
          <w:sz w:val="14"/>
        </w:rPr>
        <w:t>1</w:t>
      </w:r>
      <w:r>
        <w:rPr>
          <w:rFonts w:ascii="Arial"/>
          <w:color w:val="494949"/>
          <w:spacing w:val="-8"/>
          <w:w w:val="110"/>
          <w:sz w:val="14"/>
        </w:rPr>
        <w:t>and</w:t>
      </w:r>
      <w:r>
        <w:rPr>
          <w:rFonts w:ascii="Arial"/>
          <w:color w:val="494949"/>
          <w:spacing w:val="-1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2</w:t>
      </w:r>
      <w:r>
        <w:rPr>
          <w:rFonts w:ascii="Arial"/>
          <w:color w:val="494949"/>
          <w:spacing w:val="-26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22"/>
          <w:w w:val="110"/>
          <w:sz w:val="14"/>
        </w:rPr>
        <w:t xml:space="preserve"> </w:t>
      </w:r>
      <w:r>
        <w:rPr>
          <w:rFonts w:ascii="Arial"/>
          <w:color w:val="494949"/>
          <w:spacing w:val="-2"/>
          <w:w w:val="110"/>
          <w:sz w:val="14"/>
        </w:rPr>
        <w:t>Ti</w:t>
      </w:r>
      <w:r>
        <w:rPr>
          <w:rFonts w:ascii="Arial"/>
          <w:color w:val="494949"/>
          <w:spacing w:val="-1"/>
          <w:w w:val="110"/>
          <w:sz w:val="14"/>
        </w:rPr>
        <w:t>tle</w:t>
      </w:r>
      <w:r>
        <w:rPr>
          <w:rFonts w:ascii="Arial"/>
          <w:color w:val="494949"/>
          <w:spacing w:val="-18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Plan</w:t>
      </w:r>
      <w:r>
        <w:rPr>
          <w:rFonts w:ascii="Arial"/>
          <w:color w:val="494949"/>
          <w:spacing w:val="-13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247053M</w:t>
      </w:r>
      <w:r>
        <w:rPr>
          <w:rFonts w:ascii="Arial"/>
          <w:color w:val="595959"/>
          <w:spacing w:val="21"/>
          <w:w w:val="106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Lots</w:t>
      </w:r>
      <w:r>
        <w:rPr>
          <w:rFonts w:ascii="Arial"/>
          <w:color w:val="595959"/>
          <w:spacing w:val="-11"/>
          <w:w w:val="110"/>
          <w:sz w:val="14"/>
        </w:rPr>
        <w:t xml:space="preserve"> </w:t>
      </w:r>
      <w:r>
        <w:rPr>
          <w:rFonts w:ascii="Arial"/>
          <w:color w:val="494949"/>
          <w:spacing w:val="-5"/>
          <w:w w:val="110"/>
          <w:sz w:val="14"/>
        </w:rPr>
        <w:t>1</w:t>
      </w:r>
      <w:r>
        <w:rPr>
          <w:rFonts w:ascii="Arial"/>
          <w:color w:val="494949"/>
          <w:spacing w:val="-8"/>
          <w:w w:val="110"/>
          <w:sz w:val="14"/>
        </w:rPr>
        <w:t>and</w:t>
      </w:r>
      <w:r>
        <w:rPr>
          <w:rFonts w:ascii="Arial"/>
          <w:color w:val="494949"/>
          <w:spacing w:val="-10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2</w:t>
      </w:r>
      <w:r>
        <w:rPr>
          <w:rFonts w:ascii="Arial"/>
          <w:color w:val="595959"/>
          <w:spacing w:val="-15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24"/>
          <w:w w:val="110"/>
          <w:sz w:val="14"/>
        </w:rPr>
        <w:t xml:space="preserve"> </w:t>
      </w:r>
      <w:r>
        <w:rPr>
          <w:rFonts w:ascii="Arial"/>
          <w:color w:val="494949"/>
          <w:spacing w:val="-2"/>
          <w:w w:val="110"/>
          <w:sz w:val="14"/>
        </w:rPr>
        <w:t>Ti</w:t>
      </w:r>
      <w:r>
        <w:rPr>
          <w:rFonts w:ascii="Arial"/>
          <w:color w:val="494949"/>
          <w:spacing w:val="-1"/>
          <w:w w:val="110"/>
          <w:sz w:val="14"/>
        </w:rPr>
        <w:t>tle</w:t>
      </w:r>
      <w:r>
        <w:rPr>
          <w:rFonts w:ascii="Arial"/>
          <w:color w:val="494949"/>
          <w:spacing w:val="-13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Plan</w:t>
      </w:r>
      <w:r>
        <w:rPr>
          <w:rFonts w:ascii="Arial"/>
          <w:color w:val="494949"/>
          <w:spacing w:val="-7"/>
          <w:w w:val="110"/>
          <w:sz w:val="14"/>
        </w:rPr>
        <w:t xml:space="preserve"> </w:t>
      </w:r>
      <w:r>
        <w:rPr>
          <w:rFonts w:ascii="Arial"/>
          <w:color w:val="494949"/>
          <w:spacing w:val="-4"/>
          <w:w w:val="110"/>
          <w:sz w:val="14"/>
        </w:rPr>
        <w:t>23941</w:t>
      </w:r>
      <w:r>
        <w:rPr>
          <w:rFonts w:ascii="Arial"/>
          <w:color w:val="494949"/>
          <w:spacing w:val="-3"/>
          <w:w w:val="110"/>
          <w:sz w:val="14"/>
        </w:rPr>
        <w:t>48</w:t>
      </w:r>
    </w:p>
    <w:p w14:paraId="13EDDB5E" w14:textId="77777777" w:rsidR="00A5052B" w:rsidRDefault="00A72E41">
      <w:pPr>
        <w:spacing w:before="10" w:line="285" w:lineRule="auto"/>
        <w:ind w:left="5586" w:right="747" w:firstLine="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Port</w:t>
      </w:r>
      <w:r>
        <w:rPr>
          <w:rFonts w:ascii="Arial"/>
          <w:color w:val="494949"/>
          <w:spacing w:val="-4"/>
          <w:w w:val="110"/>
          <w:sz w:val="14"/>
        </w:rPr>
        <w:t>i</w:t>
      </w:r>
      <w:r>
        <w:rPr>
          <w:rFonts w:ascii="Arial"/>
          <w:color w:val="494949"/>
          <w:w w:val="110"/>
          <w:sz w:val="14"/>
        </w:rPr>
        <w:t>o</w:t>
      </w:r>
      <w:r>
        <w:rPr>
          <w:rFonts w:ascii="Arial"/>
          <w:color w:val="494949"/>
          <w:spacing w:val="-6"/>
          <w:w w:val="110"/>
          <w:sz w:val="14"/>
        </w:rPr>
        <w:t>n</w:t>
      </w:r>
      <w:r>
        <w:rPr>
          <w:rFonts w:ascii="Arial"/>
          <w:color w:val="707070"/>
          <w:w w:val="110"/>
          <w:sz w:val="14"/>
        </w:rPr>
        <w:t>s</w:t>
      </w:r>
      <w:r>
        <w:rPr>
          <w:rFonts w:ascii="Arial"/>
          <w:color w:val="707070"/>
          <w:spacing w:val="-15"/>
          <w:w w:val="110"/>
          <w:sz w:val="14"/>
        </w:rPr>
        <w:t xml:space="preserve"> </w:t>
      </w:r>
      <w:r>
        <w:rPr>
          <w:rFonts w:ascii="Arial"/>
          <w:color w:val="494949"/>
          <w:spacing w:val="-36"/>
          <w:w w:val="110"/>
          <w:sz w:val="14"/>
        </w:rPr>
        <w:t>1</w:t>
      </w:r>
      <w:r>
        <w:rPr>
          <w:rFonts w:ascii="Arial"/>
          <w:color w:val="494949"/>
          <w:spacing w:val="-15"/>
          <w:w w:val="110"/>
          <w:sz w:val="14"/>
        </w:rPr>
        <w:t>7</w:t>
      </w:r>
      <w:r>
        <w:rPr>
          <w:rFonts w:ascii="Arial"/>
          <w:color w:val="858585"/>
          <w:spacing w:val="-25"/>
          <w:w w:val="110"/>
          <w:sz w:val="14"/>
        </w:rPr>
        <w:t>,</w:t>
      </w:r>
      <w:r>
        <w:rPr>
          <w:rFonts w:ascii="Arial"/>
          <w:color w:val="494949"/>
          <w:spacing w:val="-36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9</w:t>
      </w:r>
      <w:r>
        <w:rPr>
          <w:rFonts w:ascii="Arial"/>
          <w:color w:val="494949"/>
          <w:spacing w:val="-16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a</w:t>
      </w:r>
      <w:r>
        <w:rPr>
          <w:rFonts w:ascii="Arial"/>
          <w:color w:val="595959"/>
          <w:spacing w:val="1"/>
          <w:w w:val="110"/>
          <w:sz w:val="14"/>
        </w:rPr>
        <w:t>n</w:t>
      </w:r>
      <w:r>
        <w:rPr>
          <w:rFonts w:ascii="Arial"/>
          <w:color w:val="363636"/>
          <w:w w:val="110"/>
          <w:sz w:val="14"/>
        </w:rPr>
        <w:t>d</w:t>
      </w:r>
      <w:r>
        <w:rPr>
          <w:rFonts w:ascii="Arial"/>
          <w:color w:val="363636"/>
          <w:spacing w:val="-14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2</w:t>
      </w:r>
      <w:r>
        <w:rPr>
          <w:rFonts w:ascii="Arial"/>
          <w:color w:val="494949"/>
          <w:spacing w:val="10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Par</w:t>
      </w:r>
      <w:r>
        <w:rPr>
          <w:rFonts w:ascii="Arial"/>
          <w:color w:val="494949"/>
          <w:spacing w:val="-12"/>
          <w:w w:val="110"/>
          <w:sz w:val="14"/>
        </w:rPr>
        <w:t>i</w:t>
      </w:r>
      <w:r>
        <w:rPr>
          <w:rFonts w:ascii="Arial"/>
          <w:color w:val="494949"/>
          <w:w w:val="110"/>
          <w:sz w:val="14"/>
        </w:rPr>
        <w:t>sh</w:t>
      </w:r>
      <w:r>
        <w:rPr>
          <w:rFonts w:ascii="Arial"/>
          <w:color w:val="494949"/>
          <w:spacing w:val="-17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of</w:t>
      </w:r>
      <w:r>
        <w:rPr>
          <w:rFonts w:ascii="Arial"/>
          <w:color w:val="494949"/>
          <w:spacing w:val="-4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K</w:t>
      </w:r>
      <w:r>
        <w:rPr>
          <w:rFonts w:ascii="Arial"/>
          <w:color w:val="494949"/>
          <w:spacing w:val="-4"/>
          <w:w w:val="110"/>
          <w:sz w:val="14"/>
        </w:rPr>
        <w:t>u</w:t>
      </w:r>
      <w:r>
        <w:rPr>
          <w:rFonts w:ascii="Arial"/>
          <w:color w:val="494949"/>
          <w:w w:val="110"/>
          <w:sz w:val="14"/>
        </w:rPr>
        <w:t>ru</w:t>
      </w:r>
      <w:r>
        <w:rPr>
          <w:rFonts w:ascii="Arial"/>
          <w:color w:val="494949"/>
          <w:spacing w:val="-13"/>
          <w:w w:val="110"/>
          <w:sz w:val="14"/>
        </w:rPr>
        <w:t>e</w:t>
      </w:r>
      <w:r>
        <w:rPr>
          <w:rFonts w:ascii="Arial"/>
          <w:color w:val="707070"/>
          <w:spacing w:val="4"/>
          <w:w w:val="110"/>
          <w:sz w:val="14"/>
        </w:rPr>
        <w:t>-</w:t>
      </w:r>
      <w:r>
        <w:rPr>
          <w:rFonts w:ascii="Arial"/>
          <w:color w:val="494949"/>
          <w:spacing w:val="-3"/>
          <w:w w:val="110"/>
          <w:sz w:val="14"/>
        </w:rPr>
        <w:t>a</w:t>
      </w:r>
      <w:r>
        <w:rPr>
          <w:rFonts w:ascii="Arial"/>
          <w:color w:val="858585"/>
          <w:spacing w:val="4"/>
          <w:w w:val="110"/>
          <w:sz w:val="14"/>
        </w:rPr>
        <w:t>-</w:t>
      </w:r>
      <w:r>
        <w:rPr>
          <w:rFonts w:ascii="Arial"/>
          <w:color w:val="494949"/>
          <w:w w:val="110"/>
          <w:sz w:val="14"/>
        </w:rPr>
        <w:t>rue</w:t>
      </w:r>
      <w:r>
        <w:rPr>
          <w:rFonts w:ascii="Arial"/>
          <w:color w:val="494949"/>
          <w:w w:val="105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Crown</w:t>
      </w:r>
      <w:r>
        <w:rPr>
          <w:rFonts w:ascii="Arial"/>
          <w:color w:val="494949"/>
          <w:spacing w:val="-26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Allotment</w:t>
      </w:r>
      <w:r>
        <w:rPr>
          <w:rFonts w:ascii="Arial"/>
          <w:color w:val="494949"/>
          <w:spacing w:val="-13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63A</w:t>
      </w:r>
      <w:r>
        <w:rPr>
          <w:rFonts w:ascii="Arial"/>
          <w:color w:val="595959"/>
          <w:spacing w:val="-17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</w:t>
      </w:r>
      <w:r>
        <w:rPr>
          <w:rFonts w:ascii="Arial"/>
          <w:color w:val="494949"/>
          <w:spacing w:val="1"/>
          <w:w w:val="110"/>
          <w:sz w:val="14"/>
        </w:rPr>
        <w:t>a</w:t>
      </w:r>
      <w:r>
        <w:rPr>
          <w:rFonts w:ascii="Arial"/>
          <w:color w:val="707070"/>
          <w:spacing w:val="-8"/>
          <w:w w:val="110"/>
          <w:sz w:val="14"/>
        </w:rPr>
        <w:t>r</w:t>
      </w:r>
      <w:r>
        <w:rPr>
          <w:rFonts w:ascii="Arial"/>
          <w:color w:val="494949"/>
          <w:spacing w:val="-14"/>
          <w:w w:val="110"/>
          <w:sz w:val="14"/>
        </w:rPr>
        <w:t>i</w:t>
      </w:r>
      <w:r>
        <w:rPr>
          <w:rFonts w:ascii="Arial"/>
          <w:color w:val="707070"/>
          <w:spacing w:val="-10"/>
          <w:w w:val="110"/>
          <w:sz w:val="14"/>
        </w:rPr>
        <w:t>s</w:t>
      </w:r>
      <w:r>
        <w:rPr>
          <w:rFonts w:ascii="Arial"/>
          <w:color w:val="363636"/>
          <w:w w:val="110"/>
          <w:sz w:val="14"/>
        </w:rPr>
        <w:t>h</w:t>
      </w:r>
      <w:r>
        <w:rPr>
          <w:rFonts w:ascii="Arial"/>
          <w:color w:val="363636"/>
          <w:spacing w:val="-3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of</w:t>
      </w:r>
      <w:r>
        <w:rPr>
          <w:rFonts w:ascii="Arial"/>
          <w:color w:val="494949"/>
          <w:spacing w:val="-22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Wurrook</w:t>
      </w:r>
      <w:r>
        <w:rPr>
          <w:rFonts w:ascii="Arial"/>
          <w:color w:val="494949"/>
          <w:w w:val="109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16"/>
          <w:w w:val="105"/>
          <w:sz w:val="14"/>
        </w:rPr>
        <w:t xml:space="preserve"> </w:t>
      </w:r>
      <w:r>
        <w:rPr>
          <w:rFonts w:ascii="Arial"/>
          <w:color w:val="494949"/>
          <w:spacing w:val="-1"/>
          <w:w w:val="105"/>
          <w:sz w:val="14"/>
        </w:rPr>
        <w:t>Allotment</w:t>
      </w:r>
      <w:r>
        <w:rPr>
          <w:rFonts w:ascii="Arial"/>
          <w:color w:val="494949"/>
          <w:spacing w:val="3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88</w:t>
      </w:r>
      <w:r>
        <w:rPr>
          <w:rFonts w:ascii="Arial"/>
          <w:color w:val="59595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Parish</w:t>
      </w:r>
      <w:r>
        <w:rPr>
          <w:rFonts w:ascii="Arial"/>
          <w:color w:val="494949"/>
          <w:spacing w:val="-5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Commeralghip</w:t>
      </w:r>
      <w:r>
        <w:rPr>
          <w:rFonts w:ascii="Arial"/>
          <w:color w:val="494949"/>
          <w:spacing w:val="21"/>
          <w:w w:val="104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Crown</w:t>
      </w:r>
      <w:r>
        <w:rPr>
          <w:rFonts w:ascii="Arial"/>
          <w:color w:val="595959"/>
          <w:spacing w:val="-14"/>
          <w:w w:val="105"/>
          <w:sz w:val="14"/>
        </w:rPr>
        <w:t xml:space="preserve"> </w:t>
      </w:r>
      <w:r>
        <w:rPr>
          <w:rFonts w:ascii="Arial"/>
          <w:color w:val="494949"/>
          <w:spacing w:val="-1"/>
          <w:w w:val="105"/>
          <w:sz w:val="14"/>
        </w:rPr>
        <w:t>Allotment</w:t>
      </w:r>
      <w:r>
        <w:rPr>
          <w:rFonts w:ascii="Arial"/>
          <w:color w:val="494949"/>
          <w:spacing w:val="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89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Parish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Commeralghip</w:t>
      </w:r>
      <w:r>
        <w:rPr>
          <w:rFonts w:ascii="Arial"/>
          <w:color w:val="494949"/>
          <w:spacing w:val="26"/>
          <w:w w:val="104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1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Allotment</w:t>
      </w:r>
      <w:r>
        <w:rPr>
          <w:rFonts w:ascii="Arial"/>
          <w:color w:val="494949"/>
          <w:spacing w:val="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90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494949"/>
          <w:spacing w:val="-3"/>
          <w:w w:val="105"/>
          <w:sz w:val="14"/>
        </w:rPr>
        <w:t>Parish</w:t>
      </w:r>
      <w:r>
        <w:rPr>
          <w:rFonts w:ascii="Arial"/>
          <w:color w:val="494949"/>
          <w:spacing w:val="-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Commeralghip</w:t>
      </w:r>
      <w:r>
        <w:rPr>
          <w:rFonts w:ascii="Arial"/>
          <w:color w:val="494949"/>
          <w:spacing w:val="24"/>
          <w:w w:val="104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Crown</w:t>
      </w:r>
      <w:r>
        <w:rPr>
          <w:rFonts w:ascii="Arial"/>
          <w:color w:val="494949"/>
          <w:spacing w:val="-29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Allotment</w:t>
      </w:r>
      <w:r>
        <w:rPr>
          <w:rFonts w:ascii="Arial"/>
          <w:color w:val="494949"/>
          <w:spacing w:val="-34"/>
          <w:w w:val="110"/>
          <w:sz w:val="14"/>
        </w:rPr>
        <w:t xml:space="preserve"> </w:t>
      </w:r>
      <w:r>
        <w:rPr>
          <w:rFonts w:ascii="Arial"/>
          <w:color w:val="707070"/>
          <w:w w:val="105"/>
          <w:sz w:val="14"/>
        </w:rPr>
        <w:t>s</w:t>
      </w:r>
      <w:r>
        <w:rPr>
          <w:rFonts w:ascii="Arial"/>
          <w:color w:val="707070"/>
          <w:spacing w:val="-26"/>
          <w:w w:val="105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95</w:t>
      </w:r>
      <w:r>
        <w:rPr>
          <w:rFonts w:ascii="Arial"/>
          <w:color w:val="494949"/>
          <w:spacing w:val="-28"/>
          <w:w w:val="110"/>
          <w:sz w:val="14"/>
        </w:rPr>
        <w:t xml:space="preserve"> </w:t>
      </w:r>
      <w:r>
        <w:rPr>
          <w:rFonts w:ascii="Arial"/>
          <w:color w:val="595959"/>
          <w:spacing w:val="7"/>
          <w:w w:val="110"/>
          <w:sz w:val="14"/>
        </w:rPr>
        <w:t>a</w:t>
      </w:r>
      <w:r>
        <w:rPr>
          <w:rFonts w:ascii="Arial"/>
          <w:color w:val="363636"/>
          <w:w w:val="110"/>
          <w:sz w:val="14"/>
        </w:rPr>
        <w:t>nd</w:t>
      </w:r>
      <w:r>
        <w:rPr>
          <w:rFonts w:ascii="Arial"/>
          <w:color w:val="363636"/>
          <w:spacing w:val="-33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96</w:t>
      </w:r>
      <w:r>
        <w:rPr>
          <w:rFonts w:ascii="Arial"/>
          <w:color w:val="494949"/>
          <w:spacing w:val="-26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Parish</w:t>
      </w:r>
      <w:r>
        <w:rPr>
          <w:rFonts w:ascii="Arial"/>
          <w:color w:val="494949"/>
          <w:spacing w:val="-27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of</w:t>
      </w:r>
      <w:r>
        <w:rPr>
          <w:rFonts w:ascii="Arial"/>
          <w:color w:val="494949"/>
          <w:w w:val="113"/>
          <w:sz w:val="14"/>
        </w:rPr>
        <w:t xml:space="preserve"> </w:t>
      </w:r>
      <w:r>
        <w:rPr>
          <w:rFonts w:ascii="Arial"/>
          <w:color w:val="494949"/>
          <w:spacing w:val="-2"/>
          <w:w w:val="115"/>
          <w:sz w:val="14"/>
        </w:rPr>
        <w:t>Commeralghip</w:t>
      </w:r>
    </w:p>
    <w:p w14:paraId="13EDDB5F" w14:textId="77777777" w:rsidR="00A5052B" w:rsidRDefault="00A72E41">
      <w:pPr>
        <w:spacing w:before="10" w:line="278" w:lineRule="auto"/>
        <w:ind w:left="5586" w:right="63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Crown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Allotments</w:t>
      </w:r>
      <w:r>
        <w:rPr>
          <w:rFonts w:ascii="Arial"/>
          <w:color w:val="595959"/>
          <w:spacing w:val="4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86</w:t>
      </w:r>
      <w:r>
        <w:rPr>
          <w:rFonts w:ascii="Arial"/>
          <w:color w:val="595959"/>
          <w:spacing w:val="-13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and</w:t>
      </w:r>
      <w:r>
        <w:rPr>
          <w:rFonts w:ascii="Arial"/>
          <w:color w:val="595959"/>
          <w:spacing w:val="-13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87</w:t>
      </w:r>
      <w:r>
        <w:rPr>
          <w:rFonts w:ascii="Arial"/>
          <w:color w:val="595959"/>
          <w:spacing w:val="-7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Parish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w w:val="107"/>
          <w:sz w:val="14"/>
        </w:rPr>
        <w:t xml:space="preserve"> </w:t>
      </w:r>
      <w:r>
        <w:rPr>
          <w:rFonts w:ascii="Arial"/>
          <w:color w:val="595959"/>
          <w:spacing w:val="-1"/>
          <w:w w:val="105"/>
          <w:sz w:val="14"/>
        </w:rPr>
        <w:t>Commeralghip</w:t>
      </w:r>
    </w:p>
    <w:p w14:paraId="13EDDB60" w14:textId="77777777" w:rsidR="00A5052B" w:rsidRDefault="00A72E41">
      <w:pPr>
        <w:spacing w:before="15" w:line="278" w:lineRule="auto"/>
        <w:ind w:left="5586" w:right="750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Port</w:t>
      </w:r>
      <w:r>
        <w:rPr>
          <w:rFonts w:ascii="Arial"/>
          <w:color w:val="494949"/>
          <w:spacing w:val="-12"/>
          <w:w w:val="110"/>
          <w:sz w:val="14"/>
        </w:rPr>
        <w:t>i</w:t>
      </w:r>
      <w:r>
        <w:rPr>
          <w:rFonts w:ascii="Arial"/>
          <w:color w:val="494949"/>
          <w:w w:val="110"/>
          <w:sz w:val="14"/>
        </w:rPr>
        <w:t>ons</w:t>
      </w:r>
      <w:r>
        <w:rPr>
          <w:rFonts w:ascii="Arial"/>
          <w:color w:val="494949"/>
          <w:spacing w:val="-16"/>
          <w:w w:val="110"/>
          <w:sz w:val="14"/>
        </w:rPr>
        <w:t xml:space="preserve"> </w:t>
      </w:r>
      <w:r>
        <w:rPr>
          <w:rFonts w:ascii="Arial"/>
          <w:color w:val="494949"/>
          <w:spacing w:val="-45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07</w:t>
      </w:r>
      <w:r>
        <w:rPr>
          <w:rFonts w:ascii="Arial"/>
          <w:color w:val="494949"/>
          <w:spacing w:val="-18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and</w:t>
      </w:r>
      <w:r>
        <w:rPr>
          <w:rFonts w:ascii="Arial"/>
          <w:color w:val="494949"/>
          <w:spacing w:val="-9"/>
          <w:w w:val="110"/>
          <w:sz w:val="14"/>
        </w:rPr>
        <w:t xml:space="preserve"> </w:t>
      </w:r>
      <w:r>
        <w:rPr>
          <w:rFonts w:ascii="Arial"/>
          <w:color w:val="595959"/>
          <w:spacing w:val="-41"/>
          <w:w w:val="110"/>
          <w:sz w:val="14"/>
        </w:rPr>
        <w:t>1</w:t>
      </w:r>
      <w:r>
        <w:rPr>
          <w:rFonts w:ascii="Arial"/>
          <w:color w:val="595959"/>
          <w:w w:val="110"/>
          <w:sz w:val="14"/>
        </w:rPr>
        <w:t>08</w:t>
      </w:r>
      <w:r>
        <w:rPr>
          <w:rFonts w:ascii="Arial"/>
          <w:color w:val="595959"/>
          <w:spacing w:val="-18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Pa</w:t>
      </w:r>
      <w:r>
        <w:rPr>
          <w:rFonts w:ascii="Arial"/>
          <w:color w:val="494949"/>
          <w:spacing w:val="-29"/>
          <w:w w:val="110"/>
          <w:sz w:val="14"/>
        </w:rPr>
        <w:t>r</w:t>
      </w:r>
      <w:r>
        <w:rPr>
          <w:rFonts w:ascii="Arial"/>
          <w:color w:val="707070"/>
          <w:spacing w:val="-79"/>
          <w:w w:val="110"/>
          <w:sz w:val="14"/>
        </w:rPr>
        <w:t>i</w:t>
      </w:r>
      <w:r>
        <w:rPr>
          <w:rFonts w:ascii="Arial"/>
          <w:color w:val="707070"/>
          <w:spacing w:val="7"/>
          <w:w w:val="110"/>
          <w:sz w:val="14"/>
        </w:rPr>
        <w:t>s</w:t>
      </w:r>
      <w:r>
        <w:rPr>
          <w:rFonts w:ascii="Arial"/>
          <w:color w:val="494949"/>
          <w:w w:val="110"/>
          <w:sz w:val="14"/>
        </w:rPr>
        <w:t>h</w:t>
      </w:r>
      <w:r>
        <w:rPr>
          <w:rFonts w:ascii="Arial"/>
          <w:color w:val="494949"/>
          <w:spacing w:val="-27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of</w:t>
      </w:r>
      <w:r>
        <w:rPr>
          <w:rFonts w:ascii="Arial"/>
          <w:color w:val="494949"/>
          <w:spacing w:val="-14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Commera</w:t>
      </w:r>
      <w:r>
        <w:rPr>
          <w:rFonts w:ascii="Arial"/>
          <w:color w:val="595959"/>
          <w:spacing w:val="-5"/>
          <w:w w:val="110"/>
          <w:sz w:val="14"/>
        </w:rPr>
        <w:t>l</w:t>
      </w:r>
      <w:r>
        <w:rPr>
          <w:rFonts w:ascii="Arial"/>
          <w:color w:val="595959"/>
          <w:w w:val="110"/>
          <w:sz w:val="14"/>
        </w:rPr>
        <w:t>ghip</w:t>
      </w:r>
      <w:r>
        <w:rPr>
          <w:rFonts w:ascii="Arial"/>
          <w:color w:val="595959"/>
          <w:w w:val="108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Lot</w:t>
      </w:r>
      <w:r>
        <w:rPr>
          <w:rFonts w:ascii="Arial"/>
          <w:color w:val="494949"/>
          <w:spacing w:val="-17"/>
          <w:w w:val="110"/>
          <w:sz w:val="14"/>
        </w:rPr>
        <w:t xml:space="preserve"> </w:t>
      </w:r>
      <w:r>
        <w:rPr>
          <w:rFonts w:ascii="Arial"/>
          <w:color w:val="363636"/>
          <w:spacing w:val="-9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28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T</w:t>
      </w:r>
      <w:r>
        <w:rPr>
          <w:rFonts w:ascii="Arial"/>
          <w:color w:val="494949"/>
          <w:spacing w:val="-6"/>
          <w:w w:val="110"/>
          <w:sz w:val="14"/>
        </w:rPr>
        <w:t>i</w:t>
      </w:r>
      <w:r>
        <w:rPr>
          <w:rFonts w:ascii="Arial"/>
          <w:color w:val="494949"/>
          <w:w w:val="110"/>
          <w:sz w:val="14"/>
        </w:rPr>
        <w:t>tle</w:t>
      </w:r>
      <w:r>
        <w:rPr>
          <w:rFonts w:ascii="Arial"/>
          <w:color w:val="494949"/>
          <w:spacing w:val="-15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Plan</w:t>
      </w:r>
      <w:r>
        <w:rPr>
          <w:rFonts w:ascii="Arial"/>
          <w:color w:val="494949"/>
          <w:spacing w:val="-14"/>
          <w:w w:val="110"/>
          <w:sz w:val="14"/>
        </w:rPr>
        <w:t xml:space="preserve"> </w:t>
      </w:r>
      <w:r>
        <w:rPr>
          <w:rFonts w:ascii="Arial"/>
          <w:color w:val="494949"/>
          <w:spacing w:val="-41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73508F</w:t>
      </w:r>
    </w:p>
    <w:p w14:paraId="13EDDB61" w14:textId="77777777" w:rsidR="00A5052B" w:rsidRDefault="00A72E41">
      <w:pPr>
        <w:spacing w:before="8" w:line="288" w:lineRule="auto"/>
        <w:ind w:left="5586" w:right="135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Lots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spacing w:val="-20"/>
          <w:w w:val="105"/>
          <w:sz w:val="14"/>
        </w:rPr>
        <w:t>1</w:t>
      </w:r>
      <w:r>
        <w:rPr>
          <w:rFonts w:ascii="Arial"/>
          <w:color w:val="595959"/>
          <w:w w:val="105"/>
          <w:sz w:val="14"/>
        </w:rPr>
        <w:t>and</w:t>
      </w:r>
      <w:r>
        <w:rPr>
          <w:rFonts w:ascii="Arial"/>
          <w:color w:val="595959"/>
          <w:spacing w:val="-8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2</w:t>
      </w:r>
      <w:r>
        <w:rPr>
          <w:rFonts w:ascii="Arial"/>
          <w:color w:val="595959"/>
          <w:spacing w:val="-7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on</w:t>
      </w:r>
      <w:r>
        <w:rPr>
          <w:rFonts w:ascii="Arial"/>
          <w:color w:val="595959"/>
          <w:spacing w:val="-9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Title</w:t>
      </w:r>
      <w:r>
        <w:rPr>
          <w:rFonts w:ascii="Arial"/>
          <w:color w:val="494949"/>
          <w:spacing w:val="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</w:t>
      </w:r>
      <w:r>
        <w:rPr>
          <w:rFonts w:ascii="Arial"/>
          <w:color w:val="494949"/>
          <w:spacing w:val="-13"/>
          <w:w w:val="105"/>
          <w:sz w:val="14"/>
        </w:rPr>
        <w:t>l</w:t>
      </w:r>
      <w:r>
        <w:rPr>
          <w:rFonts w:ascii="Arial"/>
          <w:color w:val="494949"/>
          <w:w w:val="105"/>
          <w:sz w:val="14"/>
        </w:rPr>
        <w:t>an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390132P</w:t>
      </w:r>
      <w:r>
        <w:rPr>
          <w:rFonts w:ascii="Arial"/>
          <w:color w:val="494949"/>
          <w:w w:val="101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Lot</w:t>
      </w:r>
      <w:r>
        <w:rPr>
          <w:rFonts w:ascii="Arial"/>
          <w:color w:val="595959"/>
          <w:spacing w:val="-10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39</w:t>
      </w:r>
      <w:r>
        <w:rPr>
          <w:rFonts w:ascii="Arial"/>
          <w:color w:val="595959"/>
          <w:spacing w:val="-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3"/>
          <w:w w:val="105"/>
          <w:sz w:val="14"/>
        </w:rPr>
        <w:t xml:space="preserve"> </w:t>
      </w:r>
      <w:r>
        <w:rPr>
          <w:rFonts w:ascii="Arial"/>
          <w:color w:val="494949"/>
          <w:spacing w:val="-5"/>
          <w:w w:val="105"/>
          <w:sz w:val="14"/>
        </w:rPr>
        <w:t>Pl</w:t>
      </w:r>
      <w:r>
        <w:rPr>
          <w:rFonts w:ascii="Arial"/>
          <w:color w:val="494949"/>
          <w:spacing w:val="-4"/>
          <w:w w:val="105"/>
          <w:sz w:val="14"/>
        </w:rPr>
        <w:t>an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of</w:t>
      </w:r>
      <w:r>
        <w:rPr>
          <w:rFonts w:ascii="Arial"/>
          <w:color w:val="595959"/>
          <w:spacing w:val="-5"/>
          <w:w w:val="105"/>
          <w:sz w:val="14"/>
        </w:rPr>
        <w:t xml:space="preserve"> </w:t>
      </w:r>
      <w:r>
        <w:rPr>
          <w:rFonts w:ascii="Arial"/>
          <w:color w:val="595959"/>
          <w:spacing w:val="-3"/>
          <w:w w:val="105"/>
          <w:sz w:val="14"/>
        </w:rPr>
        <w:t>Subdi</w:t>
      </w:r>
      <w:r>
        <w:rPr>
          <w:rFonts w:ascii="Arial"/>
          <w:color w:val="595959"/>
          <w:spacing w:val="-2"/>
          <w:w w:val="105"/>
          <w:sz w:val="14"/>
        </w:rPr>
        <w:t>vision</w:t>
      </w:r>
      <w:r>
        <w:rPr>
          <w:rFonts w:ascii="Arial"/>
          <w:color w:val="595959"/>
          <w:spacing w:val="-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005520</w:t>
      </w:r>
      <w:r>
        <w:rPr>
          <w:rFonts w:ascii="Arial"/>
          <w:color w:val="494949"/>
          <w:spacing w:val="23"/>
          <w:w w:val="107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Lot</w:t>
      </w:r>
      <w:r>
        <w:rPr>
          <w:rFonts w:ascii="Arial"/>
          <w:color w:val="494949"/>
          <w:spacing w:val="13"/>
          <w:w w:val="105"/>
          <w:sz w:val="14"/>
        </w:rPr>
        <w:t xml:space="preserve"> </w:t>
      </w:r>
      <w:r>
        <w:rPr>
          <w:rFonts w:ascii="Arial"/>
          <w:color w:val="494949"/>
          <w:spacing w:val="-5"/>
          <w:w w:val="105"/>
          <w:sz w:val="14"/>
        </w:rPr>
        <w:t>1</w:t>
      </w:r>
      <w:r>
        <w:rPr>
          <w:rFonts w:ascii="Arial"/>
          <w:color w:val="494949"/>
          <w:spacing w:val="-7"/>
          <w:w w:val="105"/>
          <w:sz w:val="14"/>
        </w:rPr>
        <w:t>on</w:t>
      </w:r>
      <w:r>
        <w:rPr>
          <w:rFonts w:ascii="Arial"/>
          <w:color w:val="494949"/>
          <w:spacing w:val="-11"/>
          <w:w w:val="105"/>
          <w:sz w:val="14"/>
        </w:rPr>
        <w:t xml:space="preserve"> </w:t>
      </w:r>
      <w:r>
        <w:rPr>
          <w:rFonts w:ascii="Arial"/>
          <w:color w:val="363636"/>
          <w:spacing w:val="-3"/>
          <w:w w:val="105"/>
          <w:sz w:val="14"/>
        </w:rPr>
        <w:t>Titl</w:t>
      </w:r>
      <w:r>
        <w:rPr>
          <w:rFonts w:ascii="Arial"/>
          <w:color w:val="595959"/>
          <w:spacing w:val="-3"/>
          <w:w w:val="105"/>
          <w:sz w:val="14"/>
        </w:rPr>
        <w:t>e</w:t>
      </w:r>
      <w:r>
        <w:rPr>
          <w:rFonts w:ascii="Arial"/>
          <w:color w:val="595959"/>
          <w:spacing w:val="1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Plan</w:t>
      </w:r>
      <w:r>
        <w:rPr>
          <w:rFonts w:ascii="Arial"/>
          <w:color w:val="494949"/>
          <w:spacing w:val="-3"/>
          <w:w w:val="105"/>
          <w:sz w:val="14"/>
        </w:rPr>
        <w:t xml:space="preserve"> 08671</w:t>
      </w:r>
      <w:r>
        <w:rPr>
          <w:rFonts w:ascii="Arial"/>
          <w:color w:val="494949"/>
          <w:spacing w:val="-4"/>
          <w:w w:val="105"/>
          <w:sz w:val="14"/>
        </w:rPr>
        <w:t>2R</w:t>
      </w:r>
    </w:p>
    <w:p w14:paraId="13EDDB62" w14:textId="77777777" w:rsidR="00A5052B" w:rsidRDefault="00A72E41">
      <w:pPr>
        <w:spacing w:before="1" w:line="288" w:lineRule="auto"/>
        <w:ind w:left="5586" w:right="53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spacing w:val="-1"/>
          <w:w w:val="105"/>
          <w:sz w:val="14"/>
        </w:rPr>
        <w:t>Lot</w:t>
      </w:r>
      <w:r>
        <w:rPr>
          <w:rFonts w:ascii="Arial"/>
          <w:color w:val="707070"/>
          <w:spacing w:val="-2"/>
          <w:w w:val="105"/>
          <w:sz w:val="14"/>
        </w:rPr>
        <w:t>s</w:t>
      </w:r>
      <w:r>
        <w:rPr>
          <w:rFonts w:ascii="Arial"/>
          <w:color w:val="707070"/>
          <w:spacing w:val="-7"/>
          <w:w w:val="105"/>
          <w:sz w:val="14"/>
        </w:rPr>
        <w:t xml:space="preserve"> </w:t>
      </w:r>
      <w:r>
        <w:rPr>
          <w:rFonts w:ascii="Arial"/>
          <w:color w:val="595959"/>
          <w:spacing w:val="-1"/>
          <w:w w:val="105"/>
          <w:sz w:val="14"/>
        </w:rPr>
        <w:t>35,36</w:t>
      </w:r>
      <w:r>
        <w:rPr>
          <w:rFonts w:ascii="Arial"/>
          <w:color w:val="595959"/>
          <w:spacing w:val="-1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and</w:t>
      </w:r>
      <w:r>
        <w:rPr>
          <w:rFonts w:ascii="Arial"/>
          <w:color w:val="494949"/>
          <w:spacing w:val="-4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37</w:t>
      </w:r>
      <w:r>
        <w:rPr>
          <w:rFonts w:ascii="Arial"/>
          <w:color w:val="595959"/>
          <w:spacing w:val="-17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6"/>
          <w:w w:val="105"/>
          <w:sz w:val="14"/>
        </w:rPr>
        <w:t xml:space="preserve"> </w:t>
      </w:r>
      <w:r>
        <w:rPr>
          <w:rFonts w:ascii="Arial"/>
          <w:color w:val="363636"/>
          <w:spacing w:val="-2"/>
          <w:w w:val="105"/>
          <w:sz w:val="14"/>
        </w:rPr>
        <w:t>Plan</w:t>
      </w:r>
      <w:r>
        <w:rPr>
          <w:rFonts w:ascii="Arial"/>
          <w:color w:val="363636"/>
          <w:spacing w:val="-1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1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Subdivision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005520</w:t>
      </w:r>
      <w:r>
        <w:rPr>
          <w:rFonts w:ascii="Arial"/>
          <w:color w:val="494949"/>
          <w:spacing w:val="2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Lot</w:t>
      </w:r>
      <w:r>
        <w:rPr>
          <w:rFonts w:ascii="Arial"/>
          <w:color w:val="49494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2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4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Plan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of</w:t>
      </w:r>
      <w:r>
        <w:rPr>
          <w:rFonts w:ascii="Arial"/>
          <w:color w:val="494949"/>
          <w:spacing w:val="-10"/>
          <w:w w:val="105"/>
          <w:sz w:val="14"/>
        </w:rPr>
        <w:t xml:space="preserve"> </w:t>
      </w:r>
      <w:r>
        <w:rPr>
          <w:rFonts w:ascii="Arial"/>
          <w:color w:val="595959"/>
          <w:spacing w:val="-5"/>
          <w:w w:val="105"/>
          <w:sz w:val="14"/>
        </w:rPr>
        <w:t>S</w:t>
      </w:r>
      <w:r>
        <w:rPr>
          <w:rFonts w:ascii="Arial"/>
          <w:color w:val="363636"/>
          <w:w w:val="105"/>
          <w:sz w:val="14"/>
        </w:rPr>
        <w:t>ubdi</w:t>
      </w:r>
      <w:r>
        <w:rPr>
          <w:rFonts w:ascii="Arial"/>
          <w:color w:val="363636"/>
          <w:spacing w:val="-25"/>
          <w:w w:val="105"/>
          <w:sz w:val="14"/>
        </w:rPr>
        <w:t>v</w:t>
      </w:r>
      <w:r>
        <w:rPr>
          <w:rFonts w:ascii="Arial"/>
          <w:color w:val="595959"/>
          <w:spacing w:val="-76"/>
          <w:w w:val="105"/>
          <w:sz w:val="14"/>
        </w:rPr>
        <w:t>i</w:t>
      </w:r>
      <w:r>
        <w:rPr>
          <w:rFonts w:ascii="Arial"/>
          <w:color w:val="595959"/>
          <w:w w:val="105"/>
          <w:sz w:val="14"/>
        </w:rPr>
        <w:t>sio</w:t>
      </w:r>
      <w:r>
        <w:rPr>
          <w:rFonts w:ascii="Arial"/>
          <w:color w:val="363636"/>
          <w:w w:val="105"/>
          <w:sz w:val="14"/>
        </w:rPr>
        <w:t>n</w:t>
      </w:r>
      <w:r>
        <w:rPr>
          <w:rFonts w:ascii="Arial"/>
          <w:color w:val="363636"/>
          <w:spacing w:val="-13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627</w:t>
      </w:r>
      <w:r>
        <w:rPr>
          <w:rFonts w:ascii="Arial"/>
          <w:color w:val="595959"/>
          <w:spacing w:val="-8"/>
          <w:w w:val="105"/>
          <w:sz w:val="14"/>
        </w:rPr>
        <w:t>7</w:t>
      </w:r>
      <w:r>
        <w:rPr>
          <w:rFonts w:ascii="Arial"/>
          <w:color w:val="363636"/>
          <w:w w:val="105"/>
          <w:sz w:val="14"/>
        </w:rPr>
        <w:t>458</w:t>
      </w:r>
    </w:p>
    <w:p w14:paraId="13EDDB63" w14:textId="77777777" w:rsidR="00A5052B" w:rsidRDefault="00A72E41">
      <w:pPr>
        <w:spacing w:before="1"/>
        <w:ind w:left="558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Portio</w:t>
      </w:r>
      <w:r>
        <w:rPr>
          <w:rFonts w:ascii="Arial"/>
          <w:color w:val="494949"/>
          <w:spacing w:val="2"/>
          <w:w w:val="110"/>
          <w:sz w:val="14"/>
        </w:rPr>
        <w:t>n</w:t>
      </w:r>
      <w:r>
        <w:rPr>
          <w:rFonts w:ascii="Arial"/>
          <w:color w:val="707070"/>
          <w:w w:val="110"/>
          <w:sz w:val="14"/>
        </w:rPr>
        <w:t>s</w:t>
      </w:r>
      <w:r>
        <w:rPr>
          <w:rFonts w:ascii="Arial"/>
          <w:color w:val="707070"/>
          <w:spacing w:val="-19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1</w:t>
      </w:r>
      <w:r>
        <w:rPr>
          <w:rFonts w:ascii="Arial"/>
          <w:color w:val="494949"/>
          <w:spacing w:val="-38"/>
          <w:w w:val="110"/>
          <w:sz w:val="14"/>
        </w:rPr>
        <w:t>1</w:t>
      </w:r>
      <w:r>
        <w:rPr>
          <w:rFonts w:ascii="Arial"/>
          <w:color w:val="494949"/>
          <w:spacing w:val="-13"/>
          <w:w w:val="110"/>
          <w:sz w:val="14"/>
        </w:rPr>
        <w:t>0</w:t>
      </w:r>
      <w:r>
        <w:rPr>
          <w:rFonts w:ascii="Arial"/>
          <w:color w:val="707070"/>
          <w:spacing w:val="-10"/>
          <w:w w:val="110"/>
          <w:sz w:val="14"/>
        </w:rPr>
        <w:t>,</w:t>
      </w:r>
      <w:r>
        <w:rPr>
          <w:rFonts w:ascii="Arial"/>
          <w:color w:val="494949"/>
          <w:w w:val="110"/>
          <w:sz w:val="14"/>
        </w:rPr>
        <w:t>1</w:t>
      </w:r>
      <w:r>
        <w:rPr>
          <w:rFonts w:ascii="Arial"/>
          <w:color w:val="494949"/>
          <w:spacing w:val="-38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3</w:t>
      </w:r>
      <w:r>
        <w:rPr>
          <w:rFonts w:ascii="Arial"/>
          <w:color w:val="494949"/>
          <w:spacing w:val="-16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and</w:t>
      </w:r>
      <w:r>
        <w:rPr>
          <w:rFonts w:ascii="Arial"/>
          <w:color w:val="595959"/>
          <w:spacing w:val="-22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1</w:t>
      </w:r>
      <w:r>
        <w:rPr>
          <w:rFonts w:ascii="Arial"/>
          <w:color w:val="494949"/>
          <w:spacing w:val="-38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4</w:t>
      </w:r>
      <w:r>
        <w:rPr>
          <w:rFonts w:ascii="Arial"/>
          <w:color w:val="494949"/>
          <w:spacing w:val="-13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Parish</w:t>
      </w:r>
      <w:r>
        <w:rPr>
          <w:rFonts w:ascii="Arial"/>
          <w:color w:val="494949"/>
          <w:spacing w:val="-18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of</w:t>
      </w:r>
      <w:r>
        <w:rPr>
          <w:rFonts w:ascii="Arial"/>
          <w:color w:val="494949"/>
          <w:spacing w:val="-12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Kuru</w:t>
      </w:r>
      <w:r>
        <w:rPr>
          <w:rFonts w:ascii="Arial"/>
          <w:color w:val="494949"/>
          <w:spacing w:val="-6"/>
          <w:w w:val="110"/>
          <w:sz w:val="14"/>
        </w:rPr>
        <w:t>c</w:t>
      </w:r>
      <w:r>
        <w:rPr>
          <w:rFonts w:ascii="Arial"/>
          <w:color w:val="858585"/>
          <w:spacing w:val="4"/>
          <w:w w:val="110"/>
          <w:sz w:val="14"/>
        </w:rPr>
        <w:t>-</w:t>
      </w:r>
      <w:r>
        <w:rPr>
          <w:rFonts w:ascii="Arial"/>
          <w:color w:val="595959"/>
          <w:spacing w:val="7"/>
          <w:w w:val="110"/>
          <w:sz w:val="14"/>
        </w:rPr>
        <w:t>a</w:t>
      </w:r>
      <w:r>
        <w:rPr>
          <w:rFonts w:ascii="Arial"/>
          <w:color w:val="858585"/>
          <w:spacing w:val="-2"/>
          <w:w w:val="110"/>
          <w:sz w:val="14"/>
        </w:rPr>
        <w:t>-</w:t>
      </w:r>
      <w:r>
        <w:rPr>
          <w:rFonts w:ascii="Arial"/>
          <w:color w:val="595959"/>
          <w:w w:val="110"/>
          <w:sz w:val="14"/>
        </w:rPr>
        <w:t>ruc</w:t>
      </w:r>
    </w:p>
    <w:p w14:paraId="13EDDB64" w14:textId="77777777" w:rsidR="00A5052B" w:rsidRDefault="00A72E41">
      <w:pPr>
        <w:spacing w:before="33"/>
        <w:ind w:left="558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Portions</w:t>
      </w:r>
      <w:r>
        <w:rPr>
          <w:rFonts w:ascii="Arial"/>
          <w:color w:val="494949"/>
          <w:spacing w:val="-16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1</w:t>
      </w:r>
      <w:r>
        <w:rPr>
          <w:rFonts w:ascii="Arial"/>
          <w:color w:val="494949"/>
          <w:spacing w:val="-31"/>
          <w:w w:val="110"/>
          <w:sz w:val="14"/>
        </w:rPr>
        <w:t>1</w:t>
      </w:r>
      <w:r>
        <w:rPr>
          <w:rFonts w:ascii="Arial"/>
          <w:color w:val="494949"/>
          <w:spacing w:val="-45"/>
          <w:w w:val="110"/>
          <w:sz w:val="14"/>
        </w:rPr>
        <w:t>1</w:t>
      </w:r>
      <w:r>
        <w:rPr>
          <w:rFonts w:ascii="Arial"/>
          <w:color w:val="707070"/>
          <w:spacing w:val="-17"/>
          <w:w w:val="110"/>
          <w:sz w:val="14"/>
        </w:rPr>
        <w:t>,</w:t>
      </w:r>
      <w:r>
        <w:rPr>
          <w:rFonts w:ascii="Arial"/>
          <w:color w:val="494949"/>
          <w:w w:val="110"/>
          <w:sz w:val="14"/>
        </w:rPr>
        <w:t>1</w:t>
      </w:r>
      <w:r>
        <w:rPr>
          <w:rFonts w:ascii="Arial"/>
          <w:color w:val="494949"/>
          <w:spacing w:val="-31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2</w:t>
      </w:r>
      <w:r>
        <w:rPr>
          <w:rFonts w:ascii="Arial"/>
          <w:color w:val="494949"/>
          <w:spacing w:val="-17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and</w:t>
      </w:r>
      <w:r>
        <w:rPr>
          <w:rFonts w:ascii="Arial"/>
          <w:color w:val="595959"/>
          <w:spacing w:val="-13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1</w:t>
      </w:r>
      <w:r>
        <w:rPr>
          <w:rFonts w:ascii="Arial"/>
          <w:color w:val="494949"/>
          <w:spacing w:val="-38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5</w:t>
      </w:r>
      <w:r>
        <w:rPr>
          <w:rFonts w:ascii="Arial"/>
          <w:color w:val="494949"/>
          <w:spacing w:val="-12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Par</w:t>
      </w:r>
      <w:r>
        <w:rPr>
          <w:rFonts w:ascii="Arial"/>
          <w:color w:val="494949"/>
          <w:spacing w:val="-2"/>
          <w:w w:val="110"/>
          <w:sz w:val="14"/>
        </w:rPr>
        <w:t>i</w:t>
      </w:r>
      <w:r>
        <w:rPr>
          <w:rFonts w:ascii="Arial"/>
          <w:color w:val="494949"/>
          <w:w w:val="110"/>
          <w:sz w:val="14"/>
        </w:rPr>
        <w:t>sh</w:t>
      </w:r>
      <w:r>
        <w:rPr>
          <w:rFonts w:ascii="Arial"/>
          <w:color w:val="494949"/>
          <w:spacing w:val="-5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of</w:t>
      </w:r>
      <w:r>
        <w:rPr>
          <w:rFonts w:ascii="Arial"/>
          <w:color w:val="494949"/>
          <w:spacing w:val="-7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Ku</w:t>
      </w:r>
      <w:r>
        <w:rPr>
          <w:rFonts w:ascii="Arial"/>
          <w:color w:val="595959"/>
          <w:spacing w:val="2"/>
          <w:w w:val="110"/>
          <w:sz w:val="14"/>
        </w:rPr>
        <w:t>r</w:t>
      </w:r>
      <w:r>
        <w:rPr>
          <w:rFonts w:ascii="Arial"/>
          <w:color w:val="363636"/>
          <w:spacing w:val="-8"/>
          <w:w w:val="110"/>
          <w:sz w:val="14"/>
        </w:rPr>
        <w:t>u</w:t>
      </w:r>
      <w:r>
        <w:rPr>
          <w:rFonts w:ascii="Arial"/>
          <w:color w:val="595959"/>
          <w:w w:val="110"/>
          <w:sz w:val="14"/>
        </w:rPr>
        <w:t>c-</w:t>
      </w:r>
      <w:r>
        <w:rPr>
          <w:rFonts w:ascii="Arial"/>
          <w:color w:val="595959"/>
          <w:spacing w:val="8"/>
          <w:w w:val="110"/>
          <w:sz w:val="14"/>
        </w:rPr>
        <w:t>a</w:t>
      </w:r>
      <w:r>
        <w:rPr>
          <w:rFonts w:ascii="Arial"/>
          <w:color w:val="858585"/>
          <w:spacing w:val="4"/>
          <w:w w:val="110"/>
          <w:sz w:val="14"/>
        </w:rPr>
        <w:t>-</w:t>
      </w:r>
      <w:r>
        <w:rPr>
          <w:rFonts w:ascii="Arial"/>
          <w:color w:val="595959"/>
          <w:w w:val="110"/>
          <w:sz w:val="14"/>
        </w:rPr>
        <w:t>ruc</w:t>
      </w:r>
    </w:p>
    <w:p w14:paraId="13EDDB65" w14:textId="77777777" w:rsidR="00A5052B" w:rsidRDefault="00A72E41">
      <w:pPr>
        <w:spacing w:before="33"/>
        <w:ind w:left="558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Lots</w:t>
      </w:r>
      <w:r>
        <w:rPr>
          <w:rFonts w:ascii="Arial"/>
          <w:color w:val="494949"/>
          <w:spacing w:val="10"/>
          <w:w w:val="110"/>
          <w:sz w:val="14"/>
        </w:rPr>
        <w:t xml:space="preserve"> </w:t>
      </w:r>
      <w:r>
        <w:rPr>
          <w:rFonts w:ascii="Arial"/>
          <w:color w:val="494949"/>
          <w:spacing w:val="-35"/>
          <w:w w:val="110"/>
          <w:sz w:val="14"/>
        </w:rPr>
        <w:t>1</w:t>
      </w:r>
      <w:r>
        <w:rPr>
          <w:rFonts w:ascii="Arial"/>
          <w:color w:val="707070"/>
          <w:spacing w:val="-19"/>
          <w:w w:val="110"/>
          <w:sz w:val="14"/>
        </w:rPr>
        <w:t>,</w:t>
      </w:r>
      <w:r>
        <w:rPr>
          <w:rFonts w:ascii="Arial"/>
          <w:color w:val="494949"/>
          <w:spacing w:val="-40"/>
          <w:w w:val="110"/>
          <w:sz w:val="14"/>
        </w:rPr>
        <w:t>2</w:t>
      </w:r>
      <w:r>
        <w:rPr>
          <w:rFonts w:ascii="Arial"/>
          <w:color w:val="707070"/>
          <w:spacing w:val="-36"/>
          <w:w w:val="110"/>
          <w:sz w:val="14"/>
        </w:rPr>
        <w:t>,</w:t>
      </w:r>
      <w:r>
        <w:rPr>
          <w:rFonts w:ascii="Arial"/>
          <w:color w:val="494949"/>
          <w:w w:val="110"/>
          <w:sz w:val="14"/>
        </w:rPr>
        <w:t>3,</w:t>
      </w:r>
      <w:r>
        <w:rPr>
          <w:rFonts w:ascii="Arial"/>
          <w:color w:val="494949"/>
          <w:spacing w:val="-11"/>
          <w:w w:val="110"/>
          <w:sz w:val="14"/>
        </w:rPr>
        <w:t>4</w:t>
      </w:r>
      <w:r>
        <w:rPr>
          <w:rFonts w:ascii="Arial"/>
          <w:color w:val="707070"/>
          <w:spacing w:val="-19"/>
          <w:w w:val="110"/>
          <w:sz w:val="14"/>
        </w:rPr>
        <w:t>,</w:t>
      </w:r>
      <w:r>
        <w:rPr>
          <w:rFonts w:ascii="Arial"/>
          <w:color w:val="494949"/>
          <w:spacing w:val="-80"/>
          <w:w w:val="110"/>
          <w:sz w:val="14"/>
        </w:rPr>
        <w:t>5</w:t>
      </w:r>
      <w:r>
        <w:rPr>
          <w:rFonts w:ascii="Arial"/>
          <w:color w:val="858585"/>
          <w:spacing w:val="-123"/>
          <w:w w:val="110"/>
          <w:sz w:val="14"/>
        </w:rPr>
        <w:t>,</w:t>
      </w:r>
      <w:r>
        <w:rPr>
          <w:rFonts w:ascii="Arial"/>
          <w:color w:val="595959"/>
          <w:spacing w:val="-28"/>
          <w:w w:val="110"/>
          <w:sz w:val="14"/>
        </w:rPr>
        <w:t>6</w:t>
      </w:r>
      <w:r>
        <w:rPr>
          <w:rFonts w:ascii="Arial"/>
          <w:color w:val="595959"/>
          <w:spacing w:val="-25"/>
          <w:w w:val="110"/>
          <w:sz w:val="14"/>
        </w:rPr>
        <w:t>,</w:t>
      </w:r>
      <w:r>
        <w:rPr>
          <w:rFonts w:ascii="Arial"/>
          <w:color w:val="595959"/>
          <w:w w:val="110"/>
          <w:sz w:val="14"/>
        </w:rPr>
        <w:t>7</w:t>
      </w:r>
      <w:r>
        <w:rPr>
          <w:rFonts w:ascii="Arial"/>
          <w:color w:val="595959"/>
          <w:spacing w:val="-5"/>
          <w:w w:val="110"/>
          <w:sz w:val="14"/>
        </w:rPr>
        <w:t>,</w:t>
      </w:r>
      <w:r>
        <w:rPr>
          <w:rFonts w:ascii="Arial"/>
          <w:color w:val="595959"/>
          <w:w w:val="110"/>
          <w:sz w:val="14"/>
        </w:rPr>
        <w:t>8 9</w:t>
      </w:r>
      <w:r>
        <w:rPr>
          <w:rFonts w:ascii="Arial"/>
          <w:color w:val="595959"/>
          <w:spacing w:val="-5"/>
          <w:w w:val="110"/>
          <w:sz w:val="14"/>
        </w:rPr>
        <w:t>,</w:t>
      </w:r>
      <w:r>
        <w:rPr>
          <w:rFonts w:ascii="Arial"/>
          <w:color w:val="595959"/>
          <w:spacing w:val="-41"/>
          <w:w w:val="110"/>
          <w:sz w:val="14"/>
        </w:rPr>
        <w:t>1</w:t>
      </w:r>
      <w:r>
        <w:rPr>
          <w:rFonts w:ascii="Arial"/>
          <w:color w:val="595959"/>
          <w:w w:val="110"/>
          <w:sz w:val="14"/>
        </w:rPr>
        <w:t>0</w:t>
      </w:r>
      <w:r>
        <w:rPr>
          <w:rFonts w:ascii="Arial"/>
          <w:color w:val="595959"/>
          <w:spacing w:val="-13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and</w:t>
      </w:r>
      <w:r>
        <w:rPr>
          <w:rFonts w:ascii="Arial"/>
          <w:color w:val="494949"/>
          <w:spacing w:val="7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1</w:t>
      </w:r>
      <w:r>
        <w:rPr>
          <w:rFonts w:ascii="Arial"/>
          <w:color w:val="494949"/>
          <w:spacing w:val="-7"/>
          <w:w w:val="110"/>
          <w:sz w:val="14"/>
        </w:rPr>
        <w:t>1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2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Title</w:t>
      </w:r>
      <w:r>
        <w:rPr>
          <w:rFonts w:ascii="Arial"/>
          <w:color w:val="494949"/>
          <w:spacing w:val="30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</w:t>
      </w:r>
      <w:r>
        <w:rPr>
          <w:rFonts w:ascii="Arial"/>
          <w:color w:val="494949"/>
          <w:spacing w:val="-13"/>
          <w:w w:val="110"/>
          <w:sz w:val="14"/>
        </w:rPr>
        <w:t>l</w:t>
      </w:r>
      <w:r>
        <w:rPr>
          <w:rFonts w:ascii="Arial"/>
          <w:color w:val="494949"/>
          <w:w w:val="110"/>
          <w:sz w:val="14"/>
        </w:rPr>
        <w:t>an</w:t>
      </w:r>
    </w:p>
    <w:p w14:paraId="13EDDB66" w14:textId="77777777" w:rsidR="00A5052B" w:rsidRDefault="00A72E41">
      <w:pPr>
        <w:spacing w:before="25"/>
        <w:ind w:left="558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1</w:t>
      </w:r>
      <w:r>
        <w:rPr>
          <w:rFonts w:ascii="Arial"/>
          <w:color w:val="494949"/>
          <w:spacing w:val="-36"/>
          <w:w w:val="105"/>
          <w:sz w:val="14"/>
        </w:rPr>
        <w:t>1</w:t>
      </w:r>
      <w:r>
        <w:rPr>
          <w:rFonts w:ascii="Arial"/>
          <w:color w:val="494949"/>
          <w:w w:val="105"/>
          <w:sz w:val="14"/>
        </w:rPr>
        <w:t>2790E</w:t>
      </w:r>
    </w:p>
    <w:p w14:paraId="13EDDB67" w14:textId="77777777" w:rsidR="00A5052B" w:rsidRDefault="00A72E41">
      <w:pPr>
        <w:spacing w:before="40" w:line="283" w:lineRule="auto"/>
        <w:ind w:left="5586" w:right="992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Lots</w:t>
      </w:r>
      <w:r>
        <w:rPr>
          <w:rFonts w:ascii="Arial"/>
          <w:color w:val="494949"/>
          <w:spacing w:val="7"/>
          <w:w w:val="105"/>
          <w:sz w:val="14"/>
        </w:rPr>
        <w:t xml:space="preserve"> </w:t>
      </w:r>
      <w:r>
        <w:rPr>
          <w:rFonts w:ascii="Arial"/>
          <w:color w:val="494949"/>
          <w:spacing w:val="-39"/>
          <w:w w:val="105"/>
          <w:sz w:val="14"/>
        </w:rPr>
        <w:t>1</w:t>
      </w:r>
      <w:r>
        <w:rPr>
          <w:rFonts w:ascii="Arial"/>
          <w:color w:val="707070"/>
          <w:spacing w:val="-18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2</w:t>
      </w:r>
      <w:r>
        <w:rPr>
          <w:rFonts w:ascii="Arial"/>
          <w:color w:val="494949"/>
          <w:spacing w:val="-1"/>
          <w:w w:val="105"/>
          <w:sz w:val="14"/>
        </w:rPr>
        <w:t>,</w:t>
      </w:r>
      <w:r>
        <w:rPr>
          <w:rFonts w:ascii="Arial"/>
          <w:color w:val="494949"/>
          <w:spacing w:val="4"/>
          <w:w w:val="105"/>
          <w:sz w:val="14"/>
        </w:rPr>
        <w:t>3</w:t>
      </w:r>
      <w:r>
        <w:rPr>
          <w:rFonts w:ascii="Arial"/>
          <w:color w:val="707070"/>
          <w:spacing w:val="-18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4</w:t>
      </w:r>
      <w:r>
        <w:rPr>
          <w:rFonts w:ascii="Arial"/>
          <w:color w:val="494949"/>
          <w:spacing w:val="2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5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and</w:t>
      </w:r>
      <w:r>
        <w:rPr>
          <w:rFonts w:ascii="Arial"/>
          <w:color w:val="494949"/>
          <w:spacing w:val="6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6</w:t>
      </w:r>
      <w:r>
        <w:rPr>
          <w:rFonts w:ascii="Arial"/>
          <w:color w:val="59595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Tit</w:t>
      </w:r>
      <w:r>
        <w:rPr>
          <w:rFonts w:ascii="Arial"/>
          <w:color w:val="494949"/>
          <w:spacing w:val="1"/>
          <w:w w:val="105"/>
          <w:sz w:val="14"/>
        </w:rPr>
        <w:t>l</w:t>
      </w:r>
      <w:r>
        <w:rPr>
          <w:rFonts w:ascii="Arial"/>
          <w:color w:val="494949"/>
          <w:w w:val="105"/>
          <w:sz w:val="14"/>
        </w:rPr>
        <w:t>e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 xml:space="preserve">Plan </w:t>
      </w:r>
      <w:r>
        <w:rPr>
          <w:rFonts w:ascii="Arial"/>
          <w:color w:val="595959"/>
          <w:w w:val="105"/>
          <w:sz w:val="14"/>
        </w:rPr>
        <w:t>22</w:t>
      </w:r>
      <w:r>
        <w:rPr>
          <w:rFonts w:ascii="Arial"/>
          <w:color w:val="595959"/>
          <w:spacing w:val="-22"/>
          <w:w w:val="105"/>
          <w:sz w:val="14"/>
        </w:rPr>
        <w:t>1</w:t>
      </w:r>
      <w:r>
        <w:rPr>
          <w:rFonts w:ascii="Arial"/>
          <w:color w:val="595959"/>
          <w:w w:val="105"/>
          <w:sz w:val="14"/>
        </w:rPr>
        <w:t>720T</w:t>
      </w:r>
      <w:r>
        <w:rPr>
          <w:rFonts w:ascii="Arial"/>
          <w:color w:val="595959"/>
          <w:w w:val="103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Lots</w:t>
      </w:r>
      <w:r>
        <w:rPr>
          <w:rFonts w:ascii="Arial"/>
          <w:color w:val="595959"/>
          <w:spacing w:val="-5"/>
          <w:w w:val="105"/>
          <w:sz w:val="14"/>
        </w:rPr>
        <w:t xml:space="preserve"> </w:t>
      </w:r>
      <w:r>
        <w:rPr>
          <w:rFonts w:ascii="Arial"/>
          <w:color w:val="494949"/>
          <w:spacing w:val="-44"/>
          <w:w w:val="120"/>
          <w:sz w:val="14"/>
        </w:rPr>
        <w:t>1</w:t>
      </w:r>
      <w:r>
        <w:rPr>
          <w:rFonts w:ascii="Arial"/>
          <w:color w:val="494949"/>
          <w:spacing w:val="-21"/>
          <w:w w:val="120"/>
          <w:sz w:val="14"/>
        </w:rPr>
        <w:t>,</w:t>
      </w:r>
      <w:r>
        <w:rPr>
          <w:rFonts w:ascii="Arial"/>
          <w:color w:val="494949"/>
          <w:spacing w:val="-43"/>
          <w:w w:val="120"/>
          <w:sz w:val="14"/>
        </w:rPr>
        <w:t>2</w:t>
      </w:r>
      <w:r>
        <w:rPr>
          <w:rFonts w:ascii="Arial"/>
          <w:color w:val="707070"/>
          <w:spacing w:val="-39"/>
          <w:w w:val="120"/>
          <w:sz w:val="14"/>
        </w:rPr>
        <w:t>,</w:t>
      </w:r>
      <w:r>
        <w:rPr>
          <w:rFonts w:ascii="Arial"/>
          <w:color w:val="494949"/>
          <w:spacing w:val="-24"/>
          <w:w w:val="120"/>
          <w:sz w:val="14"/>
        </w:rPr>
        <w:t>3</w:t>
      </w:r>
      <w:r>
        <w:rPr>
          <w:rFonts w:ascii="Arial"/>
          <w:color w:val="707070"/>
          <w:spacing w:val="-27"/>
          <w:w w:val="120"/>
          <w:sz w:val="14"/>
        </w:rPr>
        <w:t>,</w:t>
      </w:r>
      <w:r>
        <w:rPr>
          <w:rFonts w:ascii="Arial"/>
          <w:color w:val="494949"/>
          <w:w w:val="120"/>
          <w:sz w:val="14"/>
        </w:rPr>
        <w:t>4</w:t>
      </w:r>
      <w:r>
        <w:rPr>
          <w:rFonts w:ascii="Arial"/>
          <w:color w:val="494949"/>
          <w:spacing w:val="-7"/>
          <w:w w:val="120"/>
          <w:sz w:val="14"/>
        </w:rPr>
        <w:t xml:space="preserve"> </w:t>
      </w:r>
      <w:r>
        <w:rPr>
          <w:rFonts w:ascii="Arial"/>
          <w:color w:val="707070"/>
          <w:spacing w:val="-3"/>
          <w:w w:val="105"/>
          <w:sz w:val="14"/>
        </w:rPr>
        <w:t>a</w:t>
      </w:r>
      <w:r>
        <w:rPr>
          <w:rFonts w:ascii="Arial"/>
          <w:color w:val="494949"/>
          <w:w w:val="105"/>
          <w:sz w:val="14"/>
        </w:rPr>
        <w:t>nd</w:t>
      </w:r>
      <w:r>
        <w:rPr>
          <w:rFonts w:ascii="Arial"/>
          <w:color w:val="494949"/>
          <w:spacing w:val="-20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S</w:t>
      </w:r>
      <w:r>
        <w:rPr>
          <w:rFonts w:ascii="Arial"/>
          <w:color w:val="595959"/>
          <w:spacing w:val="-1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Title</w:t>
      </w:r>
      <w:r>
        <w:rPr>
          <w:rFonts w:ascii="Arial"/>
          <w:color w:val="494949"/>
          <w:spacing w:val="7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</w:t>
      </w:r>
      <w:r>
        <w:rPr>
          <w:rFonts w:ascii="Arial"/>
          <w:color w:val="494949"/>
          <w:spacing w:val="-5"/>
          <w:w w:val="105"/>
          <w:sz w:val="14"/>
        </w:rPr>
        <w:t>l</w:t>
      </w:r>
      <w:r>
        <w:rPr>
          <w:rFonts w:ascii="Arial"/>
          <w:color w:val="494949"/>
          <w:w w:val="105"/>
          <w:sz w:val="14"/>
        </w:rPr>
        <w:t>an</w:t>
      </w:r>
      <w:r>
        <w:rPr>
          <w:rFonts w:ascii="Arial"/>
          <w:color w:val="494949"/>
          <w:spacing w:val="-1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089588X</w:t>
      </w:r>
      <w:r>
        <w:rPr>
          <w:rFonts w:ascii="Arial"/>
          <w:color w:val="494949"/>
          <w:w w:val="103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Lots</w:t>
      </w:r>
      <w:r>
        <w:rPr>
          <w:rFonts w:ascii="Arial"/>
          <w:color w:val="494949"/>
          <w:spacing w:val="2"/>
          <w:w w:val="105"/>
          <w:sz w:val="14"/>
        </w:rPr>
        <w:t xml:space="preserve"> </w:t>
      </w:r>
      <w:r>
        <w:rPr>
          <w:rFonts w:ascii="Arial"/>
          <w:color w:val="494949"/>
          <w:spacing w:val="-44"/>
          <w:w w:val="120"/>
          <w:sz w:val="14"/>
        </w:rPr>
        <w:t>1</w:t>
      </w:r>
      <w:r>
        <w:rPr>
          <w:rFonts w:ascii="Arial"/>
          <w:color w:val="494949"/>
          <w:spacing w:val="-21"/>
          <w:w w:val="120"/>
          <w:sz w:val="14"/>
        </w:rPr>
        <w:t>,</w:t>
      </w:r>
      <w:r>
        <w:rPr>
          <w:rFonts w:ascii="Arial"/>
          <w:color w:val="494949"/>
          <w:spacing w:val="-43"/>
          <w:w w:val="120"/>
          <w:sz w:val="14"/>
        </w:rPr>
        <w:t>2</w:t>
      </w:r>
      <w:r>
        <w:rPr>
          <w:rFonts w:ascii="Arial"/>
          <w:color w:val="707070"/>
          <w:spacing w:val="-39"/>
          <w:w w:val="120"/>
          <w:sz w:val="14"/>
        </w:rPr>
        <w:t>,</w:t>
      </w:r>
      <w:r>
        <w:rPr>
          <w:rFonts w:ascii="Arial"/>
          <w:color w:val="494949"/>
          <w:w w:val="120"/>
          <w:sz w:val="14"/>
        </w:rPr>
        <w:t>3</w:t>
      </w:r>
      <w:r>
        <w:rPr>
          <w:rFonts w:ascii="Arial"/>
          <w:color w:val="494949"/>
          <w:spacing w:val="-15"/>
          <w:w w:val="120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and</w:t>
      </w:r>
      <w:r>
        <w:rPr>
          <w:rFonts w:ascii="Arial"/>
          <w:color w:val="494949"/>
          <w:spacing w:val="-6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4</w:t>
      </w:r>
      <w:r>
        <w:rPr>
          <w:rFonts w:ascii="Arial"/>
          <w:color w:val="494949"/>
          <w:spacing w:val="-2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-7"/>
          <w:w w:val="105"/>
          <w:sz w:val="14"/>
        </w:rPr>
        <w:t xml:space="preserve"> </w:t>
      </w:r>
      <w:r>
        <w:rPr>
          <w:rFonts w:ascii="Arial"/>
          <w:color w:val="363636"/>
          <w:spacing w:val="3"/>
          <w:w w:val="105"/>
          <w:sz w:val="14"/>
        </w:rPr>
        <w:t>T</w:t>
      </w:r>
      <w:r>
        <w:rPr>
          <w:rFonts w:ascii="Arial"/>
          <w:color w:val="595959"/>
          <w:w w:val="105"/>
          <w:sz w:val="14"/>
        </w:rPr>
        <w:t>itle</w:t>
      </w:r>
      <w:r>
        <w:rPr>
          <w:rFonts w:ascii="Arial"/>
          <w:color w:val="595959"/>
          <w:spacing w:val="-8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Plan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88</w:t>
      </w:r>
      <w:r>
        <w:rPr>
          <w:rFonts w:ascii="Arial"/>
          <w:color w:val="595959"/>
          <w:spacing w:val="-2"/>
          <w:w w:val="105"/>
          <w:sz w:val="14"/>
        </w:rPr>
        <w:t>4</w:t>
      </w:r>
      <w:r>
        <w:rPr>
          <w:rFonts w:ascii="Arial"/>
          <w:color w:val="363636"/>
          <w:w w:val="105"/>
          <w:sz w:val="14"/>
        </w:rPr>
        <w:t>344U</w:t>
      </w:r>
    </w:p>
    <w:p w14:paraId="13EDDB68" w14:textId="77777777" w:rsidR="00A5052B" w:rsidRDefault="00A72E41">
      <w:pPr>
        <w:spacing w:before="4" w:line="278" w:lineRule="auto"/>
        <w:ind w:left="5586" w:right="103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Port</w:t>
      </w:r>
      <w:r>
        <w:rPr>
          <w:rFonts w:ascii="Arial"/>
          <w:color w:val="494949"/>
          <w:spacing w:val="-11"/>
          <w:w w:val="110"/>
          <w:sz w:val="14"/>
        </w:rPr>
        <w:t>i</w:t>
      </w:r>
      <w:r>
        <w:rPr>
          <w:rFonts w:ascii="Arial"/>
          <w:color w:val="494949"/>
          <w:w w:val="110"/>
          <w:sz w:val="14"/>
        </w:rPr>
        <w:t>ons</w:t>
      </w:r>
      <w:r>
        <w:rPr>
          <w:rFonts w:ascii="Arial"/>
          <w:color w:val="494949"/>
          <w:spacing w:val="8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9</w:t>
      </w:r>
      <w:r>
        <w:rPr>
          <w:rFonts w:ascii="Arial"/>
          <w:color w:val="595959"/>
          <w:spacing w:val="-5"/>
          <w:w w:val="110"/>
          <w:sz w:val="14"/>
        </w:rPr>
        <w:t>,</w:t>
      </w:r>
      <w:r>
        <w:rPr>
          <w:rFonts w:ascii="Arial"/>
          <w:color w:val="595959"/>
          <w:spacing w:val="-45"/>
          <w:w w:val="110"/>
          <w:sz w:val="14"/>
        </w:rPr>
        <w:t>1</w:t>
      </w:r>
      <w:r>
        <w:rPr>
          <w:rFonts w:ascii="Arial"/>
          <w:color w:val="595959"/>
          <w:spacing w:val="-14"/>
          <w:w w:val="110"/>
          <w:sz w:val="14"/>
        </w:rPr>
        <w:t>0</w:t>
      </w:r>
      <w:r>
        <w:rPr>
          <w:rFonts w:ascii="Arial"/>
          <w:color w:val="595959"/>
          <w:spacing w:val="-19"/>
          <w:w w:val="110"/>
          <w:sz w:val="14"/>
        </w:rPr>
        <w:t>,</w:t>
      </w:r>
      <w:r>
        <w:rPr>
          <w:rFonts w:ascii="Arial"/>
          <w:color w:val="595959"/>
          <w:w w:val="110"/>
          <w:sz w:val="14"/>
        </w:rPr>
        <w:t>1</w:t>
      </w:r>
      <w:r>
        <w:rPr>
          <w:rFonts w:ascii="Arial"/>
          <w:color w:val="595959"/>
          <w:spacing w:val="-38"/>
          <w:w w:val="110"/>
          <w:sz w:val="14"/>
        </w:rPr>
        <w:t>1</w:t>
      </w:r>
      <w:r>
        <w:rPr>
          <w:rFonts w:ascii="Arial"/>
          <w:color w:val="595959"/>
          <w:spacing w:val="-19"/>
          <w:w w:val="110"/>
          <w:sz w:val="14"/>
        </w:rPr>
        <w:t>,</w:t>
      </w:r>
      <w:r>
        <w:rPr>
          <w:rFonts w:ascii="Arial"/>
          <w:color w:val="595959"/>
          <w:spacing w:val="-37"/>
          <w:w w:val="110"/>
          <w:sz w:val="14"/>
        </w:rPr>
        <w:t>1</w:t>
      </w:r>
      <w:r>
        <w:rPr>
          <w:rFonts w:ascii="Arial"/>
          <w:color w:val="595959"/>
          <w:w w:val="110"/>
          <w:sz w:val="14"/>
        </w:rPr>
        <w:t>2,135</w:t>
      </w:r>
      <w:r>
        <w:rPr>
          <w:rFonts w:ascii="Arial"/>
          <w:color w:val="595959"/>
          <w:spacing w:val="-10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and</w:t>
      </w:r>
      <w:r>
        <w:rPr>
          <w:rFonts w:ascii="Arial"/>
          <w:color w:val="494949"/>
          <w:spacing w:val="1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136</w:t>
      </w:r>
      <w:r>
        <w:rPr>
          <w:rFonts w:ascii="Arial"/>
          <w:color w:val="494949"/>
          <w:spacing w:val="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Par</w:t>
      </w:r>
      <w:r>
        <w:rPr>
          <w:rFonts w:ascii="Arial"/>
          <w:color w:val="494949"/>
          <w:spacing w:val="-12"/>
          <w:w w:val="110"/>
          <w:sz w:val="14"/>
        </w:rPr>
        <w:t>i</w:t>
      </w:r>
      <w:r>
        <w:rPr>
          <w:rFonts w:ascii="Arial"/>
          <w:color w:val="707070"/>
          <w:spacing w:val="-2"/>
          <w:w w:val="110"/>
          <w:sz w:val="14"/>
        </w:rPr>
        <w:t>s</w:t>
      </w:r>
      <w:r>
        <w:rPr>
          <w:rFonts w:ascii="Arial"/>
          <w:color w:val="494949"/>
          <w:w w:val="110"/>
          <w:sz w:val="14"/>
        </w:rPr>
        <w:t>h</w:t>
      </w:r>
      <w:r>
        <w:rPr>
          <w:rFonts w:ascii="Arial"/>
          <w:color w:val="494949"/>
          <w:spacing w:val="-12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of</w:t>
      </w:r>
      <w:r>
        <w:rPr>
          <w:rFonts w:ascii="Arial"/>
          <w:color w:val="595959"/>
          <w:w w:val="113"/>
          <w:sz w:val="14"/>
        </w:rPr>
        <w:t xml:space="preserve"> </w:t>
      </w:r>
      <w:r>
        <w:rPr>
          <w:rFonts w:ascii="Arial"/>
          <w:color w:val="494949"/>
          <w:spacing w:val="-2"/>
          <w:w w:val="110"/>
          <w:sz w:val="14"/>
        </w:rPr>
        <w:t>Ku</w:t>
      </w:r>
      <w:r>
        <w:rPr>
          <w:rFonts w:ascii="Arial"/>
          <w:color w:val="363636"/>
          <w:spacing w:val="-1"/>
          <w:w w:val="110"/>
          <w:sz w:val="14"/>
        </w:rPr>
        <w:t>r</w:t>
      </w:r>
      <w:r>
        <w:rPr>
          <w:rFonts w:ascii="Arial"/>
          <w:color w:val="595959"/>
          <w:spacing w:val="-2"/>
          <w:w w:val="110"/>
          <w:sz w:val="14"/>
        </w:rPr>
        <w:t>ue-a-r</w:t>
      </w:r>
      <w:r>
        <w:rPr>
          <w:rFonts w:ascii="Arial"/>
          <w:color w:val="363636"/>
          <w:spacing w:val="-1"/>
          <w:w w:val="110"/>
          <w:sz w:val="14"/>
        </w:rPr>
        <w:t>u</w:t>
      </w:r>
      <w:r>
        <w:rPr>
          <w:rFonts w:ascii="Arial"/>
          <w:color w:val="595959"/>
          <w:spacing w:val="-2"/>
          <w:w w:val="110"/>
          <w:sz w:val="14"/>
        </w:rPr>
        <w:t>e</w:t>
      </w:r>
    </w:p>
    <w:p w14:paraId="13EDDB69" w14:textId="77777777" w:rsidR="00A5052B" w:rsidRDefault="00A72E41">
      <w:pPr>
        <w:spacing w:before="15" w:line="278" w:lineRule="auto"/>
        <w:ind w:left="5586" w:right="539" w:hanging="1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10"/>
          <w:sz w:val="14"/>
        </w:rPr>
        <w:t>Crown</w:t>
      </w:r>
      <w:r>
        <w:rPr>
          <w:rFonts w:ascii="Arial"/>
          <w:color w:val="494949"/>
          <w:spacing w:val="-31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Allotment</w:t>
      </w:r>
      <w:r>
        <w:rPr>
          <w:rFonts w:ascii="Arial"/>
          <w:color w:val="494949"/>
          <w:spacing w:val="-24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44A</w:t>
      </w:r>
      <w:r>
        <w:rPr>
          <w:rFonts w:ascii="Arial"/>
          <w:color w:val="494949"/>
          <w:spacing w:val="-22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Parish</w:t>
      </w:r>
      <w:r>
        <w:rPr>
          <w:rFonts w:ascii="Arial"/>
          <w:color w:val="494949"/>
          <w:spacing w:val="-28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of</w:t>
      </w:r>
      <w:r>
        <w:rPr>
          <w:rFonts w:ascii="Arial"/>
          <w:color w:val="494949"/>
          <w:spacing w:val="-28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Shelford</w:t>
      </w:r>
      <w:r>
        <w:rPr>
          <w:rFonts w:ascii="Arial"/>
          <w:color w:val="494949"/>
          <w:spacing w:val="-29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West</w:t>
      </w:r>
      <w:r>
        <w:rPr>
          <w:rFonts w:ascii="Arial"/>
          <w:color w:val="494949"/>
          <w:spacing w:val="-36"/>
          <w:w w:val="110"/>
          <w:sz w:val="14"/>
        </w:rPr>
        <w:t xml:space="preserve"> </w:t>
      </w:r>
      <w:r>
        <w:rPr>
          <w:rFonts w:ascii="Arial"/>
          <w:color w:val="707070"/>
          <w:w w:val="120"/>
          <w:sz w:val="14"/>
        </w:rPr>
        <w:t>.</w:t>
      </w:r>
      <w:r>
        <w:rPr>
          <w:rFonts w:ascii="Arial"/>
          <w:color w:val="707070"/>
          <w:w w:val="150"/>
          <w:sz w:val="14"/>
        </w:rPr>
        <w:t xml:space="preserve"> </w:t>
      </w:r>
      <w:r>
        <w:rPr>
          <w:rFonts w:ascii="Arial"/>
          <w:color w:val="363636"/>
          <w:w w:val="110"/>
          <w:sz w:val="14"/>
        </w:rPr>
        <w:t>Lo</w:t>
      </w:r>
      <w:r>
        <w:rPr>
          <w:rFonts w:ascii="Arial"/>
          <w:color w:val="363636"/>
          <w:spacing w:val="-3"/>
          <w:w w:val="110"/>
          <w:sz w:val="14"/>
        </w:rPr>
        <w:t>t</w:t>
      </w:r>
      <w:r>
        <w:rPr>
          <w:rFonts w:ascii="Arial"/>
          <w:color w:val="707070"/>
          <w:w w:val="110"/>
          <w:sz w:val="14"/>
        </w:rPr>
        <w:t>s</w:t>
      </w:r>
      <w:r>
        <w:rPr>
          <w:rFonts w:ascii="Arial"/>
          <w:color w:val="707070"/>
          <w:spacing w:val="-16"/>
          <w:w w:val="110"/>
          <w:sz w:val="14"/>
        </w:rPr>
        <w:t xml:space="preserve"> </w:t>
      </w:r>
      <w:r>
        <w:rPr>
          <w:rFonts w:ascii="Arial"/>
          <w:color w:val="363636"/>
          <w:spacing w:val="-35"/>
          <w:w w:val="110"/>
          <w:sz w:val="14"/>
        </w:rPr>
        <w:t>1</w:t>
      </w:r>
      <w:r>
        <w:rPr>
          <w:rFonts w:ascii="Arial"/>
          <w:color w:val="707070"/>
          <w:spacing w:val="-19"/>
          <w:w w:val="110"/>
          <w:sz w:val="14"/>
        </w:rPr>
        <w:t>,</w:t>
      </w:r>
      <w:r>
        <w:rPr>
          <w:rFonts w:ascii="Arial"/>
          <w:color w:val="707070"/>
          <w:w w:val="110"/>
          <w:sz w:val="14"/>
        </w:rPr>
        <w:t>2</w:t>
      </w:r>
      <w:r>
        <w:rPr>
          <w:rFonts w:ascii="Arial"/>
          <w:color w:val="707070"/>
          <w:spacing w:val="-22"/>
          <w:w w:val="110"/>
          <w:sz w:val="14"/>
        </w:rPr>
        <w:t xml:space="preserve"> </w:t>
      </w:r>
      <w:r>
        <w:rPr>
          <w:rFonts w:ascii="Arial"/>
          <w:color w:val="595959"/>
          <w:w w:val="110"/>
          <w:sz w:val="14"/>
        </w:rPr>
        <w:t>and</w:t>
      </w:r>
      <w:r>
        <w:rPr>
          <w:rFonts w:ascii="Arial"/>
          <w:color w:val="595959"/>
          <w:spacing w:val="-23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3</w:t>
      </w:r>
      <w:r>
        <w:rPr>
          <w:rFonts w:ascii="Arial"/>
          <w:color w:val="494949"/>
          <w:spacing w:val="-22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on</w:t>
      </w:r>
      <w:r>
        <w:rPr>
          <w:rFonts w:ascii="Arial"/>
          <w:color w:val="494949"/>
          <w:spacing w:val="-24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T</w:t>
      </w:r>
      <w:r>
        <w:rPr>
          <w:rFonts w:ascii="Arial"/>
          <w:color w:val="494949"/>
          <w:spacing w:val="-13"/>
          <w:w w:val="110"/>
          <w:sz w:val="14"/>
        </w:rPr>
        <w:t>i</w:t>
      </w:r>
      <w:r>
        <w:rPr>
          <w:rFonts w:ascii="Arial"/>
          <w:color w:val="494949"/>
          <w:w w:val="110"/>
          <w:sz w:val="14"/>
        </w:rPr>
        <w:t>tle</w:t>
      </w:r>
      <w:r>
        <w:rPr>
          <w:rFonts w:ascii="Arial"/>
          <w:color w:val="494949"/>
          <w:spacing w:val="-10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P</w:t>
      </w:r>
      <w:r>
        <w:rPr>
          <w:rFonts w:ascii="Arial"/>
          <w:color w:val="494949"/>
          <w:spacing w:val="-13"/>
          <w:w w:val="110"/>
          <w:sz w:val="14"/>
        </w:rPr>
        <w:t>l</w:t>
      </w:r>
      <w:r>
        <w:rPr>
          <w:rFonts w:ascii="Arial"/>
          <w:color w:val="494949"/>
          <w:w w:val="110"/>
          <w:sz w:val="14"/>
        </w:rPr>
        <w:t>an</w:t>
      </w:r>
      <w:r>
        <w:rPr>
          <w:rFonts w:ascii="Arial"/>
          <w:color w:val="494949"/>
          <w:spacing w:val="-24"/>
          <w:w w:val="110"/>
          <w:sz w:val="14"/>
        </w:rPr>
        <w:t xml:space="preserve"> </w:t>
      </w:r>
      <w:r>
        <w:rPr>
          <w:rFonts w:ascii="Arial"/>
          <w:color w:val="494949"/>
          <w:w w:val="110"/>
          <w:sz w:val="14"/>
        </w:rPr>
        <w:t>320492C</w:t>
      </w:r>
    </w:p>
    <w:p w14:paraId="13EDDB6A" w14:textId="77777777" w:rsidR="00A5052B" w:rsidRDefault="00A72E41">
      <w:pPr>
        <w:spacing w:before="15"/>
        <w:ind w:left="558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94949"/>
          <w:w w:val="105"/>
          <w:sz w:val="14"/>
        </w:rPr>
        <w:t>Lo</w:t>
      </w:r>
      <w:r>
        <w:rPr>
          <w:rFonts w:ascii="Arial"/>
          <w:color w:val="494949"/>
          <w:spacing w:val="-3"/>
          <w:w w:val="105"/>
          <w:sz w:val="14"/>
        </w:rPr>
        <w:t>t</w:t>
      </w:r>
      <w:r>
        <w:rPr>
          <w:rFonts w:ascii="Arial"/>
          <w:color w:val="707070"/>
          <w:w w:val="105"/>
          <w:sz w:val="14"/>
        </w:rPr>
        <w:t>s</w:t>
      </w:r>
      <w:r>
        <w:rPr>
          <w:rFonts w:ascii="Arial"/>
          <w:color w:val="707070"/>
          <w:spacing w:val="-14"/>
          <w:w w:val="105"/>
          <w:sz w:val="14"/>
        </w:rPr>
        <w:t xml:space="preserve"> </w:t>
      </w:r>
      <w:r>
        <w:rPr>
          <w:rFonts w:ascii="Arial"/>
          <w:color w:val="494949"/>
          <w:spacing w:val="1"/>
          <w:w w:val="105"/>
          <w:sz w:val="14"/>
        </w:rPr>
        <w:t>3</w:t>
      </w:r>
      <w:r>
        <w:rPr>
          <w:rFonts w:ascii="Arial"/>
          <w:color w:val="707070"/>
          <w:spacing w:val="-22"/>
          <w:w w:val="105"/>
          <w:sz w:val="14"/>
        </w:rPr>
        <w:t>,</w:t>
      </w:r>
      <w:r>
        <w:rPr>
          <w:rFonts w:ascii="Arial"/>
          <w:color w:val="494949"/>
          <w:w w:val="105"/>
          <w:sz w:val="14"/>
        </w:rPr>
        <w:t>4</w:t>
      </w:r>
      <w:r>
        <w:rPr>
          <w:rFonts w:ascii="Arial"/>
          <w:color w:val="494949"/>
          <w:spacing w:val="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and</w:t>
      </w:r>
      <w:r>
        <w:rPr>
          <w:rFonts w:ascii="Arial"/>
          <w:color w:val="494949"/>
          <w:spacing w:val="-11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5</w:t>
      </w:r>
      <w:r>
        <w:rPr>
          <w:rFonts w:ascii="Arial"/>
          <w:color w:val="494949"/>
          <w:spacing w:val="-9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on</w:t>
      </w:r>
      <w:r>
        <w:rPr>
          <w:rFonts w:ascii="Arial"/>
          <w:color w:val="494949"/>
          <w:spacing w:val="3"/>
          <w:w w:val="105"/>
          <w:sz w:val="14"/>
        </w:rPr>
        <w:t xml:space="preserve"> </w:t>
      </w:r>
      <w:r>
        <w:rPr>
          <w:rFonts w:ascii="Arial"/>
          <w:color w:val="494949"/>
          <w:w w:val="105"/>
          <w:sz w:val="14"/>
        </w:rPr>
        <w:t>P</w:t>
      </w:r>
      <w:r>
        <w:rPr>
          <w:rFonts w:ascii="Arial"/>
          <w:color w:val="494949"/>
          <w:spacing w:val="-5"/>
          <w:w w:val="105"/>
          <w:sz w:val="14"/>
        </w:rPr>
        <w:t>l</w:t>
      </w:r>
      <w:r>
        <w:rPr>
          <w:rFonts w:ascii="Arial"/>
          <w:color w:val="494949"/>
          <w:w w:val="105"/>
          <w:sz w:val="14"/>
        </w:rPr>
        <w:t>an</w:t>
      </w:r>
      <w:r>
        <w:rPr>
          <w:rFonts w:ascii="Arial"/>
          <w:color w:val="494949"/>
          <w:spacing w:val="-12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of</w:t>
      </w:r>
      <w:r>
        <w:rPr>
          <w:rFonts w:ascii="Arial"/>
          <w:color w:val="595959"/>
          <w:spacing w:val="-4"/>
          <w:w w:val="105"/>
          <w:sz w:val="14"/>
        </w:rPr>
        <w:t xml:space="preserve"> </w:t>
      </w:r>
      <w:r>
        <w:rPr>
          <w:rFonts w:ascii="Arial"/>
          <w:color w:val="595959"/>
          <w:spacing w:val="-5"/>
          <w:w w:val="105"/>
          <w:sz w:val="14"/>
        </w:rPr>
        <w:t>S</w:t>
      </w:r>
      <w:r>
        <w:rPr>
          <w:rFonts w:ascii="Arial"/>
          <w:color w:val="363636"/>
          <w:w w:val="105"/>
          <w:sz w:val="14"/>
        </w:rPr>
        <w:t>ub</w:t>
      </w:r>
      <w:r>
        <w:rPr>
          <w:rFonts w:ascii="Arial"/>
          <w:color w:val="363636"/>
          <w:spacing w:val="-22"/>
          <w:w w:val="105"/>
          <w:sz w:val="14"/>
        </w:rPr>
        <w:t>d</w:t>
      </w:r>
      <w:r>
        <w:rPr>
          <w:rFonts w:ascii="Arial"/>
          <w:color w:val="595959"/>
          <w:spacing w:val="-22"/>
          <w:w w:val="105"/>
          <w:sz w:val="14"/>
        </w:rPr>
        <w:t>i</w:t>
      </w:r>
      <w:r>
        <w:rPr>
          <w:rFonts w:ascii="Arial"/>
          <w:color w:val="595959"/>
          <w:w w:val="105"/>
          <w:sz w:val="14"/>
        </w:rPr>
        <w:t>vision</w:t>
      </w:r>
      <w:r>
        <w:rPr>
          <w:rFonts w:ascii="Arial"/>
          <w:color w:val="595959"/>
          <w:spacing w:val="4"/>
          <w:w w:val="105"/>
          <w:sz w:val="14"/>
        </w:rPr>
        <w:t xml:space="preserve"> </w:t>
      </w:r>
      <w:r>
        <w:rPr>
          <w:rFonts w:ascii="Arial"/>
          <w:color w:val="595959"/>
          <w:w w:val="105"/>
          <w:sz w:val="14"/>
        </w:rPr>
        <w:t>058755</w:t>
      </w:r>
    </w:p>
    <w:p w14:paraId="13EDDB6B" w14:textId="77777777" w:rsidR="00A5052B" w:rsidRDefault="00A5052B">
      <w:pPr>
        <w:rPr>
          <w:rFonts w:ascii="Arial" w:eastAsia="Arial" w:hAnsi="Arial" w:cs="Arial"/>
          <w:sz w:val="14"/>
          <w:szCs w:val="14"/>
        </w:rPr>
        <w:sectPr w:rsidR="00A5052B">
          <w:pgSz w:w="11910" w:h="16830"/>
          <w:pgMar w:top="1060" w:right="1020" w:bottom="860" w:left="1560" w:header="0" w:footer="650" w:gutter="0"/>
          <w:cols w:space="720"/>
        </w:sectPr>
      </w:pPr>
    </w:p>
    <w:p w14:paraId="13EDDB6C" w14:textId="77777777" w:rsidR="00A5052B" w:rsidRDefault="00A5052B">
      <w:pPr>
        <w:spacing w:before="2"/>
        <w:rPr>
          <w:rFonts w:ascii="Arial" w:eastAsia="Arial" w:hAnsi="Arial" w:cs="Arial"/>
          <w:sz w:val="6"/>
          <w:szCs w:val="6"/>
        </w:rPr>
      </w:pPr>
    </w:p>
    <w:p w14:paraId="13EDDB6D" w14:textId="77777777" w:rsidR="00A5052B" w:rsidRDefault="00A72E41">
      <w:pPr>
        <w:tabs>
          <w:tab w:val="left" w:pos="4362"/>
        </w:tabs>
        <w:spacing w:line="3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/>
          <w:position w:val="66"/>
          <w:sz w:val="3"/>
        </w:rPr>
      </w:r>
      <w:r>
        <w:rPr>
          <w:rFonts w:ascii="Arial"/>
          <w:position w:val="66"/>
          <w:sz w:val="3"/>
        </w:rPr>
        <w:pict w14:anchorId="13EDDEF2">
          <v:group id="_x0000_s2100" style="width:178.15pt;height:1.8pt;mso-position-horizontal-relative:char;mso-position-vertical-relative:line" coordsize="3563,36">
            <v:group id="_x0000_s2101" style="position:absolute;left:18;top:18;width:3527;height:2" coordorigin="18,18" coordsize="3527,2">
              <v:shape id="_x0000_s2102" style="position:absolute;left:18;top:18;width:3527;height:2" coordorigin="18,18" coordsize="3527,0" path="m18,18r3527,e" filled="f" strokecolor="#444" strokeweight=".62967mm">
                <v:path arrowok="t"/>
              </v:shape>
            </v:group>
            <w10:anchorlock/>
          </v:group>
        </w:pict>
      </w:r>
      <w:r>
        <w:rPr>
          <w:rFonts w:ascii="Arial"/>
          <w:position w:val="66"/>
          <w:sz w:val="3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 w14:anchorId="13EDDEF4">
          <v:shape id="_x0000_s2099" type="#_x0000_t202" style="width:218.75pt;height:36.7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8"/>
                    <w:gridCol w:w="496"/>
                    <w:gridCol w:w="3270"/>
                  </w:tblGrid>
                  <w:tr w:rsidR="00A5052B" w14:paraId="13EDE0E4" w14:textId="77777777">
                    <w:trPr>
                      <w:trHeight w:hRule="exact" w:val="267"/>
                    </w:trPr>
                    <w:tc>
                      <w:tcPr>
                        <w:tcW w:w="6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E1" w14:textId="77777777" w:rsidR="00A5052B" w:rsidRDefault="00A72E41">
                        <w:pPr>
                          <w:spacing w:before="82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B3B3B"/>
                            <w:w w:val="105"/>
                            <w:sz w:val="14"/>
                          </w:rPr>
                          <w:t>09388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E2" w14:textId="77777777" w:rsidR="00A5052B" w:rsidRDefault="00A72E41">
                        <w:pPr>
                          <w:spacing w:before="82"/>
                          <w:ind w:left="132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B3B3B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B3B3B"/>
                            <w:spacing w:val="-40"/>
                            <w:w w:val="12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B3B3B"/>
                            <w:w w:val="120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E3" w14:textId="77777777" w:rsidR="00A5052B" w:rsidRDefault="00A72E41">
                        <w:pPr>
                          <w:spacing w:before="82"/>
                          <w:ind w:left="12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B4D4D"/>
                            <w:w w:val="105"/>
                            <w:sz w:val="14"/>
                          </w:rPr>
                          <w:t>C</w:t>
                        </w:r>
                        <w:r>
                          <w:rPr>
                            <w:rFonts w:ascii="Arial"/>
                            <w:color w:val="4B4D4D"/>
                            <w:spacing w:val="-3"/>
                            <w:w w:val="105"/>
                            <w:sz w:val="14"/>
                          </w:rPr>
                          <w:t>r</w:t>
                        </w:r>
                        <w:r>
                          <w:rPr>
                            <w:rFonts w:ascii="Arial"/>
                            <w:color w:val="2A2A2A"/>
                            <w:w w:val="105"/>
                            <w:sz w:val="14"/>
                          </w:rPr>
                          <w:t>own</w:t>
                        </w:r>
                        <w:r>
                          <w:rPr>
                            <w:rFonts w:ascii="Arial"/>
                            <w:color w:val="2A2A2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spacing w:val="9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/>
                            <w:color w:val="2A2A2A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2A2A2A"/>
                            <w:spacing w:val="-9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B4D4D"/>
                            <w:w w:val="105"/>
                            <w:sz w:val="14"/>
                          </w:rPr>
                          <w:t>otment</w:t>
                        </w:r>
                        <w:r>
                          <w:rPr>
                            <w:rFonts w:ascii="Arial"/>
                            <w:color w:val="4B4D4D"/>
                            <w:spacing w:val="2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B3B3B"/>
                            <w:spacing w:val="-39"/>
                            <w:w w:val="105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B3B3B"/>
                            <w:w w:val="105"/>
                            <w:sz w:val="14"/>
                          </w:rPr>
                          <w:t>57A</w:t>
                        </w:r>
                        <w:r>
                          <w:rPr>
                            <w:rFonts w:ascii="Arial"/>
                            <w:color w:val="3B3B3B"/>
                            <w:spacing w:val="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rFonts w:ascii="Arial"/>
                            <w:color w:val="4B4D4D"/>
                            <w:spacing w:val="-3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B4D4D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2A2A2A"/>
                            <w:w w:val="105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2A2A2A"/>
                            <w:spacing w:val="-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w w:val="105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4B4D4D"/>
                            <w:spacing w:val="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w w:val="105"/>
                            <w:sz w:val="14"/>
                          </w:rPr>
                          <w:t>Comm</w:t>
                        </w:r>
                        <w:r>
                          <w:rPr>
                            <w:rFonts w:ascii="Arial"/>
                            <w:color w:val="4B4D4D"/>
                            <w:spacing w:val="12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2A2A2A"/>
                            <w:w w:val="105"/>
                            <w:sz w:val="14"/>
                          </w:rPr>
                          <w:t>ra</w:t>
                        </w:r>
                        <w:r>
                          <w:rPr>
                            <w:rFonts w:ascii="Arial"/>
                            <w:color w:val="2A2A2A"/>
                            <w:spacing w:val="-11"/>
                            <w:w w:val="105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B4D4D"/>
                            <w:w w:val="105"/>
                            <w:sz w:val="14"/>
                          </w:rPr>
                          <w:t>g</w:t>
                        </w:r>
                        <w:r>
                          <w:rPr>
                            <w:rFonts w:ascii="Arial"/>
                            <w:color w:val="2A2A2A"/>
                            <w:spacing w:val="-7"/>
                            <w:w w:val="105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4B4D4D"/>
                            <w:spacing w:val="-16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B4D4D"/>
                            <w:w w:val="105"/>
                            <w:sz w:val="14"/>
                          </w:rPr>
                          <w:t>p.</w:t>
                        </w:r>
                      </w:p>
                    </w:tc>
                  </w:tr>
                  <w:tr w:rsidR="00A5052B" w14:paraId="13EDE0E8" w14:textId="77777777">
                    <w:trPr>
                      <w:trHeight w:hRule="exact" w:val="197"/>
                    </w:trPr>
                    <w:tc>
                      <w:tcPr>
                        <w:tcW w:w="6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E5" w14:textId="77777777" w:rsidR="00A5052B" w:rsidRDefault="00A72E41">
                        <w:pPr>
                          <w:spacing w:before="9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B3B3B"/>
                            <w:w w:val="110"/>
                            <w:sz w:val="14"/>
                          </w:rPr>
                          <w:t>09531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E6" w14:textId="77777777" w:rsidR="00A5052B" w:rsidRDefault="00A72E41">
                        <w:pPr>
                          <w:spacing w:before="9"/>
                          <w:ind w:left="12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B3B3B"/>
                            <w:w w:val="105"/>
                            <w:sz w:val="14"/>
                          </w:rPr>
                          <w:t>584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E7" w14:textId="77777777" w:rsidR="00A5052B" w:rsidRDefault="00A72E41">
                        <w:pPr>
                          <w:spacing w:before="9"/>
                          <w:ind w:left="13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2A2A2A"/>
                            <w:spacing w:val="-18"/>
                            <w:w w:val="110"/>
                            <w:sz w:val="14"/>
                          </w:rPr>
                          <w:t>P</w:t>
                        </w:r>
                        <w:r>
                          <w:rPr>
                            <w:rFonts w:ascii="Arial"/>
                            <w:color w:val="4B4D4D"/>
                            <w:spacing w:val="-3"/>
                            <w:w w:val="110"/>
                            <w:sz w:val="14"/>
                          </w:rPr>
                          <w:t>o</w:t>
                        </w:r>
                        <w:r>
                          <w:rPr>
                            <w:rFonts w:ascii="Arial"/>
                            <w:color w:val="2A2A2A"/>
                            <w:w w:val="110"/>
                            <w:sz w:val="14"/>
                          </w:rPr>
                          <w:t>r</w:t>
                        </w:r>
                        <w:r>
                          <w:rPr>
                            <w:rFonts w:ascii="Arial"/>
                            <w:color w:val="2A2A2A"/>
                            <w:spacing w:val="1"/>
                            <w:w w:val="110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ions</w:t>
                        </w:r>
                        <w:r>
                          <w:rPr>
                            <w:rFonts w:ascii="Arial"/>
                            <w:color w:val="4B4D4D"/>
                            <w:spacing w:val="-21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spacing w:val="-4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rFonts w:ascii="Arial"/>
                            <w:color w:val="4B4D4D"/>
                            <w:spacing w:val="-20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and</w:t>
                        </w:r>
                        <w:r>
                          <w:rPr>
                            <w:rFonts w:ascii="Arial"/>
                            <w:color w:val="4B4D4D"/>
                            <w:spacing w:val="-1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spacing w:val="-41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4</w:t>
                        </w:r>
                        <w:r>
                          <w:rPr>
                            <w:rFonts w:ascii="Arial"/>
                            <w:color w:val="4B4D4D"/>
                            <w:spacing w:val="-9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Pa</w:t>
                        </w:r>
                        <w:r>
                          <w:rPr>
                            <w:rFonts w:ascii="Arial"/>
                            <w:color w:val="4B4D4D"/>
                            <w:spacing w:val="-6"/>
                            <w:w w:val="110"/>
                            <w:sz w:val="14"/>
                          </w:rPr>
                          <w:t>r</w:t>
                        </w:r>
                        <w:r>
                          <w:rPr>
                            <w:rFonts w:ascii="Arial"/>
                            <w:color w:val="6B6B6B"/>
                            <w:spacing w:val="-14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s</w:t>
                        </w:r>
                        <w:r>
                          <w:rPr>
                            <w:rFonts w:ascii="Arial"/>
                            <w:color w:val="2A2A2A"/>
                            <w:w w:val="110"/>
                            <w:sz w:val="14"/>
                          </w:rPr>
                          <w:t>h</w:t>
                        </w:r>
                        <w:r>
                          <w:rPr>
                            <w:rFonts w:ascii="Arial"/>
                            <w:color w:val="2A2A2A"/>
                            <w:spacing w:val="-2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of</w:t>
                        </w:r>
                        <w:r>
                          <w:rPr>
                            <w:rFonts w:ascii="Arial"/>
                            <w:color w:val="4B4D4D"/>
                            <w:spacing w:val="-1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Commera</w:t>
                        </w:r>
                        <w:r>
                          <w:rPr>
                            <w:rFonts w:ascii="Arial"/>
                            <w:color w:val="4B4D4D"/>
                            <w:spacing w:val="-3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A2A2A"/>
                            <w:spacing w:val="-16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ghip</w:t>
                        </w:r>
                      </w:p>
                    </w:tc>
                  </w:tr>
                  <w:tr w:rsidR="00A5052B" w14:paraId="13EDE0EC" w14:textId="77777777">
                    <w:trPr>
                      <w:trHeight w:hRule="exact" w:val="270"/>
                    </w:trPr>
                    <w:tc>
                      <w:tcPr>
                        <w:tcW w:w="6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E9" w14:textId="77777777" w:rsidR="00A5052B" w:rsidRDefault="00A72E41">
                        <w:pPr>
                          <w:spacing w:before="12"/>
                          <w:ind w:left="5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3B3B3B"/>
                            <w:w w:val="105"/>
                            <w:sz w:val="14"/>
                          </w:rPr>
                          <w:t>08096</w:t>
                        </w:r>
                      </w:p>
                    </w:tc>
                    <w:tc>
                      <w:tcPr>
                        <w:tcW w:w="4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EA" w14:textId="77777777" w:rsidR="00A5052B" w:rsidRDefault="00A72E41">
                        <w:pPr>
                          <w:spacing w:before="12"/>
                          <w:ind w:left="12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4B4D4D"/>
                            <w:w w:val="105"/>
                            <w:sz w:val="14"/>
                          </w:rPr>
                          <w:t>240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EDE0EB" w14:textId="77777777" w:rsidR="00A5052B" w:rsidRDefault="00A72E41">
                        <w:pPr>
                          <w:spacing w:before="12"/>
                          <w:ind w:left="136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color w:val="2A2A2A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2A2A2A"/>
                            <w:spacing w:val="-7"/>
                            <w:w w:val="110"/>
                            <w:sz w:val="14"/>
                          </w:rPr>
                          <w:t>o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4B4D4D"/>
                            <w:spacing w:val="-8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spacing w:val="-18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B3B3B"/>
                            <w:w w:val="110"/>
                            <w:sz w:val="14"/>
                          </w:rPr>
                          <w:t>on</w:t>
                        </w:r>
                        <w:r>
                          <w:rPr>
                            <w:rFonts w:ascii="Arial"/>
                            <w:color w:val="3B3B3B"/>
                            <w:spacing w:val="-20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4B4D4D"/>
                            <w:spacing w:val="-13"/>
                            <w:w w:val="110"/>
                            <w:sz w:val="14"/>
                          </w:rPr>
                          <w:t>i</w:t>
                        </w:r>
                        <w:r>
                          <w:rPr>
                            <w:rFonts w:ascii="Arial"/>
                            <w:color w:val="4B4D4D"/>
                            <w:spacing w:val="-7"/>
                            <w:w w:val="110"/>
                            <w:sz w:val="14"/>
                          </w:rPr>
                          <w:t>t</w:t>
                        </w:r>
                        <w:r>
                          <w:rPr>
                            <w:rFonts w:ascii="Arial"/>
                            <w:color w:val="2A2A2A"/>
                            <w:spacing w:val="-23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/>
                            <w:color w:val="4B4D4D"/>
                            <w:w w:val="110"/>
                            <w:sz w:val="14"/>
                          </w:rPr>
                          <w:t>e</w:t>
                        </w:r>
                        <w:r>
                          <w:rPr>
                            <w:rFonts w:ascii="Arial"/>
                            <w:color w:val="4B4D4D"/>
                            <w:spacing w:val="-13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B3B3B"/>
                            <w:w w:val="110"/>
                            <w:sz w:val="14"/>
                          </w:rPr>
                          <w:t>Plan</w:t>
                        </w:r>
                        <w:r>
                          <w:rPr>
                            <w:rFonts w:ascii="Arial"/>
                            <w:color w:val="3B3B3B"/>
                            <w:spacing w:val="-16"/>
                            <w:w w:val="1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B3B3B"/>
                            <w:w w:val="110"/>
                            <w:sz w:val="14"/>
                          </w:rPr>
                          <w:t>24</w:t>
                        </w:r>
                        <w:r>
                          <w:rPr>
                            <w:rFonts w:ascii="Arial"/>
                            <w:color w:val="3B3B3B"/>
                            <w:spacing w:val="-22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color w:val="3B3B3B"/>
                            <w:w w:val="110"/>
                            <w:sz w:val="14"/>
                          </w:rPr>
                          <w:t>5645</w:t>
                        </w:r>
                      </w:p>
                    </w:tc>
                  </w:tr>
                </w:tbl>
                <w:p w14:paraId="13EDE0ED" w14:textId="77777777" w:rsidR="00A5052B" w:rsidRDefault="00A5052B"/>
              </w:txbxContent>
            </v:textbox>
          </v:shape>
        </w:pict>
      </w:r>
    </w:p>
    <w:p w14:paraId="13EDDB6E" w14:textId="77777777" w:rsidR="00A5052B" w:rsidRDefault="00A5052B">
      <w:pPr>
        <w:spacing w:before="3"/>
        <w:rPr>
          <w:rFonts w:ascii="Arial" w:eastAsia="Arial" w:hAnsi="Arial" w:cs="Arial"/>
          <w:sz w:val="12"/>
          <w:szCs w:val="12"/>
        </w:rPr>
      </w:pPr>
    </w:p>
    <w:p w14:paraId="13EDDB6F" w14:textId="77777777" w:rsidR="00A5052B" w:rsidRDefault="00A72E41">
      <w:pPr>
        <w:spacing w:before="83"/>
        <w:ind w:left="4338"/>
        <w:rPr>
          <w:rFonts w:ascii="Arial" w:eastAsia="Arial" w:hAnsi="Arial" w:cs="Arial"/>
          <w:sz w:val="13"/>
          <w:szCs w:val="13"/>
        </w:rPr>
      </w:pPr>
      <w:r>
        <w:rPr>
          <w:rFonts w:ascii="Arial"/>
          <w:color w:val="2A2A2A"/>
          <w:sz w:val="13"/>
        </w:rPr>
        <w:t>ROADS</w:t>
      </w:r>
    </w:p>
    <w:p w14:paraId="13EDDB70" w14:textId="77777777" w:rsidR="00A5052B" w:rsidRDefault="00A72E41">
      <w:pPr>
        <w:spacing w:before="87" w:line="294" w:lineRule="auto"/>
        <w:ind w:left="4331" w:right="3426" w:firstLine="14"/>
        <w:rPr>
          <w:rFonts w:ascii="Arial" w:eastAsia="Arial" w:hAnsi="Arial" w:cs="Arial"/>
          <w:sz w:val="14"/>
          <w:szCs w:val="14"/>
        </w:rPr>
      </w:pPr>
      <w:r>
        <w:rPr>
          <w:rFonts w:ascii="Arial"/>
          <w:i/>
          <w:color w:val="2A2A2A"/>
          <w:sz w:val="13"/>
        </w:rPr>
        <w:t xml:space="preserve">VicRoads </w:t>
      </w:r>
      <w:r>
        <w:rPr>
          <w:rFonts w:ascii="Arial"/>
          <w:i/>
          <w:color w:val="2A2A2A"/>
          <w:spacing w:val="8"/>
          <w:sz w:val="13"/>
        </w:rPr>
        <w:t xml:space="preserve"> </w:t>
      </w:r>
      <w:r>
        <w:rPr>
          <w:rFonts w:ascii="Arial"/>
          <w:i/>
          <w:color w:val="2A2A2A"/>
          <w:sz w:val="13"/>
        </w:rPr>
        <w:t>Roads</w:t>
      </w:r>
      <w:r>
        <w:rPr>
          <w:rFonts w:ascii="Arial"/>
          <w:i/>
          <w:color w:val="2A2A2A"/>
          <w:w w:val="104"/>
          <w:sz w:val="13"/>
        </w:rPr>
        <w:t xml:space="preserve"> </w:t>
      </w:r>
      <w:r>
        <w:rPr>
          <w:rFonts w:ascii="Arial"/>
          <w:color w:val="2A2A2A"/>
          <w:spacing w:val="-1"/>
          <w:sz w:val="14"/>
        </w:rPr>
        <w:t>Rokewood</w:t>
      </w:r>
      <w:r>
        <w:rPr>
          <w:rFonts w:ascii="Arial"/>
          <w:color w:val="6B6B6B"/>
          <w:spacing w:val="-1"/>
          <w:sz w:val="14"/>
        </w:rPr>
        <w:t>-</w:t>
      </w:r>
      <w:r>
        <w:rPr>
          <w:rFonts w:ascii="Arial"/>
          <w:color w:val="3B3B3B"/>
          <w:spacing w:val="-2"/>
          <w:sz w:val="14"/>
        </w:rPr>
        <w:t>Ski</w:t>
      </w:r>
      <w:r>
        <w:rPr>
          <w:rFonts w:ascii="Arial"/>
          <w:color w:val="3B3B3B"/>
          <w:spacing w:val="-1"/>
          <w:sz w:val="14"/>
        </w:rPr>
        <w:t>pton</w:t>
      </w:r>
      <w:r>
        <w:rPr>
          <w:rFonts w:ascii="Arial"/>
          <w:color w:val="3B3B3B"/>
          <w:spacing w:val="36"/>
          <w:sz w:val="14"/>
        </w:rPr>
        <w:t xml:space="preserve"> </w:t>
      </w:r>
      <w:r>
        <w:rPr>
          <w:rFonts w:ascii="Arial"/>
          <w:color w:val="2A2A2A"/>
          <w:sz w:val="14"/>
        </w:rPr>
        <w:t>Road</w:t>
      </w:r>
      <w:r>
        <w:rPr>
          <w:rFonts w:ascii="Arial"/>
          <w:color w:val="2A2A2A"/>
          <w:spacing w:val="25"/>
          <w:w w:val="98"/>
          <w:sz w:val="14"/>
        </w:rPr>
        <w:t xml:space="preserve"> </w:t>
      </w:r>
      <w:r>
        <w:rPr>
          <w:rFonts w:ascii="Arial"/>
          <w:color w:val="2A2A2A"/>
          <w:sz w:val="14"/>
        </w:rPr>
        <w:t>Rokewoo</w:t>
      </w:r>
      <w:r>
        <w:rPr>
          <w:rFonts w:ascii="Arial"/>
          <w:color w:val="2A2A2A"/>
          <w:spacing w:val="2"/>
          <w:sz w:val="14"/>
        </w:rPr>
        <w:t>d</w:t>
      </w:r>
      <w:r>
        <w:rPr>
          <w:rFonts w:ascii="Arial"/>
          <w:color w:val="7E7E7E"/>
          <w:spacing w:val="-9"/>
          <w:sz w:val="14"/>
        </w:rPr>
        <w:t>-</w:t>
      </w:r>
      <w:r>
        <w:rPr>
          <w:rFonts w:ascii="Arial"/>
          <w:color w:val="4B4D4D"/>
          <w:spacing w:val="3"/>
          <w:sz w:val="14"/>
        </w:rPr>
        <w:t>S</w:t>
      </w:r>
      <w:r>
        <w:rPr>
          <w:rFonts w:ascii="Arial"/>
          <w:color w:val="2A2A2A"/>
          <w:spacing w:val="-12"/>
          <w:sz w:val="14"/>
        </w:rPr>
        <w:t>h</w:t>
      </w:r>
      <w:r>
        <w:rPr>
          <w:rFonts w:ascii="Arial"/>
          <w:color w:val="4B4D4D"/>
          <w:spacing w:val="-23"/>
          <w:sz w:val="14"/>
        </w:rPr>
        <w:t>e</w:t>
      </w:r>
      <w:r>
        <w:rPr>
          <w:rFonts w:ascii="Arial"/>
          <w:color w:val="2A2A2A"/>
          <w:spacing w:val="-31"/>
          <w:sz w:val="14"/>
        </w:rPr>
        <w:t>l</w:t>
      </w:r>
      <w:r>
        <w:rPr>
          <w:rFonts w:ascii="Arial"/>
          <w:color w:val="2A2A2A"/>
          <w:sz w:val="14"/>
        </w:rPr>
        <w:t xml:space="preserve">ford  </w:t>
      </w:r>
      <w:r>
        <w:rPr>
          <w:rFonts w:ascii="Arial"/>
          <w:color w:val="3B3B3B"/>
          <w:sz w:val="14"/>
        </w:rPr>
        <w:t>Road</w:t>
      </w:r>
      <w:r>
        <w:rPr>
          <w:rFonts w:ascii="Arial"/>
          <w:color w:val="3B3B3B"/>
          <w:w w:val="98"/>
          <w:sz w:val="14"/>
        </w:rPr>
        <w:t xml:space="preserve"> </w:t>
      </w:r>
      <w:r>
        <w:rPr>
          <w:rFonts w:ascii="Arial"/>
          <w:color w:val="4B4D4D"/>
          <w:sz w:val="14"/>
        </w:rPr>
        <w:t>C</w:t>
      </w:r>
      <w:r>
        <w:rPr>
          <w:rFonts w:ascii="Arial"/>
          <w:color w:val="4B4D4D"/>
          <w:spacing w:val="-13"/>
          <w:sz w:val="14"/>
        </w:rPr>
        <w:t>o</w:t>
      </w:r>
      <w:r>
        <w:rPr>
          <w:rFonts w:ascii="Arial"/>
          <w:color w:val="2A2A2A"/>
          <w:spacing w:val="-21"/>
          <w:sz w:val="14"/>
        </w:rPr>
        <w:t>l</w:t>
      </w:r>
      <w:r>
        <w:rPr>
          <w:rFonts w:ascii="Arial"/>
          <w:color w:val="2A2A2A"/>
          <w:sz w:val="14"/>
        </w:rPr>
        <w:t>ac-</w:t>
      </w:r>
      <w:r>
        <w:rPr>
          <w:rFonts w:ascii="Arial"/>
          <w:color w:val="2A2A2A"/>
          <w:spacing w:val="-2"/>
          <w:sz w:val="14"/>
        </w:rPr>
        <w:t>B</w:t>
      </w:r>
      <w:r>
        <w:rPr>
          <w:rFonts w:ascii="Arial"/>
          <w:color w:val="4B4D4D"/>
          <w:sz w:val="14"/>
        </w:rPr>
        <w:t>all</w:t>
      </w:r>
      <w:r>
        <w:rPr>
          <w:rFonts w:ascii="Arial"/>
          <w:color w:val="4B4D4D"/>
          <w:spacing w:val="5"/>
          <w:sz w:val="14"/>
        </w:rPr>
        <w:t>a</w:t>
      </w:r>
      <w:r>
        <w:rPr>
          <w:rFonts w:ascii="Arial"/>
          <w:color w:val="2A2A2A"/>
          <w:spacing w:val="-8"/>
          <w:sz w:val="14"/>
        </w:rPr>
        <w:t>r</w:t>
      </w:r>
      <w:r>
        <w:rPr>
          <w:rFonts w:ascii="Arial"/>
          <w:color w:val="4B4D4D"/>
          <w:spacing w:val="-4"/>
          <w:sz w:val="14"/>
        </w:rPr>
        <w:t>a</w:t>
      </w:r>
      <w:r>
        <w:rPr>
          <w:rFonts w:ascii="Arial"/>
          <w:color w:val="2A2A2A"/>
          <w:sz w:val="14"/>
        </w:rPr>
        <w:t>t</w:t>
      </w:r>
      <w:r>
        <w:rPr>
          <w:rFonts w:ascii="Arial"/>
          <w:color w:val="2A2A2A"/>
          <w:spacing w:val="17"/>
          <w:sz w:val="14"/>
        </w:rPr>
        <w:t xml:space="preserve"> </w:t>
      </w:r>
      <w:r>
        <w:rPr>
          <w:rFonts w:ascii="Arial"/>
          <w:color w:val="2A2A2A"/>
          <w:spacing w:val="-4"/>
          <w:sz w:val="14"/>
        </w:rPr>
        <w:t>R</w:t>
      </w:r>
      <w:r>
        <w:rPr>
          <w:rFonts w:ascii="Arial"/>
          <w:color w:val="4B4D4D"/>
          <w:sz w:val="14"/>
        </w:rPr>
        <w:t>oad</w:t>
      </w:r>
    </w:p>
    <w:p w14:paraId="13EDDB71" w14:textId="77777777" w:rsidR="00A5052B" w:rsidRDefault="00A5052B">
      <w:pPr>
        <w:spacing w:before="4"/>
        <w:rPr>
          <w:rFonts w:ascii="Arial" w:eastAsia="Arial" w:hAnsi="Arial" w:cs="Arial"/>
          <w:sz w:val="17"/>
          <w:szCs w:val="17"/>
        </w:rPr>
      </w:pPr>
    </w:p>
    <w:p w14:paraId="13EDDB72" w14:textId="77777777" w:rsidR="00A5052B" w:rsidRDefault="00A72E41">
      <w:pPr>
        <w:spacing w:line="291" w:lineRule="auto"/>
        <w:ind w:left="4338" w:right="3783" w:hanging="8"/>
        <w:rPr>
          <w:rFonts w:ascii="Arial" w:eastAsia="Arial" w:hAnsi="Arial" w:cs="Arial"/>
          <w:sz w:val="14"/>
          <w:szCs w:val="14"/>
        </w:rPr>
      </w:pPr>
      <w:r>
        <w:rPr>
          <w:rFonts w:ascii="Arial"/>
          <w:i/>
          <w:color w:val="2A2A2A"/>
          <w:sz w:val="13"/>
        </w:rPr>
        <w:t xml:space="preserve">Council </w:t>
      </w:r>
      <w:r>
        <w:rPr>
          <w:rFonts w:ascii="Arial"/>
          <w:i/>
          <w:color w:val="2A2A2A"/>
          <w:spacing w:val="31"/>
          <w:sz w:val="13"/>
        </w:rPr>
        <w:t xml:space="preserve"> </w:t>
      </w:r>
      <w:r>
        <w:rPr>
          <w:rFonts w:ascii="Arial"/>
          <w:i/>
          <w:color w:val="2A2A2A"/>
          <w:sz w:val="13"/>
        </w:rPr>
        <w:t>Roads</w:t>
      </w:r>
      <w:r>
        <w:rPr>
          <w:rFonts w:ascii="Arial"/>
          <w:i/>
          <w:color w:val="2A2A2A"/>
          <w:w w:val="108"/>
          <w:sz w:val="13"/>
        </w:rPr>
        <w:t xml:space="preserve"> </w:t>
      </w:r>
      <w:r>
        <w:rPr>
          <w:rFonts w:ascii="Arial"/>
          <w:color w:val="2A2A2A"/>
          <w:spacing w:val="-1"/>
          <w:sz w:val="14"/>
        </w:rPr>
        <w:t>Pitfield</w:t>
      </w:r>
      <w:r>
        <w:rPr>
          <w:rFonts w:ascii="Arial"/>
          <w:color w:val="6B6B6B"/>
          <w:spacing w:val="-2"/>
          <w:sz w:val="14"/>
        </w:rPr>
        <w:t>-</w:t>
      </w:r>
      <w:r>
        <w:rPr>
          <w:rFonts w:ascii="Arial"/>
          <w:color w:val="4B4D4D"/>
          <w:spacing w:val="-2"/>
          <w:sz w:val="14"/>
        </w:rPr>
        <w:t>Cressy</w:t>
      </w:r>
      <w:r>
        <w:rPr>
          <w:rFonts w:ascii="Arial"/>
          <w:color w:val="4B4D4D"/>
          <w:spacing w:val="17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  <w:r>
        <w:rPr>
          <w:rFonts w:ascii="Arial"/>
          <w:color w:val="3B3B3B"/>
          <w:spacing w:val="20"/>
          <w:w w:val="98"/>
          <w:sz w:val="14"/>
        </w:rPr>
        <w:t xml:space="preserve"> </w:t>
      </w:r>
      <w:r>
        <w:rPr>
          <w:rFonts w:ascii="Arial"/>
          <w:color w:val="2A2A2A"/>
          <w:spacing w:val="-2"/>
          <w:sz w:val="14"/>
        </w:rPr>
        <w:t>Littlehal</w:t>
      </w:r>
      <w:r>
        <w:rPr>
          <w:rFonts w:ascii="Arial"/>
          <w:color w:val="4B4D4D"/>
          <w:spacing w:val="-2"/>
          <w:sz w:val="14"/>
        </w:rPr>
        <w:t>es</w:t>
      </w:r>
      <w:r>
        <w:rPr>
          <w:rFonts w:ascii="Arial"/>
          <w:color w:val="4B4D4D"/>
          <w:spacing w:val="25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  <w:r>
        <w:rPr>
          <w:rFonts w:ascii="Arial"/>
          <w:color w:val="3B3B3B"/>
          <w:spacing w:val="28"/>
          <w:w w:val="98"/>
          <w:sz w:val="14"/>
        </w:rPr>
        <w:t xml:space="preserve"> </w:t>
      </w:r>
      <w:r>
        <w:rPr>
          <w:rFonts w:ascii="Arial"/>
          <w:color w:val="3B3B3B"/>
          <w:spacing w:val="-3"/>
          <w:sz w:val="14"/>
        </w:rPr>
        <w:t>Boyles</w:t>
      </w:r>
      <w:r>
        <w:rPr>
          <w:rFonts w:ascii="Arial"/>
          <w:color w:val="3B3B3B"/>
          <w:spacing w:val="-6"/>
          <w:sz w:val="14"/>
        </w:rPr>
        <w:t xml:space="preserve"> </w:t>
      </w:r>
      <w:r>
        <w:rPr>
          <w:rFonts w:ascii="Arial"/>
          <w:color w:val="2A2A2A"/>
          <w:sz w:val="14"/>
        </w:rPr>
        <w:t>Ro</w:t>
      </w:r>
      <w:r>
        <w:rPr>
          <w:rFonts w:ascii="Arial"/>
          <w:color w:val="4B4D4D"/>
          <w:sz w:val="14"/>
        </w:rPr>
        <w:t>ad</w:t>
      </w:r>
    </w:p>
    <w:p w14:paraId="13EDDB73" w14:textId="77777777" w:rsidR="00A5052B" w:rsidRDefault="00A72E41">
      <w:pPr>
        <w:spacing w:line="288" w:lineRule="auto"/>
        <w:ind w:left="4338" w:right="4109" w:hanging="1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2A2A2A"/>
          <w:spacing w:val="-2"/>
          <w:sz w:val="14"/>
        </w:rPr>
        <w:t>J</w:t>
      </w:r>
      <w:r>
        <w:rPr>
          <w:rFonts w:ascii="Arial"/>
          <w:color w:val="4B4D4D"/>
          <w:spacing w:val="-2"/>
          <w:sz w:val="14"/>
        </w:rPr>
        <w:t>ackas</w:t>
      </w:r>
      <w:r>
        <w:rPr>
          <w:rFonts w:ascii="Arial"/>
          <w:color w:val="4B4D4D"/>
          <w:spacing w:val="-21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  <w:r>
        <w:rPr>
          <w:rFonts w:ascii="Arial"/>
          <w:color w:val="3B3B3B"/>
          <w:spacing w:val="20"/>
          <w:w w:val="98"/>
          <w:sz w:val="14"/>
        </w:rPr>
        <w:t xml:space="preserve"> </w:t>
      </w:r>
      <w:r>
        <w:rPr>
          <w:rFonts w:ascii="Arial"/>
          <w:color w:val="3B3B3B"/>
          <w:sz w:val="14"/>
        </w:rPr>
        <w:t>Mill</w:t>
      </w:r>
      <w:r>
        <w:rPr>
          <w:rFonts w:ascii="Arial"/>
          <w:color w:val="3B3B3B"/>
          <w:spacing w:val="15"/>
          <w:sz w:val="14"/>
        </w:rPr>
        <w:t xml:space="preserve"> </w:t>
      </w:r>
      <w:r>
        <w:rPr>
          <w:rFonts w:ascii="Arial"/>
          <w:color w:val="2A2A2A"/>
          <w:sz w:val="14"/>
        </w:rPr>
        <w:t>Road</w:t>
      </w:r>
    </w:p>
    <w:p w14:paraId="13EDDB74" w14:textId="77777777" w:rsidR="00A5052B" w:rsidRDefault="00A72E41">
      <w:pPr>
        <w:spacing w:before="1" w:line="288" w:lineRule="auto"/>
        <w:ind w:left="4331" w:right="3534" w:firstLine="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B4D4D"/>
          <w:sz w:val="14"/>
        </w:rPr>
        <w:t>Kenn</w:t>
      </w:r>
      <w:r>
        <w:rPr>
          <w:rFonts w:ascii="Arial"/>
          <w:color w:val="4B4D4D"/>
          <w:spacing w:val="6"/>
          <w:sz w:val="14"/>
        </w:rPr>
        <w:t>e</w:t>
      </w:r>
      <w:r>
        <w:rPr>
          <w:rFonts w:ascii="Arial"/>
          <w:color w:val="2A2A2A"/>
          <w:spacing w:val="-8"/>
          <w:sz w:val="14"/>
        </w:rPr>
        <w:t>r</w:t>
      </w:r>
      <w:r>
        <w:rPr>
          <w:rFonts w:ascii="Arial"/>
          <w:color w:val="4B4D4D"/>
          <w:spacing w:val="6"/>
          <w:sz w:val="14"/>
        </w:rPr>
        <w:t>s</w:t>
      </w:r>
      <w:r>
        <w:rPr>
          <w:rFonts w:ascii="Arial"/>
          <w:color w:val="2A2A2A"/>
          <w:spacing w:val="-15"/>
          <w:sz w:val="14"/>
        </w:rPr>
        <w:t>l</w:t>
      </w:r>
      <w:r>
        <w:rPr>
          <w:rFonts w:ascii="Arial"/>
          <w:color w:val="4B4D4D"/>
          <w:sz w:val="14"/>
        </w:rPr>
        <w:t>eys</w:t>
      </w:r>
      <w:r>
        <w:rPr>
          <w:rFonts w:ascii="Arial"/>
          <w:color w:val="4B4D4D"/>
          <w:spacing w:val="-5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  <w:r>
        <w:rPr>
          <w:rFonts w:ascii="Arial"/>
          <w:color w:val="3B3B3B"/>
          <w:w w:val="98"/>
          <w:sz w:val="14"/>
        </w:rPr>
        <w:t xml:space="preserve"> </w:t>
      </w:r>
      <w:r>
        <w:rPr>
          <w:rFonts w:ascii="Arial"/>
          <w:color w:val="3B3B3B"/>
          <w:spacing w:val="-1"/>
          <w:sz w:val="14"/>
        </w:rPr>
        <w:t>Gilletts</w:t>
      </w:r>
      <w:r>
        <w:rPr>
          <w:rFonts w:ascii="Arial"/>
          <w:color w:val="3B3B3B"/>
          <w:spacing w:val="16"/>
          <w:sz w:val="14"/>
        </w:rPr>
        <w:t xml:space="preserve"> </w:t>
      </w:r>
      <w:r>
        <w:rPr>
          <w:rFonts w:ascii="Arial"/>
          <w:color w:val="2A2A2A"/>
          <w:sz w:val="14"/>
        </w:rPr>
        <w:t>Road</w:t>
      </w:r>
    </w:p>
    <w:p w14:paraId="13EDDB75" w14:textId="77777777" w:rsidR="00A5052B" w:rsidRDefault="00A72E41">
      <w:pPr>
        <w:spacing w:before="1" w:line="288" w:lineRule="auto"/>
        <w:ind w:left="4331" w:right="359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B3B3B"/>
          <w:spacing w:val="-2"/>
          <w:sz w:val="14"/>
        </w:rPr>
        <w:t>Cressy-Shel</w:t>
      </w:r>
      <w:r>
        <w:rPr>
          <w:rFonts w:ascii="Arial"/>
          <w:color w:val="3B3B3B"/>
          <w:spacing w:val="-1"/>
          <w:sz w:val="14"/>
        </w:rPr>
        <w:t>ford</w:t>
      </w:r>
      <w:r>
        <w:rPr>
          <w:rFonts w:ascii="Arial"/>
          <w:color w:val="3B3B3B"/>
          <w:spacing w:val="-3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  <w:r>
        <w:rPr>
          <w:rFonts w:ascii="Arial"/>
          <w:color w:val="3B3B3B"/>
          <w:spacing w:val="23"/>
          <w:w w:val="98"/>
          <w:sz w:val="14"/>
        </w:rPr>
        <w:t xml:space="preserve"> </w:t>
      </w:r>
      <w:r>
        <w:rPr>
          <w:rFonts w:ascii="Arial"/>
          <w:color w:val="2A2A2A"/>
          <w:sz w:val="14"/>
        </w:rPr>
        <w:t>Two</w:t>
      </w:r>
      <w:r>
        <w:rPr>
          <w:rFonts w:ascii="Arial"/>
          <w:color w:val="2A2A2A"/>
          <w:spacing w:val="4"/>
          <w:sz w:val="14"/>
        </w:rPr>
        <w:t xml:space="preserve"> </w:t>
      </w:r>
      <w:r>
        <w:rPr>
          <w:rFonts w:ascii="Arial"/>
          <w:color w:val="2A2A2A"/>
          <w:spacing w:val="-1"/>
          <w:sz w:val="14"/>
        </w:rPr>
        <w:t>Brid</w:t>
      </w:r>
      <w:r>
        <w:rPr>
          <w:rFonts w:ascii="Arial"/>
          <w:color w:val="4B4D4D"/>
          <w:spacing w:val="-2"/>
          <w:sz w:val="14"/>
        </w:rPr>
        <w:t>ges</w:t>
      </w:r>
      <w:r>
        <w:rPr>
          <w:rFonts w:ascii="Arial"/>
          <w:color w:val="4B4D4D"/>
          <w:spacing w:val="11"/>
          <w:sz w:val="14"/>
        </w:rPr>
        <w:t xml:space="preserve"> </w:t>
      </w:r>
      <w:r>
        <w:rPr>
          <w:rFonts w:ascii="Arial"/>
          <w:color w:val="2A2A2A"/>
          <w:spacing w:val="-4"/>
          <w:sz w:val="14"/>
        </w:rPr>
        <w:t>Ro</w:t>
      </w:r>
      <w:r>
        <w:rPr>
          <w:rFonts w:ascii="Arial"/>
          <w:color w:val="4B4D4D"/>
          <w:spacing w:val="-3"/>
          <w:sz w:val="14"/>
        </w:rPr>
        <w:t>a</w:t>
      </w:r>
      <w:r>
        <w:rPr>
          <w:rFonts w:ascii="Arial"/>
          <w:color w:val="2A2A2A"/>
          <w:spacing w:val="-3"/>
          <w:sz w:val="14"/>
        </w:rPr>
        <w:t>d</w:t>
      </w:r>
      <w:r>
        <w:rPr>
          <w:rFonts w:ascii="Arial"/>
          <w:color w:val="2A2A2A"/>
          <w:spacing w:val="27"/>
          <w:w w:val="111"/>
          <w:sz w:val="14"/>
        </w:rPr>
        <w:t xml:space="preserve"> </w:t>
      </w:r>
      <w:r>
        <w:rPr>
          <w:rFonts w:ascii="Arial"/>
          <w:color w:val="4B4D4D"/>
          <w:spacing w:val="-3"/>
          <w:sz w:val="14"/>
        </w:rPr>
        <w:t>Sa</w:t>
      </w:r>
      <w:r>
        <w:rPr>
          <w:rFonts w:ascii="Arial"/>
          <w:color w:val="2A2A2A"/>
          <w:spacing w:val="-2"/>
          <w:sz w:val="14"/>
        </w:rPr>
        <w:t>nd</w:t>
      </w:r>
      <w:r>
        <w:rPr>
          <w:rFonts w:ascii="Arial"/>
          <w:color w:val="4B4D4D"/>
          <w:spacing w:val="-2"/>
          <w:sz w:val="14"/>
        </w:rPr>
        <w:t>y</w:t>
      </w:r>
      <w:r>
        <w:rPr>
          <w:rFonts w:ascii="Arial"/>
          <w:color w:val="4B4D4D"/>
          <w:spacing w:val="-13"/>
          <w:sz w:val="14"/>
        </w:rPr>
        <w:t xml:space="preserve"> </w:t>
      </w:r>
      <w:r>
        <w:rPr>
          <w:rFonts w:ascii="Arial"/>
          <w:color w:val="3B3B3B"/>
          <w:sz w:val="14"/>
        </w:rPr>
        <w:t>Lane</w:t>
      </w:r>
    </w:p>
    <w:p w14:paraId="13EDDB76" w14:textId="77777777" w:rsidR="00A5052B" w:rsidRDefault="00A72E41">
      <w:pPr>
        <w:spacing w:before="8" w:line="277" w:lineRule="auto"/>
        <w:ind w:left="4331" w:right="399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B4D4D"/>
          <w:spacing w:val="-2"/>
          <w:sz w:val="14"/>
        </w:rPr>
        <w:t>Geggies</w:t>
      </w:r>
      <w:r>
        <w:rPr>
          <w:rFonts w:ascii="Arial"/>
          <w:color w:val="4B4D4D"/>
          <w:spacing w:val="-20"/>
          <w:sz w:val="14"/>
        </w:rPr>
        <w:t xml:space="preserve"> </w:t>
      </w:r>
      <w:r>
        <w:rPr>
          <w:rFonts w:ascii="Arial"/>
          <w:color w:val="4B4D4D"/>
          <w:sz w:val="14"/>
        </w:rPr>
        <w:t>Road</w:t>
      </w:r>
      <w:r>
        <w:rPr>
          <w:rFonts w:ascii="Arial"/>
          <w:color w:val="4B4D4D"/>
          <w:spacing w:val="25"/>
          <w:w w:val="98"/>
          <w:sz w:val="14"/>
        </w:rPr>
        <w:t xml:space="preserve"> </w:t>
      </w:r>
      <w:r>
        <w:rPr>
          <w:rFonts w:ascii="Arial"/>
          <w:color w:val="3B3B3B"/>
          <w:spacing w:val="-4"/>
          <w:sz w:val="14"/>
        </w:rPr>
        <w:t>Bell</w:t>
      </w:r>
      <w:r>
        <w:rPr>
          <w:rFonts w:ascii="Arial"/>
          <w:color w:val="3B3B3B"/>
          <w:spacing w:val="-5"/>
          <w:sz w:val="14"/>
        </w:rPr>
        <w:t>s</w:t>
      </w:r>
      <w:r>
        <w:rPr>
          <w:rFonts w:ascii="Arial"/>
          <w:color w:val="3B3B3B"/>
          <w:spacing w:val="2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</w:p>
    <w:p w14:paraId="13EDDB77" w14:textId="77777777" w:rsidR="00A5052B" w:rsidRDefault="00A72E41">
      <w:pPr>
        <w:spacing w:before="15" w:line="288" w:lineRule="auto"/>
        <w:ind w:left="4331" w:right="359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B4D4D"/>
          <w:spacing w:val="-3"/>
          <w:sz w:val="14"/>
        </w:rPr>
        <w:t>G</w:t>
      </w:r>
      <w:r>
        <w:rPr>
          <w:rFonts w:ascii="Arial"/>
          <w:color w:val="2A2A2A"/>
          <w:spacing w:val="-2"/>
          <w:sz w:val="14"/>
        </w:rPr>
        <w:t>uml</w:t>
      </w:r>
      <w:r>
        <w:rPr>
          <w:rFonts w:ascii="Arial"/>
          <w:color w:val="4B4D4D"/>
          <w:spacing w:val="-2"/>
          <w:sz w:val="14"/>
        </w:rPr>
        <w:t>ey</w:t>
      </w:r>
      <w:r>
        <w:rPr>
          <w:rFonts w:ascii="Arial"/>
          <w:color w:val="4B4D4D"/>
          <w:spacing w:val="3"/>
          <w:sz w:val="14"/>
        </w:rPr>
        <w:t xml:space="preserve"> </w:t>
      </w:r>
      <w:r>
        <w:rPr>
          <w:rFonts w:ascii="Arial"/>
          <w:color w:val="4B4D4D"/>
          <w:sz w:val="14"/>
        </w:rPr>
        <w:t>South</w:t>
      </w:r>
      <w:r>
        <w:rPr>
          <w:rFonts w:ascii="Arial"/>
          <w:color w:val="4B4D4D"/>
          <w:spacing w:val="7"/>
          <w:sz w:val="14"/>
        </w:rPr>
        <w:t xml:space="preserve"> </w:t>
      </w:r>
      <w:r>
        <w:rPr>
          <w:rFonts w:ascii="Arial"/>
          <w:color w:val="4B4D4D"/>
          <w:sz w:val="14"/>
        </w:rPr>
        <w:t>Roa</w:t>
      </w:r>
      <w:r>
        <w:rPr>
          <w:rFonts w:ascii="Arial"/>
          <w:color w:val="2A2A2A"/>
          <w:sz w:val="14"/>
        </w:rPr>
        <w:t>d</w:t>
      </w:r>
      <w:r>
        <w:rPr>
          <w:rFonts w:ascii="Arial"/>
          <w:color w:val="2A2A2A"/>
          <w:spacing w:val="27"/>
          <w:w w:val="111"/>
          <w:sz w:val="14"/>
        </w:rPr>
        <w:t xml:space="preserve"> </w:t>
      </w:r>
      <w:r>
        <w:rPr>
          <w:rFonts w:ascii="Arial"/>
          <w:color w:val="3B3B3B"/>
          <w:sz w:val="14"/>
        </w:rPr>
        <w:t>Eastern</w:t>
      </w:r>
      <w:r>
        <w:rPr>
          <w:rFonts w:ascii="Arial"/>
          <w:color w:val="3B3B3B"/>
          <w:spacing w:val="-27"/>
          <w:sz w:val="14"/>
        </w:rPr>
        <w:t xml:space="preserve"> </w:t>
      </w:r>
      <w:r>
        <w:rPr>
          <w:rFonts w:ascii="Arial"/>
          <w:color w:val="2A2A2A"/>
          <w:spacing w:val="1"/>
          <w:sz w:val="14"/>
        </w:rPr>
        <w:t>Ac</w:t>
      </w:r>
      <w:r>
        <w:rPr>
          <w:rFonts w:ascii="Arial"/>
          <w:color w:val="4B4D4D"/>
          <w:spacing w:val="1"/>
          <w:sz w:val="14"/>
        </w:rPr>
        <w:t>cess</w:t>
      </w:r>
      <w:r>
        <w:rPr>
          <w:rFonts w:ascii="Arial"/>
          <w:color w:val="4B4D4D"/>
          <w:spacing w:val="-23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  <w:r>
        <w:rPr>
          <w:rFonts w:ascii="Arial"/>
          <w:color w:val="3B3B3B"/>
          <w:spacing w:val="23"/>
          <w:w w:val="98"/>
          <w:sz w:val="14"/>
        </w:rPr>
        <w:t xml:space="preserve"> </w:t>
      </w:r>
      <w:r>
        <w:rPr>
          <w:rFonts w:ascii="Arial"/>
          <w:color w:val="3B3B3B"/>
          <w:sz w:val="14"/>
        </w:rPr>
        <w:t>Wingeel</w:t>
      </w:r>
      <w:r>
        <w:rPr>
          <w:rFonts w:ascii="Arial"/>
          <w:color w:val="3B3B3B"/>
          <w:spacing w:val="13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  <w:r>
        <w:rPr>
          <w:rFonts w:ascii="Arial"/>
          <w:color w:val="3B3B3B"/>
          <w:spacing w:val="24"/>
          <w:w w:val="98"/>
          <w:sz w:val="14"/>
        </w:rPr>
        <w:t xml:space="preserve"> </w:t>
      </w:r>
      <w:r>
        <w:rPr>
          <w:rFonts w:ascii="Arial"/>
          <w:color w:val="3B3B3B"/>
          <w:sz w:val="14"/>
        </w:rPr>
        <w:t>Meadows</w:t>
      </w:r>
      <w:r>
        <w:rPr>
          <w:rFonts w:ascii="Arial"/>
          <w:color w:val="3B3B3B"/>
          <w:spacing w:val="26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  <w:r>
        <w:rPr>
          <w:rFonts w:ascii="Arial"/>
          <w:color w:val="3B3B3B"/>
          <w:w w:val="98"/>
          <w:sz w:val="14"/>
        </w:rPr>
        <w:t xml:space="preserve"> </w:t>
      </w:r>
      <w:r>
        <w:rPr>
          <w:rFonts w:ascii="Arial"/>
          <w:color w:val="4B4D4D"/>
          <w:spacing w:val="-3"/>
          <w:sz w:val="14"/>
        </w:rPr>
        <w:t>Le</w:t>
      </w:r>
      <w:r>
        <w:rPr>
          <w:rFonts w:ascii="Arial"/>
          <w:color w:val="2A2A2A"/>
          <w:spacing w:val="-2"/>
          <w:sz w:val="14"/>
        </w:rPr>
        <w:t>dwell</w:t>
      </w:r>
      <w:r>
        <w:rPr>
          <w:rFonts w:ascii="Arial"/>
          <w:color w:val="4B4D4D"/>
          <w:spacing w:val="-3"/>
          <w:sz w:val="14"/>
        </w:rPr>
        <w:t>s</w:t>
      </w:r>
      <w:r>
        <w:rPr>
          <w:rFonts w:ascii="Arial"/>
          <w:color w:val="4B4D4D"/>
          <w:spacing w:val="14"/>
          <w:sz w:val="14"/>
        </w:rPr>
        <w:t xml:space="preserve"> </w:t>
      </w:r>
      <w:r>
        <w:rPr>
          <w:rFonts w:ascii="Arial"/>
          <w:color w:val="3B3B3B"/>
          <w:sz w:val="14"/>
        </w:rPr>
        <w:t>Road</w:t>
      </w:r>
    </w:p>
    <w:p w14:paraId="13EDDB78" w14:textId="77777777" w:rsidR="00A5052B" w:rsidRDefault="00A72E41">
      <w:pPr>
        <w:spacing w:before="1" w:line="288" w:lineRule="auto"/>
        <w:ind w:left="4324" w:right="3995" w:firstLine="4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2A2A2A"/>
          <w:sz w:val="14"/>
        </w:rPr>
        <w:t>Dar</w:t>
      </w:r>
      <w:r>
        <w:rPr>
          <w:rFonts w:ascii="Arial"/>
          <w:color w:val="4B4D4D"/>
          <w:sz w:val="14"/>
        </w:rPr>
        <w:t xml:space="preserve">k </w:t>
      </w:r>
      <w:r>
        <w:rPr>
          <w:rFonts w:ascii="Arial"/>
          <w:color w:val="2A2A2A"/>
          <w:spacing w:val="-4"/>
          <w:sz w:val="14"/>
        </w:rPr>
        <w:t>L</w:t>
      </w:r>
      <w:r>
        <w:rPr>
          <w:rFonts w:ascii="Arial"/>
          <w:color w:val="4B4D4D"/>
          <w:spacing w:val="-4"/>
          <w:sz w:val="14"/>
        </w:rPr>
        <w:t>ane</w:t>
      </w:r>
      <w:r>
        <w:rPr>
          <w:rFonts w:ascii="Arial"/>
          <w:color w:val="4B4D4D"/>
          <w:spacing w:val="23"/>
          <w:w w:val="104"/>
          <w:sz w:val="14"/>
        </w:rPr>
        <w:t xml:space="preserve"> </w:t>
      </w:r>
      <w:r>
        <w:rPr>
          <w:rFonts w:ascii="Arial"/>
          <w:color w:val="3B3B3B"/>
          <w:w w:val="95"/>
          <w:sz w:val="14"/>
        </w:rPr>
        <w:t>Jacobs</w:t>
      </w:r>
      <w:r>
        <w:rPr>
          <w:rFonts w:ascii="Arial"/>
          <w:color w:val="3B3B3B"/>
          <w:spacing w:val="15"/>
          <w:w w:val="95"/>
          <w:sz w:val="14"/>
        </w:rPr>
        <w:t xml:space="preserve"> </w:t>
      </w:r>
      <w:r>
        <w:rPr>
          <w:rFonts w:ascii="Arial"/>
          <w:color w:val="2A2A2A"/>
          <w:w w:val="95"/>
          <w:sz w:val="14"/>
        </w:rPr>
        <w:t>Road</w:t>
      </w:r>
    </w:p>
    <w:p w14:paraId="13EDDB79" w14:textId="77777777" w:rsidR="00A5052B" w:rsidRDefault="00A72E41">
      <w:pPr>
        <w:spacing w:before="1"/>
        <w:ind w:left="4245" w:firstLine="8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4B4D4D"/>
          <w:w w:val="105"/>
          <w:sz w:val="14"/>
        </w:rPr>
        <w:t>Cape</w:t>
      </w:r>
      <w:r>
        <w:rPr>
          <w:rFonts w:ascii="Arial"/>
          <w:color w:val="4B4D4D"/>
          <w:spacing w:val="-11"/>
          <w:w w:val="105"/>
          <w:sz w:val="14"/>
        </w:rPr>
        <w:t xml:space="preserve"> </w:t>
      </w:r>
      <w:r>
        <w:rPr>
          <w:rFonts w:ascii="Arial"/>
          <w:color w:val="4B4D4D"/>
          <w:spacing w:val="-3"/>
          <w:w w:val="105"/>
          <w:sz w:val="14"/>
        </w:rPr>
        <w:t>Clear</w:t>
      </w:r>
      <w:r>
        <w:rPr>
          <w:rFonts w:ascii="Arial"/>
          <w:color w:val="4B4D4D"/>
          <w:spacing w:val="-16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-</w:t>
      </w:r>
      <w:r>
        <w:rPr>
          <w:rFonts w:ascii="Arial"/>
          <w:color w:val="4B4D4D"/>
          <w:spacing w:val="-21"/>
          <w:w w:val="105"/>
          <w:sz w:val="14"/>
        </w:rPr>
        <w:t xml:space="preserve"> </w:t>
      </w:r>
      <w:r>
        <w:rPr>
          <w:rFonts w:ascii="Arial"/>
          <w:color w:val="2A2A2A"/>
          <w:w w:val="105"/>
          <w:sz w:val="14"/>
        </w:rPr>
        <w:t>Ro</w:t>
      </w:r>
      <w:r>
        <w:rPr>
          <w:rFonts w:ascii="Arial"/>
          <w:color w:val="4B4D4D"/>
          <w:w w:val="105"/>
          <w:sz w:val="14"/>
        </w:rPr>
        <w:t>kewoo</w:t>
      </w:r>
      <w:r>
        <w:rPr>
          <w:rFonts w:ascii="Arial"/>
          <w:color w:val="2A2A2A"/>
          <w:w w:val="105"/>
          <w:sz w:val="14"/>
        </w:rPr>
        <w:t>d</w:t>
      </w:r>
      <w:r>
        <w:rPr>
          <w:rFonts w:ascii="Arial"/>
          <w:color w:val="2A2A2A"/>
          <w:spacing w:val="-11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Road</w:t>
      </w:r>
    </w:p>
    <w:p w14:paraId="13EDDB7A" w14:textId="77777777" w:rsidR="00A5052B" w:rsidRDefault="00A5052B">
      <w:pPr>
        <w:rPr>
          <w:rFonts w:ascii="Arial" w:eastAsia="Arial" w:hAnsi="Arial" w:cs="Arial"/>
          <w:sz w:val="14"/>
          <w:szCs w:val="14"/>
        </w:rPr>
      </w:pPr>
    </w:p>
    <w:p w14:paraId="13EDDB7B" w14:textId="77777777" w:rsidR="00A5052B" w:rsidRDefault="00A5052B">
      <w:pPr>
        <w:spacing w:before="7"/>
        <w:rPr>
          <w:rFonts w:ascii="Arial" w:eastAsia="Arial" w:hAnsi="Arial" w:cs="Arial"/>
          <w:sz w:val="14"/>
          <w:szCs w:val="14"/>
        </w:rPr>
      </w:pPr>
    </w:p>
    <w:p w14:paraId="13EDDB7C" w14:textId="77777777" w:rsidR="00A5052B" w:rsidRDefault="00A72E41">
      <w:pPr>
        <w:ind w:left="4245"/>
        <w:rPr>
          <w:rFonts w:ascii="Arial" w:eastAsia="Arial" w:hAnsi="Arial" w:cs="Arial"/>
          <w:sz w:val="13"/>
          <w:szCs w:val="13"/>
        </w:rPr>
      </w:pPr>
      <w:r>
        <w:rPr>
          <w:rFonts w:ascii="Arial"/>
          <w:color w:val="2A2A2A"/>
          <w:w w:val="105"/>
          <w:sz w:val="13"/>
          <w:u w:val="single" w:color="000000"/>
        </w:rPr>
        <w:t>CROWN</w:t>
      </w:r>
      <w:r>
        <w:rPr>
          <w:rFonts w:ascii="Arial"/>
          <w:color w:val="2A2A2A"/>
          <w:spacing w:val="12"/>
          <w:w w:val="105"/>
          <w:sz w:val="13"/>
          <w:u w:val="single" w:color="000000"/>
        </w:rPr>
        <w:t xml:space="preserve"> </w:t>
      </w:r>
      <w:r>
        <w:rPr>
          <w:rFonts w:ascii="Arial"/>
          <w:color w:val="2A2A2A"/>
          <w:w w:val="105"/>
          <w:sz w:val="13"/>
          <w:u w:val="single" w:color="000000"/>
        </w:rPr>
        <w:t>LAND</w:t>
      </w:r>
      <w:r>
        <w:rPr>
          <w:rFonts w:ascii="Arial"/>
          <w:color w:val="2A2A2A"/>
          <w:spacing w:val="2"/>
          <w:w w:val="105"/>
          <w:sz w:val="13"/>
          <w:u w:val="single" w:color="000000"/>
        </w:rPr>
        <w:t xml:space="preserve"> </w:t>
      </w:r>
      <w:r>
        <w:rPr>
          <w:rFonts w:ascii="Arial"/>
          <w:color w:val="2A2A2A"/>
          <w:w w:val="105"/>
          <w:sz w:val="13"/>
          <w:u w:val="single" w:color="000000"/>
        </w:rPr>
        <w:t>UNNAMED</w:t>
      </w:r>
      <w:r>
        <w:rPr>
          <w:rFonts w:ascii="Arial"/>
          <w:color w:val="2A2A2A"/>
          <w:spacing w:val="5"/>
          <w:w w:val="105"/>
          <w:sz w:val="13"/>
          <w:u w:val="single" w:color="000000"/>
        </w:rPr>
        <w:t xml:space="preserve"> </w:t>
      </w:r>
      <w:r>
        <w:rPr>
          <w:rFonts w:ascii="Arial"/>
          <w:color w:val="2A2A2A"/>
          <w:spacing w:val="-4"/>
          <w:w w:val="105"/>
          <w:sz w:val="13"/>
          <w:u w:val="single" w:color="000000"/>
        </w:rPr>
        <w:t>ROAD</w:t>
      </w:r>
      <w:r>
        <w:rPr>
          <w:rFonts w:ascii="Arial"/>
          <w:color w:val="2A2A2A"/>
          <w:spacing w:val="-5"/>
          <w:w w:val="105"/>
          <w:sz w:val="13"/>
          <w:u w:val="single" w:color="000000"/>
        </w:rPr>
        <w:t>S</w:t>
      </w:r>
    </w:p>
    <w:p w14:paraId="13EDDB7D" w14:textId="77777777" w:rsidR="00A5052B" w:rsidRDefault="00A72E41">
      <w:pPr>
        <w:spacing w:before="78" w:line="287" w:lineRule="auto"/>
        <w:ind w:left="4245" w:right="326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2A2A2A"/>
          <w:w w:val="110"/>
          <w:sz w:val="14"/>
        </w:rPr>
        <w:t>Land</w:t>
      </w:r>
      <w:r>
        <w:rPr>
          <w:rFonts w:ascii="Arial"/>
          <w:color w:val="2A2A2A"/>
          <w:spacing w:val="-25"/>
          <w:w w:val="110"/>
          <w:sz w:val="14"/>
        </w:rPr>
        <w:t xml:space="preserve"> </w:t>
      </w:r>
      <w:r>
        <w:rPr>
          <w:rFonts w:ascii="Arial"/>
          <w:color w:val="2A2A2A"/>
          <w:w w:val="110"/>
          <w:sz w:val="14"/>
        </w:rPr>
        <w:t>adj</w:t>
      </w:r>
      <w:r>
        <w:rPr>
          <w:rFonts w:ascii="Arial"/>
          <w:color w:val="2A2A2A"/>
          <w:spacing w:val="7"/>
          <w:w w:val="110"/>
          <w:sz w:val="14"/>
        </w:rPr>
        <w:t>o</w:t>
      </w:r>
      <w:r>
        <w:rPr>
          <w:rFonts w:ascii="Arial"/>
          <w:color w:val="4B4D4D"/>
          <w:w w:val="110"/>
          <w:sz w:val="14"/>
        </w:rPr>
        <w:t>i</w:t>
      </w:r>
      <w:r>
        <w:rPr>
          <w:rFonts w:ascii="Arial"/>
          <w:color w:val="4B4D4D"/>
          <w:spacing w:val="-6"/>
          <w:w w:val="110"/>
          <w:sz w:val="14"/>
        </w:rPr>
        <w:t>n</w:t>
      </w:r>
      <w:r>
        <w:rPr>
          <w:rFonts w:ascii="Arial"/>
          <w:color w:val="2A2A2A"/>
          <w:spacing w:val="-14"/>
          <w:w w:val="110"/>
          <w:sz w:val="14"/>
        </w:rPr>
        <w:t>i</w:t>
      </w:r>
      <w:r>
        <w:rPr>
          <w:rFonts w:ascii="Arial"/>
          <w:color w:val="2A2A2A"/>
          <w:spacing w:val="-13"/>
          <w:w w:val="110"/>
          <w:sz w:val="14"/>
        </w:rPr>
        <w:t>n</w:t>
      </w:r>
      <w:r>
        <w:rPr>
          <w:rFonts w:ascii="Arial"/>
          <w:color w:val="4B4D4D"/>
          <w:w w:val="110"/>
          <w:sz w:val="14"/>
        </w:rPr>
        <w:t>g</w:t>
      </w:r>
      <w:r>
        <w:rPr>
          <w:rFonts w:ascii="Arial"/>
          <w:color w:val="4B4D4D"/>
          <w:spacing w:val="-24"/>
          <w:w w:val="110"/>
          <w:sz w:val="14"/>
        </w:rPr>
        <w:t xml:space="preserve"> </w:t>
      </w:r>
      <w:r>
        <w:rPr>
          <w:rFonts w:ascii="Arial"/>
          <w:color w:val="4B4D4D"/>
          <w:w w:val="110"/>
          <w:sz w:val="14"/>
        </w:rPr>
        <w:t>37</w:t>
      </w:r>
      <w:r>
        <w:rPr>
          <w:rFonts w:ascii="Arial"/>
          <w:color w:val="4B4D4D"/>
          <w:spacing w:val="-3"/>
          <w:w w:val="110"/>
          <w:sz w:val="14"/>
        </w:rPr>
        <w:t>\</w:t>
      </w:r>
      <w:r>
        <w:rPr>
          <w:rFonts w:ascii="Arial"/>
          <w:color w:val="2A2A2A"/>
          <w:w w:val="110"/>
          <w:sz w:val="14"/>
        </w:rPr>
        <w:t>P</w:t>
      </w:r>
      <w:r>
        <w:rPr>
          <w:rFonts w:ascii="Arial"/>
          <w:color w:val="2A2A2A"/>
          <w:spacing w:val="-5"/>
          <w:w w:val="110"/>
          <w:sz w:val="14"/>
        </w:rPr>
        <w:t>P</w:t>
      </w:r>
      <w:r>
        <w:rPr>
          <w:rFonts w:ascii="Arial"/>
          <w:color w:val="4B4D4D"/>
          <w:w w:val="110"/>
          <w:sz w:val="14"/>
        </w:rPr>
        <w:t>2</w:t>
      </w:r>
      <w:r>
        <w:rPr>
          <w:rFonts w:ascii="Arial"/>
          <w:color w:val="4B4D4D"/>
          <w:spacing w:val="6"/>
          <w:w w:val="110"/>
          <w:sz w:val="14"/>
        </w:rPr>
        <w:t>4</w:t>
      </w:r>
      <w:r>
        <w:rPr>
          <w:rFonts w:ascii="Arial"/>
          <w:color w:val="2A2A2A"/>
          <w:spacing w:val="-45"/>
          <w:w w:val="110"/>
          <w:sz w:val="14"/>
        </w:rPr>
        <w:t>1</w:t>
      </w:r>
      <w:r>
        <w:rPr>
          <w:rFonts w:ascii="Arial"/>
          <w:color w:val="4B4D4D"/>
          <w:w w:val="110"/>
          <w:sz w:val="14"/>
        </w:rPr>
        <w:t>7</w:t>
      </w:r>
      <w:r>
        <w:rPr>
          <w:rFonts w:ascii="Arial"/>
          <w:color w:val="4B4D4D"/>
          <w:w w:val="119"/>
          <w:sz w:val="14"/>
        </w:rPr>
        <w:t xml:space="preserve"> </w:t>
      </w:r>
      <w:r>
        <w:rPr>
          <w:rFonts w:ascii="Arial"/>
          <w:color w:val="2A2A2A"/>
          <w:spacing w:val="-4"/>
          <w:w w:val="110"/>
          <w:sz w:val="14"/>
        </w:rPr>
        <w:t>L</w:t>
      </w:r>
      <w:r>
        <w:rPr>
          <w:rFonts w:ascii="Arial"/>
          <w:color w:val="4B4D4D"/>
          <w:spacing w:val="-4"/>
          <w:w w:val="110"/>
          <w:sz w:val="14"/>
        </w:rPr>
        <w:t>a</w:t>
      </w:r>
      <w:r>
        <w:rPr>
          <w:rFonts w:ascii="Arial"/>
          <w:color w:val="2A2A2A"/>
          <w:spacing w:val="-3"/>
          <w:w w:val="110"/>
          <w:sz w:val="14"/>
        </w:rPr>
        <w:t>nd</w:t>
      </w:r>
      <w:r>
        <w:rPr>
          <w:rFonts w:ascii="Arial"/>
          <w:color w:val="2A2A2A"/>
          <w:spacing w:val="-35"/>
          <w:w w:val="110"/>
          <w:sz w:val="14"/>
        </w:rPr>
        <w:t xml:space="preserve"> </w:t>
      </w:r>
      <w:r>
        <w:rPr>
          <w:rFonts w:ascii="Arial"/>
          <w:color w:val="4B4D4D"/>
          <w:spacing w:val="-6"/>
          <w:w w:val="110"/>
          <w:sz w:val="14"/>
        </w:rPr>
        <w:t>a</w:t>
      </w:r>
      <w:r>
        <w:rPr>
          <w:rFonts w:ascii="Arial"/>
          <w:color w:val="2A2A2A"/>
          <w:spacing w:val="-5"/>
          <w:w w:val="110"/>
          <w:sz w:val="14"/>
        </w:rPr>
        <w:t>dj</w:t>
      </w:r>
      <w:r>
        <w:rPr>
          <w:rFonts w:ascii="Arial"/>
          <w:color w:val="4B4D4D"/>
          <w:spacing w:val="-5"/>
          <w:w w:val="110"/>
          <w:sz w:val="14"/>
        </w:rPr>
        <w:t>oini</w:t>
      </w:r>
      <w:r>
        <w:rPr>
          <w:rFonts w:ascii="Arial"/>
          <w:color w:val="2A2A2A"/>
          <w:spacing w:val="-6"/>
          <w:w w:val="110"/>
          <w:sz w:val="14"/>
        </w:rPr>
        <w:t>n</w:t>
      </w:r>
      <w:r>
        <w:rPr>
          <w:rFonts w:ascii="Arial"/>
          <w:color w:val="4B4D4D"/>
          <w:spacing w:val="-5"/>
          <w:w w:val="110"/>
          <w:sz w:val="14"/>
        </w:rPr>
        <w:t>g</w:t>
      </w:r>
      <w:r>
        <w:rPr>
          <w:rFonts w:ascii="Arial"/>
          <w:color w:val="4B4D4D"/>
          <w:spacing w:val="-33"/>
          <w:w w:val="110"/>
          <w:sz w:val="14"/>
        </w:rPr>
        <w:t xml:space="preserve"> </w:t>
      </w:r>
      <w:r>
        <w:rPr>
          <w:rFonts w:ascii="Arial"/>
          <w:color w:val="4B4D4D"/>
          <w:spacing w:val="-2"/>
          <w:w w:val="110"/>
          <w:sz w:val="14"/>
        </w:rPr>
        <w:t>3\LP587</w:t>
      </w:r>
      <w:r>
        <w:rPr>
          <w:rFonts w:ascii="Arial"/>
          <w:color w:val="2A2A2A"/>
          <w:spacing w:val="-2"/>
          <w:w w:val="110"/>
          <w:sz w:val="14"/>
        </w:rPr>
        <w:t>5</w:t>
      </w:r>
      <w:r>
        <w:rPr>
          <w:rFonts w:ascii="Arial"/>
          <w:color w:val="4B4D4D"/>
          <w:spacing w:val="-2"/>
          <w:w w:val="110"/>
          <w:sz w:val="14"/>
        </w:rPr>
        <w:t>5</w:t>
      </w:r>
      <w:r>
        <w:rPr>
          <w:rFonts w:ascii="Arial"/>
          <w:color w:val="4B4D4D"/>
          <w:spacing w:val="35"/>
          <w:w w:val="106"/>
          <w:sz w:val="14"/>
        </w:rPr>
        <w:t xml:space="preserve"> </w:t>
      </w:r>
      <w:r>
        <w:rPr>
          <w:rFonts w:ascii="Arial"/>
          <w:color w:val="2A2A2A"/>
          <w:spacing w:val="-5"/>
          <w:w w:val="110"/>
          <w:sz w:val="14"/>
        </w:rPr>
        <w:t>L</w:t>
      </w:r>
      <w:r>
        <w:rPr>
          <w:rFonts w:ascii="Arial"/>
          <w:color w:val="4B4D4D"/>
          <w:spacing w:val="-5"/>
          <w:w w:val="110"/>
          <w:sz w:val="14"/>
        </w:rPr>
        <w:t>and</w:t>
      </w:r>
      <w:r>
        <w:rPr>
          <w:rFonts w:ascii="Arial"/>
          <w:color w:val="4B4D4D"/>
          <w:spacing w:val="-23"/>
          <w:w w:val="110"/>
          <w:sz w:val="14"/>
        </w:rPr>
        <w:t xml:space="preserve"> </w:t>
      </w:r>
      <w:r>
        <w:rPr>
          <w:rFonts w:ascii="Arial"/>
          <w:color w:val="3B3B3B"/>
          <w:spacing w:val="-3"/>
          <w:w w:val="110"/>
          <w:sz w:val="14"/>
        </w:rPr>
        <w:t>adjoi</w:t>
      </w:r>
      <w:r>
        <w:rPr>
          <w:rFonts w:ascii="Arial"/>
          <w:color w:val="3B3B3B"/>
          <w:spacing w:val="-2"/>
          <w:w w:val="110"/>
          <w:sz w:val="14"/>
        </w:rPr>
        <w:t>ni</w:t>
      </w:r>
      <w:r>
        <w:rPr>
          <w:rFonts w:ascii="Arial"/>
          <w:color w:val="3B3B3B"/>
          <w:spacing w:val="-3"/>
          <w:w w:val="110"/>
          <w:sz w:val="14"/>
        </w:rPr>
        <w:t>ng</w:t>
      </w:r>
      <w:r>
        <w:rPr>
          <w:rFonts w:ascii="Arial"/>
          <w:color w:val="3B3B3B"/>
          <w:spacing w:val="-26"/>
          <w:w w:val="110"/>
          <w:sz w:val="14"/>
        </w:rPr>
        <w:t xml:space="preserve"> </w:t>
      </w:r>
      <w:r>
        <w:rPr>
          <w:rFonts w:ascii="Arial"/>
          <w:color w:val="4B4D4D"/>
          <w:spacing w:val="-4"/>
          <w:w w:val="110"/>
          <w:sz w:val="14"/>
        </w:rPr>
        <w:t>2\LP551</w:t>
      </w:r>
      <w:r>
        <w:rPr>
          <w:rFonts w:ascii="Arial"/>
          <w:color w:val="4B4D4D"/>
          <w:spacing w:val="-3"/>
          <w:w w:val="110"/>
          <w:sz w:val="14"/>
        </w:rPr>
        <w:t>8</w:t>
      </w:r>
      <w:r>
        <w:rPr>
          <w:rFonts w:ascii="Arial"/>
          <w:color w:val="4B4D4D"/>
          <w:spacing w:val="27"/>
          <w:w w:val="128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Land</w:t>
      </w:r>
      <w:r>
        <w:rPr>
          <w:rFonts w:ascii="Arial"/>
          <w:color w:val="3B3B3B"/>
          <w:spacing w:val="-10"/>
          <w:w w:val="105"/>
          <w:sz w:val="14"/>
        </w:rPr>
        <w:t xml:space="preserve"> </w:t>
      </w:r>
      <w:r>
        <w:rPr>
          <w:rFonts w:ascii="Arial"/>
          <w:color w:val="2A2A2A"/>
          <w:w w:val="105"/>
          <w:sz w:val="14"/>
        </w:rPr>
        <w:t>adjo</w:t>
      </w:r>
      <w:r>
        <w:rPr>
          <w:rFonts w:ascii="Arial"/>
          <w:color w:val="2A2A2A"/>
          <w:spacing w:val="-3"/>
          <w:w w:val="105"/>
          <w:sz w:val="14"/>
        </w:rPr>
        <w:t>i</w:t>
      </w:r>
      <w:r>
        <w:rPr>
          <w:rFonts w:ascii="Arial"/>
          <w:color w:val="4B4D4D"/>
          <w:spacing w:val="-7"/>
          <w:w w:val="105"/>
          <w:sz w:val="14"/>
        </w:rPr>
        <w:t>n</w:t>
      </w:r>
      <w:r>
        <w:rPr>
          <w:rFonts w:ascii="Arial"/>
          <w:color w:val="2A2A2A"/>
          <w:spacing w:val="-14"/>
          <w:w w:val="105"/>
          <w:sz w:val="14"/>
        </w:rPr>
        <w:t>i</w:t>
      </w:r>
      <w:r>
        <w:rPr>
          <w:rFonts w:ascii="Arial"/>
          <w:color w:val="2A2A2A"/>
          <w:spacing w:val="-12"/>
          <w:w w:val="105"/>
          <w:sz w:val="14"/>
        </w:rPr>
        <w:t>n</w:t>
      </w:r>
      <w:r>
        <w:rPr>
          <w:rFonts w:ascii="Arial"/>
          <w:color w:val="4B4D4D"/>
          <w:w w:val="105"/>
          <w:sz w:val="14"/>
        </w:rPr>
        <w:t>g</w:t>
      </w:r>
      <w:r>
        <w:rPr>
          <w:rFonts w:ascii="Arial"/>
          <w:color w:val="4B4D4D"/>
          <w:spacing w:val="-2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135</w:t>
      </w:r>
      <w:r>
        <w:rPr>
          <w:rFonts w:ascii="Arial"/>
          <w:color w:val="4B4D4D"/>
          <w:spacing w:val="1"/>
          <w:w w:val="105"/>
          <w:sz w:val="14"/>
        </w:rPr>
        <w:t>\</w:t>
      </w:r>
      <w:r>
        <w:rPr>
          <w:rFonts w:ascii="Arial"/>
          <w:color w:val="2A2A2A"/>
          <w:w w:val="105"/>
          <w:sz w:val="14"/>
        </w:rPr>
        <w:t>P</w:t>
      </w:r>
      <w:r>
        <w:rPr>
          <w:rFonts w:ascii="Arial"/>
          <w:color w:val="2A2A2A"/>
          <w:spacing w:val="-5"/>
          <w:w w:val="105"/>
          <w:sz w:val="14"/>
        </w:rPr>
        <w:t>P</w:t>
      </w:r>
      <w:r>
        <w:rPr>
          <w:rFonts w:ascii="Arial"/>
          <w:color w:val="4B4D4D"/>
          <w:w w:val="105"/>
          <w:sz w:val="14"/>
        </w:rPr>
        <w:t>2947</w:t>
      </w:r>
      <w:r>
        <w:rPr>
          <w:rFonts w:ascii="Arial"/>
          <w:color w:val="4B4D4D"/>
          <w:w w:val="102"/>
          <w:sz w:val="14"/>
        </w:rPr>
        <w:t xml:space="preserve"> </w:t>
      </w:r>
      <w:r>
        <w:rPr>
          <w:rFonts w:ascii="Arial"/>
          <w:color w:val="2A2A2A"/>
          <w:spacing w:val="-16"/>
          <w:w w:val="105"/>
          <w:sz w:val="14"/>
        </w:rPr>
        <w:t>L</w:t>
      </w:r>
      <w:r>
        <w:rPr>
          <w:rFonts w:ascii="Arial"/>
          <w:color w:val="4B4D4D"/>
          <w:spacing w:val="5"/>
          <w:w w:val="105"/>
          <w:sz w:val="14"/>
        </w:rPr>
        <w:t>a</w:t>
      </w:r>
      <w:r>
        <w:rPr>
          <w:rFonts w:ascii="Arial"/>
          <w:color w:val="2A2A2A"/>
          <w:w w:val="105"/>
          <w:sz w:val="14"/>
        </w:rPr>
        <w:t>nd</w:t>
      </w:r>
      <w:r>
        <w:rPr>
          <w:rFonts w:ascii="Arial"/>
          <w:color w:val="2A2A2A"/>
          <w:spacing w:val="-17"/>
          <w:w w:val="105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adjoin</w:t>
      </w:r>
      <w:r>
        <w:rPr>
          <w:rFonts w:ascii="Arial"/>
          <w:color w:val="3B3B3B"/>
          <w:spacing w:val="4"/>
          <w:w w:val="105"/>
          <w:sz w:val="14"/>
        </w:rPr>
        <w:t>i</w:t>
      </w:r>
      <w:r>
        <w:rPr>
          <w:rFonts w:ascii="Arial"/>
          <w:color w:val="3B3B3B"/>
          <w:w w:val="105"/>
          <w:sz w:val="14"/>
        </w:rPr>
        <w:t>ng</w:t>
      </w:r>
      <w:r>
        <w:rPr>
          <w:rFonts w:ascii="Arial"/>
          <w:color w:val="3B3B3B"/>
          <w:spacing w:val="1"/>
          <w:w w:val="105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1</w:t>
      </w:r>
      <w:r>
        <w:rPr>
          <w:rFonts w:ascii="Arial"/>
          <w:color w:val="3B3B3B"/>
          <w:spacing w:val="-35"/>
          <w:w w:val="105"/>
          <w:sz w:val="14"/>
        </w:rPr>
        <w:t>1</w:t>
      </w:r>
      <w:r>
        <w:rPr>
          <w:rFonts w:ascii="Arial"/>
          <w:color w:val="3B3B3B"/>
          <w:w w:val="105"/>
          <w:sz w:val="14"/>
        </w:rPr>
        <w:t>5\PP2947</w:t>
      </w:r>
      <w:r>
        <w:rPr>
          <w:rFonts w:ascii="Arial"/>
          <w:color w:val="3B3B3B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Land adjoin</w:t>
      </w:r>
      <w:r>
        <w:rPr>
          <w:rFonts w:ascii="Arial"/>
          <w:color w:val="3B3B3B"/>
          <w:spacing w:val="4"/>
          <w:w w:val="105"/>
          <w:sz w:val="14"/>
        </w:rPr>
        <w:t>i</w:t>
      </w:r>
      <w:r>
        <w:rPr>
          <w:rFonts w:ascii="Arial"/>
          <w:color w:val="3B3B3B"/>
          <w:w w:val="105"/>
          <w:sz w:val="14"/>
        </w:rPr>
        <w:t>ng</w:t>
      </w:r>
      <w:r>
        <w:rPr>
          <w:rFonts w:ascii="Arial"/>
          <w:color w:val="3B3B3B"/>
          <w:spacing w:val="9"/>
          <w:w w:val="105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1</w:t>
      </w:r>
      <w:r>
        <w:rPr>
          <w:rFonts w:ascii="Arial"/>
          <w:color w:val="3B3B3B"/>
          <w:spacing w:val="-42"/>
          <w:w w:val="105"/>
          <w:sz w:val="14"/>
        </w:rPr>
        <w:t>1</w:t>
      </w:r>
      <w:r>
        <w:rPr>
          <w:rFonts w:ascii="Arial"/>
          <w:color w:val="3B3B3B"/>
          <w:w w:val="105"/>
          <w:sz w:val="14"/>
        </w:rPr>
        <w:t>4A\PP34</w:t>
      </w:r>
      <w:r>
        <w:rPr>
          <w:rFonts w:ascii="Arial"/>
          <w:color w:val="3B3B3B"/>
          <w:spacing w:val="-20"/>
          <w:w w:val="105"/>
          <w:sz w:val="14"/>
        </w:rPr>
        <w:t>1</w:t>
      </w:r>
      <w:r>
        <w:rPr>
          <w:rFonts w:ascii="Arial"/>
          <w:color w:val="3B3B3B"/>
          <w:w w:val="105"/>
          <w:sz w:val="14"/>
        </w:rPr>
        <w:t>0</w:t>
      </w:r>
      <w:r>
        <w:rPr>
          <w:rFonts w:ascii="Arial"/>
          <w:color w:val="3B3B3B"/>
          <w:w w:val="129"/>
          <w:sz w:val="14"/>
        </w:rPr>
        <w:t xml:space="preserve"> </w:t>
      </w:r>
      <w:r>
        <w:rPr>
          <w:rFonts w:ascii="Arial"/>
          <w:color w:val="2A2A2A"/>
          <w:w w:val="105"/>
          <w:sz w:val="14"/>
        </w:rPr>
        <w:t>Land</w:t>
      </w:r>
      <w:r>
        <w:rPr>
          <w:rFonts w:ascii="Arial"/>
          <w:color w:val="2A2A2A"/>
          <w:spacing w:val="-6"/>
          <w:w w:val="105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adjoin</w:t>
      </w:r>
      <w:r>
        <w:rPr>
          <w:rFonts w:ascii="Arial"/>
          <w:color w:val="3B3B3B"/>
          <w:spacing w:val="-2"/>
          <w:w w:val="105"/>
          <w:sz w:val="14"/>
        </w:rPr>
        <w:t>i</w:t>
      </w:r>
      <w:r>
        <w:rPr>
          <w:rFonts w:ascii="Arial"/>
          <w:color w:val="3B3B3B"/>
          <w:w w:val="105"/>
          <w:sz w:val="14"/>
        </w:rPr>
        <w:t xml:space="preserve">ng </w:t>
      </w:r>
      <w:r>
        <w:rPr>
          <w:rFonts w:ascii="Arial"/>
          <w:color w:val="2A2A2A"/>
          <w:w w:val="105"/>
          <w:sz w:val="14"/>
        </w:rPr>
        <w:t>1</w:t>
      </w:r>
      <w:r>
        <w:rPr>
          <w:rFonts w:ascii="Arial"/>
          <w:color w:val="2A2A2A"/>
          <w:spacing w:val="-42"/>
          <w:w w:val="105"/>
          <w:sz w:val="14"/>
        </w:rPr>
        <w:t>1</w:t>
      </w:r>
      <w:r>
        <w:rPr>
          <w:rFonts w:ascii="Arial"/>
          <w:color w:val="2A2A2A"/>
          <w:spacing w:val="-13"/>
          <w:w w:val="105"/>
          <w:sz w:val="14"/>
        </w:rPr>
        <w:t>0</w:t>
      </w:r>
      <w:r>
        <w:rPr>
          <w:rFonts w:ascii="Arial"/>
          <w:color w:val="4B4D4D"/>
          <w:w w:val="105"/>
          <w:sz w:val="14"/>
        </w:rPr>
        <w:t>\PP2947</w:t>
      </w:r>
      <w:r>
        <w:rPr>
          <w:rFonts w:ascii="Arial"/>
          <w:color w:val="4B4D4D"/>
          <w:w w:val="99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Land</w:t>
      </w:r>
      <w:r>
        <w:rPr>
          <w:rFonts w:ascii="Arial"/>
          <w:color w:val="3B3B3B"/>
          <w:spacing w:val="-4"/>
          <w:w w:val="105"/>
          <w:sz w:val="14"/>
        </w:rPr>
        <w:t xml:space="preserve"> </w:t>
      </w:r>
      <w:r>
        <w:rPr>
          <w:rFonts w:ascii="Arial"/>
          <w:color w:val="3B3B3B"/>
          <w:spacing w:val="-2"/>
          <w:w w:val="105"/>
          <w:sz w:val="14"/>
        </w:rPr>
        <w:t>adjoini</w:t>
      </w:r>
      <w:r>
        <w:rPr>
          <w:rFonts w:ascii="Arial"/>
          <w:color w:val="3B3B3B"/>
          <w:spacing w:val="-3"/>
          <w:w w:val="105"/>
          <w:sz w:val="14"/>
        </w:rPr>
        <w:t>ng</w:t>
      </w:r>
      <w:r>
        <w:rPr>
          <w:rFonts w:ascii="Arial"/>
          <w:color w:val="3B3B3B"/>
          <w:spacing w:val="-13"/>
          <w:w w:val="105"/>
          <w:sz w:val="14"/>
        </w:rPr>
        <w:t xml:space="preserve"> </w:t>
      </w:r>
      <w:r>
        <w:rPr>
          <w:rFonts w:ascii="Arial"/>
          <w:color w:val="4B4D4D"/>
          <w:spacing w:val="-1"/>
          <w:w w:val="105"/>
          <w:sz w:val="14"/>
        </w:rPr>
        <w:t>7\</w:t>
      </w:r>
      <w:r>
        <w:rPr>
          <w:rFonts w:ascii="Arial"/>
          <w:color w:val="2A2A2A"/>
          <w:spacing w:val="-2"/>
          <w:w w:val="105"/>
          <w:sz w:val="14"/>
        </w:rPr>
        <w:t>TP</w:t>
      </w:r>
      <w:r>
        <w:rPr>
          <w:rFonts w:ascii="Arial"/>
          <w:color w:val="4B4D4D"/>
          <w:spacing w:val="-1"/>
          <w:w w:val="105"/>
          <w:sz w:val="14"/>
        </w:rPr>
        <w:t>684</w:t>
      </w:r>
    </w:p>
    <w:p w14:paraId="13EDDB7E" w14:textId="77777777" w:rsidR="00A5052B" w:rsidRDefault="00A72E41">
      <w:pPr>
        <w:spacing w:before="2" w:line="289" w:lineRule="auto"/>
        <w:ind w:left="4245" w:right="3370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2A2A2A"/>
          <w:spacing w:val="-4"/>
          <w:w w:val="105"/>
          <w:sz w:val="14"/>
        </w:rPr>
        <w:t>L</w:t>
      </w:r>
      <w:r>
        <w:rPr>
          <w:rFonts w:ascii="Arial"/>
          <w:color w:val="4B4D4D"/>
          <w:spacing w:val="-4"/>
          <w:w w:val="105"/>
          <w:sz w:val="14"/>
        </w:rPr>
        <w:t>a</w:t>
      </w:r>
      <w:r>
        <w:rPr>
          <w:rFonts w:ascii="Arial"/>
          <w:color w:val="2A2A2A"/>
          <w:spacing w:val="-3"/>
          <w:w w:val="105"/>
          <w:sz w:val="14"/>
        </w:rPr>
        <w:t>nd</w:t>
      </w:r>
      <w:r>
        <w:rPr>
          <w:rFonts w:ascii="Arial"/>
          <w:color w:val="2A2A2A"/>
          <w:spacing w:val="2"/>
          <w:w w:val="105"/>
          <w:sz w:val="14"/>
        </w:rPr>
        <w:t xml:space="preserve"> </w:t>
      </w:r>
      <w:r>
        <w:rPr>
          <w:rFonts w:ascii="Arial"/>
          <w:color w:val="3B3B3B"/>
          <w:spacing w:val="-2"/>
          <w:w w:val="105"/>
          <w:sz w:val="14"/>
        </w:rPr>
        <w:t>adjoini</w:t>
      </w:r>
      <w:r>
        <w:rPr>
          <w:rFonts w:ascii="Arial"/>
          <w:color w:val="3B3B3B"/>
          <w:spacing w:val="-3"/>
          <w:w w:val="105"/>
          <w:sz w:val="14"/>
        </w:rPr>
        <w:t>ng</w:t>
      </w:r>
      <w:r>
        <w:rPr>
          <w:rFonts w:ascii="Arial"/>
          <w:color w:val="3B3B3B"/>
          <w:spacing w:val="-5"/>
          <w:w w:val="105"/>
          <w:sz w:val="14"/>
        </w:rPr>
        <w:t xml:space="preserve"> </w:t>
      </w:r>
      <w:r>
        <w:rPr>
          <w:rFonts w:ascii="Arial"/>
          <w:color w:val="4B4D4D"/>
          <w:spacing w:val="-2"/>
          <w:w w:val="105"/>
          <w:sz w:val="14"/>
        </w:rPr>
        <w:t>3\</w:t>
      </w:r>
      <w:r>
        <w:rPr>
          <w:rFonts w:ascii="Arial"/>
          <w:color w:val="2A2A2A"/>
          <w:spacing w:val="-3"/>
          <w:w w:val="105"/>
          <w:sz w:val="14"/>
        </w:rPr>
        <w:t>TP</w:t>
      </w:r>
      <w:r>
        <w:rPr>
          <w:rFonts w:ascii="Arial"/>
          <w:color w:val="4B4D4D"/>
          <w:spacing w:val="-3"/>
          <w:w w:val="105"/>
          <w:sz w:val="14"/>
        </w:rPr>
        <w:t>68</w:t>
      </w:r>
      <w:r>
        <w:rPr>
          <w:rFonts w:ascii="Arial"/>
          <w:color w:val="2A2A2A"/>
          <w:spacing w:val="-2"/>
          <w:w w:val="105"/>
          <w:sz w:val="14"/>
        </w:rPr>
        <w:t>4</w:t>
      </w:r>
      <w:r>
        <w:rPr>
          <w:rFonts w:ascii="Arial"/>
          <w:color w:val="2A2A2A"/>
          <w:spacing w:val="30"/>
          <w:w w:val="111"/>
          <w:sz w:val="14"/>
        </w:rPr>
        <w:t xml:space="preserve"> </w:t>
      </w:r>
      <w:r>
        <w:rPr>
          <w:rFonts w:ascii="Arial"/>
          <w:color w:val="2A2A2A"/>
          <w:w w:val="105"/>
          <w:sz w:val="14"/>
        </w:rPr>
        <w:t>Land</w:t>
      </w:r>
      <w:r>
        <w:rPr>
          <w:rFonts w:ascii="Arial"/>
          <w:color w:val="2A2A2A"/>
          <w:spacing w:val="3"/>
          <w:w w:val="105"/>
          <w:sz w:val="14"/>
        </w:rPr>
        <w:t xml:space="preserve"> </w:t>
      </w:r>
      <w:r>
        <w:rPr>
          <w:rFonts w:ascii="Arial"/>
          <w:color w:val="2A2A2A"/>
          <w:w w:val="105"/>
          <w:sz w:val="14"/>
        </w:rPr>
        <w:t>ad</w:t>
      </w:r>
      <w:r>
        <w:rPr>
          <w:rFonts w:ascii="Arial"/>
          <w:color w:val="2A2A2A"/>
          <w:spacing w:val="1"/>
          <w:w w:val="105"/>
          <w:sz w:val="14"/>
        </w:rPr>
        <w:t>j</w:t>
      </w:r>
      <w:r>
        <w:rPr>
          <w:rFonts w:ascii="Arial"/>
          <w:color w:val="4B4D4D"/>
          <w:spacing w:val="5"/>
          <w:w w:val="105"/>
          <w:sz w:val="14"/>
        </w:rPr>
        <w:t>o</w:t>
      </w:r>
      <w:r>
        <w:rPr>
          <w:rFonts w:ascii="Arial"/>
          <w:color w:val="2A2A2A"/>
          <w:spacing w:val="-16"/>
          <w:w w:val="105"/>
          <w:sz w:val="14"/>
        </w:rPr>
        <w:t>i</w:t>
      </w:r>
      <w:r>
        <w:rPr>
          <w:rFonts w:ascii="Arial"/>
          <w:color w:val="2A2A2A"/>
          <w:w w:val="105"/>
          <w:sz w:val="14"/>
        </w:rPr>
        <w:t>n</w:t>
      </w:r>
      <w:r>
        <w:rPr>
          <w:rFonts w:ascii="Arial"/>
          <w:color w:val="2A2A2A"/>
          <w:spacing w:val="-7"/>
          <w:w w:val="105"/>
          <w:sz w:val="14"/>
        </w:rPr>
        <w:t>i</w:t>
      </w:r>
      <w:r>
        <w:rPr>
          <w:rFonts w:ascii="Arial"/>
          <w:color w:val="2A2A2A"/>
          <w:spacing w:val="-12"/>
          <w:w w:val="105"/>
          <w:sz w:val="14"/>
        </w:rPr>
        <w:t>n</w:t>
      </w:r>
      <w:r>
        <w:rPr>
          <w:rFonts w:ascii="Arial"/>
          <w:color w:val="4B4D4D"/>
          <w:w w:val="105"/>
          <w:sz w:val="14"/>
        </w:rPr>
        <w:t>g</w:t>
      </w:r>
      <w:r>
        <w:rPr>
          <w:rFonts w:ascii="Arial"/>
          <w:color w:val="4B4D4D"/>
          <w:spacing w:val="-4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3</w:t>
      </w:r>
      <w:r>
        <w:rPr>
          <w:rFonts w:ascii="Arial"/>
          <w:color w:val="4B4D4D"/>
          <w:spacing w:val="-5"/>
          <w:w w:val="105"/>
          <w:sz w:val="14"/>
        </w:rPr>
        <w:t>\</w:t>
      </w:r>
      <w:r>
        <w:rPr>
          <w:rFonts w:ascii="Arial"/>
          <w:color w:val="2A2A2A"/>
          <w:w w:val="105"/>
          <w:sz w:val="14"/>
        </w:rPr>
        <w:t>TP1</w:t>
      </w:r>
      <w:r>
        <w:rPr>
          <w:rFonts w:ascii="Arial"/>
          <w:color w:val="2A2A2A"/>
          <w:spacing w:val="-11"/>
          <w:w w:val="105"/>
          <w:sz w:val="14"/>
        </w:rPr>
        <w:t>1</w:t>
      </w:r>
      <w:r>
        <w:rPr>
          <w:rFonts w:ascii="Arial"/>
          <w:color w:val="2A2A2A"/>
          <w:w w:val="105"/>
          <w:sz w:val="14"/>
        </w:rPr>
        <w:t>2</w:t>
      </w:r>
      <w:r>
        <w:rPr>
          <w:rFonts w:ascii="Arial"/>
          <w:color w:val="2A2A2A"/>
          <w:spacing w:val="7"/>
          <w:w w:val="105"/>
          <w:sz w:val="14"/>
        </w:rPr>
        <w:t>7</w:t>
      </w:r>
      <w:r>
        <w:rPr>
          <w:rFonts w:ascii="Arial"/>
          <w:color w:val="4B4D4D"/>
          <w:w w:val="105"/>
          <w:sz w:val="14"/>
        </w:rPr>
        <w:t>90</w:t>
      </w:r>
      <w:r>
        <w:rPr>
          <w:rFonts w:ascii="Arial"/>
          <w:color w:val="4B4D4D"/>
          <w:w w:val="108"/>
          <w:sz w:val="14"/>
        </w:rPr>
        <w:t xml:space="preserve"> </w:t>
      </w:r>
      <w:r>
        <w:rPr>
          <w:rFonts w:ascii="Arial"/>
          <w:color w:val="2A2A2A"/>
          <w:spacing w:val="-16"/>
          <w:w w:val="105"/>
          <w:sz w:val="14"/>
        </w:rPr>
        <w:t>L</w:t>
      </w:r>
      <w:r>
        <w:rPr>
          <w:rFonts w:ascii="Arial"/>
          <w:color w:val="4B4D4D"/>
          <w:spacing w:val="5"/>
          <w:w w:val="105"/>
          <w:sz w:val="14"/>
        </w:rPr>
        <w:t>a</w:t>
      </w:r>
      <w:r>
        <w:rPr>
          <w:rFonts w:ascii="Arial"/>
          <w:color w:val="2A2A2A"/>
          <w:w w:val="105"/>
          <w:sz w:val="14"/>
        </w:rPr>
        <w:t>nd</w:t>
      </w:r>
      <w:r>
        <w:rPr>
          <w:rFonts w:ascii="Arial"/>
          <w:color w:val="2A2A2A"/>
          <w:spacing w:val="9"/>
          <w:w w:val="105"/>
          <w:sz w:val="14"/>
        </w:rPr>
        <w:t xml:space="preserve"> </w:t>
      </w:r>
      <w:r>
        <w:rPr>
          <w:rFonts w:ascii="Arial"/>
          <w:color w:val="2A2A2A"/>
          <w:w w:val="105"/>
          <w:sz w:val="14"/>
        </w:rPr>
        <w:t>adjo</w:t>
      </w:r>
      <w:r>
        <w:rPr>
          <w:rFonts w:ascii="Arial"/>
          <w:color w:val="2A2A2A"/>
          <w:spacing w:val="-3"/>
          <w:w w:val="105"/>
          <w:sz w:val="14"/>
        </w:rPr>
        <w:t>i</w:t>
      </w:r>
      <w:r>
        <w:rPr>
          <w:rFonts w:ascii="Arial"/>
          <w:color w:val="2A2A2A"/>
          <w:w w:val="105"/>
          <w:sz w:val="14"/>
        </w:rPr>
        <w:t>n</w:t>
      </w:r>
      <w:r>
        <w:rPr>
          <w:rFonts w:ascii="Arial"/>
          <w:color w:val="2A2A2A"/>
          <w:spacing w:val="-7"/>
          <w:w w:val="105"/>
          <w:sz w:val="14"/>
        </w:rPr>
        <w:t>i</w:t>
      </w:r>
      <w:r>
        <w:rPr>
          <w:rFonts w:ascii="Arial"/>
          <w:color w:val="2A2A2A"/>
          <w:spacing w:val="-12"/>
          <w:w w:val="105"/>
          <w:sz w:val="14"/>
        </w:rPr>
        <w:t>n</w:t>
      </w:r>
      <w:r>
        <w:rPr>
          <w:rFonts w:ascii="Arial"/>
          <w:color w:val="4B4D4D"/>
          <w:w w:val="105"/>
          <w:sz w:val="14"/>
        </w:rPr>
        <w:t>g</w:t>
      </w:r>
      <w:r>
        <w:rPr>
          <w:rFonts w:ascii="Arial"/>
          <w:color w:val="4B4D4D"/>
          <w:spacing w:val="28"/>
          <w:w w:val="105"/>
          <w:sz w:val="14"/>
        </w:rPr>
        <w:t xml:space="preserve"> </w:t>
      </w:r>
      <w:r>
        <w:rPr>
          <w:rFonts w:ascii="Arial"/>
          <w:color w:val="2A2A2A"/>
          <w:spacing w:val="-43"/>
          <w:w w:val="105"/>
          <w:sz w:val="14"/>
        </w:rPr>
        <w:t>1</w:t>
      </w:r>
      <w:r>
        <w:rPr>
          <w:rFonts w:ascii="Arial"/>
          <w:color w:val="2A2A2A"/>
          <w:w w:val="105"/>
          <w:sz w:val="14"/>
        </w:rPr>
        <w:t>\TP1</w:t>
      </w:r>
      <w:r>
        <w:rPr>
          <w:rFonts w:ascii="Arial"/>
          <w:color w:val="2A2A2A"/>
          <w:spacing w:val="-7"/>
          <w:w w:val="105"/>
          <w:sz w:val="14"/>
        </w:rPr>
        <w:t>1</w:t>
      </w:r>
      <w:r>
        <w:rPr>
          <w:rFonts w:ascii="Arial"/>
          <w:color w:val="4B4D4D"/>
          <w:w w:val="105"/>
          <w:sz w:val="14"/>
        </w:rPr>
        <w:t>2790</w:t>
      </w:r>
      <w:r>
        <w:rPr>
          <w:rFonts w:ascii="Arial"/>
          <w:color w:val="4B4D4D"/>
          <w:w w:val="102"/>
          <w:sz w:val="14"/>
        </w:rPr>
        <w:t xml:space="preserve"> </w:t>
      </w:r>
      <w:r>
        <w:rPr>
          <w:rFonts w:ascii="Arial"/>
          <w:color w:val="2A2A2A"/>
          <w:spacing w:val="-16"/>
          <w:w w:val="105"/>
          <w:sz w:val="14"/>
        </w:rPr>
        <w:t>L</w:t>
      </w:r>
      <w:r>
        <w:rPr>
          <w:rFonts w:ascii="Arial"/>
          <w:color w:val="4B4D4D"/>
          <w:spacing w:val="5"/>
          <w:w w:val="105"/>
          <w:sz w:val="14"/>
        </w:rPr>
        <w:t>a</w:t>
      </w:r>
      <w:r>
        <w:rPr>
          <w:rFonts w:ascii="Arial"/>
          <w:color w:val="2A2A2A"/>
          <w:w w:val="105"/>
          <w:sz w:val="14"/>
        </w:rPr>
        <w:t>nd</w:t>
      </w:r>
      <w:r>
        <w:rPr>
          <w:rFonts w:ascii="Arial"/>
          <w:color w:val="2A2A2A"/>
          <w:spacing w:val="-9"/>
          <w:w w:val="105"/>
          <w:sz w:val="14"/>
        </w:rPr>
        <w:t xml:space="preserve"> </w:t>
      </w:r>
      <w:r>
        <w:rPr>
          <w:rFonts w:ascii="Arial"/>
          <w:color w:val="2A2A2A"/>
          <w:w w:val="105"/>
          <w:sz w:val="14"/>
        </w:rPr>
        <w:t>adj</w:t>
      </w:r>
      <w:r>
        <w:rPr>
          <w:rFonts w:ascii="Arial"/>
          <w:color w:val="2A2A2A"/>
          <w:spacing w:val="7"/>
          <w:w w:val="105"/>
          <w:sz w:val="14"/>
        </w:rPr>
        <w:t>o</w:t>
      </w:r>
      <w:r>
        <w:rPr>
          <w:rFonts w:ascii="Arial"/>
          <w:color w:val="4B4D4D"/>
          <w:spacing w:val="-16"/>
          <w:w w:val="105"/>
          <w:sz w:val="14"/>
        </w:rPr>
        <w:t>i</w:t>
      </w:r>
      <w:r>
        <w:rPr>
          <w:rFonts w:ascii="Arial"/>
          <w:color w:val="4B4D4D"/>
          <w:w w:val="105"/>
          <w:sz w:val="14"/>
        </w:rPr>
        <w:t>n</w:t>
      </w:r>
      <w:r>
        <w:rPr>
          <w:rFonts w:ascii="Arial"/>
          <w:color w:val="4B4D4D"/>
          <w:spacing w:val="-7"/>
          <w:w w:val="105"/>
          <w:sz w:val="14"/>
        </w:rPr>
        <w:t>i</w:t>
      </w:r>
      <w:r>
        <w:rPr>
          <w:rFonts w:ascii="Arial"/>
          <w:color w:val="2A2A2A"/>
          <w:spacing w:val="-12"/>
          <w:w w:val="105"/>
          <w:sz w:val="14"/>
        </w:rPr>
        <w:t>n</w:t>
      </w:r>
      <w:r>
        <w:rPr>
          <w:rFonts w:ascii="Arial"/>
          <w:color w:val="4B4D4D"/>
          <w:w w:val="105"/>
          <w:sz w:val="14"/>
        </w:rPr>
        <w:t>g</w:t>
      </w:r>
      <w:r>
        <w:rPr>
          <w:rFonts w:ascii="Arial"/>
          <w:color w:val="4B4D4D"/>
          <w:spacing w:val="-12"/>
          <w:w w:val="105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4\TP383950</w:t>
      </w:r>
      <w:r>
        <w:rPr>
          <w:rFonts w:ascii="Arial"/>
          <w:color w:val="3B3B3B"/>
          <w:w w:val="101"/>
          <w:sz w:val="14"/>
        </w:rPr>
        <w:t xml:space="preserve"> </w:t>
      </w:r>
      <w:r>
        <w:rPr>
          <w:rFonts w:ascii="Arial"/>
          <w:color w:val="2A2A2A"/>
          <w:spacing w:val="-5"/>
          <w:w w:val="105"/>
          <w:sz w:val="14"/>
        </w:rPr>
        <w:t>L</w:t>
      </w:r>
      <w:r>
        <w:rPr>
          <w:rFonts w:ascii="Arial"/>
          <w:color w:val="4B4D4D"/>
          <w:spacing w:val="-4"/>
          <w:w w:val="105"/>
          <w:sz w:val="14"/>
        </w:rPr>
        <w:t>and</w:t>
      </w:r>
      <w:r>
        <w:rPr>
          <w:rFonts w:ascii="Arial"/>
          <w:color w:val="4B4D4D"/>
          <w:spacing w:val="1"/>
          <w:w w:val="105"/>
          <w:sz w:val="14"/>
        </w:rPr>
        <w:t xml:space="preserve"> </w:t>
      </w:r>
      <w:r>
        <w:rPr>
          <w:rFonts w:ascii="Arial"/>
          <w:color w:val="3B3B3B"/>
          <w:spacing w:val="-2"/>
          <w:w w:val="105"/>
          <w:sz w:val="14"/>
        </w:rPr>
        <w:t>adjoini</w:t>
      </w:r>
      <w:r>
        <w:rPr>
          <w:rFonts w:ascii="Arial"/>
          <w:color w:val="3B3B3B"/>
          <w:spacing w:val="-3"/>
          <w:w w:val="105"/>
          <w:sz w:val="14"/>
        </w:rPr>
        <w:t>ng</w:t>
      </w:r>
      <w:r>
        <w:rPr>
          <w:rFonts w:ascii="Arial"/>
          <w:color w:val="3B3B3B"/>
          <w:spacing w:val="-5"/>
          <w:w w:val="105"/>
          <w:sz w:val="14"/>
        </w:rPr>
        <w:t xml:space="preserve"> </w:t>
      </w:r>
      <w:r>
        <w:rPr>
          <w:rFonts w:ascii="Arial"/>
          <w:color w:val="4B4D4D"/>
          <w:spacing w:val="-1"/>
          <w:w w:val="105"/>
          <w:sz w:val="14"/>
        </w:rPr>
        <w:t>2\T</w:t>
      </w:r>
      <w:r>
        <w:rPr>
          <w:rFonts w:ascii="Arial"/>
          <w:color w:val="2A2A2A"/>
          <w:spacing w:val="-2"/>
          <w:w w:val="105"/>
          <w:sz w:val="14"/>
        </w:rPr>
        <w:t>P8</w:t>
      </w:r>
      <w:r>
        <w:rPr>
          <w:rFonts w:ascii="Arial"/>
          <w:color w:val="4B4D4D"/>
          <w:spacing w:val="-2"/>
          <w:w w:val="105"/>
          <w:sz w:val="14"/>
        </w:rPr>
        <w:t>39525</w:t>
      </w:r>
      <w:r>
        <w:rPr>
          <w:rFonts w:ascii="Arial"/>
          <w:color w:val="4B4D4D"/>
          <w:spacing w:val="29"/>
          <w:w w:val="102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Land</w:t>
      </w:r>
      <w:r>
        <w:rPr>
          <w:rFonts w:ascii="Arial"/>
          <w:color w:val="3B3B3B"/>
          <w:spacing w:val="-14"/>
          <w:w w:val="105"/>
          <w:sz w:val="14"/>
        </w:rPr>
        <w:t xml:space="preserve"> </w:t>
      </w:r>
      <w:r>
        <w:rPr>
          <w:rFonts w:ascii="Arial"/>
          <w:color w:val="4B4D4D"/>
          <w:spacing w:val="-3"/>
          <w:w w:val="105"/>
          <w:sz w:val="14"/>
        </w:rPr>
        <w:t>adjoini</w:t>
      </w:r>
      <w:r>
        <w:rPr>
          <w:rFonts w:ascii="Arial"/>
          <w:color w:val="2A2A2A"/>
          <w:spacing w:val="-3"/>
          <w:w w:val="105"/>
          <w:sz w:val="14"/>
        </w:rPr>
        <w:t>n</w:t>
      </w:r>
      <w:r>
        <w:rPr>
          <w:rFonts w:ascii="Arial"/>
          <w:color w:val="4B4D4D"/>
          <w:spacing w:val="-3"/>
          <w:w w:val="105"/>
          <w:sz w:val="14"/>
        </w:rPr>
        <w:t>g</w:t>
      </w:r>
      <w:r>
        <w:rPr>
          <w:rFonts w:ascii="Arial"/>
          <w:color w:val="4B4D4D"/>
          <w:spacing w:val="-18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80\PP2947</w:t>
      </w:r>
      <w:r>
        <w:rPr>
          <w:rFonts w:ascii="Arial"/>
          <w:color w:val="4B4D4D"/>
          <w:spacing w:val="25"/>
          <w:w w:val="101"/>
          <w:sz w:val="14"/>
        </w:rPr>
        <w:t xml:space="preserve"> </w:t>
      </w:r>
      <w:r>
        <w:rPr>
          <w:rFonts w:ascii="Arial"/>
          <w:color w:val="2A2A2A"/>
          <w:spacing w:val="-5"/>
          <w:w w:val="105"/>
          <w:sz w:val="14"/>
        </w:rPr>
        <w:t>L</w:t>
      </w:r>
      <w:r>
        <w:rPr>
          <w:rFonts w:ascii="Arial"/>
          <w:color w:val="4B4D4D"/>
          <w:spacing w:val="-4"/>
          <w:w w:val="105"/>
          <w:sz w:val="14"/>
        </w:rPr>
        <w:t>and</w:t>
      </w:r>
      <w:r>
        <w:rPr>
          <w:rFonts w:ascii="Arial"/>
          <w:color w:val="4B4D4D"/>
          <w:spacing w:val="-15"/>
          <w:w w:val="105"/>
          <w:sz w:val="14"/>
        </w:rPr>
        <w:t xml:space="preserve"> </w:t>
      </w:r>
      <w:r>
        <w:rPr>
          <w:rFonts w:ascii="Arial"/>
          <w:color w:val="3B3B3B"/>
          <w:spacing w:val="-2"/>
          <w:w w:val="105"/>
          <w:sz w:val="14"/>
        </w:rPr>
        <w:t>adjoini</w:t>
      </w:r>
      <w:r>
        <w:rPr>
          <w:rFonts w:ascii="Arial"/>
          <w:color w:val="3B3B3B"/>
          <w:spacing w:val="-3"/>
          <w:w w:val="105"/>
          <w:sz w:val="14"/>
        </w:rPr>
        <w:t>ng</w:t>
      </w:r>
      <w:r>
        <w:rPr>
          <w:rFonts w:ascii="Arial"/>
          <w:color w:val="3B3B3B"/>
          <w:spacing w:val="-18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78\PP2947</w:t>
      </w:r>
      <w:r>
        <w:rPr>
          <w:rFonts w:ascii="Arial"/>
          <w:color w:val="4B4D4D"/>
          <w:spacing w:val="29"/>
          <w:sz w:val="14"/>
        </w:rPr>
        <w:t xml:space="preserve"> </w:t>
      </w:r>
      <w:r>
        <w:rPr>
          <w:rFonts w:ascii="Arial"/>
          <w:color w:val="2A2A2A"/>
          <w:w w:val="105"/>
          <w:sz w:val="14"/>
        </w:rPr>
        <w:t>Land</w:t>
      </w:r>
      <w:r>
        <w:rPr>
          <w:rFonts w:ascii="Arial"/>
          <w:color w:val="2A2A2A"/>
          <w:spacing w:val="6"/>
          <w:w w:val="105"/>
          <w:sz w:val="14"/>
        </w:rPr>
        <w:t xml:space="preserve"> </w:t>
      </w:r>
      <w:r>
        <w:rPr>
          <w:rFonts w:ascii="Arial"/>
          <w:color w:val="3B3B3B"/>
          <w:spacing w:val="-2"/>
          <w:w w:val="105"/>
          <w:sz w:val="14"/>
        </w:rPr>
        <w:t>adjoining</w:t>
      </w:r>
      <w:r>
        <w:rPr>
          <w:rFonts w:ascii="Arial"/>
          <w:color w:val="3B3B3B"/>
          <w:spacing w:val="-5"/>
          <w:w w:val="105"/>
          <w:sz w:val="14"/>
        </w:rPr>
        <w:t xml:space="preserve"> </w:t>
      </w:r>
      <w:r>
        <w:rPr>
          <w:rFonts w:ascii="Arial"/>
          <w:color w:val="4B4D4D"/>
          <w:spacing w:val="-1"/>
          <w:w w:val="105"/>
          <w:sz w:val="14"/>
        </w:rPr>
        <w:t>7\TP</w:t>
      </w:r>
      <w:r>
        <w:rPr>
          <w:rFonts w:ascii="Arial"/>
          <w:color w:val="2A2A2A"/>
          <w:spacing w:val="-1"/>
          <w:w w:val="105"/>
          <w:sz w:val="14"/>
        </w:rPr>
        <w:t>4</w:t>
      </w:r>
      <w:r>
        <w:rPr>
          <w:rFonts w:ascii="Arial"/>
          <w:color w:val="4B4D4D"/>
          <w:spacing w:val="-1"/>
          <w:w w:val="105"/>
          <w:sz w:val="14"/>
        </w:rPr>
        <w:t>02551</w:t>
      </w:r>
      <w:r>
        <w:rPr>
          <w:rFonts w:ascii="Arial"/>
          <w:color w:val="4B4D4D"/>
          <w:spacing w:val="22"/>
          <w:w w:val="108"/>
          <w:sz w:val="14"/>
        </w:rPr>
        <w:t xml:space="preserve"> </w:t>
      </w:r>
      <w:r>
        <w:rPr>
          <w:rFonts w:ascii="Arial"/>
          <w:color w:val="2A2A2A"/>
          <w:w w:val="105"/>
          <w:sz w:val="14"/>
        </w:rPr>
        <w:t>Land</w:t>
      </w:r>
      <w:r>
        <w:rPr>
          <w:rFonts w:ascii="Arial"/>
          <w:color w:val="2A2A2A"/>
          <w:spacing w:val="-15"/>
          <w:w w:val="105"/>
          <w:sz w:val="14"/>
        </w:rPr>
        <w:t xml:space="preserve"> </w:t>
      </w:r>
      <w:r>
        <w:rPr>
          <w:rFonts w:ascii="Arial"/>
          <w:color w:val="3B3B3B"/>
          <w:spacing w:val="-2"/>
          <w:w w:val="105"/>
          <w:sz w:val="14"/>
        </w:rPr>
        <w:t>adjoini</w:t>
      </w:r>
      <w:r>
        <w:rPr>
          <w:rFonts w:ascii="Arial"/>
          <w:color w:val="3B3B3B"/>
          <w:spacing w:val="-3"/>
          <w:w w:val="105"/>
          <w:sz w:val="14"/>
        </w:rPr>
        <w:t>ng</w:t>
      </w:r>
      <w:r>
        <w:rPr>
          <w:rFonts w:ascii="Arial"/>
          <w:color w:val="3B3B3B"/>
          <w:spacing w:val="-21"/>
          <w:w w:val="105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8\TP684</w:t>
      </w:r>
      <w:r>
        <w:rPr>
          <w:rFonts w:ascii="Arial"/>
          <w:color w:val="3B3B3B"/>
          <w:spacing w:val="28"/>
          <w:w w:val="101"/>
          <w:sz w:val="14"/>
        </w:rPr>
        <w:t xml:space="preserve"> </w:t>
      </w:r>
      <w:r>
        <w:rPr>
          <w:rFonts w:ascii="Arial"/>
          <w:color w:val="2A2A2A"/>
          <w:spacing w:val="-5"/>
          <w:w w:val="105"/>
          <w:sz w:val="14"/>
        </w:rPr>
        <w:t>L</w:t>
      </w:r>
      <w:r>
        <w:rPr>
          <w:rFonts w:ascii="Arial"/>
          <w:color w:val="4B4D4D"/>
          <w:spacing w:val="-5"/>
          <w:w w:val="105"/>
          <w:sz w:val="14"/>
        </w:rPr>
        <w:t>and</w:t>
      </w:r>
      <w:r>
        <w:rPr>
          <w:rFonts w:ascii="Arial"/>
          <w:color w:val="4B4D4D"/>
          <w:spacing w:val="-2"/>
          <w:w w:val="105"/>
          <w:sz w:val="14"/>
        </w:rPr>
        <w:t xml:space="preserve"> </w:t>
      </w:r>
      <w:r>
        <w:rPr>
          <w:rFonts w:ascii="Arial"/>
          <w:color w:val="4B4D4D"/>
          <w:spacing w:val="-5"/>
          <w:w w:val="105"/>
          <w:sz w:val="14"/>
        </w:rPr>
        <w:t>a</w:t>
      </w:r>
      <w:r>
        <w:rPr>
          <w:rFonts w:ascii="Arial"/>
          <w:color w:val="2A2A2A"/>
          <w:spacing w:val="-4"/>
          <w:w w:val="105"/>
          <w:sz w:val="14"/>
        </w:rPr>
        <w:t>djoinin</w:t>
      </w:r>
      <w:r>
        <w:rPr>
          <w:rFonts w:ascii="Arial"/>
          <w:color w:val="4B4D4D"/>
          <w:spacing w:val="-4"/>
          <w:w w:val="105"/>
          <w:sz w:val="14"/>
        </w:rPr>
        <w:t>g</w:t>
      </w:r>
      <w:r>
        <w:rPr>
          <w:rFonts w:ascii="Arial"/>
          <w:color w:val="4B4D4D"/>
          <w:spacing w:val="-12"/>
          <w:w w:val="105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48\PP2947</w:t>
      </w:r>
      <w:r>
        <w:rPr>
          <w:rFonts w:ascii="Arial"/>
          <w:color w:val="3B3B3B"/>
          <w:spacing w:val="30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Land</w:t>
      </w:r>
      <w:r>
        <w:rPr>
          <w:rFonts w:ascii="Arial"/>
          <w:color w:val="3B3B3B"/>
          <w:spacing w:val="-7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adjo</w:t>
      </w:r>
      <w:r>
        <w:rPr>
          <w:rFonts w:ascii="Arial"/>
          <w:color w:val="4B4D4D"/>
          <w:spacing w:val="-3"/>
          <w:w w:val="105"/>
          <w:sz w:val="14"/>
        </w:rPr>
        <w:t>i</w:t>
      </w:r>
      <w:r>
        <w:rPr>
          <w:rFonts w:ascii="Arial"/>
          <w:color w:val="4B4D4D"/>
          <w:spacing w:val="-7"/>
          <w:w w:val="105"/>
          <w:sz w:val="14"/>
        </w:rPr>
        <w:t>n</w:t>
      </w:r>
      <w:r>
        <w:rPr>
          <w:rFonts w:ascii="Arial"/>
          <w:color w:val="2A2A2A"/>
          <w:spacing w:val="-14"/>
          <w:w w:val="105"/>
          <w:sz w:val="14"/>
        </w:rPr>
        <w:t>i</w:t>
      </w:r>
      <w:r>
        <w:rPr>
          <w:rFonts w:ascii="Arial"/>
          <w:color w:val="2A2A2A"/>
          <w:spacing w:val="-12"/>
          <w:w w:val="105"/>
          <w:sz w:val="14"/>
        </w:rPr>
        <w:t>n</w:t>
      </w:r>
      <w:r>
        <w:rPr>
          <w:rFonts w:ascii="Arial"/>
          <w:color w:val="4B4D4D"/>
          <w:w w:val="105"/>
          <w:sz w:val="14"/>
        </w:rPr>
        <w:t>g</w:t>
      </w:r>
      <w:r>
        <w:rPr>
          <w:rFonts w:ascii="Arial"/>
          <w:color w:val="4B4D4D"/>
          <w:spacing w:val="-12"/>
          <w:w w:val="105"/>
          <w:sz w:val="14"/>
        </w:rPr>
        <w:t xml:space="preserve"> </w:t>
      </w:r>
      <w:r>
        <w:rPr>
          <w:rFonts w:ascii="Arial"/>
          <w:color w:val="3B3B3B"/>
          <w:w w:val="105"/>
          <w:sz w:val="14"/>
        </w:rPr>
        <w:t>66\PP2947</w:t>
      </w:r>
      <w:r>
        <w:rPr>
          <w:rFonts w:ascii="Arial"/>
          <w:color w:val="3B3B3B"/>
          <w:w w:val="101"/>
          <w:sz w:val="14"/>
        </w:rPr>
        <w:t xml:space="preserve"> </w:t>
      </w:r>
      <w:r>
        <w:rPr>
          <w:rFonts w:ascii="Arial"/>
          <w:color w:val="2A2A2A"/>
          <w:spacing w:val="-16"/>
          <w:w w:val="105"/>
          <w:sz w:val="14"/>
        </w:rPr>
        <w:t>L</w:t>
      </w:r>
      <w:r>
        <w:rPr>
          <w:rFonts w:ascii="Arial"/>
          <w:color w:val="4B4D4D"/>
          <w:w w:val="105"/>
          <w:sz w:val="14"/>
        </w:rPr>
        <w:t>a</w:t>
      </w:r>
      <w:r>
        <w:rPr>
          <w:rFonts w:ascii="Arial"/>
          <w:color w:val="4B4D4D"/>
          <w:spacing w:val="-6"/>
          <w:w w:val="105"/>
          <w:sz w:val="14"/>
        </w:rPr>
        <w:t>n</w:t>
      </w:r>
      <w:r>
        <w:rPr>
          <w:rFonts w:ascii="Arial"/>
          <w:color w:val="2A2A2A"/>
          <w:w w:val="105"/>
          <w:sz w:val="14"/>
        </w:rPr>
        <w:t>d</w:t>
      </w:r>
      <w:r>
        <w:rPr>
          <w:rFonts w:ascii="Arial"/>
          <w:color w:val="2A2A2A"/>
          <w:spacing w:val="2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adjo</w:t>
      </w:r>
      <w:r>
        <w:rPr>
          <w:rFonts w:ascii="Arial"/>
          <w:color w:val="4B4D4D"/>
          <w:spacing w:val="-3"/>
          <w:w w:val="105"/>
          <w:sz w:val="14"/>
        </w:rPr>
        <w:t>i</w:t>
      </w:r>
      <w:r>
        <w:rPr>
          <w:rFonts w:ascii="Arial"/>
          <w:color w:val="2A2A2A"/>
          <w:spacing w:val="-16"/>
          <w:w w:val="105"/>
          <w:sz w:val="14"/>
        </w:rPr>
        <w:t>n</w:t>
      </w:r>
      <w:r>
        <w:rPr>
          <w:rFonts w:ascii="Arial"/>
          <w:color w:val="4B4D4D"/>
          <w:spacing w:val="-22"/>
          <w:w w:val="105"/>
          <w:sz w:val="14"/>
        </w:rPr>
        <w:t>i</w:t>
      </w:r>
      <w:r>
        <w:rPr>
          <w:rFonts w:ascii="Arial"/>
          <w:color w:val="2A2A2A"/>
          <w:spacing w:val="-14"/>
          <w:w w:val="105"/>
          <w:sz w:val="14"/>
        </w:rPr>
        <w:t>n</w:t>
      </w:r>
      <w:r>
        <w:rPr>
          <w:rFonts w:ascii="Arial"/>
          <w:color w:val="4B4D4D"/>
          <w:w w:val="105"/>
          <w:sz w:val="14"/>
        </w:rPr>
        <w:t>g</w:t>
      </w:r>
      <w:r>
        <w:rPr>
          <w:rFonts w:ascii="Arial"/>
          <w:color w:val="4B4D4D"/>
          <w:spacing w:val="-7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2\TP672954</w:t>
      </w:r>
    </w:p>
    <w:p w14:paraId="13EDDB7F" w14:textId="77777777" w:rsidR="00A5052B" w:rsidRDefault="00A72E41">
      <w:pPr>
        <w:ind w:left="424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2A2A2A"/>
          <w:spacing w:val="-16"/>
          <w:w w:val="105"/>
          <w:sz w:val="14"/>
        </w:rPr>
        <w:t>L</w:t>
      </w:r>
      <w:r>
        <w:rPr>
          <w:rFonts w:ascii="Arial"/>
          <w:color w:val="4B4D4D"/>
          <w:spacing w:val="3"/>
          <w:w w:val="105"/>
          <w:sz w:val="14"/>
        </w:rPr>
        <w:t>a</w:t>
      </w:r>
      <w:r>
        <w:rPr>
          <w:rFonts w:ascii="Arial"/>
          <w:color w:val="2A2A2A"/>
          <w:w w:val="105"/>
          <w:sz w:val="14"/>
        </w:rPr>
        <w:t>nd</w:t>
      </w:r>
      <w:r>
        <w:rPr>
          <w:rFonts w:ascii="Arial"/>
          <w:color w:val="2A2A2A"/>
          <w:spacing w:val="-11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adj</w:t>
      </w:r>
      <w:r>
        <w:rPr>
          <w:rFonts w:ascii="Arial"/>
          <w:color w:val="4B4D4D"/>
          <w:spacing w:val="-9"/>
          <w:w w:val="105"/>
          <w:sz w:val="14"/>
        </w:rPr>
        <w:t>o</w:t>
      </w:r>
      <w:r>
        <w:rPr>
          <w:rFonts w:ascii="Arial"/>
          <w:color w:val="2A2A2A"/>
          <w:spacing w:val="-22"/>
          <w:w w:val="105"/>
          <w:sz w:val="14"/>
        </w:rPr>
        <w:t>i</w:t>
      </w:r>
      <w:r>
        <w:rPr>
          <w:rFonts w:ascii="Arial"/>
          <w:color w:val="2A2A2A"/>
          <w:spacing w:val="-16"/>
          <w:w w:val="105"/>
          <w:sz w:val="14"/>
        </w:rPr>
        <w:t>n</w:t>
      </w:r>
      <w:r>
        <w:rPr>
          <w:rFonts w:ascii="Arial"/>
          <w:color w:val="4B4D4D"/>
          <w:spacing w:val="-22"/>
          <w:w w:val="105"/>
          <w:sz w:val="14"/>
        </w:rPr>
        <w:t>i</w:t>
      </w:r>
      <w:r>
        <w:rPr>
          <w:rFonts w:ascii="Arial"/>
          <w:color w:val="4B4D4D"/>
          <w:w w:val="105"/>
          <w:sz w:val="14"/>
        </w:rPr>
        <w:t>ng</w:t>
      </w:r>
      <w:r>
        <w:rPr>
          <w:rFonts w:ascii="Arial"/>
          <w:color w:val="4B4D4D"/>
          <w:spacing w:val="-7"/>
          <w:w w:val="105"/>
          <w:sz w:val="14"/>
        </w:rPr>
        <w:t xml:space="preserve"> </w:t>
      </w:r>
      <w:r>
        <w:rPr>
          <w:rFonts w:ascii="Arial"/>
          <w:color w:val="4B4D4D"/>
          <w:w w:val="105"/>
          <w:sz w:val="14"/>
        </w:rPr>
        <w:t>A27B\</w:t>
      </w:r>
      <w:r>
        <w:rPr>
          <w:rFonts w:ascii="Arial"/>
          <w:color w:val="4B4D4D"/>
          <w:spacing w:val="11"/>
          <w:w w:val="105"/>
          <w:sz w:val="14"/>
        </w:rPr>
        <w:t>P</w:t>
      </w:r>
      <w:r>
        <w:rPr>
          <w:rFonts w:ascii="Arial"/>
          <w:color w:val="2A2A2A"/>
          <w:w w:val="105"/>
          <w:sz w:val="14"/>
        </w:rPr>
        <w:t>P24</w:t>
      </w:r>
      <w:r>
        <w:rPr>
          <w:rFonts w:ascii="Arial"/>
          <w:color w:val="2A2A2A"/>
          <w:spacing w:val="-18"/>
          <w:w w:val="105"/>
          <w:sz w:val="14"/>
        </w:rPr>
        <w:t>1</w:t>
      </w:r>
      <w:r>
        <w:rPr>
          <w:rFonts w:ascii="Arial"/>
          <w:color w:val="4B4D4D"/>
          <w:w w:val="105"/>
          <w:sz w:val="14"/>
        </w:rPr>
        <w:t>7</w:t>
      </w:r>
    </w:p>
    <w:p w14:paraId="13EDDB80" w14:textId="77777777" w:rsidR="00A5052B" w:rsidRDefault="00A5052B">
      <w:pPr>
        <w:rPr>
          <w:rFonts w:ascii="Arial" w:eastAsia="Arial" w:hAnsi="Arial" w:cs="Arial"/>
          <w:sz w:val="14"/>
          <w:szCs w:val="14"/>
        </w:rPr>
      </w:pPr>
    </w:p>
    <w:p w14:paraId="13EDDB81" w14:textId="77777777" w:rsidR="00A5052B" w:rsidRDefault="00A5052B">
      <w:pPr>
        <w:rPr>
          <w:rFonts w:ascii="Arial" w:eastAsia="Arial" w:hAnsi="Arial" w:cs="Arial"/>
          <w:sz w:val="12"/>
          <w:szCs w:val="12"/>
        </w:rPr>
      </w:pPr>
    </w:p>
    <w:p w14:paraId="13EDDB82" w14:textId="77777777" w:rsidR="00A5052B" w:rsidRDefault="00A72E41">
      <w:pPr>
        <w:pStyle w:val="BodyText"/>
        <w:tabs>
          <w:tab w:val="left" w:pos="4153"/>
        </w:tabs>
        <w:spacing w:line="278" w:lineRule="auto"/>
        <w:ind w:left="4160" w:right="440" w:hanging="3934"/>
      </w:pPr>
      <w:r>
        <w:rPr>
          <w:b/>
          <w:color w:val="2A2A2A"/>
          <w:w w:val="95"/>
          <w:sz w:val="19"/>
        </w:rPr>
        <w:t>THE</w:t>
      </w:r>
      <w:r>
        <w:rPr>
          <w:b/>
          <w:color w:val="2A2A2A"/>
          <w:spacing w:val="-15"/>
          <w:w w:val="95"/>
          <w:sz w:val="19"/>
        </w:rPr>
        <w:t xml:space="preserve"> </w:t>
      </w:r>
      <w:r>
        <w:rPr>
          <w:b/>
          <w:color w:val="2A2A2A"/>
          <w:w w:val="95"/>
          <w:sz w:val="19"/>
        </w:rPr>
        <w:t>PERMIT</w:t>
      </w:r>
      <w:r>
        <w:rPr>
          <w:b/>
          <w:color w:val="2A2A2A"/>
          <w:spacing w:val="-11"/>
          <w:w w:val="95"/>
          <w:sz w:val="19"/>
        </w:rPr>
        <w:t xml:space="preserve"> </w:t>
      </w:r>
      <w:r>
        <w:rPr>
          <w:b/>
          <w:color w:val="2A2A2A"/>
          <w:w w:val="95"/>
          <w:sz w:val="19"/>
        </w:rPr>
        <w:t>ALLOWS:</w:t>
      </w:r>
      <w:r>
        <w:rPr>
          <w:b/>
          <w:color w:val="2A2A2A"/>
          <w:w w:val="95"/>
          <w:sz w:val="19"/>
        </w:rPr>
        <w:tab/>
      </w:r>
      <w:r>
        <w:rPr>
          <w:color w:val="2A2A2A"/>
          <w:w w:val="105"/>
        </w:rPr>
        <w:t>The</w:t>
      </w:r>
      <w:r>
        <w:rPr>
          <w:color w:val="2A2A2A"/>
          <w:spacing w:val="-23"/>
          <w:w w:val="105"/>
        </w:rPr>
        <w:t xml:space="preserve"> </w:t>
      </w:r>
      <w:r>
        <w:rPr>
          <w:color w:val="2A2A2A"/>
          <w:w w:val="105"/>
        </w:rPr>
        <w:t>use</w:t>
      </w:r>
      <w:r>
        <w:rPr>
          <w:color w:val="2A2A2A"/>
          <w:spacing w:val="-28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-27"/>
          <w:w w:val="105"/>
        </w:rPr>
        <w:t xml:space="preserve"> </w:t>
      </w:r>
      <w:r>
        <w:rPr>
          <w:color w:val="2A2A2A"/>
          <w:w w:val="105"/>
        </w:rPr>
        <w:t>deve</w:t>
      </w:r>
      <w:r>
        <w:rPr>
          <w:color w:val="2A2A2A"/>
          <w:spacing w:val="5"/>
          <w:w w:val="105"/>
        </w:rPr>
        <w:t>l</w:t>
      </w:r>
      <w:r>
        <w:rPr>
          <w:color w:val="2A2A2A"/>
          <w:w w:val="105"/>
        </w:rPr>
        <w:t>opment</w:t>
      </w:r>
      <w:r>
        <w:rPr>
          <w:color w:val="2A2A2A"/>
          <w:spacing w:val="-28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spacing w:val="-26"/>
          <w:w w:val="105"/>
        </w:rPr>
        <w:t xml:space="preserve"> </w:t>
      </w:r>
      <w:r>
        <w:rPr>
          <w:color w:val="2A2A2A"/>
          <w:spacing w:val="-20"/>
          <w:w w:val="105"/>
        </w:rPr>
        <w:t>l</w:t>
      </w:r>
      <w:r>
        <w:rPr>
          <w:color w:val="2A2A2A"/>
          <w:w w:val="105"/>
        </w:rPr>
        <w:t>and</w:t>
      </w:r>
      <w:r>
        <w:rPr>
          <w:color w:val="2A2A2A"/>
          <w:spacing w:val="-31"/>
          <w:w w:val="105"/>
        </w:rPr>
        <w:t xml:space="preserve"> </w:t>
      </w:r>
      <w:r>
        <w:rPr>
          <w:color w:val="2A2A2A"/>
          <w:w w:val="105"/>
        </w:rPr>
        <w:t>for</w:t>
      </w:r>
      <w:r>
        <w:rPr>
          <w:color w:val="2A2A2A"/>
          <w:spacing w:val="-25"/>
          <w:w w:val="105"/>
        </w:rPr>
        <w:t xml:space="preserve"> </w:t>
      </w:r>
      <w:r>
        <w:rPr>
          <w:color w:val="2A2A2A"/>
          <w:w w:val="105"/>
        </w:rPr>
        <w:t>a</w:t>
      </w:r>
      <w:r>
        <w:rPr>
          <w:color w:val="2A2A2A"/>
          <w:spacing w:val="-30"/>
          <w:w w:val="105"/>
        </w:rPr>
        <w:t xml:space="preserve"> </w:t>
      </w:r>
      <w:r>
        <w:rPr>
          <w:color w:val="2A2A2A"/>
          <w:w w:val="105"/>
        </w:rPr>
        <w:t>w</w:t>
      </w:r>
      <w:r>
        <w:rPr>
          <w:color w:val="2A2A2A"/>
          <w:spacing w:val="9"/>
          <w:w w:val="105"/>
        </w:rPr>
        <w:t>i</w:t>
      </w:r>
      <w:r>
        <w:rPr>
          <w:color w:val="2A2A2A"/>
          <w:w w:val="105"/>
        </w:rPr>
        <w:t>nd</w:t>
      </w:r>
      <w:r>
        <w:rPr>
          <w:color w:val="2A2A2A"/>
          <w:spacing w:val="-33"/>
          <w:w w:val="105"/>
        </w:rPr>
        <w:t xml:space="preserve"> </w:t>
      </w:r>
      <w:r>
        <w:rPr>
          <w:color w:val="2A2A2A"/>
          <w:w w:val="105"/>
        </w:rPr>
        <w:t>energy</w:t>
      </w:r>
      <w:r>
        <w:rPr>
          <w:color w:val="2A2A2A"/>
          <w:w w:val="98"/>
        </w:rPr>
        <w:t xml:space="preserve"> </w:t>
      </w:r>
      <w:r>
        <w:rPr>
          <w:color w:val="2A2A2A"/>
          <w:w w:val="105"/>
        </w:rPr>
        <w:t>fac</w:t>
      </w:r>
      <w:r>
        <w:rPr>
          <w:color w:val="2A2A2A"/>
          <w:spacing w:val="6"/>
          <w:w w:val="105"/>
        </w:rPr>
        <w:t>i</w:t>
      </w:r>
      <w:r>
        <w:rPr>
          <w:color w:val="2A2A2A"/>
          <w:w w:val="105"/>
        </w:rPr>
        <w:t>lity</w:t>
      </w:r>
      <w:r>
        <w:rPr>
          <w:color w:val="2A2A2A"/>
          <w:spacing w:val="-19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-15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-7"/>
          <w:w w:val="105"/>
        </w:rPr>
        <w:t xml:space="preserve"> </w:t>
      </w:r>
      <w:r>
        <w:rPr>
          <w:color w:val="2A2A2A"/>
          <w:w w:val="105"/>
        </w:rPr>
        <w:t>ut</w:t>
      </w:r>
      <w:r>
        <w:rPr>
          <w:color w:val="2A2A2A"/>
          <w:spacing w:val="-13"/>
          <w:w w:val="105"/>
        </w:rPr>
        <w:t>i</w:t>
      </w:r>
      <w:r>
        <w:rPr>
          <w:color w:val="2A2A2A"/>
          <w:w w:val="105"/>
        </w:rPr>
        <w:t>l</w:t>
      </w:r>
      <w:r>
        <w:rPr>
          <w:color w:val="2A2A2A"/>
          <w:spacing w:val="-22"/>
          <w:w w:val="105"/>
        </w:rPr>
        <w:t>i</w:t>
      </w:r>
      <w:r>
        <w:rPr>
          <w:color w:val="2A2A2A"/>
          <w:w w:val="105"/>
        </w:rPr>
        <w:t>ty</w:t>
      </w:r>
      <w:r>
        <w:rPr>
          <w:color w:val="2A2A2A"/>
          <w:spacing w:val="4"/>
          <w:w w:val="105"/>
        </w:rPr>
        <w:t xml:space="preserve"> </w:t>
      </w:r>
      <w:r>
        <w:rPr>
          <w:color w:val="4B4D4D"/>
          <w:spacing w:val="-20"/>
          <w:w w:val="105"/>
        </w:rPr>
        <w:t>i</w:t>
      </w:r>
      <w:r>
        <w:rPr>
          <w:color w:val="2A2A2A"/>
          <w:spacing w:val="-15"/>
          <w:w w:val="105"/>
        </w:rPr>
        <w:t>n</w:t>
      </w:r>
      <w:r>
        <w:rPr>
          <w:color w:val="4B4D4D"/>
          <w:w w:val="105"/>
        </w:rPr>
        <w:t>st</w:t>
      </w:r>
      <w:r>
        <w:rPr>
          <w:color w:val="4B4D4D"/>
          <w:spacing w:val="14"/>
          <w:w w:val="105"/>
        </w:rPr>
        <w:t>a</w:t>
      </w:r>
      <w:r>
        <w:rPr>
          <w:color w:val="2A2A2A"/>
          <w:w w:val="105"/>
        </w:rPr>
        <w:t>llation</w:t>
      </w:r>
      <w:r>
        <w:rPr>
          <w:color w:val="2A2A2A"/>
          <w:spacing w:val="-6"/>
          <w:w w:val="105"/>
        </w:rPr>
        <w:t xml:space="preserve"> </w:t>
      </w:r>
      <w:r>
        <w:rPr>
          <w:color w:val="3B3B3B"/>
          <w:spacing w:val="-20"/>
          <w:w w:val="105"/>
        </w:rPr>
        <w:t>i</w:t>
      </w:r>
      <w:r>
        <w:rPr>
          <w:color w:val="3B3B3B"/>
          <w:w w:val="105"/>
        </w:rPr>
        <w:t>ncluding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w w:val="104"/>
        </w:rPr>
        <w:t xml:space="preserve"> </w:t>
      </w:r>
      <w:r>
        <w:rPr>
          <w:color w:val="2A2A2A"/>
          <w:w w:val="105"/>
        </w:rPr>
        <w:t>construct</w:t>
      </w:r>
      <w:r>
        <w:rPr>
          <w:color w:val="2A2A2A"/>
          <w:spacing w:val="12"/>
          <w:w w:val="105"/>
        </w:rPr>
        <w:t>i</w:t>
      </w:r>
      <w:r>
        <w:rPr>
          <w:color w:val="2A2A2A"/>
          <w:w w:val="105"/>
        </w:rPr>
        <w:t>on</w:t>
      </w:r>
      <w:r>
        <w:rPr>
          <w:color w:val="2A2A2A"/>
          <w:spacing w:val="-20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spacing w:val="-25"/>
          <w:w w:val="105"/>
        </w:rPr>
        <w:t xml:space="preserve"> </w:t>
      </w:r>
      <w:r>
        <w:rPr>
          <w:color w:val="2A2A2A"/>
          <w:w w:val="105"/>
        </w:rPr>
        <w:t>bu</w:t>
      </w:r>
      <w:r>
        <w:rPr>
          <w:color w:val="2A2A2A"/>
          <w:spacing w:val="-3"/>
          <w:w w:val="105"/>
        </w:rPr>
        <w:t>i</w:t>
      </w:r>
      <w:r>
        <w:rPr>
          <w:color w:val="2A2A2A"/>
          <w:spacing w:val="-20"/>
          <w:w w:val="105"/>
        </w:rPr>
        <w:t>l</w:t>
      </w:r>
      <w:r>
        <w:rPr>
          <w:color w:val="2A2A2A"/>
          <w:w w:val="105"/>
        </w:rPr>
        <w:t>dings</w:t>
      </w:r>
      <w:r>
        <w:rPr>
          <w:color w:val="2A2A2A"/>
          <w:spacing w:val="-27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-22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-22"/>
          <w:w w:val="105"/>
        </w:rPr>
        <w:t xml:space="preserve"> </w:t>
      </w:r>
      <w:r>
        <w:rPr>
          <w:color w:val="3B3B3B"/>
          <w:w w:val="105"/>
        </w:rPr>
        <w:t>carrying</w:t>
      </w:r>
      <w:r>
        <w:rPr>
          <w:color w:val="3B3B3B"/>
          <w:spacing w:val="-20"/>
          <w:w w:val="105"/>
        </w:rPr>
        <w:t xml:space="preserve"> </w:t>
      </w:r>
      <w:r>
        <w:rPr>
          <w:color w:val="3B3B3B"/>
          <w:w w:val="105"/>
        </w:rPr>
        <w:t>out</w:t>
      </w:r>
      <w:r>
        <w:rPr>
          <w:color w:val="3B3B3B"/>
          <w:spacing w:val="-25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w w:val="112"/>
        </w:rPr>
        <w:t xml:space="preserve"> </w:t>
      </w:r>
      <w:r>
        <w:rPr>
          <w:color w:val="2A2A2A"/>
          <w:w w:val="105"/>
        </w:rPr>
        <w:t>works;</w:t>
      </w:r>
      <w:r>
        <w:rPr>
          <w:color w:val="2A2A2A"/>
          <w:spacing w:val="-3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4"/>
          <w:w w:val="105"/>
        </w:rPr>
        <w:t xml:space="preserve"> </w:t>
      </w:r>
      <w:r>
        <w:rPr>
          <w:color w:val="2A2A2A"/>
          <w:w w:val="105"/>
        </w:rPr>
        <w:t>remova</w:t>
      </w:r>
      <w:r>
        <w:rPr>
          <w:color w:val="2A2A2A"/>
          <w:spacing w:val="-6"/>
          <w:w w:val="105"/>
        </w:rPr>
        <w:t>l</w:t>
      </w:r>
      <w:r>
        <w:rPr>
          <w:color w:val="2A2A2A"/>
          <w:spacing w:val="-3"/>
          <w:w w:val="105"/>
        </w:rPr>
        <w:t>,</w:t>
      </w:r>
      <w:r>
        <w:rPr>
          <w:color w:val="2A2A2A"/>
          <w:w w:val="105"/>
        </w:rPr>
        <w:t>destr</w:t>
      </w:r>
      <w:r>
        <w:rPr>
          <w:color w:val="2A2A2A"/>
          <w:spacing w:val="4"/>
          <w:w w:val="105"/>
        </w:rPr>
        <w:t>u</w:t>
      </w:r>
      <w:r>
        <w:rPr>
          <w:color w:val="4B4D4D"/>
          <w:w w:val="105"/>
        </w:rPr>
        <w:t>c</w:t>
      </w:r>
      <w:r>
        <w:rPr>
          <w:color w:val="2A2A2A"/>
          <w:w w:val="105"/>
        </w:rPr>
        <w:t>t</w:t>
      </w:r>
      <w:r>
        <w:rPr>
          <w:color w:val="2A2A2A"/>
          <w:spacing w:val="-7"/>
          <w:w w:val="105"/>
        </w:rPr>
        <w:t>i</w:t>
      </w:r>
      <w:r>
        <w:rPr>
          <w:color w:val="2A2A2A"/>
          <w:w w:val="105"/>
        </w:rPr>
        <w:t>on</w:t>
      </w:r>
      <w:r>
        <w:rPr>
          <w:color w:val="2A2A2A"/>
          <w:spacing w:val="-20"/>
          <w:w w:val="105"/>
        </w:rPr>
        <w:t xml:space="preserve"> </w:t>
      </w:r>
      <w:r>
        <w:rPr>
          <w:color w:val="2A2A2A"/>
          <w:w w:val="105"/>
        </w:rPr>
        <w:t>or</w:t>
      </w:r>
      <w:r>
        <w:rPr>
          <w:color w:val="2A2A2A"/>
          <w:spacing w:val="-5"/>
          <w:w w:val="105"/>
        </w:rPr>
        <w:t xml:space="preserve"> </w:t>
      </w:r>
      <w:r>
        <w:rPr>
          <w:color w:val="3B3B3B"/>
          <w:spacing w:val="-20"/>
          <w:w w:val="105"/>
        </w:rPr>
        <w:t>l</w:t>
      </w:r>
      <w:r>
        <w:rPr>
          <w:color w:val="3B3B3B"/>
          <w:w w:val="105"/>
        </w:rPr>
        <w:t>opping</w:t>
      </w:r>
      <w:r>
        <w:rPr>
          <w:color w:val="3B3B3B"/>
          <w:spacing w:val="-4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7"/>
          <w:w w:val="105"/>
        </w:rPr>
        <w:t xml:space="preserve"> </w:t>
      </w:r>
      <w:r>
        <w:rPr>
          <w:color w:val="2A2A2A"/>
          <w:w w:val="105"/>
        </w:rPr>
        <w:t>nat</w:t>
      </w:r>
      <w:r>
        <w:rPr>
          <w:color w:val="2A2A2A"/>
          <w:spacing w:val="-16"/>
          <w:w w:val="105"/>
        </w:rPr>
        <w:t>i</w:t>
      </w:r>
      <w:r>
        <w:rPr>
          <w:color w:val="2A2A2A"/>
          <w:w w:val="105"/>
        </w:rPr>
        <w:t>v</w:t>
      </w:r>
      <w:r>
        <w:rPr>
          <w:color w:val="2A2A2A"/>
          <w:spacing w:val="7"/>
          <w:w w:val="105"/>
        </w:rPr>
        <w:t>e</w:t>
      </w:r>
      <w:r>
        <w:rPr>
          <w:color w:val="4B4D4D"/>
          <w:w w:val="105"/>
        </w:rPr>
        <w:t>,</w:t>
      </w:r>
      <w:r>
        <w:rPr>
          <w:color w:val="4B4D4D"/>
          <w:w w:val="165"/>
        </w:rPr>
        <w:t xml:space="preserve"> </w:t>
      </w:r>
      <w:r>
        <w:rPr>
          <w:color w:val="2A2A2A"/>
          <w:spacing w:val="-1"/>
          <w:w w:val="105"/>
        </w:rPr>
        <w:t>non</w:t>
      </w:r>
      <w:r>
        <w:rPr>
          <w:color w:val="4B4D4D"/>
          <w:spacing w:val="-1"/>
          <w:w w:val="105"/>
        </w:rPr>
        <w:t>-</w:t>
      </w:r>
      <w:r>
        <w:rPr>
          <w:color w:val="2A2A2A"/>
          <w:spacing w:val="-2"/>
          <w:w w:val="105"/>
        </w:rPr>
        <w:t>native</w:t>
      </w:r>
      <w:r>
        <w:rPr>
          <w:color w:val="2A2A2A"/>
          <w:spacing w:val="-35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-32"/>
          <w:w w:val="105"/>
        </w:rPr>
        <w:t xml:space="preserve"> </w:t>
      </w:r>
      <w:r>
        <w:rPr>
          <w:color w:val="2A2A2A"/>
          <w:w w:val="105"/>
        </w:rPr>
        <w:t>dead</w:t>
      </w:r>
      <w:r>
        <w:rPr>
          <w:color w:val="2A2A2A"/>
          <w:spacing w:val="-33"/>
          <w:w w:val="105"/>
        </w:rPr>
        <w:t xml:space="preserve"> </w:t>
      </w:r>
      <w:r>
        <w:rPr>
          <w:color w:val="2A2A2A"/>
          <w:spacing w:val="1"/>
          <w:w w:val="105"/>
        </w:rPr>
        <w:t>vegetation;</w:t>
      </w:r>
      <w:r>
        <w:rPr>
          <w:color w:val="2A2A2A"/>
          <w:spacing w:val="-37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-34"/>
          <w:w w:val="105"/>
        </w:rPr>
        <w:t xml:space="preserve"> </w:t>
      </w:r>
      <w:r>
        <w:rPr>
          <w:color w:val="3B3B3B"/>
          <w:w w:val="105"/>
        </w:rPr>
        <w:t>creation</w:t>
      </w:r>
      <w:r>
        <w:rPr>
          <w:color w:val="3B3B3B"/>
          <w:spacing w:val="-39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28"/>
          <w:w w:val="103"/>
        </w:rPr>
        <w:t xml:space="preserve"> </w:t>
      </w:r>
      <w:r>
        <w:rPr>
          <w:color w:val="2A2A2A"/>
          <w:w w:val="105"/>
        </w:rPr>
        <w:t>alteration</w:t>
      </w:r>
      <w:r>
        <w:rPr>
          <w:color w:val="2A2A2A"/>
          <w:spacing w:val="-41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spacing w:val="-35"/>
          <w:w w:val="105"/>
        </w:rPr>
        <w:t xml:space="preserve"> </w:t>
      </w:r>
      <w:r>
        <w:rPr>
          <w:color w:val="2A2A2A"/>
          <w:w w:val="105"/>
        </w:rPr>
        <w:t>access</w:t>
      </w:r>
      <w:r>
        <w:rPr>
          <w:color w:val="2A2A2A"/>
          <w:spacing w:val="-41"/>
          <w:w w:val="105"/>
        </w:rPr>
        <w:t xml:space="preserve"> </w:t>
      </w:r>
      <w:r>
        <w:rPr>
          <w:color w:val="2A2A2A"/>
          <w:w w:val="105"/>
        </w:rPr>
        <w:t>to</w:t>
      </w:r>
      <w:r>
        <w:rPr>
          <w:color w:val="2A2A2A"/>
          <w:spacing w:val="-41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-36"/>
          <w:w w:val="105"/>
        </w:rPr>
        <w:t xml:space="preserve"> </w:t>
      </w:r>
      <w:r>
        <w:rPr>
          <w:color w:val="2A2A2A"/>
          <w:w w:val="105"/>
        </w:rPr>
        <w:t>road</w:t>
      </w:r>
      <w:r>
        <w:rPr>
          <w:color w:val="2A2A2A"/>
          <w:spacing w:val="-40"/>
          <w:w w:val="105"/>
        </w:rPr>
        <w:t xml:space="preserve"> </w:t>
      </w:r>
      <w:r>
        <w:rPr>
          <w:color w:val="3B3B3B"/>
          <w:w w:val="105"/>
        </w:rPr>
        <w:t>in</w:t>
      </w:r>
      <w:r>
        <w:rPr>
          <w:color w:val="3B3B3B"/>
          <w:spacing w:val="-45"/>
          <w:w w:val="105"/>
        </w:rPr>
        <w:t xml:space="preserve"> </w:t>
      </w:r>
      <w:r>
        <w:rPr>
          <w:color w:val="2A2A2A"/>
          <w:w w:val="105"/>
        </w:rPr>
        <w:t>a</w:t>
      </w:r>
      <w:r>
        <w:rPr>
          <w:color w:val="2A2A2A"/>
          <w:spacing w:val="-34"/>
          <w:w w:val="105"/>
        </w:rPr>
        <w:t xml:space="preserve"> </w:t>
      </w:r>
      <w:r>
        <w:rPr>
          <w:color w:val="2A2A2A"/>
          <w:w w:val="105"/>
        </w:rPr>
        <w:t>Road</w:t>
      </w:r>
      <w:r>
        <w:rPr>
          <w:color w:val="2A2A2A"/>
          <w:spacing w:val="-40"/>
          <w:w w:val="105"/>
        </w:rPr>
        <w:t xml:space="preserve"> </w:t>
      </w:r>
      <w:r>
        <w:rPr>
          <w:color w:val="3B3B3B"/>
          <w:w w:val="105"/>
        </w:rPr>
        <w:t>Zone,</w:t>
      </w:r>
      <w:r>
        <w:rPr>
          <w:color w:val="3B3B3B"/>
          <w:spacing w:val="-35"/>
          <w:w w:val="105"/>
        </w:rPr>
        <w:t xml:space="preserve"> </w:t>
      </w:r>
      <w:r>
        <w:rPr>
          <w:color w:val="2A2A2A"/>
          <w:w w:val="105"/>
        </w:rPr>
        <w:t>Category</w:t>
      </w:r>
      <w:r>
        <w:rPr>
          <w:color w:val="2A2A2A"/>
          <w:w w:val="96"/>
        </w:rPr>
        <w:t xml:space="preserve"> </w:t>
      </w:r>
      <w:r>
        <w:rPr>
          <w:color w:val="2A2A2A"/>
          <w:spacing w:val="-53"/>
          <w:w w:val="105"/>
        </w:rPr>
        <w:t>1</w:t>
      </w:r>
      <w:r>
        <w:rPr>
          <w:color w:val="2A2A2A"/>
          <w:spacing w:val="5"/>
          <w:w w:val="105"/>
        </w:rPr>
        <w:t>;</w:t>
      </w:r>
      <w:r>
        <w:rPr>
          <w:color w:val="2A2A2A"/>
          <w:w w:val="105"/>
        </w:rPr>
        <w:t>the</w:t>
      </w:r>
      <w:r>
        <w:rPr>
          <w:color w:val="2A2A2A"/>
          <w:spacing w:val="15"/>
          <w:w w:val="105"/>
        </w:rPr>
        <w:t xml:space="preserve"> </w:t>
      </w:r>
      <w:r>
        <w:rPr>
          <w:color w:val="2A2A2A"/>
          <w:w w:val="105"/>
        </w:rPr>
        <w:t>demolit</w:t>
      </w:r>
      <w:r>
        <w:rPr>
          <w:color w:val="2A2A2A"/>
          <w:spacing w:val="5"/>
          <w:w w:val="105"/>
        </w:rPr>
        <w:t>i</w:t>
      </w:r>
      <w:r>
        <w:rPr>
          <w:color w:val="2A2A2A"/>
          <w:w w:val="105"/>
        </w:rPr>
        <w:t>o</w:t>
      </w:r>
      <w:r>
        <w:rPr>
          <w:color w:val="2A2A2A"/>
          <w:spacing w:val="-3"/>
          <w:w w:val="105"/>
        </w:rPr>
        <w:t>n</w:t>
      </w:r>
      <w:r>
        <w:rPr>
          <w:color w:val="4B4D4D"/>
          <w:spacing w:val="1"/>
          <w:w w:val="105"/>
        </w:rPr>
        <w:t>,</w:t>
      </w:r>
      <w:r>
        <w:rPr>
          <w:color w:val="2A2A2A"/>
          <w:w w:val="105"/>
        </w:rPr>
        <w:t>removal</w:t>
      </w:r>
      <w:r>
        <w:rPr>
          <w:color w:val="2A2A2A"/>
          <w:spacing w:val="-6"/>
          <w:w w:val="105"/>
        </w:rPr>
        <w:t xml:space="preserve"> </w:t>
      </w:r>
      <w:r>
        <w:rPr>
          <w:color w:val="4B4D4D"/>
          <w:spacing w:val="7"/>
          <w:w w:val="105"/>
        </w:rPr>
        <w:t>o</w:t>
      </w:r>
      <w:r>
        <w:rPr>
          <w:color w:val="2A2A2A"/>
          <w:w w:val="105"/>
        </w:rPr>
        <w:t>r</w:t>
      </w:r>
      <w:r>
        <w:rPr>
          <w:color w:val="2A2A2A"/>
          <w:spacing w:val="-13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-13"/>
          <w:w w:val="105"/>
        </w:rPr>
        <w:t>l</w:t>
      </w:r>
      <w:r>
        <w:rPr>
          <w:color w:val="3B3B3B"/>
          <w:w w:val="105"/>
        </w:rPr>
        <w:t>terat</w:t>
      </w:r>
      <w:r>
        <w:rPr>
          <w:color w:val="3B3B3B"/>
          <w:spacing w:val="2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12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3"/>
          <w:w w:val="105"/>
        </w:rPr>
        <w:t xml:space="preserve"> </w:t>
      </w:r>
      <w:r>
        <w:rPr>
          <w:color w:val="2A2A2A"/>
          <w:w w:val="105"/>
        </w:rPr>
        <w:t>a</w:t>
      </w:r>
      <w:r>
        <w:rPr>
          <w:color w:val="2A2A2A"/>
          <w:spacing w:val="9"/>
          <w:w w:val="105"/>
        </w:rPr>
        <w:t xml:space="preserve"> </w:t>
      </w:r>
      <w:r>
        <w:rPr>
          <w:color w:val="2A2A2A"/>
          <w:w w:val="105"/>
        </w:rPr>
        <w:t>dry</w:t>
      </w:r>
      <w:r>
        <w:rPr>
          <w:color w:val="2A2A2A"/>
          <w:spacing w:val="4"/>
          <w:w w:val="105"/>
        </w:rPr>
        <w:t xml:space="preserve"> </w:t>
      </w:r>
      <w:r>
        <w:rPr>
          <w:color w:val="4B4D4D"/>
          <w:w w:val="105"/>
        </w:rPr>
        <w:t>stone</w:t>
      </w:r>
      <w:r>
        <w:rPr>
          <w:color w:val="4B4D4D"/>
          <w:w w:val="101"/>
        </w:rPr>
        <w:t xml:space="preserve"> </w:t>
      </w:r>
      <w:r>
        <w:rPr>
          <w:color w:val="2A2A2A"/>
          <w:w w:val="105"/>
        </w:rPr>
        <w:t>wall</w:t>
      </w:r>
      <w:r>
        <w:rPr>
          <w:color w:val="2A2A2A"/>
          <w:spacing w:val="-12"/>
          <w:w w:val="105"/>
        </w:rPr>
        <w:t xml:space="preserve"> </w:t>
      </w:r>
      <w:r>
        <w:rPr>
          <w:color w:val="2A2A2A"/>
          <w:w w:val="105"/>
        </w:rPr>
        <w:t>created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w w:val="105"/>
        </w:rPr>
        <w:t>before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spacing w:val="-52"/>
          <w:w w:val="105"/>
        </w:rPr>
        <w:t>1</w:t>
      </w:r>
      <w:r>
        <w:rPr>
          <w:color w:val="2A2A2A"/>
          <w:w w:val="105"/>
        </w:rPr>
        <w:t>94</w:t>
      </w:r>
      <w:r>
        <w:rPr>
          <w:color w:val="2A2A2A"/>
          <w:spacing w:val="-7"/>
          <w:w w:val="105"/>
        </w:rPr>
        <w:t>0</w:t>
      </w:r>
      <w:r>
        <w:rPr>
          <w:color w:val="4B4D4D"/>
          <w:spacing w:val="-3"/>
          <w:w w:val="105"/>
        </w:rPr>
        <w:t>;</w:t>
      </w:r>
      <w:r>
        <w:rPr>
          <w:color w:val="2A2A2A"/>
          <w:w w:val="105"/>
        </w:rPr>
        <w:t>and</w:t>
      </w:r>
      <w:r>
        <w:rPr>
          <w:color w:val="2A2A2A"/>
          <w:spacing w:val="-19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11"/>
          <w:w w:val="105"/>
        </w:rPr>
        <w:t xml:space="preserve"> </w:t>
      </w:r>
      <w:r>
        <w:rPr>
          <w:color w:val="3B3B3B"/>
          <w:w w:val="105"/>
        </w:rPr>
        <w:t>construct</w:t>
      </w:r>
      <w:r>
        <w:rPr>
          <w:color w:val="3B3B3B"/>
          <w:spacing w:val="-3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14"/>
          <w:w w:val="105"/>
        </w:rPr>
        <w:t xml:space="preserve"> </w:t>
      </w:r>
      <w:r>
        <w:rPr>
          <w:color w:val="2A2A2A"/>
          <w:w w:val="105"/>
        </w:rPr>
        <w:t>or putt</w:t>
      </w:r>
      <w:r>
        <w:rPr>
          <w:color w:val="2A2A2A"/>
          <w:spacing w:val="-10"/>
          <w:w w:val="105"/>
        </w:rPr>
        <w:t>i</w:t>
      </w:r>
      <w:r>
        <w:rPr>
          <w:color w:val="2A2A2A"/>
          <w:w w:val="105"/>
        </w:rPr>
        <w:t>ng</w:t>
      </w:r>
      <w:r>
        <w:rPr>
          <w:color w:val="2A2A2A"/>
          <w:spacing w:val="-30"/>
          <w:w w:val="105"/>
        </w:rPr>
        <w:t xml:space="preserve"> </w:t>
      </w:r>
      <w:r>
        <w:rPr>
          <w:color w:val="2A2A2A"/>
          <w:w w:val="105"/>
        </w:rPr>
        <w:t>up</w:t>
      </w:r>
      <w:r>
        <w:rPr>
          <w:color w:val="2A2A2A"/>
          <w:spacing w:val="-35"/>
          <w:w w:val="105"/>
        </w:rPr>
        <w:t xml:space="preserve"> </w:t>
      </w:r>
      <w:r>
        <w:rPr>
          <w:color w:val="2A2A2A"/>
          <w:w w:val="105"/>
        </w:rPr>
        <w:t>for</w:t>
      </w:r>
      <w:r>
        <w:rPr>
          <w:color w:val="2A2A2A"/>
          <w:spacing w:val="-22"/>
          <w:w w:val="105"/>
        </w:rPr>
        <w:t xml:space="preserve"> </w:t>
      </w:r>
      <w:r>
        <w:rPr>
          <w:color w:val="2A2A2A"/>
          <w:w w:val="105"/>
        </w:rPr>
        <w:t>d</w:t>
      </w:r>
      <w:r>
        <w:rPr>
          <w:color w:val="2A2A2A"/>
          <w:spacing w:val="-6"/>
          <w:w w:val="105"/>
        </w:rPr>
        <w:t>i</w:t>
      </w:r>
      <w:r>
        <w:rPr>
          <w:color w:val="2A2A2A"/>
          <w:w w:val="105"/>
        </w:rPr>
        <w:t>sp</w:t>
      </w:r>
      <w:r>
        <w:rPr>
          <w:color w:val="2A2A2A"/>
          <w:spacing w:val="-2"/>
          <w:w w:val="105"/>
        </w:rPr>
        <w:t>l</w:t>
      </w:r>
      <w:r>
        <w:rPr>
          <w:color w:val="2A2A2A"/>
          <w:w w:val="105"/>
        </w:rPr>
        <w:t>ay</w:t>
      </w:r>
      <w:r>
        <w:rPr>
          <w:color w:val="2A2A2A"/>
          <w:spacing w:val="-27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22"/>
          <w:w w:val="105"/>
        </w:rPr>
        <w:t xml:space="preserve"> </w:t>
      </w:r>
      <w:r>
        <w:rPr>
          <w:color w:val="2A2A2A"/>
          <w:w w:val="105"/>
        </w:rPr>
        <w:t>bus</w:t>
      </w:r>
      <w:r>
        <w:rPr>
          <w:color w:val="2A2A2A"/>
          <w:spacing w:val="1"/>
          <w:w w:val="105"/>
        </w:rPr>
        <w:t>i</w:t>
      </w:r>
      <w:r>
        <w:rPr>
          <w:color w:val="2A2A2A"/>
          <w:w w:val="105"/>
        </w:rPr>
        <w:t>ness</w:t>
      </w:r>
      <w:r>
        <w:rPr>
          <w:color w:val="2A2A2A"/>
          <w:spacing w:val="-26"/>
          <w:w w:val="105"/>
        </w:rPr>
        <w:t xml:space="preserve"> </w:t>
      </w:r>
      <w:r>
        <w:rPr>
          <w:color w:val="3B3B3B"/>
          <w:spacing w:val="-21"/>
          <w:w w:val="105"/>
        </w:rPr>
        <w:t>i</w:t>
      </w:r>
      <w:r>
        <w:rPr>
          <w:color w:val="3B3B3B"/>
          <w:w w:val="105"/>
        </w:rPr>
        <w:t>dent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>ficat</w:t>
      </w:r>
      <w:r>
        <w:rPr>
          <w:color w:val="3B3B3B"/>
          <w:spacing w:val="7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31"/>
          <w:w w:val="105"/>
        </w:rPr>
        <w:t xml:space="preserve"> </w:t>
      </w:r>
      <w:r>
        <w:rPr>
          <w:color w:val="3B3B3B"/>
          <w:w w:val="105"/>
        </w:rPr>
        <w:t>s</w:t>
      </w:r>
      <w:r>
        <w:rPr>
          <w:color w:val="3B3B3B"/>
          <w:spacing w:val="-3"/>
          <w:w w:val="105"/>
        </w:rPr>
        <w:t>i</w:t>
      </w:r>
      <w:r>
        <w:rPr>
          <w:color w:val="3B3B3B"/>
          <w:w w:val="105"/>
        </w:rPr>
        <w:t>gns.</w:t>
      </w:r>
    </w:p>
    <w:p w14:paraId="13EDDB83" w14:textId="77777777" w:rsidR="00A5052B" w:rsidRDefault="00A5052B">
      <w:pPr>
        <w:spacing w:before="9"/>
        <w:rPr>
          <w:rFonts w:ascii="Arial" w:eastAsia="Arial" w:hAnsi="Arial" w:cs="Arial"/>
          <w:sz w:val="23"/>
          <w:szCs w:val="23"/>
        </w:rPr>
      </w:pPr>
    </w:p>
    <w:p w14:paraId="13EDDB84" w14:textId="77777777" w:rsidR="00A5052B" w:rsidRDefault="00A72E41">
      <w:pPr>
        <w:ind w:left="21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A2A2A"/>
          <w:w w:val="95"/>
          <w:sz w:val="19"/>
        </w:rPr>
        <w:t>THE</w:t>
      </w:r>
      <w:r>
        <w:rPr>
          <w:rFonts w:ascii="Arial"/>
          <w:b/>
          <w:color w:val="2A2A2A"/>
          <w:spacing w:val="-8"/>
          <w:w w:val="95"/>
          <w:sz w:val="19"/>
        </w:rPr>
        <w:t xml:space="preserve"> </w:t>
      </w:r>
      <w:r>
        <w:rPr>
          <w:rFonts w:ascii="Arial"/>
          <w:b/>
          <w:color w:val="2A2A2A"/>
          <w:w w:val="95"/>
          <w:sz w:val="19"/>
        </w:rPr>
        <w:t>FOLLOWING</w:t>
      </w:r>
      <w:r>
        <w:rPr>
          <w:rFonts w:ascii="Arial"/>
          <w:b/>
          <w:color w:val="2A2A2A"/>
          <w:spacing w:val="-5"/>
          <w:w w:val="95"/>
          <w:sz w:val="19"/>
        </w:rPr>
        <w:t xml:space="preserve"> </w:t>
      </w:r>
      <w:r>
        <w:rPr>
          <w:rFonts w:ascii="Arial"/>
          <w:b/>
          <w:color w:val="2A2A2A"/>
          <w:w w:val="95"/>
          <w:sz w:val="19"/>
        </w:rPr>
        <w:t>CONDITIONS</w:t>
      </w:r>
      <w:r>
        <w:rPr>
          <w:rFonts w:ascii="Arial"/>
          <w:b/>
          <w:color w:val="2A2A2A"/>
          <w:spacing w:val="4"/>
          <w:w w:val="95"/>
          <w:sz w:val="19"/>
        </w:rPr>
        <w:t xml:space="preserve"> </w:t>
      </w:r>
      <w:r>
        <w:rPr>
          <w:rFonts w:ascii="Arial"/>
          <w:b/>
          <w:color w:val="2A2A2A"/>
          <w:w w:val="95"/>
          <w:sz w:val="19"/>
        </w:rPr>
        <w:t>APPLY TO</w:t>
      </w:r>
      <w:r>
        <w:rPr>
          <w:rFonts w:ascii="Arial"/>
          <w:b/>
          <w:color w:val="2A2A2A"/>
          <w:spacing w:val="-15"/>
          <w:w w:val="95"/>
          <w:sz w:val="19"/>
        </w:rPr>
        <w:t xml:space="preserve"> </w:t>
      </w:r>
      <w:r>
        <w:rPr>
          <w:rFonts w:ascii="Arial"/>
          <w:b/>
          <w:color w:val="2A2A2A"/>
          <w:w w:val="95"/>
          <w:sz w:val="19"/>
        </w:rPr>
        <w:t>THIS</w:t>
      </w:r>
      <w:r>
        <w:rPr>
          <w:rFonts w:ascii="Arial"/>
          <w:b/>
          <w:color w:val="2A2A2A"/>
          <w:spacing w:val="-2"/>
          <w:w w:val="95"/>
          <w:sz w:val="19"/>
        </w:rPr>
        <w:t xml:space="preserve"> </w:t>
      </w:r>
      <w:r>
        <w:rPr>
          <w:rFonts w:ascii="Arial"/>
          <w:b/>
          <w:color w:val="2A2A2A"/>
          <w:spacing w:val="-1"/>
          <w:w w:val="95"/>
          <w:sz w:val="19"/>
        </w:rPr>
        <w:t>PERMIT</w:t>
      </w:r>
    </w:p>
    <w:p w14:paraId="13EDDB85" w14:textId="77777777" w:rsidR="00A5052B" w:rsidRDefault="00A5052B">
      <w:pPr>
        <w:rPr>
          <w:rFonts w:ascii="Arial" w:eastAsia="Arial" w:hAnsi="Arial" w:cs="Arial"/>
          <w:sz w:val="19"/>
          <w:szCs w:val="19"/>
        </w:rPr>
        <w:sectPr w:rsidR="00A5052B">
          <w:pgSz w:w="11910" w:h="16830"/>
          <w:pgMar w:top="1000" w:right="1020" w:bottom="860" w:left="1480" w:header="0" w:footer="650" w:gutter="0"/>
          <w:cols w:space="720"/>
        </w:sectPr>
      </w:pPr>
    </w:p>
    <w:p w14:paraId="13EDDB86" w14:textId="77777777" w:rsidR="00A5052B" w:rsidRDefault="00A5052B">
      <w:pPr>
        <w:spacing w:before="3"/>
        <w:rPr>
          <w:rFonts w:ascii="Arial" w:eastAsia="Arial" w:hAnsi="Arial" w:cs="Arial"/>
          <w:b/>
          <w:bCs/>
          <w:sz w:val="7"/>
          <w:szCs w:val="7"/>
        </w:rPr>
      </w:pPr>
    </w:p>
    <w:p w14:paraId="13EDDB87" w14:textId="77777777" w:rsidR="00A5052B" w:rsidRDefault="00A72E41">
      <w:pPr>
        <w:spacing w:line="20" w:lineRule="atLeast"/>
        <w:ind w:left="16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EF6">
          <v:group id="_x0000_s2096" style="width:437.95pt;height:.75pt;mso-position-horizontal-relative:char;mso-position-vertical-relative:line" coordsize="8759,15">
            <v:group id="_x0000_s2097" style="position:absolute;left:7;top:7;width:8745;height:2" coordorigin="7,7" coordsize="8745,2">
              <v:shape id="_x0000_s2098" style="position:absolute;left:7;top:7;width:8745;height:2" coordorigin="7,7" coordsize="8745,0" path="m7,7r8744,e" filled="f" strokeweight=".25203mm">
                <v:path arrowok="t"/>
              </v:shape>
            </v:group>
            <w10:anchorlock/>
          </v:group>
        </w:pict>
      </w:r>
    </w:p>
    <w:p w14:paraId="13EDDB88" w14:textId="77777777" w:rsidR="00A5052B" w:rsidRDefault="00A505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EDDB89" w14:textId="77777777" w:rsidR="00A5052B" w:rsidRDefault="00A5052B">
      <w:pPr>
        <w:spacing w:before="6"/>
        <w:rPr>
          <w:rFonts w:ascii="Arial" w:eastAsia="Arial" w:hAnsi="Arial" w:cs="Arial"/>
          <w:b/>
          <w:bCs/>
          <w:sz w:val="16"/>
          <w:szCs w:val="16"/>
        </w:rPr>
      </w:pPr>
    </w:p>
    <w:p w14:paraId="13EDDB8A" w14:textId="77777777" w:rsidR="00A5052B" w:rsidRDefault="00A72E41">
      <w:pPr>
        <w:pStyle w:val="Heading1"/>
        <w:ind w:left="207"/>
        <w:rPr>
          <w:b w:val="0"/>
          <w:bCs w:val="0"/>
        </w:rPr>
      </w:pPr>
      <w:r>
        <w:rPr>
          <w:color w:val="3D3D3D"/>
          <w:w w:val="80"/>
        </w:rPr>
        <w:t xml:space="preserve">DEVELOPMENT </w:t>
      </w:r>
      <w:r>
        <w:rPr>
          <w:color w:val="3D3D3D"/>
          <w:spacing w:val="33"/>
          <w:w w:val="80"/>
        </w:rPr>
        <w:t xml:space="preserve"> </w:t>
      </w:r>
      <w:r>
        <w:rPr>
          <w:color w:val="3D3D3D"/>
          <w:w w:val="80"/>
        </w:rPr>
        <w:t>PLANS</w:t>
      </w:r>
    </w:p>
    <w:p w14:paraId="13EDDB8B" w14:textId="77777777" w:rsidR="00A5052B" w:rsidRDefault="00A72E41">
      <w:pPr>
        <w:pStyle w:val="BodyText"/>
        <w:numPr>
          <w:ilvl w:val="0"/>
          <w:numId w:val="20"/>
        </w:numPr>
        <w:tabs>
          <w:tab w:val="left" w:pos="565"/>
        </w:tabs>
        <w:spacing w:before="154" w:line="313" w:lineRule="auto"/>
        <w:ind w:right="418" w:hanging="343"/>
        <w:jc w:val="both"/>
      </w:pPr>
      <w:r>
        <w:rPr>
          <w:color w:val="3D3D3D"/>
          <w:w w:val="105"/>
        </w:rPr>
        <w:t>Before development</w:t>
      </w:r>
      <w:r>
        <w:rPr>
          <w:color w:val="3D3D3D"/>
          <w:spacing w:val="11"/>
          <w:w w:val="105"/>
        </w:rPr>
        <w:t xml:space="preserve"> </w:t>
      </w:r>
      <w:r>
        <w:rPr>
          <w:color w:val="3D3D3D"/>
          <w:w w:val="105"/>
        </w:rPr>
        <w:t>starts</w:t>
      </w:r>
      <w:r>
        <w:rPr>
          <w:color w:val="5D5D5D"/>
          <w:w w:val="105"/>
        </w:rPr>
        <w:t>,</w:t>
      </w:r>
      <w:r>
        <w:rPr>
          <w:color w:val="5D5D5D"/>
          <w:spacing w:val="22"/>
          <w:w w:val="105"/>
        </w:rPr>
        <w:t xml:space="preserve"> </w:t>
      </w:r>
      <w:r>
        <w:rPr>
          <w:color w:val="3D3D3D"/>
          <w:w w:val="105"/>
        </w:rPr>
        <w:t>development</w:t>
      </w:r>
      <w:r>
        <w:rPr>
          <w:color w:val="3D3D3D"/>
          <w:spacing w:val="17"/>
          <w:w w:val="105"/>
        </w:rPr>
        <w:t xml:space="preserve"> </w:t>
      </w:r>
      <w:r>
        <w:rPr>
          <w:color w:val="3D3D3D"/>
          <w:spacing w:val="-3"/>
          <w:w w:val="105"/>
        </w:rPr>
        <w:t>pl</w:t>
      </w:r>
      <w:r>
        <w:rPr>
          <w:color w:val="3D3D3D"/>
          <w:spacing w:val="-4"/>
          <w:w w:val="105"/>
        </w:rPr>
        <w:t>ans</w:t>
      </w:r>
      <w:r>
        <w:rPr>
          <w:color w:val="3D3D3D"/>
          <w:spacing w:val="5"/>
          <w:w w:val="105"/>
        </w:rPr>
        <w:t xml:space="preserve"> </w:t>
      </w:r>
      <w:r>
        <w:rPr>
          <w:color w:val="3D3D3D"/>
          <w:w w:val="105"/>
        </w:rPr>
        <w:t>must</w:t>
      </w:r>
      <w:r>
        <w:rPr>
          <w:color w:val="3D3D3D"/>
          <w:spacing w:val="7"/>
          <w:w w:val="105"/>
        </w:rPr>
        <w:t xml:space="preserve"> </w:t>
      </w:r>
      <w:r>
        <w:rPr>
          <w:color w:val="3D3D3D"/>
          <w:w w:val="105"/>
        </w:rPr>
        <w:t>be</w:t>
      </w:r>
      <w:r>
        <w:rPr>
          <w:color w:val="3D3D3D"/>
          <w:spacing w:val="55"/>
          <w:w w:val="105"/>
        </w:rPr>
        <w:t xml:space="preserve"> </w:t>
      </w:r>
      <w:r>
        <w:rPr>
          <w:color w:val="3D3D3D"/>
          <w:w w:val="105"/>
        </w:rPr>
        <w:t>submitted</w:t>
      </w:r>
      <w:r>
        <w:rPr>
          <w:color w:val="3D3D3D"/>
          <w:spacing w:val="6"/>
          <w:w w:val="105"/>
        </w:rPr>
        <w:t xml:space="preserve"> </w:t>
      </w:r>
      <w:r>
        <w:rPr>
          <w:color w:val="3D3D3D"/>
          <w:spacing w:val="-1"/>
          <w:w w:val="105"/>
        </w:rPr>
        <w:t>to</w:t>
      </w:r>
      <w:r>
        <w:rPr>
          <w:color w:val="5D5D5D"/>
          <w:spacing w:val="-1"/>
          <w:w w:val="105"/>
        </w:rPr>
        <w:t>,</w:t>
      </w:r>
      <w:r>
        <w:rPr>
          <w:color w:val="5D5D5D"/>
          <w:spacing w:val="19"/>
          <w:w w:val="105"/>
        </w:rPr>
        <w:t xml:space="preserve"> </w:t>
      </w:r>
      <w:r>
        <w:rPr>
          <w:color w:val="3D3D3D"/>
          <w:w w:val="105"/>
        </w:rPr>
        <w:t>approved</w:t>
      </w:r>
      <w:r>
        <w:rPr>
          <w:color w:val="3D3D3D"/>
          <w:spacing w:val="8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23"/>
          <w:w w:val="101"/>
        </w:rPr>
        <w:t xml:space="preserve"> </w:t>
      </w:r>
      <w:r>
        <w:rPr>
          <w:color w:val="3D3D3D"/>
          <w:w w:val="105"/>
        </w:rPr>
        <w:t>endorsed</w:t>
      </w:r>
      <w:r>
        <w:rPr>
          <w:color w:val="3D3D3D"/>
          <w:spacing w:val="43"/>
          <w:w w:val="105"/>
        </w:rPr>
        <w:t xml:space="preserve"> </w:t>
      </w:r>
      <w:r>
        <w:rPr>
          <w:color w:val="3D3D3D"/>
          <w:w w:val="105"/>
        </w:rPr>
        <w:t>by</w:t>
      </w:r>
      <w:r>
        <w:rPr>
          <w:color w:val="3D3D3D"/>
          <w:spacing w:val="25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35"/>
          <w:w w:val="105"/>
        </w:rPr>
        <w:t xml:space="preserve"> </w:t>
      </w:r>
      <w:r>
        <w:rPr>
          <w:color w:val="3D3D3D"/>
          <w:w w:val="105"/>
        </w:rPr>
        <w:t>responsible</w:t>
      </w:r>
      <w:r>
        <w:rPr>
          <w:color w:val="3D3D3D"/>
          <w:spacing w:val="29"/>
          <w:w w:val="105"/>
        </w:rPr>
        <w:t xml:space="preserve"> </w:t>
      </w:r>
      <w:r>
        <w:rPr>
          <w:color w:val="3D3D3D"/>
          <w:w w:val="105"/>
        </w:rPr>
        <w:t>authority.</w:t>
      </w:r>
      <w:r>
        <w:rPr>
          <w:color w:val="3D3D3D"/>
          <w:spacing w:val="23"/>
          <w:w w:val="105"/>
        </w:rPr>
        <w:t xml:space="preserve"> </w:t>
      </w:r>
      <w:r>
        <w:rPr>
          <w:color w:val="3D3D3D"/>
          <w:w w:val="105"/>
        </w:rPr>
        <w:t>When</w:t>
      </w:r>
      <w:r>
        <w:rPr>
          <w:color w:val="3D3D3D"/>
          <w:spacing w:val="36"/>
          <w:w w:val="105"/>
        </w:rPr>
        <w:t xml:space="preserve"> </w:t>
      </w:r>
      <w:r>
        <w:rPr>
          <w:color w:val="3D3D3D"/>
          <w:spacing w:val="1"/>
          <w:w w:val="105"/>
        </w:rPr>
        <w:t>endorsed</w:t>
      </w:r>
      <w:r>
        <w:rPr>
          <w:color w:val="5D5D5D"/>
          <w:w w:val="105"/>
        </w:rPr>
        <w:t>,</w:t>
      </w:r>
      <w:r>
        <w:rPr>
          <w:color w:val="5D5D5D"/>
          <w:spacing w:val="-19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35"/>
          <w:w w:val="105"/>
        </w:rPr>
        <w:t xml:space="preserve"> </w:t>
      </w:r>
      <w:r>
        <w:rPr>
          <w:color w:val="3D3D3D"/>
          <w:spacing w:val="-3"/>
          <w:w w:val="105"/>
        </w:rPr>
        <w:t>pl</w:t>
      </w:r>
      <w:r>
        <w:rPr>
          <w:color w:val="3D3D3D"/>
          <w:spacing w:val="-4"/>
          <w:w w:val="105"/>
        </w:rPr>
        <w:t>ans</w:t>
      </w:r>
      <w:r>
        <w:rPr>
          <w:color w:val="3D3D3D"/>
          <w:spacing w:val="28"/>
          <w:w w:val="105"/>
        </w:rPr>
        <w:t xml:space="preserve"> </w:t>
      </w:r>
      <w:r>
        <w:rPr>
          <w:color w:val="3D3D3D"/>
          <w:w w:val="105"/>
        </w:rPr>
        <w:t>will</w:t>
      </w:r>
      <w:r>
        <w:rPr>
          <w:color w:val="3D3D3D"/>
          <w:spacing w:val="32"/>
          <w:w w:val="105"/>
        </w:rPr>
        <w:t xml:space="preserve"> </w:t>
      </w:r>
      <w:r>
        <w:rPr>
          <w:color w:val="3D3D3D"/>
          <w:w w:val="105"/>
        </w:rPr>
        <w:t>form</w:t>
      </w:r>
      <w:r>
        <w:rPr>
          <w:color w:val="3D3D3D"/>
          <w:spacing w:val="38"/>
          <w:w w:val="105"/>
        </w:rPr>
        <w:t xml:space="preserve"> </w:t>
      </w:r>
      <w:r>
        <w:rPr>
          <w:color w:val="3D3D3D"/>
          <w:w w:val="105"/>
        </w:rPr>
        <w:t>part</w:t>
      </w:r>
      <w:r>
        <w:rPr>
          <w:color w:val="3D3D3D"/>
          <w:spacing w:val="27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25"/>
          <w:w w:val="105"/>
        </w:rPr>
        <w:t xml:space="preserve"> </w:t>
      </w:r>
      <w:r>
        <w:rPr>
          <w:color w:val="3D3D3D"/>
          <w:w w:val="105"/>
        </w:rPr>
        <w:t>this</w:t>
      </w:r>
      <w:r>
        <w:rPr>
          <w:color w:val="3D3D3D"/>
          <w:spacing w:val="26"/>
          <w:w w:val="104"/>
        </w:rPr>
        <w:t xml:space="preserve"> </w:t>
      </w:r>
      <w:r>
        <w:rPr>
          <w:color w:val="3D3D3D"/>
          <w:w w:val="105"/>
        </w:rPr>
        <w:t>permit.</w:t>
      </w:r>
    </w:p>
    <w:p w14:paraId="13EDDB8C" w14:textId="77777777" w:rsidR="00A5052B" w:rsidRDefault="00A5052B">
      <w:pPr>
        <w:rPr>
          <w:rFonts w:ascii="Arial" w:eastAsia="Arial" w:hAnsi="Arial" w:cs="Arial"/>
        </w:rPr>
      </w:pPr>
    </w:p>
    <w:p w14:paraId="13EDDB8D" w14:textId="3631357E" w:rsidR="00A5052B" w:rsidRDefault="00A72E41">
      <w:pPr>
        <w:spacing w:line="312" w:lineRule="auto"/>
        <w:ind w:left="550" w:right="396" w:hanging="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D3D3D"/>
          <w:w w:val="105"/>
          <w:sz w:val="20"/>
        </w:rPr>
        <w:t>The</w:t>
      </w:r>
      <w:r>
        <w:rPr>
          <w:rFonts w:ascii="Arial"/>
          <w:color w:val="3D3D3D"/>
          <w:spacing w:val="19"/>
          <w:w w:val="105"/>
          <w:sz w:val="20"/>
        </w:rPr>
        <w:t xml:space="preserve"> </w:t>
      </w:r>
      <w:r>
        <w:rPr>
          <w:rFonts w:ascii="Arial"/>
          <w:color w:val="3D3D3D"/>
          <w:spacing w:val="-3"/>
          <w:w w:val="105"/>
          <w:sz w:val="20"/>
        </w:rPr>
        <w:t>pl</w:t>
      </w:r>
      <w:r>
        <w:rPr>
          <w:rFonts w:ascii="Arial"/>
          <w:color w:val="3D3D3D"/>
          <w:spacing w:val="-4"/>
          <w:w w:val="105"/>
          <w:sz w:val="20"/>
        </w:rPr>
        <w:t>ans</w:t>
      </w:r>
      <w:r>
        <w:rPr>
          <w:rFonts w:ascii="Arial"/>
          <w:color w:val="3D3D3D"/>
          <w:spacing w:val="12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must</w:t>
      </w:r>
      <w:r>
        <w:rPr>
          <w:rFonts w:ascii="Arial"/>
          <w:color w:val="3D3D3D"/>
          <w:spacing w:val="13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be</w:t>
      </w:r>
      <w:r>
        <w:rPr>
          <w:rFonts w:ascii="Arial"/>
          <w:color w:val="3D3D3D"/>
          <w:spacing w:val="4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fully</w:t>
      </w:r>
      <w:r>
        <w:rPr>
          <w:rFonts w:ascii="Arial"/>
          <w:color w:val="3D3D3D"/>
          <w:spacing w:val="19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dimensioned</w:t>
      </w:r>
      <w:r>
        <w:rPr>
          <w:rFonts w:ascii="Arial"/>
          <w:color w:val="3D3D3D"/>
          <w:spacing w:val="13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and</w:t>
      </w:r>
      <w:r>
        <w:rPr>
          <w:rFonts w:ascii="Arial"/>
          <w:color w:val="3D3D3D"/>
          <w:spacing w:val="5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drawn</w:t>
      </w:r>
      <w:r>
        <w:rPr>
          <w:rFonts w:ascii="Arial"/>
          <w:color w:val="3D3D3D"/>
          <w:spacing w:val="11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to</w:t>
      </w:r>
      <w:r>
        <w:rPr>
          <w:rFonts w:ascii="Arial"/>
          <w:color w:val="3D3D3D"/>
          <w:spacing w:val="11"/>
          <w:w w:val="105"/>
          <w:sz w:val="20"/>
        </w:rPr>
        <w:t xml:space="preserve"> </w:t>
      </w:r>
      <w:r>
        <w:rPr>
          <w:rFonts w:ascii="Arial"/>
          <w:color w:val="3D3D3D"/>
          <w:spacing w:val="1"/>
          <w:w w:val="105"/>
          <w:sz w:val="20"/>
        </w:rPr>
        <w:t>scale</w:t>
      </w:r>
      <w:r>
        <w:rPr>
          <w:rFonts w:ascii="Arial"/>
          <w:color w:val="5D5D5D"/>
          <w:w w:val="105"/>
          <w:sz w:val="20"/>
        </w:rPr>
        <w:t>.</w:t>
      </w:r>
      <w:r>
        <w:rPr>
          <w:rFonts w:ascii="Arial"/>
          <w:color w:val="5D5D5D"/>
          <w:spacing w:val="-20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The</w:t>
      </w:r>
      <w:r>
        <w:rPr>
          <w:rFonts w:ascii="Arial"/>
          <w:color w:val="3D3D3D"/>
          <w:spacing w:val="19"/>
          <w:w w:val="105"/>
          <w:sz w:val="20"/>
        </w:rPr>
        <w:t xml:space="preserve"> </w:t>
      </w:r>
      <w:r>
        <w:rPr>
          <w:rFonts w:ascii="Arial"/>
          <w:color w:val="3D3D3D"/>
          <w:spacing w:val="-3"/>
          <w:w w:val="105"/>
          <w:sz w:val="20"/>
        </w:rPr>
        <w:t>pl</w:t>
      </w:r>
      <w:r>
        <w:rPr>
          <w:rFonts w:ascii="Arial"/>
          <w:color w:val="3D3D3D"/>
          <w:spacing w:val="-4"/>
          <w:w w:val="105"/>
          <w:sz w:val="20"/>
        </w:rPr>
        <w:t>ans</w:t>
      </w:r>
      <w:r>
        <w:rPr>
          <w:rFonts w:ascii="Arial"/>
          <w:color w:val="3D3D3D"/>
          <w:spacing w:val="7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must</w:t>
      </w:r>
      <w:r>
        <w:rPr>
          <w:rFonts w:ascii="Arial"/>
          <w:color w:val="3D3D3D"/>
          <w:spacing w:val="18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be</w:t>
      </w:r>
      <w:r>
        <w:rPr>
          <w:rFonts w:ascii="Arial"/>
          <w:color w:val="3D3D3D"/>
          <w:spacing w:val="4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generally</w:t>
      </w:r>
      <w:r>
        <w:rPr>
          <w:rFonts w:ascii="Arial"/>
          <w:color w:val="3D3D3D"/>
          <w:spacing w:val="21"/>
          <w:w w:val="105"/>
          <w:sz w:val="20"/>
        </w:rPr>
        <w:t xml:space="preserve"> </w:t>
      </w:r>
      <w:r>
        <w:rPr>
          <w:rFonts w:ascii="Arial"/>
          <w:color w:val="3D3D3D"/>
          <w:spacing w:val="-11"/>
          <w:w w:val="120"/>
          <w:sz w:val="20"/>
        </w:rPr>
        <w:t>i</w:t>
      </w:r>
      <w:r>
        <w:rPr>
          <w:rFonts w:ascii="Arial"/>
          <w:color w:val="3D3D3D"/>
          <w:spacing w:val="-18"/>
          <w:w w:val="120"/>
          <w:sz w:val="20"/>
        </w:rPr>
        <w:t>n</w:t>
      </w:r>
      <w:r>
        <w:rPr>
          <w:rFonts w:ascii="Arial"/>
          <w:color w:val="3D3D3D"/>
          <w:spacing w:val="22"/>
          <w:w w:val="117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accordance</w:t>
      </w:r>
      <w:r>
        <w:rPr>
          <w:rFonts w:ascii="Arial"/>
          <w:color w:val="3D3D3D"/>
          <w:spacing w:val="-16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with</w:t>
      </w:r>
      <w:r>
        <w:rPr>
          <w:rFonts w:ascii="Arial"/>
          <w:color w:val="3D3D3D"/>
          <w:spacing w:val="-19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the</w:t>
      </w:r>
      <w:r>
        <w:rPr>
          <w:rFonts w:ascii="Arial"/>
          <w:color w:val="3D3D3D"/>
          <w:spacing w:val="-14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app</w:t>
      </w:r>
      <w:r>
        <w:rPr>
          <w:rFonts w:ascii="Arial"/>
          <w:color w:val="3D3D3D"/>
          <w:spacing w:val="7"/>
          <w:w w:val="105"/>
          <w:sz w:val="20"/>
        </w:rPr>
        <w:t>l</w:t>
      </w:r>
      <w:r>
        <w:rPr>
          <w:rFonts w:ascii="Arial"/>
          <w:color w:val="3D3D3D"/>
          <w:spacing w:val="-20"/>
          <w:w w:val="105"/>
          <w:sz w:val="20"/>
        </w:rPr>
        <w:t>i</w:t>
      </w:r>
      <w:r>
        <w:rPr>
          <w:rFonts w:ascii="Arial"/>
          <w:color w:val="3D3D3D"/>
          <w:w w:val="105"/>
          <w:sz w:val="20"/>
        </w:rPr>
        <w:t>cat</w:t>
      </w:r>
      <w:r>
        <w:rPr>
          <w:rFonts w:ascii="Arial"/>
          <w:color w:val="3D3D3D"/>
          <w:spacing w:val="-3"/>
          <w:w w:val="105"/>
          <w:sz w:val="20"/>
        </w:rPr>
        <w:t>i</w:t>
      </w:r>
      <w:r>
        <w:rPr>
          <w:rFonts w:ascii="Arial"/>
          <w:color w:val="3D3D3D"/>
          <w:w w:val="105"/>
          <w:sz w:val="20"/>
        </w:rPr>
        <w:t>on</w:t>
      </w:r>
      <w:r>
        <w:rPr>
          <w:rFonts w:ascii="Arial"/>
          <w:color w:val="3D3D3D"/>
          <w:spacing w:val="-23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p</w:t>
      </w:r>
      <w:r>
        <w:rPr>
          <w:rFonts w:ascii="Arial"/>
          <w:color w:val="3D3D3D"/>
          <w:spacing w:val="-13"/>
          <w:w w:val="105"/>
          <w:sz w:val="20"/>
        </w:rPr>
        <w:t>l</w:t>
      </w:r>
      <w:r>
        <w:rPr>
          <w:rFonts w:ascii="Arial"/>
          <w:color w:val="3D3D3D"/>
          <w:w w:val="105"/>
          <w:sz w:val="20"/>
        </w:rPr>
        <w:t>ans</w:t>
      </w:r>
      <w:r>
        <w:rPr>
          <w:rFonts w:ascii="Arial"/>
          <w:color w:val="3D3D3D"/>
          <w:spacing w:val="-9"/>
          <w:w w:val="105"/>
          <w:sz w:val="20"/>
        </w:rPr>
        <w:t xml:space="preserve"> </w:t>
      </w:r>
      <w:del w:id="0" w:author="Kyle Sandona" w:date="2020-12-12T10:10:00Z">
        <w:r w:rsidDel="001E0DE7">
          <w:rPr>
            <w:rFonts w:ascii="Arial"/>
            <w:i/>
            <w:color w:val="5D5D5D"/>
            <w:spacing w:val="-22"/>
            <w:w w:val="105"/>
            <w:sz w:val="20"/>
          </w:rPr>
          <w:delText>'</w:delText>
        </w:r>
        <w:r w:rsidDel="001E0DE7">
          <w:rPr>
            <w:rFonts w:ascii="Arial"/>
            <w:i/>
            <w:color w:val="3D3D3D"/>
            <w:w w:val="105"/>
            <w:sz w:val="20"/>
          </w:rPr>
          <w:delText>Golden</w:delText>
        </w:r>
        <w:r w:rsidDel="001E0DE7">
          <w:rPr>
            <w:rFonts w:ascii="Arial"/>
            <w:i/>
            <w:color w:val="3D3D3D"/>
            <w:spacing w:val="-16"/>
            <w:w w:val="105"/>
            <w:sz w:val="20"/>
          </w:rPr>
          <w:delText xml:space="preserve"> </w:delText>
        </w:r>
        <w:r w:rsidDel="001E0DE7">
          <w:rPr>
            <w:rFonts w:ascii="Arial"/>
            <w:i/>
            <w:color w:val="3D3D3D"/>
            <w:w w:val="105"/>
            <w:sz w:val="20"/>
          </w:rPr>
          <w:delText>Plains</w:delText>
        </w:r>
        <w:r w:rsidDel="001E0DE7">
          <w:rPr>
            <w:rFonts w:ascii="Arial"/>
            <w:i/>
            <w:color w:val="3D3D3D"/>
            <w:spacing w:val="-9"/>
            <w:w w:val="105"/>
            <w:sz w:val="20"/>
          </w:rPr>
          <w:delText xml:space="preserve"> </w:delText>
        </w:r>
        <w:r w:rsidDel="001E0DE7">
          <w:rPr>
            <w:rFonts w:ascii="Arial"/>
            <w:i/>
            <w:color w:val="3D3D3D"/>
            <w:w w:val="105"/>
            <w:sz w:val="20"/>
          </w:rPr>
          <w:delText>Wind</w:delText>
        </w:r>
        <w:r w:rsidDel="001E0DE7">
          <w:rPr>
            <w:rFonts w:ascii="Arial"/>
            <w:i/>
            <w:color w:val="3D3D3D"/>
            <w:spacing w:val="-26"/>
            <w:w w:val="105"/>
            <w:sz w:val="20"/>
          </w:rPr>
          <w:delText xml:space="preserve"> </w:delText>
        </w:r>
        <w:r w:rsidDel="001E0DE7">
          <w:rPr>
            <w:rFonts w:ascii="Arial"/>
            <w:i/>
            <w:color w:val="3D3D3D"/>
            <w:w w:val="105"/>
            <w:sz w:val="20"/>
          </w:rPr>
          <w:delText>Farm:</w:delText>
        </w:r>
        <w:r w:rsidDel="001E0DE7">
          <w:rPr>
            <w:rFonts w:ascii="Arial"/>
            <w:i/>
            <w:color w:val="3D3D3D"/>
            <w:spacing w:val="-22"/>
            <w:w w:val="105"/>
            <w:sz w:val="20"/>
          </w:rPr>
          <w:delText xml:space="preserve"> </w:delText>
        </w:r>
        <w:r w:rsidDel="001E0DE7">
          <w:rPr>
            <w:rFonts w:ascii="Arial"/>
            <w:i/>
            <w:color w:val="3D3D3D"/>
            <w:w w:val="105"/>
            <w:sz w:val="20"/>
          </w:rPr>
          <w:delText>Site</w:delText>
        </w:r>
        <w:r w:rsidDel="001E0DE7">
          <w:rPr>
            <w:rFonts w:ascii="Arial"/>
            <w:i/>
            <w:color w:val="3D3D3D"/>
            <w:spacing w:val="-29"/>
            <w:w w:val="105"/>
            <w:sz w:val="20"/>
          </w:rPr>
          <w:delText xml:space="preserve"> </w:delText>
        </w:r>
        <w:r w:rsidDel="001E0DE7">
          <w:rPr>
            <w:rFonts w:ascii="Arial"/>
            <w:i/>
            <w:color w:val="3D3D3D"/>
            <w:w w:val="105"/>
            <w:sz w:val="20"/>
          </w:rPr>
          <w:delText>Layout</w:delText>
        </w:r>
        <w:r w:rsidDel="001E0DE7">
          <w:rPr>
            <w:rFonts w:ascii="Arial"/>
            <w:i/>
            <w:color w:val="3D3D3D"/>
            <w:spacing w:val="-23"/>
            <w:w w:val="105"/>
            <w:sz w:val="20"/>
          </w:rPr>
          <w:delText xml:space="preserve"> </w:delText>
        </w:r>
        <w:r w:rsidDel="001E0DE7">
          <w:rPr>
            <w:rFonts w:ascii="Arial"/>
            <w:i/>
            <w:color w:val="3D3D3D"/>
            <w:w w:val="180"/>
            <w:sz w:val="20"/>
          </w:rPr>
          <w:delText>-</w:delText>
        </w:r>
        <w:r w:rsidDel="001E0DE7">
          <w:rPr>
            <w:rFonts w:ascii="Arial"/>
            <w:i/>
            <w:color w:val="3D3D3D"/>
            <w:spacing w:val="-78"/>
            <w:w w:val="180"/>
            <w:sz w:val="20"/>
          </w:rPr>
          <w:delText xml:space="preserve"> </w:delText>
        </w:r>
        <w:r w:rsidDel="001E0DE7">
          <w:rPr>
            <w:rFonts w:ascii="Arial"/>
            <w:i/>
            <w:color w:val="3D3D3D"/>
            <w:w w:val="105"/>
            <w:sz w:val="20"/>
          </w:rPr>
          <w:delText>Inset</w:delText>
        </w:r>
        <w:r w:rsidDel="001E0DE7">
          <w:rPr>
            <w:rFonts w:ascii="Arial"/>
            <w:i/>
            <w:color w:val="3D3D3D"/>
            <w:spacing w:val="-24"/>
            <w:w w:val="105"/>
            <w:sz w:val="20"/>
          </w:rPr>
          <w:delText xml:space="preserve"> </w:delText>
        </w:r>
        <w:r w:rsidDel="001E0DE7">
          <w:rPr>
            <w:rFonts w:ascii="Arial"/>
            <w:i/>
            <w:color w:val="3D3D3D"/>
            <w:w w:val="105"/>
            <w:sz w:val="20"/>
          </w:rPr>
          <w:delText>Maps</w:delText>
        </w:r>
        <w:r w:rsidDel="001E0DE7">
          <w:rPr>
            <w:rFonts w:ascii="Arial"/>
            <w:i/>
            <w:color w:val="3D3D3D"/>
            <w:spacing w:val="-17"/>
            <w:w w:val="105"/>
            <w:sz w:val="20"/>
          </w:rPr>
          <w:delText xml:space="preserve"> </w:delText>
        </w:r>
        <w:r w:rsidDel="001E0DE7">
          <w:rPr>
            <w:rFonts w:ascii="Times New Roman"/>
            <w:i/>
            <w:color w:val="3D3D3D"/>
            <w:spacing w:val="-4"/>
            <w:w w:val="105"/>
            <w:sz w:val="20"/>
          </w:rPr>
          <w:delText>1</w:delText>
        </w:r>
        <w:r w:rsidDel="001E0DE7">
          <w:rPr>
            <w:rFonts w:ascii="Times New Roman"/>
            <w:i/>
            <w:color w:val="5D5D5D"/>
            <w:w w:val="105"/>
            <w:sz w:val="20"/>
          </w:rPr>
          <w:delText>-</w:delText>
        </w:r>
        <w:r w:rsidDel="001E0DE7">
          <w:rPr>
            <w:rFonts w:ascii="Times New Roman"/>
            <w:i/>
            <w:color w:val="5D5D5D"/>
            <w:w w:val="103"/>
            <w:sz w:val="20"/>
          </w:rPr>
          <w:delText xml:space="preserve"> </w:delText>
        </w:r>
        <w:r w:rsidDel="001E0DE7">
          <w:rPr>
            <w:rFonts w:ascii="Arial"/>
            <w:i/>
            <w:color w:val="3D3D3D"/>
            <w:spacing w:val="-13"/>
            <w:w w:val="105"/>
            <w:sz w:val="19"/>
          </w:rPr>
          <w:delText>6</w:delText>
        </w:r>
        <w:r w:rsidDel="001E0DE7">
          <w:rPr>
            <w:rFonts w:ascii="Arial"/>
            <w:i/>
            <w:color w:val="5D5D5D"/>
            <w:spacing w:val="-16"/>
            <w:w w:val="105"/>
            <w:sz w:val="19"/>
          </w:rPr>
          <w:delText>,</w:delText>
        </w:r>
        <w:r w:rsidDel="001E0DE7">
          <w:rPr>
            <w:rFonts w:ascii="Arial"/>
            <w:i/>
            <w:color w:val="3D3D3D"/>
            <w:w w:val="105"/>
            <w:sz w:val="19"/>
          </w:rPr>
          <w:delText>'</w:delText>
        </w:r>
        <w:r w:rsidDel="001E0DE7">
          <w:rPr>
            <w:rFonts w:ascii="Arial"/>
            <w:i/>
            <w:color w:val="3D3D3D"/>
            <w:spacing w:val="-25"/>
            <w:w w:val="105"/>
            <w:sz w:val="19"/>
          </w:rPr>
          <w:delText xml:space="preserve"> </w:delText>
        </w:r>
        <w:r w:rsidDel="001E0DE7">
          <w:rPr>
            <w:rFonts w:ascii="Arial"/>
            <w:color w:val="3D3D3D"/>
            <w:w w:val="105"/>
            <w:sz w:val="20"/>
          </w:rPr>
          <w:delText>dated</w:delText>
        </w:r>
        <w:r w:rsidDel="001E0DE7">
          <w:rPr>
            <w:rFonts w:ascii="Arial"/>
            <w:color w:val="3D3D3D"/>
            <w:spacing w:val="-19"/>
            <w:w w:val="105"/>
            <w:sz w:val="20"/>
          </w:rPr>
          <w:delText xml:space="preserve"> </w:delText>
        </w:r>
        <w:r w:rsidDel="001E0DE7">
          <w:rPr>
            <w:rFonts w:ascii="Times New Roman"/>
            <w:color w:val="3D3D3D"/>
            <w:w w:val="105"/>
            <w:sz w:val="21"/>
          </w:rPr>
          <w:delText>24</w:delText>
        </w:r>
        <w:r w:rsidDel="001E0DE7">
          <w:rPr>
            <w:rFonts w:ascii="Times New Roman"/>
            <w:color w:val="3D3D3D"/>
            <w:spacing w:val="-24"/>
            <w:w w:val="105"/>
            <w:sz w:val="21"/>
          </w:rPr>
          <w:delText xml:space="preserve"> </w:delText>
        </w:r>
        <w:r w:rsidDel="001E0DE7">
          <w:rPr>
            <w:rFonts w:ascii="Arial"/>
            <w:color w:val="3D3D3D"/>
            <w:w w:val="105"/>
            <w:sz w:val="20"/>
          </w:rPr>
          <w:delText>Apr</w:delText>
        </w:r>
        <w:r w:rsidDel="001E0DE7">
          <w:rPr>
            <w:rFonts w:ascii="Arial"/>
            <w:color w:val="3D3D3D"/>
            <w:spacing w:val="16"/>
            <w:w w:val="105"/>
            <w:sz w:val="20"/>
          </w:rPr>
          <w:delText>i</w:delText>
        </w:r>
        <w:r w:rsidDel="001E0DE7">
          <w:rPr>
            <w:rFonts w:ascii="Arial"/>
            <w:color w:val="3D3D3D"/>
            <w:w w:val="105"/>
            <w:sz w:val="20"/>
          </w:rPr>
          <w:delText>l</w:delText>
        </w:r>
        <w:r w:rsidDel="001E0DE7">
          <w:rPr>
            <w:rFonts w:ascii="Arial"/>
            <w:color w:val="3D3D3D"/>
            <w:spacing w:val="-44"/>
            <w:w w:val="105"/>
            <w:sz w:val="20"/>
          </w:rPr>
          <w:delText xml:space="preserve"> </w:delText>
        </w:r>
        <w:r w:rsidDel="001E0DE7">
          <w:rPr>
            <w:rFonts w:ascii="Times New Roman"/>
            <w:color w:val="3D3D3D"/>
            <w:w w:val="105"/>
            <w:sz w:val="21"/>
          </w:rPr>
          <w:delText>2018</w:delText>
        </w:r>
        <w:r w:rsidDel="001E0DE7">
          <w:rPr>
            <w:rFonts w:ascii="Times New Roman"/>
            <w:color w:val="3D3D3D"/>
            <w:spacing w:val="-25"/>
            <w:w w:val="105"/>
            <w:sz w:val="21"/>
          </w:rPr>
          <w:delText xml:space="preserve"> </w:delText>
        </w:r>
        <w:r w:rsidDel="001E0DE7">
          <w:rPr>
            <w:rFonts w:ascii="Arial"/>
            <w:color w:val="3D3D3D"/>
            <w:w w:val="105"/>
            <w:sz w:val="20"/>
          </w:rPr>
          <w:delText>(Jacobs)</w:delText>
        </w:r>
      </w:del>
      <w:ins w:id="1" w:author="Kyle Sandona" w:date="2020-12-12T10:10:00Z">
        <w:r w:rsidR="001E0DE7">
          <w:rPr>
            <w:rFonts w:ascii="Arial"/>
            <w:i/>
            <w:color w:val="5D5D5D"/>
            <w:spacing w:val="-22"/>
            <w:w w:val="105"/>
            <w:sz w:val="20"/>
          </w:rPr>
          <w:t>’</w:t>
        </w:r>
        <w:r w:rsidR="001E0DE7">
          <w:rPr>
            <w:rFonts w:ascii="Arial"/>
            <w:i/>
            <w:color w:val="5D5D5D"/>
            <w:spacing w:val="-22"/>
            <w:w w:val="105"/>
            <w:sz w:val="20"/>
          </w:rPr>
          <w:t>Golden Plains Wind Farm</w:t>
        </w:r>
        <w:r w:rsidR="00092323">
          <w:rPr>
            <w:rFonts w:ascii="Arial"/>
            <w:i/>
            <w:color w:val="5D5D5D"/>
            <w:spacing w:val="-22"/>
            <w:w w:val="105"/>
            <w:sz w:val="20"/>
          </w:rPr>
          <w:t>: Development Plans V39-03</w:t>
        </w:r>
        <w:r w:rsidR="00092323">
          <w:rPr>
            <w:rFonts w:ascii="Arial"/>
            <w:i/>
            <w:color w:val="5D5D5D"/>
            <w:spacing w:val="-22"/>
            <w:w w:val="105"/>
            <w:sz w:val="20"/>
          </w:rPr>
          <w:t>’</w:t>
        </w:r>
        <w:r w:rsidR="00092323">
          <w:rPr>
            <w:rFonts w:ascii="Arial"/>
            <w:i/>
            <w:color w:val="5D5D5D"/>
            <w:spacing w:val="-22"/>
            <w:w w:val="105"/>
            <w:sz w:val="20"/>
          </w:rPr>
          <w:t xml:space="preserve"> </w:t>
        </w:r>
        <w:r w:rsidR="00092323" w:rsidRPr="00092323">
          <w:rPr>
            <w:rFonts w:ascii="Arial"/>
            <w:iCs/>
            <w:color w:val="5D5D5D"/>
            <w:spacing w:val="-22"/>
            <w:w w:val="105"/>
            <w:sz w:val="20"/>
          </w:rPr>
          <w:t>dated 1 December 2020</w:t>
        </w:r>
      </w:ins>
      <w:r>
        <w:rPr>
          <w:rFonts w:ascii="Arial"/>
          <w:color w:val="3D3D3D"/>
          <w:w w:val="105"/>
          <w:sz w:val="20"/>
        </w:rPr>
        <w:t>,</w:t>
      </w:r>
      <w:r>
        <w:rPr>
          <w:rFonts w:ascii="Arial"/>
          <w:color w:val="3D3D3D"/>
          <w:spacing w:val="-27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and</w:t>
      </w:r>
      <w:r>
        <w:rPr>
          <w:rFonts w:ascii="Arial"/>
          <w:color w:val="3D3D3D"/>
          <w:spacing w:val="-23"/>
          <w:w w:val="105"/>
          <w:sz w:val="20"/>
        </w:rPr>
        <w:t xml:space="preserve"> </w:t>
      </w:r>
      <w:r>
        <w:rPr>
          <w:rFonts w:ascii="Arial"/>
          <w:color w:val="3D3D3D"/>
          <w:w w:val="105"/>
          <w:sz w:val="20"/>
        </w:rPr>
        <w:t>must</w:t>
      </w:r>
      <w:r>
        <w:rPr>
          <w:rFonts w:ascii="Arial"/>
          <w:color w:val="3D3D3D"/>
          <w:spacing w:val="-15"/>
          <w:w w:val="105"/>
          <w:sz w:val="20"/>
        </w:rPr>
        <w:t xml:space="preserve"> </w:t>
      </w:r>
      <w:r>
        <w:rPr>
          <w:rFonts w:ascii="Arial"/>
          <w:color w:val="3D3D3D"/>
          <w:spacing w:val="-20"/>
          <w:w w:val="105"/>
          <w:sz w:val="20"/>
        </w:rPr>
        <w:t>i</w:t>
      </w:r>
      <w:r>
        <w:rPr>
          <w:rFonts w:ascii="Arial"/>
          <w:color w:val="3D3D3D"/>
          <w:w w:val="105"/>
          <w:sz w:val="20"/>
        </w:rPr>
        <w:t>nclude:</w:t>
      </w:r>
    </w:p>
    <w:p w14:paraId="13EDDB8E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B8F" w14:textId="77777777" w:rsidR="00A5052B" w:rsidRDefault="00A72E41">
      <w:pPr>
        <w:pStyle w:val="BodyText"/>
        <w:numPr>
          <w:ilvl w:val="1"/>
          <w:numId w:val="20"/>
        </w:numPr>
        <w:tabs>
          <w:tab w:val="left" w:pos="901"/>
        </w:tabs>
        <w:ind w:hanging="350"/>
        <w:jc w:val="both"/>
      </w:pPr>
      <w:r>
        <w:rPr>
          <w:color w:val="3D3D3D"/>
          <w:w w:val="105"/>
        </w:rPr>
        <w:t>the</w:t>
      </w:r>
      <w:r>
        <w:rPr>
          <w:color w:val="3D3D3D"/>
          <w:spacing w:val="-19"/>
          <w:w w:val="105"/>
        </w:rPr>
        <w:t xml:space="preserve"> </w:t>
      </w:r>
      <w:r>
        <w:rPr>
          <w:color w:val="3D3D3D"/>
          <w:w w:val="105"/>
        </w:rPr>
        <w:t>final</w:t>
      </w:r>
      <w:r>
        <w:rPr>
          <w:color w:val="3D3D3D"/>
          <w:spacing w:val="-16"/>
          <w:w w:val="105"/>
        </w:rPr>
        <w:t xml:space="preserve"> </w:t>
      </w:r>
      <w:r>
        <w:rPr>
          <w:color w:val="3D3D3D"/>
          <w:spacing w:val="-20"/>
          <w:w w:val="105"/>
        </w:rPr>
        <w:t>l</w:t>
      </w:r>
      <w:r>
        <w:rPr>
          <w:color w:val="3D3D3D"/>
          <w:w w:val="105"/>
        </w:rPr>
        <w:t>ocat</w:t>
      </w:r>
      <w:r>
        <w:rPr>
          <w:color w:val="3D3D3D"/>
          <w:spacing w:val="-1"/>
          <w:w w:val="105"/>
        </w:rPr>
        <w:t>i</w:t>
      </w:r>
      <w:r>
        <w:rPr>
          <w:color w:val="3D3D3D"/>
          <w:w w:val="105"/>
        </w:rPr>
        <w:t>o</w:t>
      </w:r>
      <w:r>
        <w:rPr>
          <w:color w:val="3D3D3D"/>
          <w:spacing w:val="-3"/>
          <w:w w:val="105"/>
        </w:rPr>
        <w:t>n</w:t>
      </w:r>
      <w:r>
        <w:rPr>
          <w:color w:val="5D5D5D"/>
          <w:spacing w:val="-6"/>
          <w:w w:val="105"/>
        </w:rPr>
        <w:t>,</w:t>
      </w:r>
      <w:r>
        <w:rPr>
          <w:color w:val="3D3D3D"/>
          <w:w w:val="105"/>
        </w:rPr>
        <w:t>specificat</w:t>
      </w:r>
      <w:r>
        <w:rPr>
          <w:color w:val="3D3D3D"/>
          <w:spacing w:val="15"/>
          <w:w w:val="105"/>
        </w:rPr>
        <w:t>i</w:t>
      </w:r>
      <w:r>
        <w:rPr>
          <w:color w:val="3D3D3D"/>
          <w:w w:val="105"/>
        </w:rPr>
        <w:t>ons</w:t>
      </w:r>
      <w:r>
        <w:rPr>
          <w:color w:val="5D5D5D"/>
          <w:spacing w:val="1"/>
          <w:w w:val="105"/>
        </w:rPr>
        <w:t>,</w:t>
      </w:r>
      <w:r>
        <w:rPr>
          <w:color w:val="3D3D3D"/>
          <w:w w:val="105"/>
        </w:rPr>
        <w:t>mater</w:t>
      </w:r>
      <w:r>
        <w:rPr>
          <w:color w:val="3D3D3D"/>
          <w:spacing w:val="-6"/>
          <w:w w:val="105"/>
        </w:rPr>
        <w:t>i</w:t>
      </w:r>
      <w:r>
        <w:rPr>
          <w:color w:val="3D3D3D"/>
          <w:w w:val="105"/>
        </w:rPr>
        <w:t>a</w:t>
      </w:r>
      <w:r>
        <w:rPr>
          <w:color w:val="3D3D3D"/>
          <w:spacing w:val="-6"/>
          <w:w w:val="105"/>
        </w:rPr>
        <w:t>l</w:t>
      </w:r>
      <w:r>
        <w:rPr>
          <w:color w:val="3D3D3D"/>
          <w:w w:val="105"/>
        </w:rPr>
        <w:t>s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-25"/>
          <w:w w:val="105"/>
        </w:rPr>
        <w:t xml:space="preserve"> </w:t>
      </w:r>
      <w:r>
        <w:rPr>
          <w:color w:val="3D3D3D"/>
          <w:w w:val="105"/>
        </w:rPr>
        <w:t>fin</w:t>
      </w:r>
      <w:r>
        <w:rPr>
          <w:color w:val="3D3D3D"/>
          <w:spacing w:val="1"/>
          <w:w w:val="105"/>
        </w:rPr>
        <w:t>i</w:t>
      </w:r>
      <w:r>
        <w:rPr>
          <w:color w:val="3D3D3D"/>
          <w:w w:val="105"/>
        </w:rPr>
        <w:t>shes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-25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18"/>
          <w:w w:val="105"/>
        </w:rPr>
        <w:t xml:space="preserve"> </w:t>
      </w:r>
      <w:r>
        <w:rPr>
          <w:color w:val="3D3D3D"/>
          <w:w w:val="105"/>
        </w:rPr>
        <w:t>wind</w:t>
      </w:r>
      <w:r>
        <w:rPr>
          <w:color w:val="3D3D3D"/>
          <w:spacing w:val="-16"/>
          <w:w w:val="105"/>
        </w:rPr>
        <w:t xml:space="preserve"> </w:t>
      </w:r>
      <w:r>
        <w:rPr>
          <w:color w:val="3D3D3D"/>
          <w:w w:val="105"/>
        </w:rPr>
        <w:t>energy</w:t>
      </w:r>
      <w:r>
        <w:rPr>
          <w:color w:val="3D3D3D"/>
          <w:spacing w:val="-14"/>
          <w:w w:val="105"/>
        </w:rPr>
        <w:t xml:space="preserve"> </w:t>
      </w:r>
      <w:r>
        <w:rPr>
          <w:color w:val="3D3D3D"/>
          <w:w w:val="105"/>
        </w:rPr>
        <w:t>faci</w:t>
      </w:r>
      <w:r>
        <w:rPr>
          <w:color w:val="3D3D3D"/>
          <w:spacing w:val="12"/>
          <w:w w:val="105"/>
        </w:rPr>
        <w:t>l</w:t>
      </w:r>
      <w:r>
        <w:rPr>
          <w:color w:val="3D3D3D"/>
          <w:w w:val="105"/>
        </w:rPr>
        <w:t>ity</w:t>
      </w:r>
    </w:p>
    <w:p w14:paraId="13EDDB90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B91" w14:textId="77777777" w:rsidR="00A5052B" w:rsidRDefault="00A72E41">
      <w:pPr>
        <w:pStyle w:val="BodyText"/>
        <w:numPr>
          <w:ilvl w:val="1"/>
          <w:numId w:val="20"/>
        </w:numPr>
        <w:tabs>
          <w:tab w:val="left" w:pos="901"/>
        </w:tabs>
        <w:spacing w:line="314" w:lineRule="auto"/>
        <w:ind w:right="433" w:hanging="343"/>
        <w:jc w:val="both"/>
      </w:pPr>
      <w:r>
        <w:rPr>
          <w:color w:val="3D3D3D"/>
        </w:rPr>
        <w:t>a</w:t>
      </w:r>
      <w:r>
        <w:rPr>
          <w:color w:val="3D3D3D"/>
          <w:spacing w:val="39"/>
        </w:rPr>
        <w:t xml:space="preserve"> </w:t>
      </w:r>
      <w:r>
        <w:rPr>
          <w:color w:val="3D3D3D"/>
        </w:rPr>
        <w:t>maximum</w:t>
      </w:r>
      <w:r>
        <w:rPr>
          <w:color w:val="3D3D3D"/>
          <w:spacing w:val="32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35"/>
        </w:rPr>
        <w:t xml:space="preserve"> </w:t>
      </w:r>
      <w:r>
        <w:rPr>
          <w:color w:val="3D3D3D"/>
        </w:rPr>
        <w:t>up</w:t>
      </w:r>
      <w:r>
        <w:rPr>
          <w:color w:val="3D3D3D"/>
          <w:spacing w:val="20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27"/>
        </w:rPr>
        <w:t xml:space="preserve"> </w:t>
      </w:r>
      <w:r>
        <w:rPr>
          <w:color w:val="3D3D3D"/>
        </w:rPr>
        <w:t>228</w:t>
      </w:r>
      <w:r>
        <w:rPr>
          <w:color w:val="3D3D3D"/>
          <w:spacing w:val="28"/>
        </w:rPr>
        <w:t xml:space="preserve"> </w:t>
      </w:r>
      <w:r>
        <w:rPr>
          <w:color w:val="3D3D3D"/>
        </w:rPr>
        <w:t>turbines</w:t>
      </w:r>
      <w:r>
        <w:rPr>
          <w:color w:val="3D3D3D"/>
          <w:spacing w:val="2"/>
        </w:rPr>
        <w:t xml:space="preserve"> </w:t>
      </w:r>
      <w:r>
        <w:rPr>
          <w:color w:val="3D3D3D"/>
        </w:rPr>
        <w:t>(reduced</w:t>
      </w:r>
      <w:r>
        <w:rPr>
          <w:color w:val="3D3D3D"/>
          <w:spacing w:val="43"/>
        </w:rPr>
        <w:t xml:space="preserve"> </w:t>
      </w:r>
      <w:r>
        <w:rPr>
          <w:color w:val="3D3D3D"/>
        </w:rPr>
        <w:t>as</w:t>
      </w:r>
      <w:r>
        <w:rPr>
          <w:color w:val="3D3D3D"/>
          <w:spacing w:val="36"/>
        </w:rPr>
        <w:t xml:space="preserve"> </w:t>
      </w:r>
      <w:r>
        <w:rPr>
          <w:color w:val="3D3D3D"/>
        </w:rPr>
        <w:t>required</w:t>
      </w:r>
      <w:r>
        <w:rPr>
          <w:color w:val="3D3D3D"/>
          <w:spacing w:val="20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36"/>
        </w:rPr>
        <w:t xml:space="preserve"> </w:t>
      </w:r>
      <w:r>
        <w:rPr>
          <w:color w:val="3D3D3D"/>
          <w:spacing w:val="-1"/>
        </w:rPr>
        <w:t>comply</w:t>
      </w:r>
      <w:r>
        <w:rPr>
          <w:color w:val="3D3D3D"/>
          <w:spacing w:val="35"/>
        </w:rPr>
        <w:t xml:space="preserve"> </w:t>
      </w:r>
      <w:r>
        <w:rPr>
          <w:color w:val="3D3D3D"/>
        </w:rPr>
        <w:t>with</w:t>
      </w:r>
      <w:r>
        <w:rPr>
          <w:color w:val="3D3D3D"/>
          <w:spacing w:val="45"/>
        </w:rPr>
        <w:t xml:space="preserve"> </w:t>
      </w:r>
      <w:r>
        <w:rPr>
          <w:color w:val="3D3D3D"/>
          <w:spacing w:val="-2"/>
        </w:rPr>
        <w:t>condition</w:t>
      </w:r>
      <w:r>
        <w:rPr>
          <w:color w:val="3D3D3D"/>
          <w:spacing w:val="41"/>
        </w:rPr>
        <w:t xml:space="preserve"> </w:t>
      </w:r>
      <w:r>
        <w:rPr>
          <w:color w:val="3D3D3D"/>
        </w:rPr>
        <w:t>{c))</w:t>
      </w:r>
      <w:r>
        <w:rPr>
          <w:color w:val="3D3D3D"/>
          <w:spacing w:val="29"/>
          <w:w w:val="93"/>
        </w:rPr>
        <w:t xml:space="preserve"> </w:t>
      </w:r>
      <w:r>
        <w:rPr>
          <w:color w:val="3D3D3D"/>
        </w:rPr>
        <w:t>with</w:t>
      </w:r>
      <w:r>
        <w:rPr>
          <w:color w:val="3D3D3D"/>
          <w:spacing w:val="18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following</w:t>
      </w:r>
      <w:r>
        <w:rPr>
          <w:color w:val="3D3D3D"/>
          <w:spacing w:val="17"/>
        </w:rPr>
        <w:t xml:space="preserve"> </w:t>
      </w:r>
      <w:r>
        <w:rPr>
          <w:color w:val="3D3D3D"/>
        </w:rPr>
        <w:t>specifications:</w:t>
      </w:r>
    </w:p>
    <w:p w14:paraId="13EDDB92" w14:textId="77777777" w:rsidR="00A5052B" w:rsidRDefault="00A5052B">
      <w:pPr>
        <w:spacing w:before="3"/>
        <w:rPr>
          <w:rFonts w:ascii="Arial" w:eastAsia="Arial" w:hAnsi="Arial" w:cs="Arial"/>
          <w:sz w:val="21"/>
          <w:szCs w:val="21"/>
        </w:rPr>
      </w:pPr>
    </w:p>
    <w:p w14:paraId="13EDDB93" w14:textId="77777777" w:rsidR="00A5052B" w:rsidRDefault="00A72E41">
      <w:pPr>
        <w:pStyle w:val="BodyText"/>
        <w:numPr>
          <w:ilvl w:val="2"/>
          <w:numId w:val="20"/>
        </w:numPr>
        <w:tabs>
          <w:tab w:val="left" w:pos="1615"/>
        </w:tabs>
        <w:ind w:firstLine="186"/>
      </w:pPr>
      <w:r>
        <w:rPr>
          <w:color w:val="3D3D3D"/>
          <w:w w:val="105"/>
        </w:rPr>
        <w:t>max</w:t>
      </w:r>
      <w:r>
        <w:rPr>
          <w:color w:val="3D3D3D"/>
          <w:spacing w:val="-8"/>
          <w:w w:val="105"/>
        </w:rPr>
        <w:t>i</w:t>
      </w:r>
      <w:r>
        <w:rPr>
          <w:color w:val="3D3D3D"/>
          <w:w w:val="105"/>
        </w:rPr>
        <w:t>mum</w:t>
      </w:r>
      <w:r>
        <w:rPr>
          <w:color w:val="3D3D3D"/>
          <w:spacing w:val="-16"/>
          <w:w w:val="105"/>
        </w:rPr>
        <w:t xml:space="preserve"> </w:t>
      </w:r>
      <w:r>
        <w:rPr>
          <w:color w:val="3D3D3D"/>
          <w:w w:val="105"/>
        </w:rPr>
        <w:t>b</w:t>
      </w:r>
      <w:r>
        <w:rPr>
          <w:color w:val="3D3D3D"/>
          <w:spacing w:val="-13"/>
          <w:w w:val="105"/>
        </w:rPr>
        <w:t>l</w:t>
      </w:r>
      <w:r>
        <w:rPr>
          <w:color w:val="3D3D3D"/>
          <w:w w:val="105"/>
        </w:rPr>
        <w:t>ade</w:t>
      </w:r>
      <w:r>
        <w:rPr>
          <w:color w:val="3D3D3D"/>
          <w:spacing w:val="-13"/>
          <w:w w:val="105"/>
        </w:rPr>
        <w:t xml:space="preserve"> </w:t>
      </w:r>
      <w:r>
        <w:rPr>
          <w:color w:val="3D3D3D"/>
          <w:w w:val="105"/>
        </w:rPr>
        <w:t>tip</w:t>
      </w:r>
      <w:r>
        <w:rPr>
          <w:color w:val="3D3D3D"/>
          <w:spacing w:val="-29"/>
          <w:w w:val="105"/>
        </w:rPr>
        <w:t xml:space="preserve"> </w:t>
      </w:r>
      <w:r>
        <w:rPr>
          <w:color w:val="3D3D3D"/>
          <w:w w:val="105"/>
        </w:rPr>
        <w:t>he</w:t>
      </w:r>
      <w:r>
        <w:rPr>
          <w:color w:val="3D3D3D"/>
          <w:spacing w:val="-16"/>
          <w:w w:val="105"/>
        </w:rPr>
        <w:t>i</w:t>
      </w:r>
      <w:r>
        <w:rPr>
          <w:color w:val="3D3D3D"/>
          <w:w w:val="105"/>
        </w:rPr>
        <w:t>ght</w:t>
      </w:r>
      <w:r>
        <w:rPr>
          <w:color w:val="3D3D3D"/>
          <w:spacing w:val="-13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-8"/>
          <w:w w:val="105"/>
        </w:rPr>
        <w:t xml:space="preserve"> </w:t>
      </w:r>
      <w:r>
        <w:rPr>
          <w:color w:val="3D3D3D"/>
          <w:w w:val="105"/>
        </w:rPr>
        <w:t>up</w:t>
      </w:r>
      <w:r>
        <w:rPr>
          <w:color w:val="3D3D3D"/>
          <w:spacing w:val="-26"/>
          <w:w w:val="105"/>
        </w:rPr>
        <w:t xml:space="preserve"> </w:t>
      </w:r>
      <w:r>
        <w:rPr>
          <w:color w:val="3D3D3D"/>
          <w:w w:val="105"/>
        </w:rPr>
        <w:t>to</w:t>
      </w:r>
      <w:r>
        <w:rPr>
          <w:color w:val="3D3D3D"/>
          <w:spacing w:val="-6"/>
          <w:w w:val="105"/>
        </w:rPr>
        <w:t xml:space="preserve"> </w:t>
      </w:r>
      <w:r>
        <w:rPr>
          <w:rFonts w:ascii="Times New Roman"/>
          <w:color w:val="3D3D3D"/>
          <w:w w:val="105"/>
          <w:sz w:val="21"/>
        </w:rPr>
        <w:t>230</w:t>
      </w:r>
      <w:r>
        <w:rPr>
          <w:rFonts w:ascii="Times New Roman"/>
          <w:color w:val="3D3D3D"/>
          <w:spacing w:val="-7"/>
          <w:w w:val="105"/>
          <w:sz w:val="21"/>
        </w:rPr>
        <w:t xml:space="preserve"> </w:t>
      </w:r>
      <w:r>
        <w:rPr>
          <w:color w:val="3D3D3D"/>
          <w:w w:val="105"/>
        </w:rPr>
        <w:t>metres</w:t>
      </w:r>
      <w:r>
        <w:rPr>
          <w:color w:val="3D3D3D"/>
          <w:spacing w:val="-19"/>
          <w:w w:val="105"/>
        </w:rPr>
        <w:t xml:space="preserve"> </w:t>
      </w:r>
      <w:r>
        <w:rPr>
          <w:color w:val="3D3D3D"/>
          <w:w w:val="105"/>
        </w:rPr>
        <w:t>above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ground</w:t>
      </w:r>
      <w:r>
        <w:rPr>
          <w:color w:val="3D3D3D"/>
          <w:spacing w:val="-5"/>
          <w:w w:val="105"/>
        </w:rPr>
        <w:t xml:space="preserve"> </w:t>
      </w:r>
      <w:r>
        <w:rPr>
          <w:color w:val="3D3D3D"/>
          <w:spacing w:val="-20"/>
          <w:w w:val="105"/>
        </w:rPr>
        <w:t>l</w:t>
      </w:r>
      <w:r>
        <w:rPr>
          <w:color w:val="3D3D3D"/>
          <w:w w:val="105"/>
        </w:rPr>
        <w:t>evel</w:t>
      </w:r>
    </w:p>
    <w:p w14:paraId="13EDDB94" w14:textId="77777777" w:rsidR="00A5052B" w:rsidRDefault="00A5052B">
      <w:pPr>
        <w:spacing w:before="4"/>
        <w:rPr>
          <w:rFonts w:ascii="Arial" w:eastAsia="Arial" w:hAnsi="Arial" w:cs="Arial"/>
          <w:sz w:val="26"/>
          <w:szCs w:val="26"/>
        </w:rPr>
      </w:pPr>
    </w:p>
    <w:p w14:paraId="43B31B48" w14:textId="77777777" w:rsidR="002E36FD" w:rsidRPr="002E36FD" w:rsidRDefault="00A72E41">
      <w:pPr>
        <w:pStyle w:val="BodyText"/>
        <w:numPr>
          <w:ilvl w:val="2"/>
          <w:numId w:val="20"/>
        </w:numPr>
        <w:tabs>
          <w:tab w:val="left" w:pos="1450"/>
          <w:tab w:val="left" w:pos="1615"/>
        </w:tabs>
        <w:spacing w:line="534" w:lineRule="auto"/>
        <w:ind w:right="1418" w:firstLine="129"/>
        <w:rPr>
          <w:ins w:id="2" w:author="Kyle Sandona" w:date="2020-12-12T10:11:00Z"/>
        </w:rPr>
      </w:pPr>
      <w:r>
        <w:rPr>
          <w:color w:val="3D3D3D"/>
          <w:w w:val="105"/>
        </w:rPr>
        <w:t>m</w:t>
      </w:r>
      <w:r>
        <w:rPr>
          <w:color w:val="3D3D3D"/>
          <w:spacing w:val="-4"/>
          <w:w w:val="105"/>
        </w:rPr>
        <w:t>i</w:t>
      </w:r>
      <w:r>
        <w:rPr>
          <w:color w:val="3D3D3D"/>
          <w:w w:val="105"/>
        </w:rPr>
        <w:t>nimum</w:t>
      </w:r>
      <w:r>
        <w:rPr>
          <w:color w:val="3D3D3D"/>
          <w:spacing w:val="-19"/>
          <w:w w:val="105"/>
        </w:rPr>
        <w:t xml:space="preserve"> </w:t>
      </w:r>
      <w:r>
        <w:rPr>
          <w:color w:val="3D3D3D"/>
          <w:w w:val="105"/>
        </w:rPr>
        <w:t>b</w:t>
      </w:r>
      <w:r>
        <w:rPr>
          <w:color w:val="3D3D3D"/>
          <w:spacing w:val="-13"/>
          <w:w w:val="105"/>
        </w:rPr>
        <w:t>l</w:t>
      </w:r>
      <w:r>
        <w:rPr>
          <w:color w:val="3D3D3D"/>
          <w:w w:val="105"/>
        </w:rPr>
        <w:t>ade</w:t>
      </w:r>
      <w:r>
        <w:rPr>
          <w:color w:val="3D3D3D"/>
          <w:spacing w:val="-24"/>
          <w:w w:val="105"/>
        </w:rPr>
        <w:t xml:space="preserve"> </w:t>
      </w:r>
      <w:r>
        <w:rPr>
          <w:color w:val="3D3D3D"/>
          <w:w w:val="105"/>
        </w:rPr>
        <w:t>t</w:t>
      </w:r>
      <w:r>
        <w:rPr>
          <w:color w:val="3D3D3D"/>
          <w:spacing w:val="-7"/>
          <w:w w:val="105"/>
        </w:rPr>
        <w:t>i</w:t>
      </w:r>
      <w:r>
        <w:rPr>
          <w:color w:val="3D3D3D"/>
          <w:w w:val="105"/>
        </w:rPr>
        <w:t>p</w:t>
      </w:r>
      <w:r>
        <w:rPr>
          <w:color w:val="3D3D3D"/>
          <w:spacing w:val="-33"/>
          <w:w w:val="105"/>
        </w:rPr>
        <w:t xml:space="preserve"> </w:t>
      </w:r>
      <w:r>
        <w:rPr>
          <w:color w:val="3D3D3D"/>
          <w:w w:val="105"/>
        </w:rPr>
        <w:t>clearance</w:t>
      </w:r>
      <w:r>
        <w:rPr>
          <w:color w:val="3D3D3D"/>
          <w:spacing w:val="-4"/>
          <w:w w:val="105"/>
        </w:rPr>
        <w:t xml:space="preserve"> </w:t>
      </w:r>
      <w:r>
        <w:rPr>
          <w:color w:val="3D3D3D"/>
          <w:w w:val="105"/>
        </w:rPr>
        <w:t>from</w:t>
      </w:r>
      <w:r>
        <w:rPr>
          <w:color w:val="3D3D3D"/>
          <w:spacing w:val="-24"/>
          <w:w w:val="105"/>
        </w:rPr>
        <w:t xml:space="preserve"> </w:t>
      </w:r>
      <w:r>
        <w:rPr>
          <w:color w:val="3D3D3D"/>
          <w:w w:val="105"/>
        </w:rPr>
        <w:t>ground</w:t>
      </w:r>
      <w:r>
        <w:rPr>
          <w:color w:val="3D3D3D"/>
          <w:spacing w:val="-7"/>
          <w:w w:val="105"/>
        </w:rPr>
        <w:t xml:space="preserve"> </w:t>
      </w:r>
      <w:r>
        <w:rPr>
          <w:color w:val="3D3D3D"/>
          <w:spacing w:val="-20"/>
          <w:w w:val="105"/>
        </w:rPr>
        <w:t>l</w:t>
      </w:r>
      <w:r>
        <w:rPr>
          <w:color w:val="3D3D3D"/>
          <w:w w:val="105"/>
        </w:rPr>
        <w:t>evel</w:t>
      </w:r>
      <w:r>
        <w:rPr>
          <w:color w:val="3D3D3D"/>
          <w:spacing w:val="-17"/>
          <w:w w:val="105"/>
        </w:rPr>
        <w:t xml:space="preserve"> </w:t>
      </w:r>
      <w:r>
        <w:rPr>
          <w:color w:val="3D3D3D"/>
          <w:w w:val="105"/>
        </w:rPr>
        <w:t>no</w:t>
      </w:r>
      <w:r>
        <w:rPr>
          <w:color w:val="3D3D3D"/>
          <w:spacing w:val="-20"/>
          <w:w w:val="105"/>
        </w:rPr>
        <w:t xml:space="preserve"> l</w:t>
      </w:r>
      <w:r>
        <w:rPr>
          <w:color w:val="3D3D3D"/>
          <w:w w:val="105"/>
        </w:rPr>
        <w:t>ess</w:t>
      </w:r>
      <w:r>
        <w:rPr>
          <w:color w:val="3D3D3D"/>
          <w:spacing w:val="-22"/>
          <w:w w:val="105"/>
        </w:rPr>
        <w:t xml:space="preserve"> </w:t>
      </w:r>
      <w:r>
        <w:rPr>
          <w:color w:val="3D3D3D"/>
          <w:w w:val="105"/>
        </w:rPr>
        <w:t>than</w:t>
      </w:r>
      <w:r>
        <w:rPr>
          <w:color w:val="3D3D3D"/>
          <w:spacing w:val="-21"/>
          <w:w w:val="105"/>
        </w:rPr>
        <w:t xml:space="preserve"> </w:t>
      </w:r>
      <w:del w:id="3" w:author="Kyle Sandona" w:date="2020-12-12T10:11:00Z">
        <w:r w:rsidDel="002E36FD">
          <w:rPr>
            <w:rFonts w:ascii="Times New Roman"/>
            <w:color w:val="3D3D3D"/>
            <w:w w:val="105"/>
            <w:sz w:val="21"/>
          </w:rPr>
          <w:delText>40</w:delText>
        </w:r>
        <w:r w:rsidDel="002E36FD">
          <w:rPr>
            <w:rFonts w:ascii="Times New Roman"/>
            <w:color w:val="3D3D3D"/>
            <w:spacing w:val="-20"/>
            <w:w w:val="105"/>
            <w:sz w:val="21"/>
          </w:rPr>
          <w:delText xml:space="preserve"> </w:delText>
        </w:r>
      </w:del>
      <w:ins w:id="4" w:author="Kyle Sandona" w:date="2020-12-12T10:11:00Z">
        <w:r w:rsidR="002E36FD">
          <w:rPr>
            <w:rFonts w:ascii="Times New Roman"/>
            <w:color w:val="3D3D3D"/>
            <w:w w:val="105"/>
            <w:sz w:val="21"/>
          </w:rPr>
          <w:t>57.5</w:t>
        </w:r>
        <w:r w:rsidR="002E36FD">
          <w:rPr>
            <w:rFonts w:ascii="Times New Roman"/>
            <w:color w:val="3D3D3D"/>
            <w:spacing w:val="-20"/>
            <w:w w:val="105"/>
            <w:sz w:val="21"/>
          </w:rPr>
          <w:t xml:space="preserve"> </w:t>
        </w:r>
      </w:ins>
      <w:r>
        <w:rPr>
          <w:color w:val="3D3D3D"/>
          <w:w w:val="105"/>
        </w:rPr>
        <w:t>metres</w:t>
      </w:r>
      <w:r>
        <w:rPr>
          <w:color w:val="3D3D3D"/>
          <w:w w:val="101"/>
        </w:rPr>
        <w:t xml:space="preserve"> </w:t>
      </w:r>
    </w:p>
    <w:p w14:paraId="13EDDB95" w14:textId="0246D32A" w:rsidR="00A5052B" w:rsidRDefault="00A72E41">
      <w:pPr>
        <w:pStyle w:val="BodyText"/>
        <w:numPr>
          <w:ilvl w:val="2"/>
          <w:numId w:val="20"/>
        </w:numPr>
        <w:tabs>
          <w:tab w:val="left" w:pos="1450"/>
          <w:tab w:val="left" w:pos="1615"/>
        </w:tabs>
        <w:spacing w:line="534" w:lineRule="auto"/>
        <w:ind w:right="1418" w:firstLine="129"/>
      </w:pPr>
      <w:r>
        <w:rPr>
          <w:color w:val="3D3D3D"/>
          <w:spacing w:val="-20"/>
          <w:w w:val="105"/>
        </w:rPr>
        <w:t>i</w:t>
      </w:r>
      <w:r>
        <w:rPr>
          <w:color w:val="3D3D3D"/>
          <w:w w:val="105"/>
        </w:rPr>
        <w:t>ii.</w:t>
      </w:r>
      <w:r>
        <w:rPr>
          <w:color w:val="3D3D3D"/>
          <w:w w:val="105"/>
        </w:rPr>
        <w:tab/>
        <w:t>max</w:t>
      </w:r>
      <w:r>
        <w:rPr>
          <w:color w:val="3D3D3D"/>
          <w:spacing w:val="-6"/>
          <w:w w:val="105"/>
        </w:rPr>
        <w:t>i</w:t>
      </w:r>
      <w:r>
        <w:rPr>
          <w:color w:val="3D3D3D"/>
          <w:w w:val="105"/>
        </w:rPr>
        <w:t>mum</w:t>
      </w:r>
      <w:r>
        <w:rPr>
          <w:color w:val="3D3D3D"/>
          <w:spacing w:val="-4"/>
          <w:w w:val="105"/>
        </w:rPr>
        <w:t xml:space="preserve"> </w:t>
      </w:r>
      <w:r>
        <w:rPr>
          <w:color w:val="3D3D3D"/>
          <w:w w:val="105"/>
        </w:rPr>
        <w:t>rotor</w:t>
      </w:r>
      <w:r>
        <w:rPr>
          <w:color w:val="3D3D3D"/>
          <w:spacing w:val="-8"/>
          <w:w w:val="105"/>
        </w:rPr>
        <w:t xml:space="preserve"> </w:t>
      </w:r>
      <w:r>
        <w:rPr>
          <w:color w:val="3D3D3D"/>
          <w:w w:val="105"/>
        </w:rPr>
        <w:t>d</w:t>
      </w:r>
      <w:r>
        <w:rPr>
          <w:color w:val="3D3D3D"/>
          <w:spacing w:val="-6"/>
          <w:w w:val="105"/>
        </w:rPr>
        <w:t>i</w:t>
      </w:r>
      <w:r>
        <w:rPr>
          <w:color w:val="3D3D3D"/>
          <w:w w:val="105"/>
        </w:rPr>
        <w:t>ameter</w:t>
      </w:r>
      <w:r>
        <w:rPr>
          <w:color w:val="3D3D3D"/>
          <w:spacing w:val="-3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1"/>
          <w:w w:val="105"/>
        </w:rPr>
        <w:t xml:space="preserve"> </w:t>
      </w:r>
      <w:r>
        <w:rPr>
          <w:color w:val="3D3D3D"/>
          <w:w w:val="105"/>
        </w:rPr>
        <w:t>up</w:t>
      </w:r>
      <w:r>
        <w:rPr>
          <w:color w:val="3D3D3D"/>
          <w:spacing w:val="-20"/>
          <w:w w:val="105"/>
        </w:rPr>
        <w:t xml:space="preserve"> </w:t>
      </w:r>
      <w:r>
        <w:rPr>
          <w:color w:val="3D3D3D"/>
          <w:w w:val="105"/>
        </w:rPr>
        <w:t>to</w:t>
      </w:r>
      <w:r>
        <w:rPr>
          <w:color w:val="3D3D3D"/>
          <w:spacing w:val="2"/>
          <w:w w:val="105"/>
        </w:rPr>
        <w:t xml:space="preserve"> </w:t>
      </w:r>
      <w:ins w:id="5" w:author="Kyle Sandona" w:date="2020-12-12T10:11:00Z">
        <w:r w:rsidR="002E36FD">
          <w:rPr>
            <w:rFonts w:ascii="Times New Roman"/>
            <w:color w:val="3D3D3D"/>
            <w:w w:val="105"/>
            <w:sz w:val="21"/>
          </w:rPr>
          <w:t>165</w:t>
        </w:r>
      </w:ins>
      <w:del w:id="6" w:author="Kyle Sandona" w:date="2020-12-12T10:11:00Z">
        <w:r w:rsidDel="002E36FD">
          <w:rPr>
            <w:rFonts w:ascii="Times New Roman"/>
            <w:color w:val="3D3D3D"/>
            <w:spacing w:val="-43"/>
            <w:w w:val="105"/>
            <w:sz w:val="21"/>
          </w:rPr>
          <w:delText>1</w:delText>
        </w:r>
        <w:r w:rsidDel="002E36FD">
          <w:rPr>
            <w:rFonts w:ascii="Times New Roman"/>
            <w:color w:val="3D3D3D"/>
            <w:w w:val="105"/>
            <w:sz w:val="21"/>
          </w:rPr>
          <w:delText>50</w:delText>
        </w:r>
      </w:del>
      <w:r>
        <w:rPr>
          <w:rFonts w:ascii="Times New Roman"/>
          <w:color w:val="3D3D3D"/>
          <w:spacing w:val="-7"/>
          <w:w w:val="105"/>
          <w:sz w:val="21"/>
        </w:rPr>
        <w:t xml:space="preserve"> </w:t>
      </w:r>
      <w:r>
        <w:rPr>
          <w:color w:val="3D3D3D"/>
          <w:w w:val="105"/>
        </w:rPr>
        <w:t>metres.</w:t>
      </w:r>
    </w:p>
    <w:p w14:paraId="13EDDB96" w14:textId="77777777" w:rsidR="00A5052B" w:rsidRDefault="00A72E41">
      <w:pPr>
        <w:pStyle w:val="BodyText"/>
        <w:numPr>
          <w:ilvl w:val="1"/>
          <w:numId w:val="20"/>
        </w:numPr>
        <w:tabs>
          <w:tab w:val="left" w:pos="894"/>
        </w:tabs>
        <w:spacing w:before="18" w:line="312" w:lineRule="auto"/>
        <w:ind w:right="423" w:hanging="357"/>
        <w:jc w:val="both"/>
      </w:pPr>
      <w:r>
        <w:rPr>
          <w:color w:val="3D3D3D"/>
        </w:rPr>
        <w:t>turbi</w:t>
      </w:r>
      <w:r>
        <w:rPr>
          <w:color w:val="3D3D3D"/>
          <w:spacing w:val="1"/>
        </w:rPr>
        <w:t>ne</w:t>
      </w:r>
      <w:r>
        <w:rPr>
          <w:color w:val="3D3D3D"/>
          <w:spacing w:val="17"/>
        </w:rPr>
        <w:t xml:space="preserve"> </w:t>
      </w:r>
      <w:r>
        <w:rPr>
          <w:color w:val="3D3D3D"/>
        </w:rPr>
        <w:t>free</w:t>
      </w:r>
      <w:r>
        <w:rPr>
          <w:color w:val="3D3D3D"/>
          <w:spacing w:val="47"/>
        </w:rPr>
        <w:t xml:space="preserve"> </w:t>
      </w:r>
      <w:r>
        <w:rPr>
          <w:color w:val="3D3D3D"/>
        </w:rPr>
        <w:t>buffer</w:t>
      </w:r>
      <w:r>
        <w:rPr>
          <w:color w:val="3D3D3D"/>
          <w:spacing w:val="28"/>
        </w:rPr>
        <w:t xml:space="preserve"> </w:t>
      </w:r>
      <w:r>
        <w:rPr>
          <w:color w:val="3D3D3D"/>
        </w:rPr>
        <w:t>zones</w:t>
      </w:r>
      <w:r>
        <w:rPr>
          <w:color w:val="3D3D3D"/>
          <w:spacing w:val="36"/>
        </w:rPr>
        <w:t xml:space="preserve"> </w:t>
      </w:r>
      <w:r>
        <w:rPr>
          <w:color w:val="3D3D3D"/>
        </w:rPr>
        <w:t>for</w:t>
      </w:r>
      <w:r>
        <w:rPr>
          <w:color w:val="3D3D3D"/>
          <w:spacing w:val="49"/>
        </w:rPr>
        <w:t xml:space="preserve"> </w:t>
      </w:r>
      <w:r>
        <w:rPr>
          <w:color w:val="3D3D3D"/>
          <w:spacing w:val="-3"/>
        </w:rPr>
        <w:t>Brolga</w:t>
      </w:r>
      <w:r>
        <w:rPr>
          <w:color w:val="3D3D3D"/>
          <w:spacing w:val="44"/>
        </w:rPr>
        <w:t xml:space="preserve"> </w:t>
      </w:r>
      <w:r>
        <w:rPr>
          <w:color w:val="3D3D3D"/>
          <w:spacing w:val="-9"/>
        </w:rPr>
        <w:t>i</w:t>
      </w:r>
      <w:r>
        <w:rPr>
          <w:color w:val="3D3D3D"/>
          <w:spacing w:val="-17"/>
        </w:rPr>
        <w:t>n</w:t>
      </w:r>
      <w:r>
        <w:rPr>
          <w:color w:val="3D3D3D"/>
          <w:spacing w:val="9"/>
        </w:rPr>
        <w:t xml:space="preserve"> </w:t>
      </w:r>
      <w:r>
        <w:rPr>
          <w:color w:val="3D3D3D"/>
        </w:rPr>
        <w:t>accordance</w:t>
      </w:r>
      <w:r>
        <w:rPr>
          <w:color w:val="3D3D3D"/>
          <w:spacing w:val="38"/>
        </w:rPr>
        <w:t xml:space="preserve"> </w:t>
      </w:r>
      <w:r>
        <w:rPr>
          <w:color w:val="3D3D3D"/>
          <w:spacing w:val="-1"/>
        </w:rPr>
        <w:t>with</w:t>
      </w:r>
      <w:r>
        <w:rPr>
          <w:color w:val="3D3D3D"/>
          <w:spacing w:val="26"/>
        </w:rPr>
        <w:t xml:space="preserve"> </w:t>
      </w:r>
      <w:r>
        <w:rPr>
          <w:color w:val="3D3D3D"/>
        </w:rPr>
        <w:t>Document</w:t>
      </w:r>
      <w:r>
        <w:rPr>
          <w:color w:val="3D3D3D"/>
          <w:spacing w:val="32"/>
        </w:rPr>
        <w:t xml:space="preserve"> </w:t>
      </w:r>
      <w:r>
        <w:rPr>
          <w:rFonts w:ascii="Times New Roman"/>
          <w:color w:val="3D3D3D"/>
          <w:sz w:val="21"/>
        </w:rPr>
        <w:t>86</w:t>
      </w:r>
      <w:r>
        <w:rPr>
          <w:rFonts w:ascii="Times New Roman"/>
          <w:color w:val="3D3D3D"/>
          <w:spacing w:val="36"/>
          <w:sz w:val="21"/>
        </w:rPr>
        <w:t xml:space="preserve"> </w:t>
      </w:r>
      <w:r>
        <w:rPr>
          <w:color w:val="3D3D3D"/>
        </w:rPr>
        <w:t>presented</w:t>
      </w:r>
      <w:r>
        <w:rPr>
          <w:color w:val="3D3D3D"/>
          <w:spacing w:val="33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27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30"/>
          <w:w w:val="104"/>
        </w:rPr>
        <w:t xml:space="preserve"> </w:t>
      </w:r>
      <w:r>
        <w:rPr>
          <w:color w:val="3D3D3D"/>
          <w:spacing w:val="-2"/>
        </w:rPr>
        <w:t>Gol</w:t>
      </w:r>
      <w:r>
        <w:rPr>
          <w:color w:val="3D3D3D"/>
          <w:spacing w:val="-1"/>
        </w:rPr>
        <w:t>den</w:t>
      </w:r>
      <w:r>
        <w:rPr>
          <w:color w:val="3D3D3D"/>
          <w:spacing w:val="30"/>
        </w:rPr>
        <w:t xml:space="preserve"> </w:t>
      </w:r>
      <w:r>
        <w:rPr>
          <w:color w:val="3D3D3D"/>
          <w:spacing w:val="-3"/>
        </w:rPr>
        <w:t>Plains</w:t>
      </w:r>
      <w:r>
        <w:rPr>
          <w:color w:val="3D3D3D"/>
          <w:spacing w:val="19"/>
        </w:rPr>
        <w:t xml:space="preserve"> </w:t>
      </w:r>
      <w:r>
        <w:rPr>
          <w:color w:val="3D3D3D"/>
        </w:rPr>
        <w:t>Wind</w:t>
      </w:r>
      <w:r>
        <w:rPr>
          <w:color w:val="3D3D3D"/>
          <w:spacing w:val="27"/>
        </w:rPr>
        <w:t xml:space="preserve"> </w:t>
      </w:r>
      <w:r>
        <w:rPr>
          <w:color w:val="3D3D3D"/>
        </w:rPr>
        <w:t>Farm</w:t>
      </w:r>
      <w:r>
        <w:rPr>
          <w:color w:val="3D3D3D"/>
          <w:spacing w:val="34"/>
        </w:rPr>
        <w:t xml:space="preserve"> </w:t>
      </w:r>
      <w:r>
        <w:rPr>
          <w:color w:val="3D3D3D"/>
        </w:rPr>
        <w:t>EES</w:t>
      </w:r>
      <w:r>
        <w:rPr>
          <w:color w:val="3D3D3D"/>
          <w:spacing w:val="33"/>
        </w:rPr>
        <w:t xml:space="preserve"> </w:t>
      </w:r>
      <w:r>
        <w:rPr>
          <w:color w:val="3D3D3D"/>
        </w:rPr>
        <w:t>Inquiry</w:t>
      </w:r>
      <w:r>
        <w:rPr>
          <w:color w:val="3D3D3D"/>
          <w:spacing w:val="19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28"/>
        </w:rPr>
        <w:t xml:space="preserve"> </w:t>
      </w:r>
      <w:r>
        <w:rPr>
          <w:color w:val="3D3D3D"/>
          <w:spacing w:val="-4"/>
        </w:rPr>
        <w:t>Panel</w:t>
      </w:r>
      <w:r>
        <w:rPr>
          <w:color w:val="5D5D5D"/>
          <w:spacing w:val="-2"/>
        </w:rPr>
        <w:t>,</w:t>
      </w:r>
      <w:r>
        <w:rPr>
          <w:color w:val="5D5D5D"/>
          <w:spacing w:val="-16"/>
        </w:rPr>
        <w:t xml:space="preserve"> </w:t>
      </w:r>
      <w:r>
        <w:rPr>
          <w:color w:val="5D5D5D"/>
          <w:spacing w:val="-2"/>
        </w:rPr>
        <w:t>'</w:t>
      </w:r>
      <w:r>
        <w:rPr>
          <w:color w:val="3D3D3D"/>
          <w:spacing w:val="-2"/>
        </w:rPr>
        <w:t>Brett</w:t>
      </w:r>
      <w:r>
        <w:rPr>
          <w:color w:val="3D3D3D"/>
          <w:spacing w:val="26"/>
        </w:rPr>
        <w:t xml:space="preserve"> </w:t>
      </w:r>
      <w:r>
        <w:rPr>
          <w:color w:val="3D3D3D"/>
        </w:rPr>
        <w:t>Lane</w:t>
      </w:r>
      <w:r>
        <w:rPr>
          <w:color w:val="3D3D3D"/>
          <w:spacing w:val="26"/>
        </w:rPr>
        <w:t xml:space="preserve"> </w:t>
      </w:r>
      <w:r>
        <w:rPr>
          <w:color w:val="3D3D3D"/>
        </w:rPr>
        <w:t>&amp;</w:t>
      </w:r>
      <w:r>
        <w:rPr>
          <w:color w:val="3D3D3D"/>
          <w:spacing w:val="13"/>
        </w:rPr>
        <w:t xml:space="preserve"> </w:t>
      </w:r>
      <w:r>
        <w:rPr>
          <w:color w:val="3D3D3D"/>
          <w:spacing w:val="-2"/>
        </w:rPr>
        <w:t>A</w:t>
      </w:r>
      <w:r>
        <w:rPr>
          <w:color w:val="5D5D5D"/>
          <w:spacing w:val="-2"/>
        </w:rPr>
        <w:t>s</w:t>
      </w:r>
      <w:r>
        <w:rPr>
          <w:color w:val="3D3D3D"/>
          <w:spacing w:val="-2"/>
        </w:rPr>
        <w:t>sociates</w:t>
      </w:r>
      <w:r>
        <w:rPr>
          <w:color w:val="3D3D3D"/>
          <w:spacing w:val="32"/>
        </w:rPr>
        <w:t xml:space="preserve"> </w:t>
      </w:r>
      <w:r>
        <w:rPr>
          <w:color w:val="3D3D3D"/>
          <w:spacing w:val="-3"/>
        </w:rPr>
        <w:t>Pl</w:t>
      </w:r>
      <w:r>
        <w:rPr>
          <w:color w:val="3D3D3D"/>
          <w:spacing w:val="-2"/>
        </w:rPr>
        <w:t>an,</w:t>
      </w:r>
      <w:r>
        <w:rPr>
          <w:color w:val="3D3D3D"/>
          <w:spacing w:val="24"/>
        </w:rPr>
        <w:t xml:space="preserve"> </w:t>
      </w:r>
      <w:r>
        <w:rPr>
          <w:color w:val="3D3D3D"/>
        </w:rPr>
        <w:t>BL&amp;A</w:t>
      </w:r>
      <w:r>
        <w:rPr>
          <w:color w:val="3D3D3D"/>
          <w:spacing w:val="37"/>
          <w:w w:val="92"/>
        </w:rPr>
        <w:t xml:space="preserve"> </w:t>
      </w:r>
      <w:r>
        <w:rPr>
          <w:color w:val="3D3D3D"/>
        </w:rPr>
        <w:t>Habitat</w:t>
      </w:r>
      <w:r>
        <w:rPr>
          <w:color w:val="3D3D3D"/>
          <w:spacing w:val="33"/>
        </w:rPr>
        <w:t xml:space="preserve"> </w:t>
      </w:r>
      <w:r>
        <w:rPr>
          <w:color w:val="3D3D3D"/>
        </w:rPr>
        <w:t>model</w:t>
      </w:r>
      <w:r>
        <w:rPr>
          <w:color w:val="3D3D3D"/>
          <w:spacing w:val="16"/>
        </w:rPr>
        <w:t xml:space="preserve"> </w:t>
      </w:r>
      <w:r>
        <w:rPr>
          <w:color w:val="3D3D3D"/>
        </w:rPr>
        <w:t>turbine</w:t>
      </w:r>
      <w:r>
        <w:rPr>
          <w:color w:val="3D3D3D"/>
          <w:spacing w:val="16"/>
        </w:rPr>
        <w:t xml:space="preserve"> </w:t>
      </w:r>
      <w:r>
        <w:rPr>
          <w:color w:val="3D3D3D"/>
        </w:rPr>
        <w:t>free</w:t>
      </w:r>
      <w:r>
        <w:rPr>
          <w:color w:val="3D3D3D"/>
          <w:spacing w:val="39"/>
        </w:rPr>
        <w:t xml:space="preserve"> </w:t>
      </w:r>
      <w:r>
        <w:rPr>
          <w:color w:val="3D3D3D"/>
          <w:spacing w:val="-1"/>
        </w:rPr>
        <w:t>buffers</w:t>
      </w:r>
      <w:r>
        <w:rPr>
          <w:color w:val="5D5D5D"/>
          <w:spacing w:val="-1"/>
        </w:rPr>
        <w:t>'</w:t>
      </w:r>
      <w:r>
        <w:rPr>
          <w:color w:val="3D3D3D"/>
          <w:spacing w:val="-1"/>
        </w:rPr>
        <w:t>,with</w:t>
      </w:r>
      <w:r>
        <w:rPr>
          <w:color w:val="3D3D3D"/>
          <w:spacing w:val="25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36"/>
        </w:rPr>
        <w:t xml:space="preserve"> </w:t>
      </w:r>
      <w:r>
        <w:rPr>
          <w:color w:val="3D3D3D"/>
        </w:rPr>
        <w:t>final</w:t>
      </w:r>
      <w:r>
        <w:rPr>
          <w:color w:val="3D3D3D"/>
          <w:spacing w:val="41"/>
        </w:rPr>
        <w:t xml:space="preserve"> </w:t>
      </w:r>
      <w:r>
        <w:rPr>
          <w:color w:val="3D3D3D"/>
        </w:rPr>
        <w:t>boundarie</w:t>
      </w:r>
      <w:r>
        <w:rPr>
          <w:color w:val="5D5D5D"/>
        </w:rPr>
        <w:t>s</w:t>
      </w:r>
      <w:r>
        <w:rPr>
          <w:color w:val="5D5D5D"/>
          <w:spacing w:val="17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35"/>
        </w:rPr>
        <w:t xml:space="preserve"> </w:t>
      </w:r>
      <w:r>
        <w:rPr>
          <w:color w:val="3D3D3D"/>
        </w:rPr>
        <w:t>be</w:t>
      </w:r>
      <w:r>
        <w:rPr>
          <w:color w:val="3D3D3D"/>
          <w:spacing w:val="16"/>
        </w:rPr>
        <w:t xml:space="preserve"> </w:t>
      </w:r>
      <w:r>
        <w:rPr>
          <w:color w:val="3D3D3D"/>
        </w:rPr>
        <w:t>agreed</w:t>
      </w:r>
      <w:r>
        <w:rPr>
          <w:color w:val="3D3D3D"/>
          <w:spacing w:val="33"/>
        </w:rPr>
        <w:t xml:space="preserve"> </w:t>
      </w:r>
      <w:r>
        <w:rPr>
          <w:color w:val="3D3D3D"/>
          <w:spacing w:val="-2"/>
        </w:rPr>
        <w:t>with</w:t>
      </w:r>
      <w:r>
        <w:rPr>
          <w:color w:val="3D3D3D"/>
          <w:spacing w:val="33"/>
        </w:rPr>
        <w:t xml:space="preserve"> </w:t>
      </w:r>
      <w:r>
        <w:rPr>
          <w:color w:val="3D3D3D"/>
        </w:rPr>
        <w:t>DELWP</w:t>
      </w:r>
      <w:r>
        <w:rPr>
          <w:color w:val="3D3D3D"/>
          <w:spacing w:val="36"/>
          <w:w w:val="87"/>
        </w:rPr>
        <w:t xml:space="preserve"> </w:t>
      </w:r>
      <w:r>
        <w:rPr>
          <w:color w:val="3D3D3D"/>
        </w:rPr>
        <w:t>Environment</w:t>
      </w:r>
      <w:r>
        <w:rPr>
          <w:color w:val="3D3D3D"/>
          <w:spacing w:val="38"/>
        </w:rPr>
        <w:t xml:space="preserve"> </w:t>
      </w:r>
      <w:r>
        <w:rPr>
          <w:color w:val="3D3D3D"/>
        </w:rPr>
        <w:t>Portfolio</w:t>
      </w:r>
    </w:p>
    <w:p w14:paraId="13EDDB97" w14:textId="77777777" w:rsidR="00A5052B" w:rsidRDefault="00A5052B">
      <w:pPr>
        <w:spacing w:before="6"/>
        <w:rPr>
          <w:rFonts w:ascii="Arial" w:eastAsia="Arial" w:hAnsi="Arial" w:cs="Arial"/>
          <w:sz w:val="21"/>
          <w:szCs w:val="21"/>
        </w:rPr>
      </w:pPr>
    </w:p>
    <w:p w14:paraId="13EDDB98" w14:textId="77777777" w:rsidR="00A5052B" w:rsidRDefault="00A72E41">
      <w:pPr>
        <w:pStyle w:val="BodyText"/>
        <w:numPr>
          <w:ilvl w:val="1"/>
          <w:numId w:val="20"/>
        </w:numPr>
        <w:tabs>
          <w:tab w:val="left" w:pos="901"/>
        </w:tabs>
        <w:spacing w:line="321" w:lineRule="auto"/>
        <w:ind w:right="424" w:hanging="357"/>
        <w:jc w:val="both"/>
      </w:pPr>
      <w:r>
        <w:rPr>
          <w:color w:val="3D3D3D"/>
          <w:spacing w:val="-2"/>
        </w:rPr>
        <w:t>realignment</w:t>
      </w:r>
      <w:r>
        <w:rPr>
          <w:color w:val="3D3D3D"/>
          <w:spacing w:val="31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12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44"/>
        </w:rPr>
        <w:t xml:space="preserve"> </w:t>
      </w:r>
      <w:r>
        <w:rPr>
          <w:color w:val="3D3D3D"/>
        </w:rPr>
        <w:t>proposed</w:t>
      </w:r>
      <w:r>
        <w:rPr>
          <w:color w:val="3D3D3D"/>
          <w:spacing w:val="19"/>
        </w:rPr>
        <w:t xml:space="preserve"> </w:t>
      </w:r>
      <w:r>
        <w:rPr>
          <w:color w:val="3D3D3D"/>
          <w:spacing w:val="-1"/>
        </w:rPr>
        <w:t>grid</w:t>
      </w:r>
      <w:r>
        <w:rPr>
          <w:color w:val="3D3D3D"/>
          <w:spacing w:val="6"/>
        </w:rPr>
        <w:t xml:space="preserve"> </w:t>
      </w:r>
      <w:r>
        <w:rPr>
          <w:color w:val="3D3D3D"/>
          <w:spacing w:val="-1"/>
        </w:rPr>
        <w:t>connection</w:t>
      </w:r>
      <w:r>
        <w:rPr>
          <w:color w:val="3D3D3D"/>
          <w:spacing w:val="21"/>
        </w:rPr>
        <w:t xml:space="preserve"> </w:t>
      </w:r>
      <w:r>
        <w:rPr>
          <w:color w:val="3D3D3D"/>
        </w:rPr>
        <w:t>powerline</w:t>
      </w:r>
      <w:r>
        <w:rPr>
          <w:color w:val="3D3D3D"/>
          <w:spacing w:val="39"/>
        </w:rPr>
        <w:t xml:space="preserve"> </w:t>
      </w:r>
      <w:r>
        <w:rPr>
          <w:color w:val="3D3D3D"/>
        </w:rPr>
        <w:t>between</w:t>
      </w:r>
      <w:r>
        <w:rPr>
          <w:color w:val="3D3D3D"/>
          <w:spacing w:val="6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25"/>
        </w:rPr>
        <w:t xml:space="preserve"> </w:t>
      </w:r>
      <w:r>
        <w:rPr>
          <w:color w:val="3D3D3D"/>
        </w:rPr>
        <w:t>collector</w:t>
      </w:r>
      <w:r>
        <w:rPr>
          <w:color w:val="3D3D3D"/>
          <w:spacing w:val="39"/>
        </w:rPr>
        <w:t xml:space="preserve"> </w:t>
      </w:r>
      <w:r>
        <w:rPr>
          <w:color w:val="3D3D3D"/>
        </w:rPr>
        <w:t>station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on</w:t>
      </w:r>
      <w:r>
        <w:rPr>
          <w:color w:val="3D3D3D"/>
          <w:spacing w:val="33"/>
          <w:w w:val="104"/>
        </w:rPr>
        <w:t xml:space="preserve"> </w:t>
      </w:r>
      <w:r>
        <w:rPr>
          <w:color w:val="3D3D3D"/>
        </w:rPr>
        <w:t>Bells</w:t>
      </w:r>
      <w:r>
        <w:rPr>
          <w:color w:val="3D3D3D"/>
          <w:spacing w:val="1"/>
        </w:rPr>
        <w:t xml:space="preserve"> </w:t>
      </w:r>
      <w:r>
        <w:rPr>
          <w:color w:val="3D3D3D"/>
        </w:rPr>
        <w:t>Road and</w:t>
      </w:r>
      <w:r>
        <w:rPr>
          <w:color w:val="3D3D3D"/>
          <w:spacing w:val="-2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SOOkV</w:t>
      </w:r>
      <w:r>
        <w:rPr>
          <w:color w:val="3D3D3D"/>
          <w:spacing w:val="12"/>
        </w:rPr>
        <w:t xml:space="preserve"> </w:t>
      </w:r>
      <w:r>
        <w:rPr>
          <w:color w:val="3D3D3D"/>
        </w:rPr>
        <w:t>term</w:t>
      </w:r>
      <w:r>
        <w:rPr>
          <w:color w:val="3D3D3D"/>
          <w:spacing w:val="-42"/>
        </w:rPr>
        <w:t xml:space="preserve"> </w:t>
      </w:r>
      <w:r>
        <w:rPr>
          <w:color w:val="5D5D5D"/>
          <w:spacing w:val="-19"/>
        </w:rPr>
        <w:t>i</w:t>
      </w:r>
      <w:r>
        <w:rPr>
          <w:color w:val="3D3D3D"/>
        </w:rPr>
        <w:t>nal</w:t>
      </w:r>
      <w:r>
        <w:rPr>
          <w:color w:val="3D3D3D"/>
          <w:spacing w:val="-6"/>
        </w:rPr>
        <w:t xml:space="preserve"> </w:t>
      </w:r>
      <w:r>
        <w:rPr>
          <w:color w:val="3D3D3D"/>
        </w:rPr>
        <w:t>station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on</w:t>
      </w:r>
      <w:r>
        <w:rPr>
          <w:color w:val="3D3D3D"/>
          <w:spacing w:val="-2"/>
        </w:rPr>
        <w:t xml:space="preserve"> </w:t>
      </w:r>
      <w:r>
        <w:rPr>
          <w:color w:val="3D3D3D"/>
        </w:rPr>
        <w:t>Gegg</w:t>
      </w:r>
      <w:r>
        <w:rPr>
          <w:color w:val="3D3D3D"/>
          <w:spacing w:val="4"/>
        </w:rPr>
        <w:t>i</w:t>
      </w:r>
      <w:r>
        <w:rPr>
          <w:color w:val="3D3D3D"/>
        </w:rPr>
        <w:t>es</w:t>
      </w:r>
      <w:r>
        <w:rPr>
          <w:color w:val="3D3D3D"/>
          <w:spacing w:val="13"/>
        </w:rPr>
        <w:t xml:space="preserve"> </w:t>
      </w:r>
      <w:r>
        <w:rPr>
          <w:color w:val="3D3D3D"/>
        </w:rPr>
        <w:t>Road</w:t>
      </w:r>
      <w:r>
        <w:rPr>
          <w:color w:val="3D3D3D"/>
          <w:spacing w:val="-4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5"/>
        </w:rPr>
        <w:t xml:space="preserve"> </w:t>
      </w:r>
      <w:r>
        <w:rPr>
          <w:color w:val="3D3D3D"/>
        </w:rPr>
        <w:t>avo</w:t>
      </w:r>
      <w:r>
        <w:rPr>
          <w:color w:val="3D3D3D"/>
          <w:spacing w:val="1"/>
        </w:rPr>
        <w:t>i</w:t>
      </w:r>
      <w:r>
        <w:rPr>
          <w:color w:val="3D3D3D"/>
        </w:rPr>
        <w:t>d</w:t>
      </w:r>
      <w:r>
        <w:rPr>
          <w:color w:val="3D3D3D"/>
          <w:spacing w:val="13"/>
        </w:rPr>
        <w:t xml:space="preserve"> </w:t>
      </w:r>
      <w:r>
        <w:rPr>
          <w:color w:val="3D3D3D"/>
        </w:rPr>
        <w:t>Baths</w:t>
      </w:r>
      <w:r>
        <w:rPr>
          <w:color w:val="3D3D3D"/>
          <w:spacing w:val="2"/>
        </w:rPr>
        <w:t xml:space="preserve"> </w:t>
      </w:r>
      <w:r>
        <w:rPr>
          <w:color w:val="3D3D3D"/>
        </w:rPr>
        <w:t>Swamp</w:t>
      </w:r>
      <w:r>
        <w:rPr>
          <w:color w:val="3D3D3D"/>
          <w:spacing w:val="12"/>
        </w:rPr>
        <w:t xml:space="preserve"> </w:t>
      </w:r>
      <w:r>
        <w:rPr>
          <w:color w:val="3D3D3D"/>
        </w:rPr>
        <w:t>and</w:t>
      </w:r>
      <w:r>
        <w:rPr>
          <w:color w:val="3D3D3D"/>
          <w:w w:val="99"/>
        </w:rPr>
        <w:t xml:space="preserve"> </w:t>
      </w:r>
      <w:r>
        <w:rPr>
          <w:color w:val="3D3D3D"/>
        </w:rPr>
        <w:t>associated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peripheral wetland</w:t>
      </w:r>
      <w:r>
        <w:rPr>
          <w:color w:val="3D3D3D"/>
          <w:spacing w:val="-9"/>
        </w:rPr>
        <w:t xml:space="preserve"> </w:t>
      </w:r>
      <w:r>
        <w:rPr>
          <w:color w:val="3D3D3D"/>
        </w:rPr>
        <w:t>dependent</w:t>
      </w:r>
      <w:r>
        <w:rPr>
          <w:color w:val="3D3D3D"/>
          <w:spacing w:val="12"/>
        </w:rPr>
        <w:t xml:space="preserve"> </w:t>
      </w:r>
      <w:r>
        <w:rPr>
          <w:color w:val="3D3D3D"/>
          <w:spacing w:val="1"/>
        </w:rPr>
        <w:t>vegetati</w:t>
      </w:r>
      <w:r>
        <w:rPr>
          <w:color w:val="3D3D3D"/>
        </w:rPr>
        <w:t>on</w:t>
      </w:r>
    </w:p>
    <w:p w14:paraId="13EDDB99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B9A" w14:textId="77777777" w:rsidR="00A5052B" w:rsidRDefault="00A72E41">
      <w:pPr>
        <w:pStyle w:val="BodyText"/>
        <w:numPr>
          <w:ilvl w:val="1"/>
          <w:numId w:val="20"/>
        </w:numPr>
        <w:tabs>
          <w:tab w:val="left" w:pos="901"/>
        </w:tabs>
        <w:spacing w:line="316" w:lineRule="auto"/>
        <w:ind w:right="423" w:hanging="357"/>
        <w:jc w:val="both"/>
      </w:pPr>
      <w:r>
        <w:rPr>
          <w:color w:val="3D3D3D"/>
        </w:rPr>
        <w:t>clear</w:t>
      </w:r>
      <w:r>
        <w:rPr>
          <w:color w:val="3D3D3D"/>
          <w:spacing w:val="17"/>
        </w:rPr>
        <w:t xml:space="preserve"> </w:t>
      </w:r>
      <w:r>
        <w:rPr>
          <w:color w:val="3D3D3D"/>
        </w:rPr>
        <w:t>delineation</w:t>
      </w:r>
      <w:r>
        <w:rPr>
          <w:color w:val="3D3D3D"/>
          <w:spacing w:val="9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8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29"/>
        </w:rPr>
        <w:t xml:space="preserve"> </w:t>
      </w:r>
      <w:r>
        <w:rPr>
          <w:color w:val="3D3D3D"/>
        </w:rPr>
        <w:t>boundary</w:t>
      </w:r>
      <w:r>
        <w:rPr>
          <w:color w:val="3D3D3D"/>
          <w:spacing w:val="24"/>
        </w:rPr>
        <w:t xml:space="preserve"> </w:t>
      </w:r>
      <w:r>
        <w:rPr>
          <w:color w:val="3D3D3D"/>
        </w:rPr>
        <w:t>for</w:t>
      </w:r>
      <w:r>
        <w:rPr>
          <w:color w:val="3D3D3D"/>
          <w:spacing w:val="10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21"/>
        </w:rPr>
        <w:t xml:space="preserve"> </w:t>
      </w:r>
      <w:r>
        <w:rPr>
          <w:color w:val="3D3D3D"/>
        </w:rPr>
        <w:t>tran</w:t>
      </w:r>
      <w:r>
        <w:rPr>
          <w:color w:val="5D5D5D"/>
        </w:rPr>
        <w:t>s</w:t>
      </w:r>
      <w:r>
        <w:rPr>
          <w:color w:val="3D3D3D"/>
        </w:rPr>
        <w:t>mission</w:t>
      </w:r>
      <w:r>
        <w:rPr>
          <w:color w:val="3D3D3D"/>
          <w:spacing w:val="9"/>
        </w:rPr>
        <w:t xml:space="preserve"> </w:t>
      </w:r>
      <w:r>
        <w:rPr>
          <w:color w:val="3D3D3D"/>
        </w:rPr>
        <w:t xml:space="preserve">station </w:t>
      </w:r>
      <w:r>
        <w:rPr>
          <w:color w:val="3D3D3D"/>
          <w:spacing w:val="-1"/>
        </w:rPr>
        <w:t>site</w:t>
      </w:r>
      <w:r>
        <w:rPr>
          <w:color w:val="5D5D5D"/>
          <w:spacing w:val="-1"/>
        </w:rPr>
        <w:t>,</w:t>
      </w:r>
      <w:r>
        <w:rPr>
          <w:color w:val="5D5D5D"/>
          <w:spacing w:val="5"/>
        </w:rPr>
        <w:t xml:space="preserve"> </w:t>
      </w:r>
      <w:r>
        <w:rPr>
          <w:color w:val="3D3D3D"/>
        </w:rPr>
        <w:t xml:space="preserve">which </w:t>
      </w:r>
      <w:r>
        <w:rPr>
          <w:color w:val="3D3D3D"/>
          <w:spacing w:val="14"/>
        </w:rPr>
        <w:t xml:space="preserve"> </w:t>
      </w:r>
      <w:r>
        <w:rPr>
          <w:color w:val="3D3D3D"/>
          <w:spacing w:val="-6"/>
        </w:rPr>
        <w:t>mu</w:t>
      </w:r>
      <w:r>
        <w:rPr>
          <w:color w:val="5D5D5D"/>
          <w:spacing w:val="-7"/>
        </w:rPr>
        <w:t>s</w:t>
      </w:r>
      <w:r>
        <w:rPr>
          <w:color w:val="3D3D3D"/>
          <w:spacing w:val="-5"/>
        </w:rPr>
        <w:t>t</w:t>
      </w:r>
      <w:r>
        <w:rPr>
          <w:color w:val="3D3D3D"/>
        </w:rPr>
        <w:t xml:space="preserve"> </w:t>
      </w:r>
      <w:r>
        <w:rPr>
          <w:color w:val="3D3D3D"/>
          <w:spacing w:val="29"/>
        </w:rPr>
        <w:t xml:space="preserve"> </w:t>
      </w:r>
      <w:r>
        <w:rPr>
          <w:color w:val="3D3D3D"/>
        </w:rPr>
        <w:t>not</w:t>
      </w:r>
      <w:r>
        <w:rPr>
          <w:color w:val="3D3D3D"/>
          <w:spacing w:val="26"/>
          <w:w w:val="103"/>
        </w:rPr>
        <w:t xml:space="preserve"> </w:t>
      </w:r>
      <w:r>
        <w:rPr>
          <w:color w:val="3D3D3D"/>
        </w:rPr>
        <w:t>intrude</w:t>
      </w:r>
      <w:r>
        <w:rPr>
          <w:color w:val="3D3D3D"/>
          <w:spacing w:val="53"/>
        </w:rPr>
        <w:t xml:space="preserve"> </w:t>
      </w:r>
      <w:r>
        <w:rPr>
          <w:color w:val="3D3D3D"/>
        </w:rPr>
        <w:t>into</w:t>
      </w:r>
      <w:r>
        <w:rPr>
          <w:color w:val="3D3D3D"/>
          <w:spacing w:val="44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5"/>
        </w:rPr>
        <w:t xml:space="preserve"> </w:t>
      </w:r>
      <w:r>
        <w:rPr>
          <w:color w:val="3D3D3D"/>
        </w:rPr>
        <w:t>boundary</w:t>
      </w:r>
      <w:r>
        <w:rPr>
          <w:color w:val="3D3D3D"/>
          <w:spacing w:val="53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49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10"/>
        </w:rPr>
        <w:t xml:space="preserve"> </w:t>
      </w:r>
      <w:r>
        <w:rPr>
          <w:color w:val="3D3D3D"/>
          <w:spacing w:val="-3"/>
        </w:rPr>
        <w:t>Pl</w:t>
      </w:r>
      <w:r>
        <w:rPr>
          <w:color w:val="3D3D3D"/>
          <w:spacing w:val="-2"/>
        </w:rPr>
        <w:t>ai</w:t>
      </w:r>
      <w:r>
        <w:rPr>
          <w:color w:val="3D3D3D"/>
          <w:spacing w:val="-3"/>
        </w:rPr>
        <w:t>ns</w:t>
      </w:r>
      <w:r>
        <w:rPr>
          <w:color w:val="3D3D3D"/>
          <w:spacing w:val="37"/>
        </w:rPr>
        <w:t xml:space="preserve"> </w:t>
      </w:r>
      <w:r>
        <w:rPr>
          <w:color w:val="3D3D3D"/>
        </w:rPr>
        <w:t>Grassy  Wetland</w:t>
      </w:r>
      <w:r>
        <w:rPr>
          <w:color w:val="3D3D3D"/>
          <w:spacing w:val="12"/>
        </w:rPr>
        <w:t xml:space="preserve"> </w:t>
      </w:r>
      <w:r>
        <w:rPr>
          <w:color w:val="3D3D3D"/>
          <w:spacing w:val="-3"/>
        </w:rPr>
        <w:t>Ecological</w:t>
      </w:r>
      <w:r>
        <w:rPr>
          <w:color w:val="3D3D3D"/>
          <w:spacing w:val="48"/>
        </w:rPr>
        <w:t xml:space="preserve"> </w:t>
      </w:r>
      <w:r>
        <w:rPr>
          <w:color w:val="3D3D3D"/>
          <w:spacing w:val="1"/>
        </w:rPr>
        <w:t>Vegetation</w:t>
      </w:r>
      <w:r>
        <w:rPr>
          <w:color w:val="3D3D3D"/>
          <w:spacing w:val="43"/>
        </w:rPr>
        <w:t xml:space="preserve"> </w:t>
      </w:r>
      <w:r>
        <w:rPr>
          <w:color w:val="3D3D3D"/>
          <w:spacing w:val="-2"/>
        </w:rPr>
        <w:t>Class</w:t>
      </w:r>
      <w:r>
        <w:rPr>
          <w:color w:val="3D3D3D"/>
          <w:spacing w:val="30"/>
          <w:w w:val="87"/>
        </w:rPr>
        <w:t xml:space="preserve"> </w:t>
      </w:r>
      <w:r>
        <w:rPr>
          <w:color w:val="3D3D3D"/>
        </w:rPr>
        <w:t>boundar</w:t>
      </w:r>
      <w:r>
        <w:rPr>
          <w:color w:val="3D3D3D"/>
          <w:spacing w:val="23"/>
        </w:rPr>
        <w:t>y</w:t>
      </w:r>
      <w:r>
        <w:rPr>
          <w:color w:val="5D5D5D"/>
        </w:rPr>
        <w:t>.</w:t>
      </w:r>
      <w:r>
        <w:rPr>
          <w:color w:val="5D5D5D"/>
          <w:spacing w:val="46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46"/>
        </w:rPr>
        <w:t xml:space="preserve"> </w:t>
      </w:r>
      <w:r>
        <w:rPr>
          <w:color w:val="3D3D3D"/>
        </w:rPr>
        <w:t>boundary</w:t>
      </w:r>
      <w:r>
        <w:rPr>
          <w:color w:val="3D3D3D"/>
          <w:spacing w:val="39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21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33"/>
        </w:rPr>
        <w:t xml:space="preserve"> </w:t>
      </w:r>
      <w:r>
        <w:rPr>
          <w:color w:val="3D3D3D"/>
        </w:rPr>
        <w:t>transmission</w:t>
      </w:r>
      <w:r>
        <w:rPr>
          <w:color w:val="3D3D3D"/>
          <w:spacing w:val="22"/>
        </w:rPr>
        <w:t xml:space="preserve"> </w:t>
      </w:r>
      <w:r>
        <w:rPr>
          <w:color w:val="3D3D3D"/>
        </w:rPr>
        <w:t>site</w:t>
      </w:r>
      <w:r>
        <w:rPr>
          <w:color w:val="3D3D3D"/>
          <w:spacing w:val="35"/>
        </w:rPr>
        <w:t xml:space="preserve"> </w:t>
      </w:r>
      <w:r>
        <w:rPr>
          <w:color w:val="3D3D3D"/>
        </w:rPr>
        <w:t>must</w:t>
      </w:r>
      <w:r>
        <w:rPr>
          <w:color w:val="3D3D3D"/>
          <w:spacing w:val="33"/>
        </w:rPr>
        <w:t xml:space="preserve"> </w:t>
      </w:r>
      <w:r>
        <w:rPr>
          <w:color w:val="3D3D3D"/>
        </w:rPr>
        <w:t>be</w:t>
      </w:r>
      <w:r>
        <w:rPr>
          <w:color w:val="3D3D3D"/>
          <w:spacing w:val="28"/>
        </w:rPr>
        <w:t xml:space="preserve"> </w:t>
      </w:r>
      <w:r>
        <w:rPr>
          <w:color w:val="3D3D3D"/>
        </w:rPr>
        <w:t>approved</w:t>
      </w:r>
      <w:r>
        <w:rPr>
          <w:color w:val="3D3D3D"/>
          <w:spacing w:val="47"/>
        </w:rPr>
        <w:t xml:space="preserve"> </w:t>
      </w:r>
      <w:r>
        <w:rPr>
          <w:color w:val="3D3D3D"/>
        </w:rPr>
        <w:t>by</w:t>
      </w:r>
      <w:r>
        <w:rPr>
          <w:color w:val="3D3D3D"/>
          <w:spacing w:val="28"/>
        </w:rPr>
        <w:t xml:space="preserve"> </w:t>
      </w:r>
      <w:r>
        <w:rPr>
          <w:color w:val="3D3D3D"/>
        </w:rPr>
        <w:t>DELWP</w:t>
      </w:r>
      <w:r>
        <w:rPr>
          <w:color w:val="3D3D3D"/>
          <w:spacing w:val="68"/>
          <w:w w:val="87"/>
        </w:rPr>
        <w:t xml:space="preserve"> </w:t>
      </w:r>
      <w:r>
        <w:rPr>
          <w:color w:val="3D3D3D"/>
        </w:rPr>
        <w:t>Env</w:t>
      </w:r>
      <w:r>
        <w:rPr>
          <w:color w:val="3D3D3D"/>
          <w:spacing w:val="2"/>
        </w:rPr>
        <w:t>i</w:t>
      </w:r>
      <w:r>
        <w:rPr>
          <w:color w:val="3D3D3D"/>
        </w:rPr>
        <w:t xml:space="preserve">ronment </w:t>
      </w:r>
      <w:r>
        <w:rPr>
          <w:color w:val="3D3D3D"/>
          <w:spacing w:val="1"/>
        </w:rPr>
        <w:t xml:space="preserve"> </w:t>
      </w:r>
      <w:r>
        <w:rPr>
          <w:color w:val="3D3D3D"/>
        </w:rPr>
        <w:t>Portfol</w:t>
      </w:r>
      <w:r>
        <w:rPr>
          <w:color w:val="3D3D3D"/>
          <w:spacing w:val="-19"/>
        </w:rPr>
        <w:t>i</w:t>
      </w:r>
      <w:r>
        <w:rPr>
          <w:color w:val="3D3D3D"/>
        </w:rPr>
        <w:t>o</w:t>
      </w:r>
    </w:p>
    <w:p w14:paraId="13EDDB9B" w14:textId="77777777" w:rsidR="00A5052B" w:rsidRDefault="00A5052B">
      <w:pPr>
        <w:spacing w:before="2"/>
        <w:rPr>
          <w:rFonts w:ascii="Arial" w:eastAsia="Arial" w:hAnsi="Arial" w:cs="Arial"/>
          <w:sz w:val="21"/>
          <w:szCs w:val="21"/>
        </w:rPr>
      </w:pPr>
    </w:p>
    <w:p w14:paraId="13EDDB9C" w14:textId="77777777" w:rsidR="00A5052B" w:rsidRDefault="00A72E41">
      <w:pPr>
        <w:pStyle w:val="BodyText"/>
        <w:numPr>
          <w:ilvl w:val="1"/>
          <w:numId w:val="20"/>
        </w:numPr>
        <w:tabs>
          <w:tab w:val="left" w:pos="887"/>
        </w:tabs>
        <w:ind w:left="886" w:hanging="343"/>
        <w:jc w:val="both"/>
      </w:pPr>
      <w:r>
        <w:rPr>
          <w:color w:val="3D3D3D"/>
        </w:rPr>
        <w:t>the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final</w:t>
      </w:r>
      <w:r>
        <w:rPr>
          <w:color w:val="3D3D3D"/>
          <w:spacing w:val="-1"/>
        </w:rPr>
        <w:t xml:space="preserve"> </w:t>
      </w:r>
      <w:r>
        <w:rPr>
          <w:color w:val="3D3D3D"/>
        </w:rPr>
        <w:t>des</w:t>
      </w:r>
      <w:r>
        <w:rPr>
          <w:color w:val="3D3D3D"/>
          <w:spacing w:val="-7"/>
        </w:rPr>
        <w:t>i</w:t>
      </w:r>
      <w:r>
        <w:rPr>
          <w:color w:val="3D3D3D"/>
        </w:rPr>
        <w:t>gn</w:t>
      </w:r>
      <w:r>
        <w:rPr>
          <w:color w:val="3D3D3D"/>
          <w:spacing w:val="-15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9"/>
        </w:rPr>
        <w:t xml:space="preserve"> </w:t>
      </w:r>
      <w:r>
        <w:rPr>
          <w:color w:val="3D3D3D"/>
        </w:rPr>
        <w:t>locat</w:t>
      </w:r>
      <w:r>
        <w:rPr>
          <w:color w:val="3D3D3D"/>
          <w:spacing w:val="-5"/>
        </w:rPr>
        <w:t>i</w:t>
      </w:r>
      <w:r>
        <w:rPr>
          <w:color w:val="3D3D3D"/>
        </w:rPr>
        <w:t>on</w:t>
      </w:r>
      <w:r>
        <w:rPr>
          <w:color w:val="3D3D3D"/>
          <w:spacing w:val="-8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7"/>
        </w:rPr>
        <w:t xml:space="preserve"> </w:t>
      </w:r>
      <w:r>
        <w:rPr>
          <w:color w:val="3D3D3D"/>
        </w:rPr>
        <w:t>any</w:t>
      </w:r>
      <w:r>
        <w:rPr>
          <w:color w:val="3D3D3D"/>
          <w:spacing w:val="6"/>
        </w:rPr>
        <w:t xml:space="preserve"> </w:t>
      </w:r>
      <w:r>
        <w:rPr>
          <w:color w:val="3D3D3D"/>
        </w:rPr>
        <w:t>proposed</w:t>
      </w:r>
      <w:r>
        <w:rPr>
          <w:color w:val="3D3D3D"/>
          <w:spacing w:val="5"/>
        </w:rPr>
        <w:t xml:space="preserve"> </w:t>
      </w:r>
      <w:r>
        <w:rPr>
          <w:color w:val="3D3D3D"/>
        </w:rPr>
        <w:t>business</w:t>
      </w:r>
      <w:r>
        <w:rPr>
          <w:color w:val="3D3D3D"/>
          <w:spacing w:val="2"/>
        </w:rPr>
        <w:t xml:space="preserve"> </w:t>
      </w:r>
      <w:r>
        <w:rPr>
          <w:color w:val="3D3D3D"/>
          <w:spacing w:val="-20"/>
        </w:rPr>
        <w:t>i</w:t>
      </w:r>
      <w:r>
        <w:rPr>
          <w:color w:val="3D3D3D"/>
        </w:rPr>
        <w:t>dentificat</w:t>
      </w:r>
      <w:r>
        <w:rPr>
          <w:color w:val="3D3D3D"/>
          <w:spacing w:val="-1"/>
        </w:rPr>
        <w:t>i</w:t>
      </w:r>
      <w:r>
        <w:rPr>
          <w:color w:val="3D3D3D"/>
        </w:rPr>
        <w:t>on</w:t>
      </w:r>
      <w:r>
        <w:rPr>
          <w:color w:val="3D3D3D"/>
          <w:spacing w:val="-1"/>
        </w:rPr>
        <w:t xml:space="preserve"> </w:t>
      </w:r>
      <w:r>
        <w:rPr>
          <w:color w:val="3D3D3D"/>
        </w:rPr>
        <w:t>s</w:t>
      </w:r>
      <w:r>
        <w:rPr>
          <w:color w:val="3D3D3D"/>
          <w:spacing w:val="-3"/>
        </w:rPr>
        <w:t>i</w:t>
      </w:r>
      <w:r>
        <w:rPr>
          <w:color w:val="3D3D3D"/>
        </w:rPr>
        <w:t>gnage</w:t>
      </w:r>
    </w:p>
    <w:p w14:paraId="13EDDB9D" w14:textId="77777777" w:rsidR="00A5052B" w:rsidRDefault="00A5052B">
      <w:pPr>
        <w:rPr>
          <w:rFonts w:ascii="Arial" w:eastAsia="Arial" w:hAnsi="Arial" w:cs="Arial"/>
          <w:sz w:val="26"/>
          <w:szCs w:val="26"/>
        </w:rPr>
      </w:pPr>
    </w:p>
    <w:p w14:paraId="13EDDB9E" w14:textId="77777777" w:rsidR="00A5052B" w:rsidRDefault="00A72E41">
      <w:pPr>
        <w:pStyle w:val="BodyText"/>
        <w:ind w:left="528" w:firstLine="0"/>
        <w:jc w:val="both"/>
      </w:pPr>
      <w:r>
        <w:rPr>
          <w:rFonts w:ascii="Times New Roman"/>
          <w:color w:val="3D3D3D"/>
          <w:spacing w:val="3"/>
          <w:sz w:val="21"/>
        </w:rPr>
        <w:t>g</w:t>
      </w:r>
      <w:r>
        <w:rPr>
          <w:rFonts w:ascii="Times New Roman"/>
          <w:color w:val="5D5D5D"/>
          <w:sz w:val="21"/>
        </w:rPr>
        <w:t xml:space="preserve">.   </w:t>
      </w:r>
      <w:r>
        <w:rPr>
          <w:rFonts w:ascii="Times New Roman"/>
          <w:color w:val="5D5D5D"/>
          <w:spacing w:val="6"/>
          <w:sz w:val="21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26"/>
        </w:rPr>
        <w:t xml:space="preserve"> </w:t>
      </w:r>
      <w:r>
        <w:rPr>
          <w:color w:val="3D3D3D"/>
          <w:spacing w:val="-19"/>
        </w:rPr>
        <w:t>l</w:t>
      </w:r>
      <w:r>
        <w:rPr>
          <w:color w:val="3D3D3D"/>
        </w:rPr>
        <w:t>ocation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6"/>
        </w:rPr>
        <w:t xml:space="preserve"> </w:t>
      </w:r>
      <w:r>
        <w:rPr>
          <w:color w:val="3D3D3D"/>
          <w:spacing w:val="-1"/>
        </w:rPr>
        <w:t>e</w:t>
      </w:r>
      <w:r>
        <w:rPr>
          <w:color w:val="5D5D5D"/>
          <w:spacing w:val="6"/>
        </w:rPr>
        <w:t>x</w:t>
      </w:r>
      <w:r>
        <w:rPr>
          <w:color w:val="3D3D3D"/>
        </w:rPr>
        <w:t>tent</w:t>
      </w:r>
      <w:r>
        <w:rPr>
          <w:color w:val="3D3D3D"/>
          <w:spacing w:val="18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nat</w:t>
      </w:r>
      <w:r>
        <w:rPr>
          <w:color w:val="3D3D3D"/>
          <w:spacing w:val="-22"/>
        </w:rPr>
        <w:t>i</w:t>
      </w:r>
      <w:r>
        <w:rPr>
          <w:color w:val="3D3D3D"/>
        </w:rPr>
        <w:t>ve</w:t>
      </w:r>
      <w:r>
        <w:rPr>
          <w:color w:val="3D3D3D"/>
          <w:spacing w:val="7"/>
        </w:rPr>
        <w:t xml:space="preserve"> </w:t>
      </w:r>
      <w:r>
        <w:rPr>
          <w:color w:val="3D3D3D"/>
        </w:rPr>
        <w:t>vegetat</w:t>
      </w:r>
      <w:r>
        <w:rPr>
          <w:color w:val="3D3D3D"/>
          <w:spacing w:val="13"/>
        </w:rPr>
        <w:t>i</w:t>
      </w:r>
      <w:r>
        <w:rPr>
          <w:color w:val="3D3D3D"/>
        </w:rPr>
        <w:t>on</w:t>
      </w:r>
      <w:r>
        <w:rPr>
          <w:color w:val="3D3D3D"/>
          <w:spacing w:val="4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33"/>
        </w:rPr>
        <w:t xml:space="preserve"> </w:t>
      </w:r>
      <w:r>
        <w:rPr>
          <w:color w:val="3D3D3D"/>
        </w:rPr>
        <w:t>be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removed</w:t>
      </w:r>
      <w:r>
        <w:rPr>
          <w:color w:val="3D3D3D"/>
          <w:spacing w:val="14"/>
        </w:rPr>
        <w:t xml:space="preserve"> </w:t>
      </w:r>
      <w:r>
        <w:rPr>
          <w:color w:val="3D3D3D"/>
        </w:rPr>
        <w:t>under</w:t>
      </w:r>
      <w:r>
        <w:rPr>
          <w:color w:val="3D3D3D"/>
          <w:spacing w:val="9"/>
        </w:rPr>
        <w:t xml:space="preserve"> </w:t>
      </w:r>
      <w:r>
        <w:rPr>
          <w:color w:val="3D3D3D"/>
        </w:rPr>
        <w:t>th</w:t>
      </w:r>
      <w:r>
        <w:rPr>
          <w:color w:val="3D3D3D"/>
          <w:spacing w:val="-2"/>
        </w:rPr>
        <w:t>i</w:t>
      </w:r>
      <w:r>
        <w:rPr>
          <w:color w:val="3D3D3D"/>
        </w:rPr>
        <w:t>s</w:t>
      </w:r>
      <w:r>
        <w:rPr>
          <w:color w:val="3D3D3D"/>
          <w:spacing w:val="22"/>
        </w:rPr>
        <w:t xml:space="preserve"> </w:t>
      </w:r>
      <w:r>
        <w:rPr>
          <w:color w:val="3D3D3D"/>
        </w:rPr>
        <w:t>perm</w:t>
      </w:r>
      <w:r>
        <w:rPr>
          <w:color w:val="3D3D3D"/>
          <w:spacing w:val="-11"/>
        </w:rPr>
        <w:t>i</w:t>
      </w:r>
      <w:r>
        <w:rPr>
          <w:color w:val="3D3D3D"/>
        </w:rPr>
        <w:t>t</w:t>
      </w:r>
    </w:p>
    <w:p w14:paraId="13EDDB9F" w14:textId="77777777" w:rsidR="00A5052B" w:rsidRDefault="00A5052B">
      <w:pPr>
        <w:spacing w:before="1"/>
        <w:rPr>
          <w:rFonts w:ascii="Arial" w:eastAsia="Arial" w:hAnsi="Arial" w:cs="Arial"/>
          <w:sz w:val="27"/>
          <w:szCs w:val="27"/>
        </w:rPr>
      </w:pPr>
    </w:p>
    <w:p w14:paraId="13EDDBA0" w14:textId="77777777" w:rsidR="00A5052B" w:rsidRDefault="00A72E41">
      <w:pPr>
        <w:pStyle w:val="BodyText"/>
        <w:numPr>
          <w:ilvl w:val="0"/>
          <w:numId w:val="19"/>
        </w:numPr>
        <w:tabs>
          <w:tab w:val="left" w:pos="901"/>
        </w:tabs>
        <w:spacing w:line="316" w:lineRule="auto"/>
        <w:ind w:right="423" w:hanging="343"/>
        <w:jc w:val="both"/>
      </w:pPr>
      <w:r>
        <w:rPr>
          <w:color w:val="3D3D3D"/>
          <w:w w:val="105"/>
        </w:rPr>
        <w:t>no</w:t>
      </w:r>
      <w:r>
        <w:rPr>
          <w:color w:val="3D3D3D"/>
          <w:spacing w:val="-17"/>
          <w:w w:val="105"/>
        </w:rPr>
        <w:t xml:space="preserve"> </w:t>
      </w:r>
      <w:r>
        <w:rPr>
          <w:color w:val="3D3D3D"/>
          <w:w w:val="105"/>
        </w:rPr>
        <w:t>bui</w:t>
      </w:r>
      <w:r>
        <w:rPr>
          <w:color w:val="3D3D3D"/>
          <w:spacing w:val="-9"/>
          <w:w w:val="105"/>
        </w:rPr>
        <w:t>l</w:t>
      </w:r>
      <w:r>
        <w:rPr>
          <w:color w:val="3D3D3D"/>
          <w:w w:val="105"/>
        </w:rPr>
        <w:t>din</w:t>
      </w:r>
      <w:r>
        <w:rPr>
          <w:color w:val="3D3D3D"/>
          <w:spacing w:val="-8"/>
          <w:w w:val="105"/>
        </w:rPr>
        <w:t>g</w:t>
      </w:r>
      <w:r>
        <w:rPr>
          <w:color w:val="5D5D5D"/>
          <w:w w:val="105"/>
        </w:rPr>
        <w:t>s</w:t>
      </w:r>
      <w:r>
        <w:rPr>
          <w:color w:val="5D5D5D"/>
          <w:spacing w:val="-16"/>
          <w:w w:val="105"/>
        </w:rPr>
        <w:t xml:space="preserve"> </w:t>
      </w:r>
      <w:r>
        <w:rPr>
          <w:color w:val="3D3D3D"/>
          <w:w w:val="105"/>
        </w:rPr>
        <w:t>or</w:t>
      </w:r>
      <w:r>
        <w:rPr>
          <w:color w:val="3D3D3D"/>
          <w:spacing w:val="-19"/>
          <w:w w:val="105"/>
        </w:rPr>
        <w:t xml:space="preserve"> </w:t>
      </w:r>
      <w:r>
        <w:rPr>
          <w:color w:val="3D3D3D"/>
          <w:w w:val="105"/>
        </w:rPr>
        <w:t>structures</w:t>
      </w:r>
      <w:r>
        <w:rPr>
          <w:color w:val="3D3D3D"/>
          <w:spacing w:val="-11"/>
          <w:w w:val="105"/>
        </w:rPr>
        <w:t xml:space="preserve"> </w:t>
      </w:r>
      <w:r>
        <w:rPr>
          <w:color w:val="3D3D3D"/>
          <w:w w:val="105"/>
        </w:rPr>
        <w:t>on</w:t>
      </w:r>
      <w:r>
        <w:rPr>
          <w:color w:val="3D3D3D"/>
          <w:spacing w:val="-20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14"/>
          <w:w w:val="105"/>
        </w:rPr>
        <w:t xml:space="preserve"> </w:t>
      </w:r>
      <w:r>
        <w:rPr>
          <w:color w:val="3D3D3D"/>
          <w:spacing w:val="1"/>
          <w:w w:val="105"/>
        </w:rPr>
        <w:t>e</w:t>
      </w:r>
      <w:r>
        <w:rPr>
          <w:color w:val="5D5D5D"/>
          <w:spacing w:val="17"/>
          <w:w w:val="105"/>
        </w:rPr>
        <w:t>x</w:t>
      </w:r>
      <w:r>
        <w:rPr>
          <w:color w:val="3D3D3D"/>
          <w:spacing w:val="-20"/>
          <w:w w:val="105"/>
        </w:rPr>
        <w:t>i</w:t>
      </w:r>
      <w:r>
        <w:rPr>
          <w:color w:val="5D5D5D"/>
          <w:spacing w:val="-13"/>
          <w:w w:val="105"/>
        </w:rPr>
        <w:t>s</w:t>
      </w:r>
      <w:r>
        <w:rPr>
          <w:color w:val="3D3D3D"/>
          <w:w w:val="105"/>
        </w:rPr>
        <w:t>t</w:t>
      </w:r>
      <w:r>
        <w:rPr>
          <w:color w:val="3D3D3D"/>
          <w:spacing w:val="-7"/>
          <w:w w:val="105"/>
        </w:rPr>
        <w:t>i</w:t>
      </w:r>
      <w:r>
        <w:rPr>
          <w:color w:val="3D3D3D"/>
          <w:w w:val="105"/>
        </w:rPr>
        <w:t>ng</w:t>
      </w:r>
      <w:r>
        <w:rPr>
          <w:color w:val="3D3D3D"/>
          <w:spacing w:val="-23"/>
          <w:w w:val="105"/>
        </w:rPr>
        <w:t xml:space="preserve"> </w:t>
      </w:r>
      <w:r>
        <w:rPr>
          <w:color w:val="3D3D3D"/>
          <w:w w:val="105"/>
        </w:rPr>
        <w:t>Ausnet</w:t>
      </w:r>
      <w:r>
        <w:rPr>
          <w:color w:val="3D3D3D"/>
          <w:spacing w:val="-13"/>
          <w:w w:val="105"/>
        </w:rPr>
        <w:t xml:space="preserve"> </w:t>
      </w:r>
      <w:r>
        <w:rPr>
          <w:color w:val="3D3D3D"/>
          <w:w w:val="105"/>
        </w:rPr>
        <w:t>Transmiss</w:t>
      </w:r>
      <w:r>
        <w:rPr>
          <w:color w:val="3D3D3D"/>
          <w:spacing w:val="16"/>
          <w:w w:val="105"/>
        </w:rPr>
        <w:t>i</w:t>
      </w:r>
      <w:r>
        <w:rPr>
          <w:color w:val="3D3D3D"/>
          <w:w w:val="105"/>
        </w:rPr>
        <w:t>on</w:t>
      </w:r>
      <w:r>
        <w:rPr>
          <w:color w:val="3D3D3D"/>
          <w:spacing w:val="-20"/>
          <w:w w:val="105"/>
        </w:rPr>
        <w:t xml:space="preserve"> </w:t>
      </w:r>
      <w:r>
        <w:rPr>
          <w:color w:val="3D3D3D"/>
          <w:w w:val="105"/>
        </w:rPr>
        <w:t>Group</w:t>
      </w:r>
      <w:r>
        <w:rPr>
          <w:color w:val="3D3D3D"/>
          <w:spacing w:val="-14"/>
          <w:w w:val="105"/>
        </w:rPr>
        <w:t xml:space="preserve"> </w:t>
      </w:r>
      <w:r>
        <w:rPr>
          <w:color w:val="3D3D3D"/>
          <w:w w:val="105"/>
        </w:rPr>
        <w:t>easement,</w:t>
      </w:r>
      <w:r>
        <w:rPr>
          <w:color w:val="3D3D3D"/>
          <w:spacing w:val="-7"/>
          <w:w w:val="105"/>
        </w:rPr>
        <w:t xml:space="preserve"> </w:t>
      </w:r>
      <w:r>
        <w:rPr>
          <w:color w:val="3D3D3D"/>
          <w:w w:val="105"/>
        </w:rPr>
        <w:t>except</w:t>
      </w:r>
      <w:r>
        <w:rPr>
          <w:color w:val="3D3D3D"/>
          <w:w w:val="97"/>
        </w:rPr>
        <w:t xml:space="preserve"> </w:t>
      </w:r>
      <w:r>
        <w:rPr>
          <w:color w:val="3D3D3D"/>
          <w:w w:val="105"/>
        </w:rPr>
        <w:t>for</w:t>
      </w:r>
      <w:r>
        <w:rPr>
          <w:color w:val="3D3D3D"/>
          <w:spacing w:val="-15"/>
          <w:w w:val="105"/>
        </w:rPr>
        <w:t xml:space="preserve"> </w:t>
      </w:r>
      <w:r>
        <w:rPr>
          <w:color w:val="3D3D3D"/>
          <w:w w:val="105"/>
        </w:rPr>
        <w:t>ac</w:t>
      </w:r>
      <w:r>
        <w:rPr>
          <w:color w:val="5D5D5D"/>
          <w:w w:val="105"/>
        </w:rPr>
        <w:t>c</w:t>
      </w:r>
      <w:r>
        <w:rPr>
          <w:color w:val="3D3D3D"/>
          <w:w w:val="105"/>
        </w:rPr>
        <w:t>e</w:t>
      </w:r>
      <w:r>
        <w:rPr>
          <w:color w:val="5D5D5D"/>
          <w:w w:val="105"/>
        </w:rPr>
        <w:t>s</w:t>
      </w:r>
      <w:r>
        <w:rPr>
          <w:color w:val="3D3D3D"/>
          <w:w w:val="105"/>
        </w:rPr>
        <w:t>s</w:t>
      </w:r>
      <w:r>
        <w:rPr>
          <w:color w:val="3D3D3D"/>
          <w:spacing w:val="-24"/>
          <w:w w:val="105"/>
        </w:rPr>
        <w:t xml:space="preserve"> </w:t>
      </w:r>
      <w:r>
        <w:rPr>
          <w:color w:val="3D3D3D"/>
          <w:spacing w:val="1"/>
          <w:w w:val="105"/>
        </w:rPr>
        <w:t>tracks</w:t>
      </w:r>
      <w:r>
        <w:rPr>
          <w:color w:val="5D5D5D"/>
          <w:w w:val="105"/>
        </w:rPr>
        <w:t>,</w:t>
      </w:r>
      <w:r>
        <w:rPr>
          <w:color w:val="5D5D5D"/>
          <w:spacing w:val="-40"/>
          <w:w w:val="105"/>
        </w:rPr>
        <w:t xml:space="preserve"> </w:t>
      </w:r>
      <w:r>
        <w:rPr>
          <w:color w:val="3D3D3D"/>
          <w:w w:val="105"/>
        </w:rPr>
        <w:t>underground</w:t>
      </w:r>
      <w:r>
        <w:rPr>
          <w:color w:val="3D3D3D"/>
          <w:spacing w:val="-19"/>
          <w:w w:val="105"/>
        </w:rPr>
        <w:t xml:space="preserve"> </w:t>
      </w:r>
      <w:r>
        <w:rPr>
          <w:color w:val="3D3D3D"/>
          <w:w w:val="105"/>
        </w:rPr>
        <w:t>cables</w:t>
      </w:r>
      <w:r>
        <w:rPr>
          <w:color w:val="3D3D3D"/>
          <w:spacing w:val="-19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-14"/>
          <w:w w:val="105"/>
        </w:rPr>
        <w:t xml:space="preserve"> </w:t>
      </w:r>
      <w:r>
        <w:rPr>
          <w:color w:val="3D3D3D"/>
          <w:w w:val="105"/>
        </w:rPr>
        <w:t>interface</w:t>
      </w:r>
      <w:r>
        <w:rPr>
          <w:color w:val="3D3D3D"/>
          <w:spacing w:val="-25"/>
          <w:w w:val="105"/>
        </w:rPr>
        <w:t xml:space="preserve"> </w:t>
      </w:r>
      <w:r>
        <w:rPr>
          <w:color w:val="3D3D3D"/>
          <w:w w:val="105"/>
        </w:rPr>
        <w:t>works</w:t>
      </w:r>
      <w:r>
        <w:rPr>
          <w:color w:val="3D3D3D"/>
          <w:spacing w:val="-11"/>
          <w:w w:val="105"/>
        </w:rPr>
        <w:t xml:space="preserve"> </w:t>
      </w:r>
      <w:r>
        <w:rPr>
          <w:color w:val="3D3D3D"/>
          <w:spacing w:val="-1"/>
          <w:w w:val="105"/>
        </w:rPr>
        <w:t>required</w:t>
      </w:r>
      <w:r>
        <w:rPr>
          <w:color w:val="3D3D3D"/>
          <w:spacing w:val="-29"/>
          <w:w w:val="105"/>
        </w:rPr>
        <w:t xml:space="preserve"> </w:t>
      </w:r>
      <w:r>
        <w:rPr>
          <w:color w:val="3D3D3D"/>
          <w:w w:val="105"/>
        </w:rPr>
        <w:t>for</w:t>
      </w:r>
      <w:r>
        <w:rPr>
          <w:color w:val="3D3D3D"/>
          <w:spacing w:val="-13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17"/>
          <w:w w:val="105"/>
        </w:rPr>
        <w:t xml:space="preserve"> </w:t>
      </w:r>
      <w:r>
        <w:rPr>
          <w:color w:val="3D3D3D"/>
          <w:spacing w:val="-2"/>
          <w:w w:val="105"/>
        </w:rPr>
        <w:t>connecti</w:t>
      </w:r>
      <w:r>
        <w:rPr>
          <w:color w:val="3D3D3D"/>
          <w:spacing w:val="-1"/>
          <w:w w:val="105"/>
        </w:rPr>
        <w:t>on</w:t>
      </w:r>
      <w:r>
        <w:rPr>
          <w:color w:val="3D3D3D"/>
          <w:spacing w:val="-20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35"/>
          <w:w w:val="104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6"/>
          <w:w w:val="105"/>
        </w:rPr>
        <w:t xml:space="preserve"> </w:t>
      </w:r>
      <w:r>
        <w:rPr>
          <w:color w:val="3D3D3D"/>
          <w:w w:val="105"/>
        </w:rPr>
        <w:t>wind</w:t>
      </w:r>
      <w:r>
        <w:rPr>
          <w:color w:val="3D3D3D"/>
          <w:spacing w:val="5"/>
          <w:w w:val="105"/>
        </w:rPr>
        <w:t xml:space="preserve"> </w:t>
      </w:r>
      <w:r>
        <w:rPr>
          <w:color w:val="3D3D3D"/>
          <w:w w:val="105"/>
        </w:rPr>
        <w:t>farm</w:t>
      </w:r>
      <w:r>
        <w:rPr>
          <w:color w:val="3D3D3D"/>
          <w:spacing w:val="5"/>
          <w:w w:val="105"/>
        </w:rPr>
        <w:t xml:space="preserve"> </w:t>
      </w:r>
      <w:r>
        <w:rPr>
          <w:color w:val="3D3D3D"/>
          <w:spacing w:val="-1"/>
          <w:w w:val="105"/>
        </w:rPr>
        <w:t>electri</w:t>
      </w:r>
      <w:r>
        <w:rPr>
          <w:color w:val="3D3D3D"/>
          <w:spacing w:val="-2"/>
          <w:w w:val="105"/>
        </w:rPr>
        <w:t>cal</w:t>
      </w:r>
      <w:r>
        <w:rPr>
          <w:color w:val="3D3D3D"/>
          <w:w w:val="105"/>
        </w:rPr>
        <w:t xml:space="preserve"> system</w:t>
      </w:r>
      <w:r>
        <w:rPr>
          <w:color w:val="3D3D3D"/>
          <w:spacing w:val="6"/>
          <w:w w:val="105"/>
        </w:rPr>
        <w:t xml:space="preserve"> </w:t>
      </w:r>
      <w:r>
        <w:rPr>
          <w:color w:val="3D3D3D"/>
          <w:w w:val="105"/>
        </w:rPr>
        <w:t>to the</w:t>
      </w:r>
      <w:r>
        <w:rPr>
          <w:color w:val="3D3D3D"/>
          <w:spacing w:val="2"/>
          <w:w w:val="105"/>
        </w:rPr>
        <w:t xml:space="preserve"> </w:t>
      </w:r>
      <w:r>
        <w:rPr>
          <w:color w:val="3D3D3D"/>
          <w:spacing w:val="-2"/>
          <w:w w:val="105"/>
        </w:rPr>
        <w:t>exi</w:t>
      </w:r>
      <w:r>
        <w:rPr>
          <w:color w:val="5D5D5D"/>
          <w:spacing w:val="-2"/>
          <w:w w:val="105"/>
        </w:rPr>
        <w:t>s</w:t>
      </w:r>
      <w:r>
        <w:rPr>
          <w:color w:val="3D3D3D"/>
          <w:spacing w:val="-1"/>
          <w:w w:val="105"/>
        </w:rPr>
        <w:t>ting</w:t>
      </w:r>
      <w:r>
        <w:rPr>
          <w:color w:val="3D3D3D"/>
          <w:spacing w:val="2"/>
          <w:w w:val="105"/>
        </w:rPr>
        <w:t xml:space="preserve"> </w:t>
      </w:r>
      <w:r>
        <w:rPr>
          <w:color w:val="3D3D3D"/>
          <w:w w:val="105"/>
        </w:rPr>
        <w:t>SOOkV</w:t>
      </w:r>
      <w:r>
        <w:rPr>
          <w:color w:val="3D3D3D"/>
          <w:spacing w:val="22"/>
          <w:w w:val="105"/>
        </w:rPr>
        <w:t xml:space="preserve"> </w:t>
      </w:r>
      <w:r>
        <w:rPr>
          <w:color w:val="3D3D3D"/>
          <w:w w:val="105"/>
        </w:rPr>
        <w:t>Moorabool to</w:t>
      </w:r>
      <w:r>
        <w:rPr>
          <w:color w:val="3D3D3D"/>
          <w:spacing w:val="5"/>
          <w:w w:val="105"/>
        </w:rPr>
        <w:t xml:space="preserve"> </w:t>
      </w:r>
      <w:r>
        <w:rPr>
          <w:color w:val="3D3D3D"/>
          <w:spacing w:val="-1"/>
          <w:w w:val="105"/>
        </w:rPr>
        <w:t>Mortl</w:t>
      </w:r>
      <w:r>
        <w:rPr>
          <w:color w:val="3D3D3D"/>
          <w:spacing w:val="-2"/>
          <w:w w:val="105"/>
        </w:rPr>
        <w:t>ake/Tarrone</w:t>
      </w:r>
      <w:r>
        <w:rPr>
          <w:color w:val="3D3D3D"/>
          <w:spacing w:val="28"/>
        </w:rPr>
        <w:t xml:space="preserve"> </w:t>
      </w:r>
      <w:r>
        <w:rPr>
          <w:color w:val="3D3D3D"/>
          <w:w w:val="105"/>
        </w:rPr>
        <w:t>tran</w:t>
      </w:r>
      <w:r>
        <w:rPr>
          <w:color w:val="5D5D5D"/>
          <w:w w:val="105"/>
        </w:rPr>
        <w:t>s</w:t>
      </w:r>
      <w:r>
        <w:rPr>
          <w:color w:val="3D3D3D"/>
          <w:w w:val="105"/>
        </w:rPr>
        <w:t>mission</w:t>
      </w:r>
      <w:r>
        <w:rPr>
          <w:color w:val="3D3D3D"/>
          <w:spacing w:val="-32"/>
          <w:w w:val="105"/>
        </w:rPr>
        <w:t xml:space="preserve"> </w:t>
      </w:r>
      <w:r>
        <w:rPr>
          <w:color w:val="3D3D3D"/>
          <w:spacing w:val="-4"/>
          <w:w w:val="105"/>
        </w:rPr>
        <w:t>l</w:t>
      </w:r>
      <w:r>
        <w:rPr>
          <w:color w:val="3D3D3D"/>
          <w:spacing w:val="-7"/>
          <w:w w:val="105"/>
        </w:rPr>
        <w:t>ine</w:t>
      </w:r>
    </w:p>
    <w:p w14:paraId="13EDDBA1" w14:textId="77777777" w:rsidR="00A5052B" w:rsidRDefault="00A5052B">
      <w:pPr>
        <w:spacing w:before="2"/>
        <w:rPr>
          <w:rFonts w:ascii="Arial" w:eastAsia="Arial" w:hAnsi="Arial" w:cs="Arial"/>
          <w:sz w:val="21"/>
          <w:szCs w:val="21"/>
        </w:rPr>
      </w:pPr>
    </w:p>
    <w:p w14:paraId="13EDDBA2" w14:textId="77777777" w:rsidR="00A5052B" w:rsidRDefault="00A72E41">
      <w:pPr>
        <w:pStyle w:val="BodyText"/>
        <w:numPr>
          <w:ilvl w:val="0"/>
          <w:numId w:val="19"/>
        </w:numPr>
        <w:tabs>
          <w:tab w:val="left" w:pos="901"/>
        </w:tabs>
        <w:ind w:left="900" w:hanging="357"/>
        <w:jc w:val="both"/>
      </w:pPr>
      <w:r>
        <w:rPr>
          <w:color w:val="3D3D3D"/>
          <w:w w:val="105"/>
        </w:rPr>
        <w:t>no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av</w:t>
      </w:r>
      <w:r>
        <w:rPr>
          <w:color w:val="3D3D3D"/>
          <w:spacing w:val="-2"/>
          <w:w w:val="105"/>
        </w:rPr>
        <w:t>i</w:t>
      </w:r>
      <w:r>
        <w:rPr>
          <w:color w:val="3D3D3D"/>
          <w:w w:val="105"/>
        </w:rPr>
        <w:t>ation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safety</w:t>
      </w:r>
      <w:r>
        <w:rPr>
          <w:color w:val="3D3D3D"/>
          <w:spacing w:val="-9"/>
          <w:w w:val="105"/>
        </w:rPr>
        <w:t xml:space="preserve"> </w:t>
      </w:r>
      <w:r>
        <w:rPr>
          <w:color w:val="3D3D3D"/>
          <w:w w:val="105"/>
        </w:rPr>
        <w:t>l</w:t>
      </w:r>
      <w:r>
        <w:rPr>
          <w:color w:val="3D3D3D"/>
          <w:spacing w:val="-21"/>
          <w:w w:val="105"/>
        </w:rPr>
        <w:t>i</w:t>
      </w:r>
      <w:r>
        <w:rPr>
          <w:color w:val="3D3D3D"/>
          <w:w w:val="105"/>
        </w:rPr>
        <w:t>ghting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on</w:t>
      </w:r>
      <w:r>
        <w:rPr>
          <w:color w:val="3D3D3D"/>
          <w:spacing w:val="-20"/>
          <w:w w:val="105"/>
        </w:rPr>
        <w:t xml:space="preserve"> </w:t>
      </w:r>
      <w:r>
        <w:rPr>
          <w:color w:val="3D3D3D"/>
          <w:w w:val="105"/>
        </w:rPr>
        <w:t>any</w:t>
      </w:r>
      <w:r>
        <w:rPr>
          <w:color w:val="3D3D3D"/>
          <w:spacing w:val="-13"/>
          <w:w w:val="105"/>
        </w:rPr>
        <w:t xml:space="preserve"> </w:t>
      </w:r>
      <w:r>
        <w:rPr>
          <w:color w:val="3D3D3D"/>
          <w:w w:val="105"/>
        </w:rPr>
        <w:t>turb</w:t>
      </w:r>
      <w:r>
        <w:rPr>
          <w:color w:val="3D3D3D"/>
          <w:spacing w:val="3"/>
          <w:w w:val="105"/>
        </w:rPr>
        <w:t>i</w:t>
      </w:r>
      <w:r>
        <w:rPr>
          <w:color w:val="3D3D3D"/>
          <w:w w:val="105"/>
        </w:rPr>
        <w:t>n</w:t>
      </w:r>
      <w:r>
        <w:rPr>
          <w:color w:val="3D3D3D"/>
          <w:spacing w:val="3"/>
          <w:w w:val="105"/>
        </w:rPr>
        <w:t>e</w:t>
      </w:r>
      <w:r>
        <w:rPr>
          <w:color w:val="5D5D5D"/>
          <w:w w:val="105"/>
        </w:rPr>
        <w:t>.</w:t>
      </w:r>
    </w:p>
    <w:p w14:paraId="13EDDBA3" w14:textId="77777777" w:rsidR="00A5052B" w:rsidRDefault="00A5052B">
      <w:pPr>
        <w:spacing w:before="9"/>
        <w:rPr>
          <w:rFonts w:ascii="Arial" w:eastAsia="Arial" w:hAnsi="Arial" w:cs="Arial"/>
          <w:sz w:val="26"/>
          <w:szCs w:val="26"/>
        </w:rPr>
      </w:pPr>
    </w:p>
    <w:p w14:paraId="13EDDBA4" w14:textId="77777777" w:rsidR="00A5052B" w:rsidRDefault="00A72E41">
      <w:pPr>
        <w:pStyle w:val="BodyText"/>
        <w:numPr>
          <w:ilvl w:val="0"/>
          <w:numId w:val="20"/>
        </w:numPr>
        <w:tabs>
          <w:tab w:val="left" w:pos="536"/>
        </w:tabs>
        <w:spacing w:line="320" w:lineRule="auto"/>
        <w:ind w:left="543" w:right="377" w:hanging="350"/>
        <w:jc w:val="both"/>
      </w:pPr>
      <w:r>
        <w:rPr>
          <w:rFonts w:ascii="Times New Roman"/>
          <w:color w:val="757575"/>
          <w:w w:val="105"/>
        </w:rPr>
        <w:t>.</w:t>
      </w:r>
      <w:r>
        <w:rPr>
          <w:rFonts w:ascii="Times New Roman"/>
          <w:color w:val="757575"/>
          <w:spacing w:val="34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9"/>
          <w:w w:val="105"/>
        </w:rPr>
        <w:t xml:space="preserve"> </w:t>
      </w:r>
      <w:r>
        <w:rPr>
          <w:color w:val="3D3D3D"/>
          <w:w w:val="105"/>
        </w:rPr>
        <w:t>co</w:t>
      </w:r>
      <w:r>
        <w:rPr>
          <w:color w:val="3D3D3D"/>
          <w:spacing w:val="-4"/>
          <w:w w:val="105"/>
        </w:rPr>
        <w:t>l</w:t>
      </w:r>
      <w:r>
        <w:rPr>
          <w:color w:val="3D3D3D"/>
          <w:w w:val="105"/>
        </w:rPr>
        <w:t>ours</w:t>
      </w:r>
      <w:r>
        <w:rPr>
          <w:color w:val="3D3D3D"/>
          <w:spacing w:val="-9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-12"/>
          <w:w w:val="105"/>
        </w:rPr>
        <w:t xml:space="preserve"> </w:t>
      </w:r>
      <w:r>
        <w:rPr>
          <w:color w:val="3D3D3D"/>
          <w:w w:val="105"/>
        </w:rPr>
        <w:t>fin</w:t>
      </w:r>
      <w:r>
        <w:rPr>
          <w:color w:val="3D3D3D"/>
          <w:spacing w:val="1"/>
          <w:w w:val="105"/>
        </w:rPr>
        <w:t>i</w:t>
      </w:r>
      <w:r>
        <w:rPr>
          <w:color w:val="3D3D3D"/>
          <w:w w:val="105"/>
        </w:rPr>
        <w:t>sh</w:t>
      </w:r>
      <w:r>
        <w:rPr>
          <w:color w:val="3D3D3D"/>
          <w:spacing w:val="15"/>
          <w:w w:val="105"/>
        </w:rPr>
        <w:t>e</w:t>
      </w:r>
      <w:r>
        <w:rPr>
          <w:color w:val="5D5D5D"/>
          <w:w w:val="105"/>
        </w:rPr>
        <w:t>s</w:t>
      </w:r>
      <w:r>
        <w:rPr>
          <w:color w:val="5D5D5D"/>
          <w:spacing w:val="-18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-18"/>
          <w:w w:val="105"/>
        </w:rPr>
        <w:t xml:space="preserve"> </w:t>
      </w:r>
      <w:r>
        <w:rPr>
          <w:color w:val="3D3D3D"/>
          <w:w w:val="105"/>
        </w:rPr>
        <w:t>all</w:t>
      </w:r>
      <w:r>
        <w:rPr>
          <w:color w:val="3D3D3D"/>
          <w:spacing w:val="-9"/>
          <w:w w:val="105"/>
        </w:rPr>
        <w:t xml:space="preserve"> </w:t>
      </w:r>
      <w:r>
        <w:rPr>
          <w:color w:val="3D3D3D"/>
          <w:w w:val="105"/>
        </w:rPr>
        <w:t>bu</w:t>
      </w:r>
      <w:r>
        <w:rPr>
          <w:color w:val="3D3D3D"/>
          <w:spacing w:val="-9"/>
          <w:w w:val="105"/>
        </w:rPr>
        <w:t>i</w:t>
      </w:r>
      <w:r>
        <w:rPr>
          <w:color w:val="3D3D3D"/>
          <w:spacing w:val="-20"/>
          <w:w w:val="105"/>
        </w:rPr>
        <w:t>l</w:t>
      </w:r>
      <w:r>
        <w:rPr>
          <w:color w:val="3D3D3D"/>
          <w:w w:val="105"/>
        </w:rPr>
        <w:t>dings</w:t>
      </w:r>
      <w:r>
        <w:rPr>
          <w:color w:val="3D3D3D"/>
          <w:spacing w:val="-15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-17"/>
          <w:w w:val="105"/>
        </w:rPr>
        <w:t xml:space="preserve"> </w:t>
      </w:r>
      <w:r>
        <w:rPr>
          <w:color w:val="3D3D3D"/>
          <w:w w:val="105"/>
        </w:rPr>
        <w:t>works</w:t>
      </w:r>
      <w:r>
        <w:rPr>
          <w:color w:val="3D3D3D"/>
          <w:spacing w:val="-9"/>
          <w:w w:val="105"/>
        </w:rPr>
        <w:t xml:space="preserve"> </w:t>
      </w:r>
      <w:r>
        <w:rPr>
          <w:color w:val="3D3D3D"/>
          <w:w w:val="105"/>
        </w:rPr>
        <w:t>(including</w:t>
      </w:r>
      <w:r>
        <w:rPr>
          <w:color w:val="3D3D3D"/>
          <w:spacing w:val="-16"/>
          <w:w w:val="105"/>
        </w:rPr>
        <w:t xml:space="preserve"> </w:t>
      </w:r>
      <w:r>
        <w:rPr>
          <w:color w:val="3D3D3D"/>
          <w:w w:val="105"/>
        </w:rPr>
        <w:t>turbines)</w:t>
      </w:r>
      <w:r>
        <w:rPr>
          <w:color w:val="3D3D3D"/>
          <w:spacing w:val="9"/>
          <w:w w:val="105"/>
        </w:rPr>
        <w:t xml:space="preserve"> </w:t>
      </w:r>
      <w:r>
        <w:rPr>
          <w:color w:val="3D3D3D"/>
          <w:w w:val="105"/>
        </w:rPr>
        <w:t>must</w:t>
      </w:r>
      <w:r>
        <w:rPr>
          <w:color w:val="3D3D3D"/>
          <w:spacing w:val="-2"/>
          <w:w w:val="105"/>
        </w:rPr>
        <w:t xml:space="preserve"> </w:t>
      </w:r>
      <w:r>
        <w:rPr>
          <w:color w:val="3D3D3D"/>
          <w:w w:val="105"/>
        </w:rPr>
        <w:t>be</w:t>
      </w:r>
      <w:r>
        <w:rPr>
          <w:color w:val="3D3D3D"/>
          <w:spacing w:val="-2"/>
        </w:rPr>
        <w:t xml:space="preserve"> </w:t>
      </w:r>
      <w:r>
        <w:rPr>
          <w:color w:val="3D3D3D"/>
          <w:w w:val="105"/>
        </w:rPr>
        <w:t>no</w:t>
      </w:r>
      <w:r>
        <w:rPr>
          <w:color w:val="3D3D3D"/>
          <w:spacing w:val="-1"/>
          <w:w w:val="105"/>
        </w:rPr>
        <w:t>n</w:t>
      </w:r>
      <w:r>
        <w:rPr>
          <w:color w:val="5D5D5D"/>
          <w:spacing w:val="2"/>
          <w:w w:val="105"/>
        </w:rPr>
        <w:t>-</w:t>
      </w:r>
      <w:r>
        <w:rPr>
          <w:color w:val="3D3D3D"/>
          <w:w w:val="105"/>
        </w:rPr>
        <w:t>reflectiv</w:t>
      </w:r>
      <w:r>
        <w:rPr>
          <w:color w:val="3D3D3D"/>
          <w:spacing w:val="4"/>
          <w:w w:val="105"/>
        </w:rPr>
        <w:t>e</w:t>
      </w:r>
      <w:r>
        <w:rPr>
          <w:color w:val="5D5D5D"/>
          <w:w w:val="105"/>
        </w:rPr>
        <w:t>,</w:t>
      </w:r>
      <w:r>
        <w:rPr>
          <w:color w:val="5D5D5D"/>
          <w:spacing w:val="11"/>
          <w:w w:val="105"/>
        </w:rPr>
        <w:t xml:space="preserve"> </w:t>
      </w:r>
      <w:r>
        <w:rPr>
          <w:color w:val="3D3D3D"/>
          <w:w w:val="105"/>
        </w:rPr>
        <w:t>to</w:t>
      </w:r>
      <w:r>
        <w:rPr>
          <w:color w:val="3D3D3D"/>
          <w:spacing w:val="-10"/>
          <w:w w:val="105"/>
        </w:rPr>
        <w:t xml:space="preserve"> </w:t>
      </w:r>
      <w:r>
        <w:rPr>
          <w:color w:val="3D3D3D"/>
          <w:w w:val="105"/>
        </w:rPr>
        <w:t>minim</w:t>
      </w:r>
      <w:r>
        <w:rPr>
          <w:color w:val="3D3D3D"/>
          <w:spacing w:val="-1"/>
          <w:w w:val="105"/>
        </w:rPr>
        <w:t>i</w:t>
      </w:r>
      <w:r>
        <w:rPr>
          <w:color w:val="5D5D5D"/>
          <w:w w:val="105"/>
        </w:rPr>
        <w:t>se</w:t>
      </w:r>
      <w:r>
        <w:rPr>
          <w:color w:val="5D5D5D"/>
          <w:spacing w:val="-17"/>
          <w:w w:val="105"/>
        </w:rPr>
        <w:t xml:space="preserve"> </w:t>
      </w:r>
      <w:r>
        <w:rPr>
          <w:color w:val="3D3D3D"/>
          <w:w w:val="105"/>
        </w:rPr>
        <w:t>t</w:t>
      </w:r>
      <w:r>
        <w:rPr>
          <w:color w:val="3D3D3D"/>
          <w:spacing w:val="-3"/>
          <w:w w:val="105"/>
        </w:rPr>
        <w:t>h</w:t>
      </w:r>
      <w:r>
        <w:rPr>
          <w:color w:val="5D5D5D"/>
          <w:w w:val="105"/>
        </w:rPr>
        <w:t>e</w:t>
      </w:r>
      <w:r>
        <w:rPr>
          <w:color w:val="5D5D5D"/>
          <w:spacing w:val="-26"/>
          <w:w w:val="105"/>
        </w:rPr>
        <w:t xml:space="preserve"> </w:t>
      </w:r>
      <w:r>
        <w:rPr>
          <w:color w:val="3D3D3D"/>
          <w:w w:val="105"/>
        </w:rPr>
        <w:t>v</w:t>
      </w:r>
      <w:r>
        <w:rPr>
          <w:color w:val="3D3D3D"/>
          <w:spacing w:val="-1"/>
          <w:w w:val="105"/>
        </w:rPr>
        <w:t>i</w:t>
      </w:r>
      <w:r>
        <w:rPr>
          <w:color w:val="5D5D5D"/>
          <w:spacing w:val="14"/>
          <w:w w:val="105"/>
        </w:rPr>
        <w:t>s</w:t>
      </w:r>
      <w:r>
        <w:rPr>
          <w:color w:val="3D3D3D"/>
          <w:w w:val="105"/>
        </w:rPr>
        <w:t>ual</w:t>
      </w:r>
      <w:r>
        <w:rPr>
          <w:color w:val="3D3D3D"/>
          <w:spacing w:val="-21"/>
          <w:w w:val="105"/>
        </w:rPr>
        <w:t xml:space="preserve"> </w:t>
      </w:r>
      <w:r>
        <w:rPr>
          <w:color w:val="5D5D5D"/>
          <w:spacing w:val="-20"/>
          <w:w w:val="105"/>
        </w:rPr>
        <w:t>i</w:t>
      </w:r>
      <w:r>
        <w:rPr>
          <w:color w:val="3D3D3D"/>
          <w:w w:val="105"/>
        </w:rPr>
        <w:t>m</w:t>
      </w:r>
      <w:r>
        <w:rPr>
          <w:color w:val="3D3D3D"/>
          <w:spacing w:val="-5"/>
          <w:w w:val="105"/>
        </w:rPr>
        <w:t>p</w:t>
      </w:r>
      <w:r>
        <w:rPr>
          <w:color w:val="5D5D5D"/>
          <w:w w:val="105"/>
        </w:rPr>
        <w:t>a</w:t>
      </w:r>
      <w:r>
        <w:rPr>
          <w:color w:val="5D5D5D"/>
          <w:spacing w:val="2"/>
          <w:w w:val="105"/>
        </w:rPr>
        <w:t>c</w:t>
      </w:r>
      <w:r>
        <w:rPr>
          <w:color w:val="3D3D3D"/>
          <w:w w:val="105"/>
        </w:rPr>
        <w:t>t</w:t>
      </w:r>
      <w:r>
        <w:rPr>
          <w:color w:val="3D3D3D"/>
          <w:spacing w:val="-14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-28"/>
          <w:w w:val="105"/>
        </w:rPr>
        <w:t xml:space="preserve"> </w:t>
      </w:r>
      <w:r>
        <w:rPr>
          <w:color w:val="3D3D3D"/>
          <w:w w:val="105"/>
        </w:rPr>
        <w:t>t</w:t>
      </w:r>
      <w:r>
        <w:rPr>
          <w:color w:val="3D3D3D"/>
          <w:spacing w:val="4"/>
          <w:w w:val="105"/>
        </w:rPr>
        <w:t>h</w:t>
      </w:r>
      <w:r>
        <w:rPr>
          <w:color w:val="5D5D5D"/>
          <w:w w:val="105"/>
        </w:rPr>
        <w:t>e</w:t>
      </w:r>
      <w:r>
        <w:rPr>
          <w:color w:val="5D5D5D"/>
          <w:spacing w:val="-19"/>
          <w:w w:val="105"/>
        </w:rPr>
        <w:t xml:space="preserve"> </w:t>
      </w:r>
      <w:r>
        <w:rPr>
          <w:color w:val="3D3D3D"/>
          <w:spacing w:val="2"/>
          <w:w w:val="105"/>
        </w:rPr>
        <w:t>d</w:t>
      </w:r>
      <w:r>
        <w:rPr>
          <w:color w:val="5D5D5D"/>
          <w:spacing w:val="1"/>
          <w:w w:val="105"/>
        </w:rPr>
        <w:t>e</w:t>
      </w:r>
      <w:r>
        <w:rPr>
          <w:color w:val="3D3D3D"/>
          <w:w w:val="105"/>
        </w:rPr>
        <w:t>ve</w:t>
      </w:r>
      <w:r>
        <w:rPr>
          <w:color w:val="3D3D3D"/>
          <w:spacing w:val="1"/>
          <w:w w:val="105"/>
        </w:rPr>
        <w:t>l</w:t>
      </w:r>
      <w:r>
        <w:rPr>
          <w:color w:val="3D3D3D"/>
          <w:w w:val="105"/>
        </w:rPr>
        <w:t>op</w:t>
      </w:r>
      <w:r>
        <w:rPr>
          <w:color w:val="3D3D3D"/>
          <w:spacing w:val="3"/>
          <w:w w:val="105"/>
        </w:rPr>
        <w:t>m</w:t>
      </w:r>
      <w:r>
        <w:rPr>
          <w:color w:val="5D5D5D"/>
          <w:spacing w:val="-1"/>
          <w:w w:val="105"/>
        </w:rPr>
        <w:t>e</w:t>
      </w:r>
      <w:r>
        <w:rPr>
          <w:color w:val="3D3D3D"/>
          <w:w w:val="105"/>
        </w:rPr>
        <w:t>nt</w:t>
      </w:r>
      <w:r>
        <w:rPr>
          <w:color w:val="3D3D3D"/>
          <w:spacing w:val="-20"/>
          <w:w w:val="105"/>
        </w:rPr>
        <w:t xml:space="preserve"> </w:t>
      </w:r>
      <w:r>
        <w:rPr>
          <w:color w:val="3D3D3D"/>
          <w:w w:val="105"/>
        </w:rPr>
        <w:t>on</w:t>
      </w:r>
      <w:r>
        <w:rPr>
          <w:color w:val="3D3D3D"/>
          <w:spacing w:val="-22"/>
          <w:w w:val="105"/>
        </w:rPr>
        <w:t xml:space="preserve"> </w:t>
      </w:r>
      <w:r>
        <w:rPr>
          <w:color w:val="3D3D3D"/>
          <w:w w:val="105"/>
        </w:rPr>
        <w:t>t</w:t>
      </w:r>
      <w:r>
        <w:rPr>
          <w:color w:val="3D3D3D"/>
          <w:spacing w:val="-3"/>
          <w:w w:val="105"/>
        </w:rPr>
        <w:t>h</w:t>
      </w:r>
      <w:r>
        <w:rPr>
          <w:color w:val="5D5D5D"/>
          <w:w w:val="105"/>
        </w:rPr>
        <w:t>e</w:t>
      </w:r>
      <w:r>
        <w:rPr>
          <w:color w:val="5D5D5D"/>
          <w:spacing w:val="-20"/>
          <w:w w:val="105"/>
        </w:rPr>
        <w:t xml:space="preserve"> </w:t>
      </w:r>
      <w:r>
        <w:rPr>
          <w:color w:val="5D5D5D"/>
          <w:spacing w:val="12"/>
          <w:w w:val="105"/>
        </w:rPr>
        <w:t>s</w:t>
      </w:r>
      <w:r>
        <w:rPr>
          <w:color w:val="3D3D3D"/>
          <w:w w:val="105"/>
        </w:rPr>
        <w:t>urrounding</w:t>
      </w:r>
      <w:r>
        <w:rPr>
          <w:color w:val="3D3D3D"/>
          <w:spacing w:val="-18"/>
          <w:w w:val="105"/>
        </w:rPr>
        <w:t xml:space="preserve"> </w:t>
      </w:r>
      <w:r>
        <w:rPr>
          <w:color w:val="3D3D3D"/>
          <w:w w:val="105"/>
        </w:rPr>
        <w:t>are</w:t>
      </w:r>
      <w:r>
        <w:rPr>
          <w:color w:val="3D3D3D"/>
          <w:spacing w:val="21"/>
          <w:w w:val="105"/>
        </w:rPr>
        <w:t>a</w:t>
      </w:r>
      <w:r>
        <w:rPr>
          <w:color w:val="5D5D5D"/>
          <w:w w:val="105"/>
        </w:rPr>
        <w:t>.</w:t>
      </w:r>
    </w:p>
    <w:p w14:paraId="13EDDBA5" w14:textId="77777777" w:rsidR="00A5052B" w:rsidRDefault="00A5052B">
      <w:pPr>
        <w:spacing w:line="320" w:lineRule="auto"/>
        <w:jc w:val="both"/>
        <w:sectPr w:rsidR="00A5052B">
          <w:pgSz w:w="11910" w:h="16830"/>
          <w:pgMar w:top="1100" w:right="1000" w:bottom="860" w:left="1600" w:header="0" w:footer="650" w:gutter="0"/>
          <w:cols w:space="720"/>
        </w:sectPr>
      </w:pPr>
    </w:p>
    <w:p w14:paraId="13EDDBA6" w14:textId="77777777" w:rsidR="00A5052B" w:rsidRDefault="00A72E41">
      <w:pPr>
        <w:pStyle w:val="BodyText"/>
        <w:spacing w:before="45" w:line="321" w:lineRule="auto"/>
        <w:ind w:left="464" w:right="501" w:hanging="350"/>
        <w:jc w:val="both"/>
      </w:pPr>
      <w:r>
        <w:rPr>
          <w:color w:val="2D2D2D"/>
        </w:rPr>
        <w:lastRenderedPageBreak/>
        <w:t>3.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Except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permitted</w:t>
      </w:r>
      <w:r>
        <w:rPr>
          <w:color w:val="2D2D2D"/>
          <w:spacing w:val="7"/>
        </w:rPr>
        <w:t xml:space="preserve"> </w:t>
      </w:r>
      <w:r>
        <w:rPr>
          <w:color w:val="1F1F1F"/>
        </w:rPr>
        <w:t>under</w:t>
      </w:r>
      <w:r>
        <w:rPr>
          <w:color w:val="1F1F1F"/>
          <w:spacing w:val="-4"/>
        </w:rPr>
        <w:t xml:space="preserve"> </w:t>
      </w:r>
      <w:r>
        <w:rPr>
          <w:color w:val="2D2D2D"/>
        </w:rPr>
        <w:t>conditions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5 and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7,</w:t>
      </w:r>
      <w:r>
        <w:rPr>
          <w:color w:val="2D2D2D"/>
          <w:spacing w:val="-12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use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deve</w:t>
      </w:r>
      <w:r>
        <w:rPr>
          <w:color w:val="2D2D2D"/>
          <w:spacing w:val="-13"/>
        </w:rPr>
        <w:t>l</w:t>
      </w:r>
      <w:r>
        <w:rPr>
          <w:color w:val="A1A1A1"/>
          <w:spacing w:val="-36"/>
        </w:rPr>
        <w:t>.</w:t>
      </w:r>
      <w:r>
        <w:rPr>
          <w:color w:val="2D2D2D"/>
        </w:rPr>
        <w:t>opment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generally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in</w:t>
      </w:r>
      <w:r>
        <w:rPr>
          <w:color w:val="2D2D2D"/>
          <w:w w:val="103"/>
        </w:rPr>
        <w:t xml:space="preserve"> </w:t>
      </w:r>
      <w:r>
        <w:rPr>
          <w:color w:val="2D2D2D"/>
        </w:rPr>
        <w:t>accordance</w:t>
      </w:r>
      <w:r>
        <w:rPr>
          <w:color w:val="2D2D2D"/>
          <w:spacing w:val="41"/>
        </w:rPr>
        <w:t xml:space="preserve"> </w:t>
      </w:r>
      <w:r>
        <w:rPr>
          <w:color w:val="2D2D2D"/>
          <w:spacing w:val="-1"/>
        </w:rPr>
        <w:t>with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50"/>
        </w:rPr>
        <w:t xml:space="preserve"> </w:t>
      </w:r>
      <w:r>
        <w:rPr>
          <w:color w:val="2D2D2D"/>
          <w:spacing w:val="-3"/>
        </w:rPr>
        <w:t>pl</w:t>
      </w:r>
      <w:r>
        <w:rPr>
          <w:color w:val="2D2D2D"/>
          <w:spacing w:val="-4"/>
        </w:rPr>
        <w:t>ans.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41"/>
        </w:rPr>
        <w:t xml:space="preserve"> </w:t>
      </w:r>
      <w:r>
        <w:rPr>
          <w:color w:val="2D2D2D"/>
          <w:spacing w:val="-3"/>
        </w:rPr>
        <w:t>pl</w:t>
      </w:r>
      <w:r>
        <w:rPr>
          <w:color w:val="2D2D2D"/>
          <w:spacing w:val="-4"/>
        </w:rPr>
        <w:t>ans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not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altered</w:t>
      </w:r>
      <w:r>
        <w:rPr>
          <w:color w:val="2D2D2D"/>
          <w:spacing w:val="36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37"/>
        </w:rPr>
        <w:t xml:space="preserve"> </w:t>
      </w:r>
      <w:r>
        <w:rPr>
          <w:color w:val="2D2D2D"/>
          <w:spacing w:val="-2"/>
        </w:rPr>
        <w:t>modified</w:t>
      </w:r>
      <w:r>
        <w:rPr>
          <w:color w:val="2D2D2D"/>
          <w:spacing w:val="21"/>
          <w:w w:val="104"/>
        </w:rPr>
        <w:t xml:space="preserve"> </w:t>
      </w:r>
      <w:r>
        <w:rPr>
          <w:color w:val="2D2D2D"/>
          <w:spacing w:val="-1"/>
        </w:rPr>
        <w:t>without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5"/>
        </w:rPr>
        <w:t xml:space="preserve"> </w:t>
      </w:r>
      <w:r>
        <w:rPr>
          <w:color w:val="2D2D2D"/>
          <w:spacing w:val="-1"/>
        </w:rPr>
        <w:t>written</w:t>
      </w:r>
      <w:r>
        <w:rPr>
          <w:color w:val="2D2D2D"/>
          <w:spacing w:val="16"/>
        </w:rPr>
        <w:t xml:space="preserve"> </w:t>
      </w:r>
      <w:r>
        <w:rPr>
          <w:color w:val="424242"/>
        </w:rPr>
        <w:t>consent</w:t>
      </w:r>
      <w:r>
        <w:rPr>
          <w:color w:val="424242"/>
          <w:spacing w:val="33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6"/>
        </w:rPr>
        <w:t xml:space="preserve"> </w:t>
      </w:r>
      <w:r>
        <w:rPr>
          <w:color w:val="2D2D2D"/>
          <w:spacing w:val="-2"/>
        </w:rPr>
        <w:t>responsibl</w:t>
      </w:r>
      <w:r>
        <w:rPr>
          <w:color w:val="2D2D2D"/>
          <w:spacing w:val="-3"/>
        </w:rPr>
        <w:t>e</w:t>
      </w:r>
      <w:r>
        <w:rPr>
          <w:color w:val="2D2D2D"/>
          <w:spacing w:val="26"/>
        </w:rPr>
        <w:t xml:space="preserve"> </w:t>
      </w:r>
      <w:r>
        <w:rPr>
          <w:color w:val="2D2D2D"/>
          <w:spacing w:val="-1"/>
        </w:rPr>
        <w:t>authority.</w:t>
      </w:r>
    </w:p>
    <w:p w14:paraId="13EDDBA7" w14:textId="77777777" w:rsidR="00A5052B" w:rsidRDefault="00A5052B">
      <w:pPr>
        <w:spacing w:before="7"/>
        <w:rPr>
          <w:rFonts w:ascii="Arial" w:eastAsia="Arial" w:hAnsi="Arial" w:cs="Arial"/>
          <w:sz w:val="21"/>
          <w:szCs w:val="21"/>
        </w:rPr>
      </w:pPr>
    </w:p>
    <w:p w14:paraId="13EDDBA8" w14:textId="77777777" w:rsidR="00A5052B" w:rsidRDefault="00A72E41">
      <w:pPr>
        <w:ind w:left="107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D2D2D"/>
          <w:sz w:val="19"/>
        </w:rPr>
        <w:t>STAGING</w:t>
      </w:r>
    </w:p>
    <w:p w14:paraId="13EDDBA9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BAA" w14:textId="77777777" w:rsidR="00A5052B" w:rsidRDefault="00A72E41">
      <w:pPr>
        <w:pStyle w:val="BodyText"/>
        <w:numPr>
          <w:ilvl w:val="0"/>
          <w:numId w:val="18"/>
        </w:numPr>
        <w:tabs>
          <w:tab w:val="left" w:pos="458"/>
        </w:tabs>
        <w:spacing w:before="110" w:line="313" w:lineRule="auto"/>
        <w:ind w:right="505" w:hanging="357"/>
        <w:jc w:val="both"/>
      </w:pPr>
      <w:r>
        <w:rPr>
          <w:color w:val="1F1F1F"/>
          <w:w w:val="105"/>
        </w:rPr>
        <w:t>The</w:t>
      </w:r>
      <w:r>
        <w:rPr>
          <w:color w:val="1F1F1F"/>
          <w:spacing w:val="-27"/>
          <w:w w:val="105"/>
        </w:rPr>
        <w:t xml:space="preserve"> </w:t>
      </w:r>
      <w:r>
        <w:rPr>
          <w:color w:val="1F1F1F"/>
          <w:w w:val="105"/>
        </w:rPr>
        <w:t>use</w:t>
      </w:r>
      <w:r>
        <w:rPr>
          <w:color w:val="1F1F1F"/>
          <w:spacing w:val="-36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33"/>
          <w:w w:val="105"/>
        </w:rPr>
        <w:t xml:space="preserve"> </w:t>
      </w:r>
      <w:r>
        <w:rPr>
          <w:color w:val="2D2D2D"/>
          <w:spacing w:val="-2"/>
          <w:w w:val="105"/>
        </w:rPr>
        <w:t>development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05"/>
        </w:rPr>
        <w:t>may</w:t>
      </w:r>
      <w:r>
        <w:rPr>
          <w:color w:val="2D2D2D"/>
          <w:spacing w:val="-30"/>
          <w:w w:val="105"/>
        </w:rPr>
        <w:t xml:space="preserve"> </w:t>
      </w:r>
      <w:r>
        <w:rPr>
          <w:color w:val="2D2D2D"/>
          <w:w w:val="105"/>
        </w:rPr>
        <w:t>be</w:t>
      </w:r>
      <w:r>
        <w:rPr>
          <w:color w:val="2D2D2D"/>
          <w:spacing w:val="-34"/>
          <w:w w:val="105"/>
        </w:rPr>
        <w:t xml:space="preserve"> </w:t>
      </w:r>
      <w:r>
        <w:rPr>
          <w:color w:val="2D2D2D"/>
          <w:w w:val="105"/>
        </w:rPr>
        <w:t>completed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-39"/>
          <w:w w:val="105"/>
        </w:rPr>
        <w:t xml:space="preserve"> </w:t>
      </w:r>
      <w:r>
        <w:rPr>
          <w:color w:val="424242"/>
          <w:w w:val="105"/>
        </w:rPr>
        <w:t>stages.</w:t>
      </w:r>
      <w:r>
        <w:rPr>
          <w:color w:val="424242"/>
          <w:spacing w:val="-30"/>
          <w:w w:val="105"/>
        </w:rPr>
        <w:t xml:space="preserve"> </w:t>
      </w:r>
      <w:r>
        <w:rPr>
          <w:color w:val="2D2D2D"/>
          <w:w w:val="105"/>
        </w:rPr>
        <w:t>Any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05"/>
        </w:rPr>
        <w:t>corresponding</w:t>
      </w:r>
      <w:r>
        <w:rPr>
          <w:color w:val="2D2D2D"/>
          <w:spacing w:val="-36"/>
          <w:w w:val="105"/>
        </w:rPr>
        <w:t xml:space="preserve"> </w:t>
      </w:r>
      <w:r>
        <w:rPr>
          <w:color w:val="2D2D2D"/>
          <w:spacing w:val="-1"/>
          <w:w w:val="105"/>
        </w:rPr>
        <w:t>obli</w:t>
      </w:r>
      <w:r>
        <w:rPr>
          <w:color w:val="2D2D2D"/>
          <w:spacing w:val="-2"/>
          <w:w w:val="105"/>
        </w:rPr>
        <w:t>gations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spacing w:val="-1"/>
          <w:w w:val="105"/>
        </w:rPr>
        <w:t>ari</w:t>
      </w:r>
      <w:r>
        <w:rPr>
          <w:color w:val="2D2D2D"/>
          <w:spacing w:val="-2"/>
          <w:w w:val="105"/>
        </w:rPr>
        <w:t>sing</w:t>
      </w:r>
      <w:r>
        <w:rPr>
          <w:color w:val="2D2D2D"/>
          <w:spacing w:val="53"/>
          <w:w w:val="97"/>
        </w:rPr>
        <w:t xml:space="preserve"> </w:t>
      </w:r>
      <w:r>
        <w:rPr>
          <w:color w:val="2D2D2D"/>
          <w:w w:val="105"/>
        </w:rPr>
        <w:t>under</w:t>
      </w:r>
      <w:r>
        <w:rPr>
          <w:color w:val="2D2D2D"/>
          <w:spacing w:val="-31"/>
          <w:w w:val="105"/>
        </w:rPr>
        <w:t xml:space="preserve"> </w:t>
      </w:r>
      <w:r>
        <w:rPr>
          <w:color w:val="2D2D2D"/>
          <w:spacing w:val="-1"/>
          <w:w w:val="105"/>
        </w:rPr>
        <w:t>thi</w:t>
      </w:r>
      <w:r>
        <w:rPr>
          <w:color w:val="2D2D2D"/>
          <w:spacing w:val="-2"/>
          <w:w w:val="105"/>
        </w:rPr>
        <w:t>s</w:t>
      </w:r>
      <w:r>
        <w:rPr>
          <w:color w:val="2D2D2D"/>
          <w:spacing w:val="-24"/>
          <w:w w:val="105"/>
        </w:rPr>
        <w:t xml:space="preserve"> </w:t>
      </w:r>
      <w:r>
        <w:rPr>
          <w:color w:val="1F1F1F"/>
          <w:w w:val="105"/>
        </w:rPr>
        <w:t>permit</w:t>
      </w:r>
      <w:r>
        <w:rPr>
          <w:color w:val="1F1F1F"/>
          <w:spacing w:val="-23"/>
          <w:w w:val="105"/>
        </w:rPr>
        <w:t xml:space="preserve"> </w:t>
      </w:r>
      <w:r>
        <w:rPr>
          <w:color w:val="2D2D2D"/>
          <w:w w:val="105"/>
        </w:rPr>
        <w:t>may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be</w:t>
      </w:r>
      <w:r>
        <w:rPr>
          <w:color w:val="2D2D2D"/>
          <w:spacing w:val="-33"/>
          <w:w w:val="105"/>
        </w:rPr>
        <w:t xml:space="preserve"> </w:t>
      </w:r>
      <w:r>
        <w:rPr>
          <w:color w:val="2D2D2D"/>
          <w:spacing w:val="-4"/>
          <w:w w:val="105"/>
        </w:rPr>
        <w:t>si</w:t>
      </w:r>
      <w:r>
        <w:rPr>
          <w:color w:val="2D2D2D"/>
          <w:spacing w:val="-3"/>
          <w:w w:val="105"/>
        </w:rPr>
        <w:t>milarl</w:t>
      </w:r>
      <w:r>
        <w:rPr>
          <w:color w:val="2D2D2D"/>
          <w:spacing w:val="-4"/>
          <w:w w:val="105"/>
        </w:rPr>
        <w:t>y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completed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spacing w:val="-9"/>
          <w:w w:val="105"/>
        </w:rPr>
        <w:t>i</w:t>
      </w:r>
      <w:r>
        <w:rPr>
          <w:color w:val="2D2D2D"/>
          <w:spacing w:val="-17"/>
          <w:w w:val="105"/>
        </w:rPr>
        <w:t>n</w:t>
      </w:r>
      <w:r>
        <w:rPr>
          <w:color w:val="2D2D2D"/>
          <w:spacing w:val="-35"/>
          <w:w w:val="105"/>
        </w:rPr>
        <w:t xml:space="preserve"> </w:t>
      </w:r>
      <w:r>
        <w:rPr>
          <w:color w:val="424242"/>
          <w:w w:val="105"/>
        </w:rPr>
        <w:t>stages.</w:t>
      </w:r>
    </w:p>
    <w:p w14:paraId="13EDDBAB" w14:textId="77777777" w:rsidR="00A5052B" w:rsidRDefault="00A5052B">
      <w:pPr>
        <w:spacing w:before="11"/>
        <w:rPr>
          <w:rFonts w:ascii="Arial" w:eastAsia="Arial" w:hAnsi="Arial" w:cs="Arial"/>
        </w:rPr>
      </w:pPr>
    </w:p>
    <w:p w14:paraId="13EDDBAC" w14:textId="77777777" w:rsidR="00A5052B" w:rsidRDefault="00A72E41">
      <w:pPr>
        <w:ind w:left="107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F1F1F"/>
          <w:w w:val="95"/>
          <w:sz w:val="19"/>
        </w:rPr>
        <w:t>MICRO-SITING</w:t>
      </w:r>
      <w:r>
        <w:rPr>
          <w:rFonts w:ascii="Arial"/>
          <w:b/>
          <w:color w:val="1F1F1F"/>
          <w:spacing w:val="-4"/>
          <w:w w:val="95"/>
          <w:sz w:val="19"/>
        </w:rPr>
        <w:t xml:space="preserve"> </w:t>
      </w:r>
      <w:r>
        <w:rPr>
          <w:rFonts w:ascii="Arial"/>
          <w:b/>
          <w:color w:val="1F1F1F"/>
          <w:w w:val="95"/>
          <w:sz w:val="19"/>
        </w:rPr>
        <w:t>OF</w:t>
      </w:r>
      <w:r>
        <w:rPr>
          <w:rFonts w:ascii="Arial"/>
          <w:b/>
          <w:color w:val="1F1F1F"/>
          <w:spacing w:val="-19"/>
          <w:w w:val="95"/>
          <w:sz w:val="19"/>
        </w:rPr>
        <w:t xml:space="preserve"> </w:t>
      </w:r>
      <w:r>
        <w:rPr>
          <w:rFonts w:ascii="Arial"/>
          <w:b/>
          <w:color w:val="1F1F1F"/>
          <w:w w:val="95"/>
          <w:sz w:val="19"/>
        </w:rPr>
        <w:t>TURBINES</w:t>
      </w:r>
    </w:p>
    <w:p w14:paraId="13EDDBAD" w14:textId="77777777" w:rsidR="00A5052B" w:rsidRDefault="00A5052B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p w14:paraId="13EDDBAE" w14:textId="77777777" w:rsidR="00A5052B" w:rsidRDefault="00A72E41">
      <w:pPr>
        <w:pStyle w:val="BodyText"/>
        <w:numPr>
          <w:ilvl w:val="0"/>
          <w:numId w:val="18"/>
        </w:numPr>
        <w:tabs>
          <w:tab w:val="left" w:pos="472"/>
        </w:tabs>
        <w:spacing w:line="318" w:lineRule="auto"/>
        <w:ind w:right="521" w:hanging="357"/>
        <w:jc w:val="both"/>
      </w:pPr>
      <w:r>
        <w:rPr>
          <w:color w:val="2D2D2D"/>
        </w:rPr>
        <w:t>Before development</w:t>
      </w:r>
      <w:r>
        <w:rPr>
          <w:color w:val="2D2D2D"/>
          <w:spacing w:val="11"/>
        </w:rPr>
        <w:t xml:space="preserve"> </w:t>
      </w:r>
      <w:r>
        <w:rPr>
          <w:color w:val="2D2D2D"/>
          <w:spacing w:val="-1"/>
        </w:rPr>
        <w:t>starts,</w:t>
      </w:r>
      <w:r>
        <w:rPr>
          <w:color w:val="2D2D2D"/>
          <w:spacing w:val="-2"/>
        </w:rPr>
        <w:t>a</w:t>
      </w:r>
      <w:r>
        <w:rPr>
          <w:color w:val="2D2D2D"/>
          <w:spacing w:val="8"/>
        </w:rPr>
        <w:t xml:space="preserve"> </w:t>
      </w:r>
      <w:r>
        <w:rPr>
          <w:color w:val="2D2D2D"/>
          <w:spacing w:val="-1"/>
        </w:rPr>
        <w:t>Micro-Siting</w:t>
      </w:r>
      <w:r>
        <w:rPr>
          <w:color w:val="2D2D2D"/>
          <w:spacing w:val="-2"/>
        </w:rPr>
        <w:t xml:space="preserve"> </w:t>
      </w:r>
      <w:r>
        <w:rPr>
          <w:color w:val="2D2D2D"/>
          <w:spacing w:val="-4"/>
        </w:rPr>
        <w:t>Plan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submitted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to,</w:t>
      </w:r>
      <w:r>
        <w:rPr>
          <w:color w:val="2D2D2D"/>
          <w:spacing w:val="-8"/>
        </w:rPr>
        <w:t xml:space="preserve"> </w:t>
      </w:r>
      <w:r>
        <w:rPr>
          <w:color w:val="2D2D2D"/>
        </w:rPr>
        <w:t>approved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42"/>
          <w:w w:val="99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18"/>
        </w:rPr>
        <w:t xml:space="preserve"> </w:t>
      </w:r>
      <w:r>
        <w:rPr>
          <w:color w:val="1F1F1F"/>
        </w:rPr>
        <w:t>the</w:t>
      </w:r>
      <w:r>
        <w:rPr>
          <w:color w:val="1F1F1F"/>
          <w:spacing w:val="46"/>
        </w:rPr>
        <w:t xml:space="preserve"> </w:t>
      </w:r>
      <w:r>
        <w:rPr>
          <w:color w:val="2D2D2D"/>
        </w:rPr>
        <w:t>respons</w:t>
      </w:r>
      <w:r>
        <w:rPr>
          <w:color w:val="2D2D2D"/>
          <w:spacing w:val="1"/>
        </w:rPr>
        <w:t>i</w:t>
      </w:r>
      <w:r>
        <w:rPr>
          <w:color w:val="2D2D2D"/>
        </w:rPr>
        <w:t>b</w:t>
      </w:r>
      <w:r>
        <w:rPr>
          <w:color w:val="2D2D2D"/>
          <w:spacing w:val="-12"/>
        </w:rPr>
        <w:t>l</w:t>
      </w:r>
      <w:r>
        <w:rPr>
          <w:color w:val="2D2D2D"/>
        </w:rPr>
        <w:t>e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authority,</w:t>
      </w:r>
      <w:r>
        <w:rPr>
          <w:color w:val="2D2D2D"/>
          <w:spacing w:val="36"/>
        </w:rPr>
        <w:t xml:space="preserve"> </w:t>
      </w:r>
      <w:r>
        <w:rPr>
          <w:color w:val="1F1F1F"/>
          <w:spacing w:val="-19"/>
        </w:rPr>
        <w:t>i</w:t>
      </w:r>
      <w:r>
        <w:rPr>
          <w:color w:val="1F1F1F"/>
        </w:rPr>
        <w:t>de</w:t>
      </w:r>
      <w:r>
        <w:rPr>
          <w:color w:val="1F1F1F"/>
          <w:spacing w:val="-16"/>
        </w:rPr>
        <w:t>n</w:t>
      </w:r>
      <w:r>
        <w:rPr>
          <w:color w:val="1F1F1F"/>
        </w:rPr>
        <w:t>tify</w:t>
      </w:r>
      <w:r>
        <w:rPr>
          <w:color w:val="1F1F1F"/>
          <w:spacing w:val="5"/>
        </w:rPr>
        <w:t>i</w:t>
      </w:r>
      <w:r>
        <w:rPr>
          <w:color w:val="1F1F1F"/>
        </w:rPr>
        <w:t>ng</w:t>
      </w:r>
      <w:r>
        <w:rPr>
          <w:color w:val="1F1F1F"/>
          <w:spacing w:val="-7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footpr</w:t>
      </w:r>
      <w:r>
        <w:rPr>
          <w:color w:val="2D2D2D"/>
          <w:spacing w:val="7"/>
        </w:rPr>
        <w:t>i</w:t>
      </w:r>
      <w:r>
        <w:rPr>
          <w:color w:val="2D2D2D"/>
        </w:rPr>
        <w:t>nt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at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ground</w:t>
      </w:r>
      <w:r>
        <w:rPr>
          <w:color w:val="2D2D2D"/>
          <w:spacing w:val="46"/>
        </w:rPr>
        <w:t xml:space="preserve"> </w:t>
      </w:r>
      <w:r>
        <w:rPr>
          <w:color w:val="1F1F1F"/>
          <w:spacing w:val="-19"/>
        </w:rPr>
        <w:t>l</w:t>
      </w:r>
      <w:r>
        <w:rPr>
          <w:color w:val="1F1F1F"/>
        </w:rPr>
        <w:t>evel</w:t>
      </w:r>
      <w:r>
        <w:rPr>
          <w:color w:val="1F1F1F"/>
          <w:spacing w:val="6"/>
        </w:rPr>
        <w:t xml:space="preserve"> </w:t>
      </w:r>
      <w:r>
        <w:rPr>
          <w:color w:val="2D2D2D"/>
        </w:rPr>
        <w:t>w</w:t>
      </w:r>
      <w:r>
        <w:rPr>
          <w:color w:val="2D2D2D"/>
          <w:spacing w:val="-5"/>
        </w:rPr>
        <w:t>i</w:t>
      </w:r>
      <w:r>
        <w:rPr>
          <w:color w:val="2D2D2D"/>
        </w:rPr>
        <w:t>th</w:t>
      </w:r>
      <w:r>
        <w:rPr>
          <w:color w:val="2D2D2D"/>
          <w:spacing w:val="4"/>
        </w:rPr>
        <w:t>i</w:t>
      </w:r>
      <w:r>
        <w:rPr>
          <w:color w:val="2D2D2D"/>
        </w:rPr>
        <w:t>n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wh</w:t>
      </w:r>
      <w:r>
        <w:rPr>
          <w:color w:val="2D2D2D"/>
          <w:spacing w:val="5"/>
        </w:rPr>
        <w:t>i</w:t>
      </w:r>
      <w:r>
        <w:rPr>
          <w:color w:val="2D2D2D"/>
        </w:rPr>
        <w:t>ch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each</w:t>
      </w:r>
      <w:r>
        <w:rPr>
          <w:color w:val="2D2D2D"/>
          <w:spacing w:val="16"/>
        </w:rPr>
        <w:t xml:space="preserve"> </w:t>
      </w:r>
      <w:r>
        <w:rPr>
          <w:color w:val="1F1F1F"/>
        </w:rPr>
        <w:t>turbine</w:t>
      </w:r>
      <w:r>
        <w:rPr>
          <w:color w:val="1F1F1F"/>
          <w:w w:val="104"/>
        </w:rPr>
        <w:t xml:space="preserve"> </w:t>
      </w:r>
      <w:r>
        <w:rPr>
          <w:color w:val="1F1F1F"/>
        </w:rPr>
        <w:t>may</w:t>
      </w:r>
      <w:r>
        <w:rPr>
          <w:color w:val="1F1F1F"/>
          <w:spacing w:val="3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17"/>
        </w:rPr>
        <w:t xml:space="preserve"> </w:t>
      </w:r>
      <w:r>
        <w:rPr>
          <w:color w:val="1F1F1F"/>
          <w:spacing w:val="2"/>
        </w:rPr>
        <w:t>located</w:t>
      </w:r>
      <w:r>
        <w:rPr>
          <w:color w:val="424242"/>
          <w:spacing w:val="1"/>
        </w:rPr>
        <w:t>.</w:t>
      </w:r>
      <w:r>
        <w:rPr>
          <w:color w:val="1F1F1F"/>
          <w:spacing w:val="2"/>
        </w:rPr>
        <w:t>When</w:t>
      </w:r>
      <w:r>
        <w:rPr>
          <w:color w:val="1F1F1F"/>
          <w:spacing w:val="14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17"/>
        </w:rPr>
        <w:t xml:space="preserve"> </w:t>
      </w:r>
      <w:r>
        <w:rPr>
          <w:color w:val="1F1F1F"/>
        </w:rPr>
        <w:t>the</w:t>
      </w:r>
      <w:r>
        <w:rPr>
          <w:color w:val="1F1F1F"/>
          <w:spacing w:val="21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5"/>
        </w:rPr>
        <w:t>an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will form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part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 xml:space="preserve">of </w:t>
      </w:r>
      <w:r>
        <w:rPr>
          <w:color w:val="1F1F1F"/>
          <w:spacing w:val="-1"/>
        </w:rPr>
        <w:t>thi</w:t>
      </w:r>
      <w:r>
        <w:rPr>
          <w:color w:val="1F1F1F"/>
          <w:spacing w:val="-2"/>
        </w:rPr>
        <w:t>s</w:t>
      </w:r>
      <w:r>
        <w:rPr>
          <w:color w:val="1F1F1F"/>
          <w:spacing w:val="17"/>
        </w:rPr>
        <w:t xml:space="preserve"> </w:t>
      </w:r>
      <w:r>
        <w:rPr>
          <w:color w:val="2D2D2D"/>
        </w:rPr>
        <w:t>permit.</w:t>
      </w:r>
    </w:p>
    <w:p w14:paraId="13EDDBAF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BB0" w14:textId="77777777" w:rsidR="00A5052B" w:rsidRDefault="00A72E41">
      <w:pPr>
        <w:pStyle w:val="BodyText"/>
        <w:spacing w:line="321" w:lineRule="auto"/>
        <w:ind w:left="457" w:right="383" w:firstLine="0"/>
      </w:pPr>
      <w:r>
        <w:rPr>
          <w:color w:val="1F1F1F"/>
        </w:rPr>
        <w:t>The</w:t>
      </w:r>
      <w:r>
        <w:rPr>
          <w:color w:val="1F1F1F"/>
          <w:spacing w:val="38"/>
        </w:rPr>
        <w:t xml:space="preserve"> </w:t>
      </w:r>
      <w:r>
        <w:rPr>
          <w:color w:val="2D2D2D"/>
          <w:spacing w:val="-3"/>
        </w:rPr>
        <w:t>Micro-siting</w:t>
      </w:r>
      <w:r>
        <w:rPr>
          <w:color w:val="2D2D2D"/>
          <w:spacing w:val="13"/>
        </w:rPr>
        <w:t xml:space="preserve"> </w:t>
      </w:r>
      <w:r>
        <w:rPr>
          <w:color w:val="2D2D2D"/>
          <w:spacing w:val="-6"/>
        </w:rPr>
        <w:t>Plan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fully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dimensioned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drawn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7"/>
        </w:rPr>
        <w:t xml:space="preserve"> </w:t>
      </w:r>
      <w:r>
        <w:rPr>
          <w:color w:val="424242"/>
          <w:spacing w:val="-2"/>
        </w:rPr>
        <w:t>scal</w:t>
      </w:r>
      <w:r>
        <w:rPr>
          <w:color w:val="424242"/>
          <w:spacing w:val="-1"/>
        </w:rPr>
        <w:t>e.</w:t>
      </w:r>
      <w:r>
        <w:rPr>
          <w:color w:val="424242"/>
          <w:spacing w:val="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footprint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for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each</w:t>
      </w:r>
      <w:r>
        <w:rPr>
          <w:color w:val="2D2D2D"/>
          <w:spacing w:val="25"/>
          <w:w w:val="97"/>
        </w:rPr>
        <w:t xml:space="preserve"> </w:t>
      </w:r>
      <w:r>
        <w:rPr>
          <w:color w:val="2D2D2D"/>
        </w:rPr>
        <w:t>turb</w:t>
      </w:r>
      <w:r>
        <w:rPr>
          <w:color w:val="2D2D2D"/>
          <w:spacing w:val="2"/>
        </w:rPr>
        <w:t>i</w:t>
      </w:r>
      <w:r>
        <w:rPr>
          <w:color w:val="2D2D2D"/>
        </w:rPr>
        <w:t>ne</w:t>
      </w:r>
      <w:r>
        <w:rPr>
          <w:color w:val="2D2D2D"/>
          <w:spacing w:val="10"/>
        </w:rPr>
        <w:t xml:space="preserve"> </w:t>
      </w:r>
      <w:r>
        <w:rPr>
          <w:color w:val="2D2D2D"/>
          <w:spacing w:val="-20"/>
        </w:rPr>
        <w:t>i</w:t>
      </w:r>
      <w:r>
        <w:rPr>
          <w:color w:val="2D2D2D"/>
        </w:rPr>
        <w:t>dentified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Micro-S</w:t>
      </w:r>
      <w:r>
        <w:rPr>
          <w:color w:val="2D2D2D"/>
          <w:spacing w:val="-6"/>
        </w:rPr>
        <w:t>i</w:t>
      </w:r>
      <w:r>
        <w:rPr>
          <w:color w:val="2D2D2D"/>
        </w:rPr>
        <w:t>ting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P</w:t>
      </w:r>
      <w:r>
        <w:rPr>
          <w:color w:val="2D2D2D"/>
          <w:spacing w:val="-11"/>
        </w:rPr>
        <w:t>l</w:t>
      </w:r>
      <w:r>
        <w:rPr>
          <w:color w:val="2D2D2D"/>
        </w:rPr>
        <w:t>an:</w:t>
      </w:r>
    </w:p>
    <w:p w14:paraId="13EDDBB1" w14:textId="77777777" w:rsidR="00A5052B" w:rsidRDefault="00A5052B">
      <w:pPr>
        <w:spacing w:before="3"/>
        <w:rPr>
          <w:rFonts w:ascii="Arial" w:eastAsia="Arial" w:hAnsi="Arial" w:cs="Arial"/>
          <w:sz w:val="19"/>
          <w:szCs w:val="19"/>
        </w:rPr>
      </w:pPr>
    </w:p>
    <w:p w14:paraId="13EDDBB2" w14:textId="77777777" w:rsidR="00A5052B" w:rsidRDefault="00A72E41">
      <w:pPr>
        <w:pStyle w:val="BodyText"/>
        <w:numPr>
          <w:ilvl w:val="1"/>
          <w:numId w:val="18"/>
        </w:numPr>
        <w:tabs>
          <w:tab w:val="left" w:pos="829"/>
        </w:tabs>
        <w:spacing w:line="309" w:lineRule="auto"/>
        <w:ind w:right="511" w:hanging="350"/>
        <w:jc w:val="both"/>
        <w:rPr>
          <w:sz w:val="19"/>
          <w:szCs w:val="19"/>
        </w:rPr>
      </w:pPr>
      <w:r>
        <w:rPr>
          <w:color w:val="2D2D2D"/>
          <w:w w:val="105"/>
        </w:rPr>
        <w:t>must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not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extend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more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than</w:t>
      </w:r>
      <w:r>
        <w:rPr>
          <w:color w:val="2D2D2D"/>
          <w:spacing w:val="2"/>
          <w:w w:val="105"/>
        </w:rPr>
        <w:t xml:space="preserve"> </w:t>
      </w:r>
      <w:r>
        <w:rPr>
          <w:rFonts w:ascii="Times New Roman"/>
          <w:color w:val="2D2D2D"/>
          <w:spacing w:val="-50"/>
          <w:w w:val="105"/>
          <w:sz w:val="22"/>
        </w:rPr>
        <w:t>1</w:t>
      </w:r>
      <w:r>
        <w:rPr>
          <w:rFonts w:ascii="Times New Roman"/>
          <w:color w:val="2D2D2D"/>
          <w:w w:val="105"/>
          <w:sz w:val="22"/>
        </w:rPr>
        <w:t>00</w:t>
      </w:r>
      <w:r>
        <w:rPr>
          <w:rFonts w:ascii="Times New Roman"/>
          <w:color w:val="2D2D2D"/>
          <w:spacing w:val="-12"/>
          <w:w w:val="105"/>
          <w:sz w:val="22"/>
        </w:rPr>
        <w:t xml:space="preserve"> </w:t>
      </w:r>
      <w:r>
        <w:rPr>
          <w:color w:val="2D2D2D"/>
          <w:w w:val="105"/>
        </w:rPr>
        <w:t>metres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any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direct</w:t>
      </w:r>
      <w:r>
        <w:rPr>
          <w:color w:val="2D2D2D"/>
          <w:spacing w:val="2"/>
          <w:w w:val="105"/>
        </w:rPr>
        <w:t>i</w:t>
      </w:r>
      <w:r>
        <w:rPr>
          <w:color w:val="2D2D2D"/>
          <w:w w:val="105"/>
        </w:rPr>
        <w:t>on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from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centre</w:t>
      </w:r>
      <w:r>
        <w:rPr>
          <w:color w:val="2D2D2D"/>
          <w:spacing w:val="-2"/>
          <w:w w:val="105"/>
        </w:rPr>
        <w:t xml:space="preserve"> </w:t>
      </w:r>
      <w:r>
        <w:rPr>
          <w:color w:val="424242"/>
          <w:w w:val="105"/>
        </w:rPr>
        <w:t>of</w:t>
      </w:r>
      <w:r>
        <w:rPr>
          <w:color w:val="424242"/>
          <w:spacing w:val="-6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turb</w:t>
      </w:r>
      <w:r>
        <w:rPr>
          <w:color w:val="2D2D2D"/>
          <w:spacing w:val="10"/>
          <w:w w:val="105"/>
        </w:rPr>
        <w:t>i</w:t>
      </w:r>
      <w:r>
        <w:rPr>
          <w:color w:val="2D2D2D"/>
          <w:w w:val="105"/>
        </w:rPr>
        <w:t>ne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at</w:t>
      </w:r>
      <w:r>
        <w:rPr>
          <w:color w:val="2D2D2D"/>
          <w:w w:val="106"/>
        </w:rPr>
        <w:t xml:space="preserve"> </w:t>
      </w:r>
      <w:r>
        <w:rPr>
          <w:color w:val="2D2D2D"/>
          <w:w w:val="105"/>
        </w:rPr>
        <w:t>ground</w:t>
      </w:r>
      <w:r>
        <w:rPr>
          <w:color w:val="2D2D2D"/>
          <w:spacing w:val="-14"/>
          <w:w w:val="105"/>
        </w:rPr>
        <w:t xml:space="preserve"> </w:t>
      </w:r>
      <w:r>
        <w:rPr>
          <w:color w:val="1F1F1F"/>
          <w:spacing w:val="-20"/>
          <w:w w:val="105"/>
        </w:rPr>
        <w:t>l</w:t>
      </w:r>
      <w:r>
        <w:rPr>
          <w:color w:val="1F1F1F"/>
          <w:w w:val="105"/>
        </w:rPr>
        <w:t>evel</w:t>
      </w:r>
      <w:r>
        <w:rPr>
          <w:color w:val="1F1F1F"/>
          <w:spacing w:val="-26"/>
          <w:w w:val="105"/>
        </w:rPr>
        <w:t xml:space="preserve"> </w:t>
      </w:r>
      <w:r>
        <w:rPr>
          <w:color w:val="2D2D2D"/>
          <w:w w:val="105"/>
        </w:rPr>
        <w:t>as</w:t>
      </w:r>
      <w:r>
        <w:rPr>
          <w:color w:val="2D2D2D"/>
          <w:spacing w:val="-33"/>
          <w:w w:val="105"/>
        </w:rPr>
        <w:t xml:space="preserve"> </w:t>
      </w:r>
      <w:r>
        <w:rPr>
          <w:color w:val="2D2D2D"/>
          <w:w w:val="105"/>
        </w:rPr>
        <w:t>shown</w:t>
      </w:r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-29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deve</w:t>
      </w:r>
      <w:r>
        <w:rPr>
          <w:color w:val="2D2D2D"/>
          <w:spacing w:val="5"/>
          <w:w w:val="105"/>
        </w:rPr>
        <w:t>l</w:t>
      </w:r>
      <w:r>
        <w:rPr>
          <w:color w:val="2D2D2D"/>
          <w:w w:val="105"/>
        </w:rPr>
        <w:t>opment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p</w:t>
      </w:r>
      <w:r>
        <w:rPr>
          <w:color w:val="2D2D2D"/>
          <w:spacing w:val="-13"/>
          <w:w w:val="105"/>
        </w:rPr>
        <w:t>l</w:t>
      </w:r>
      <w:r>
        <w:rPr>
          <w:color w:val="2D2D2D"/>
          <w:w w:val="105"/>
        </w:rPr>
        <w:t>ans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endorsed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under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cond</w:t>
      </w:r>
      <w:r>
        <w:rPr>
          <w:color w:val="2D2D2D"/>
          <w:spacing w:val="2"/>
          <w:w w:val="105"/>
        </w:rPr>
        <w:t>i</w:t>
      </w:r>
      <w:r>
        <w:rPr>
          <w:color w:val="2D2D2D"/>
          <w:w w:val="105"/>
        </w:rPr>
        <w:t>t</w:t>
      </w:r>
      <w:r>
        <w:rPr>
          <w:color w:val="2D2D2D"/>
          <w:spacing w:val="-11"/>
          <w:w w:val="105"/>
        </w:rPr>
        <w:t>i</w:t>
      </w:r>
      <w:r>
        <w:rPr>
          <w:color w:val="2D2D2D"/>
          <w:w w:val="105"/>
        </w:rPr>
        <w:t>on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55"/>
          <w:sz w:val="19"/>
        </w:rPr>
        <w:t>1</w:t>
      </w:r>
    </w:p>
    <w:p w14:paraId="13EDDBB3" w14:textId="77777777" w:rsidR="00A5052B" w:rsidRDefault="00A5052B">
      <w:pPr>
        <w:spacing w:before="9"/>
        <w:rPr>
          <w:rFonts w:ascii="Arial" w:eastAsia="Arial" w:hAnsi="Arial" w:cs="Arial"/>
          <w:sz w:val="21"/>
          <w:szCs w:val="21"/>
        </w:rPr>
      </w:pPr>
    </w:p>
    <w:p w14:paraId="13EDDBB4" w14:textId="77777777" w:rsidR="00A5052B" w:rsidRDefault="00A72E41">
      <w:pPr>
        <w:pStyle w:val="BodyText"/>
        <w:numPr>
          <w:ilvl w:val="1"/>
          <w:numId w:val="18"/>
        </w:numPr>
        <w:tabs>
          <w:tab w:val="left" w:pos="822"/>
        </w:tabs>
        <w:spacing w:line="318" w:lineRule="auto"/>
        <w:ind w:left="821" w:right="498" w:hanging="357"/>
        <w:jc w:val="both"/>
      </w:pPr>
      <w:r>
        <w:rPr>
          <w:color w:val="2D2D2D"/>
          <w:w w:val="105"/>
        </w:rPr>
        <w:t>must</w:t>
      </w:r>
      <w:r>
        <w:rPr>
          <w:color w:val="2D2D2D"/>
          <w:spacing w:val="54"/>
          <w:w w:val="105"/>
        </w:rPr>
        <w:t xml:space="preserve"> </w:t>
      </w:r>
      <w:r>
        <w:rPr>
          <w:color w:val="1F1F1F"/>
          <w:w w:val="105"/>
        </w:rPr>
        <w:t xml:space="preserve">not </w:t>
      </w:r>
      <w:r>
        <w:rPr>
          <w:color w:val="2D2D2D"/>
          <w:w w:val="105"/>
        </w:rPr>
        <w:t>be</w:t>
      </w:r>
      <w:r>
        <w:rPr>
          <w:color w:val="2D2D2D"/>
          <w:spacing w:val="46"/>
          <w:w w:val="105"/>
        </w:rPr>
        <w:t xml:space="preserve"> </w:t>
      </w:r>
      <w:r>
        <w:rPr>
          <w:color w:val="1F1F1F"/>
          <w:spacing w:val="-1"/>
          <w:w w:val="105"/>
        </w:rPr>
        <w:t>within</w:t>
      </w:r>
      <w:r>
        <w:rPr>
          <w:color w:val="1F1F1F"/>
          <w:spacing w:val="5"/>
          <w:w w:val="105"/>
        </w:rPr>
        <w:t xml:space="preserve"> </w:t>
      </w:r>
      <w:r>
        <w:rPr>
          <w:color w:val="2D2D2D"/>
          <w:w w:val="140"/>
          <w:sz w:val="19"/>
        </w:rPr>
        <w:t>1</w:t>
      </w:r>
      <w:r>
        <w:rPr>
          <w:color w:val="2D2D2D"/>
          <w:spacing w:val="-27"/>
          <w:w w:val="140"/>
          <w:sz w:val="19"/>
        </w:rPr>
        <w:t xml:space="preserve"> </w:t>
      </w:r>
      <w:r>
        <w:rPr>
          <w:color w:val="1F1F1F"/>
          <w:spacing w:val="-2"/>
          <w:w w:val="105"/>
        </w:rPr>
        <w:t>kil</w:t>
      </w:r>
      <w:r>
        <w:rPr>
          <w:color w:val="1F1F1F"/>
          <w:spacing w:val="-3"/>
          <w:w w:val="105"/>
        </w:rPr>
        <w:t>ometre</w:t>
      </w:r>
      <w:r>
        <w:rPr>
          <w:color w:val="1F1F1F"/>
          <w:spacing w:val="57"/>
          <w:w w:val="105"/>
        </w:rPr>
        <w:t xml:space="preserve"> </w:t>
      </w:r>
      <w:r>
        <w:rPr>
          <w:color w:val="2D2D2D"/>
          <w:w w:val="105"/>
        </w:rPr>
        <w:t>of a</w:t>
      </w:r>
      <w:r>
        <w:rPr>
          <w:color w:val="2D2D2D"/>
          <w:spacing w:val="57"/>
          <w:w w:val="105"/>
        </w:rPr>
        <w:t xml:space="preserve"> </w:t>
      </w:r>
      <w:r>
        <w:rPr>
          <w:color w:val="1F1F1F"/>
          <w:w w:val="105"/>
        </w:rPr>
        <w:t>dwelling</w:t>
      </w:r>
      <w:r>
        <w:rPr>
          <w:color w:val="1F1F1F"/>
          <w:spacing w:val="1"/>
          <w:w w:val="105"/>
        </w:rPr>
        <w:t xml:space="preserve"> </w:t>
      </w:r>
      <w:r>
        <w:rPr>
          <w:color w:val="2D2D2D"/>
          <w:spacing w:val="-2"/>
          <w:w w:val="105"/>
        </w:rPr>
        <w:t>unl</w:t>
      </w:r>
      <w:r>
        <w:rPr>
          <w:color w:val="2D2D2D"/>
          <w:spacing w:val="-3"/>
          <w:w w:val="105"/>
        </w:rPr>
        <w:t>ess</w:t>
      </w:r>
      <w:r>
        <w:rPr>
          <w:color w:val="2D2D2D"/>
          <w:spacing w:val="53"/>
          <w:w w:val="105"/>
        </w:rPr>
        <w:t xml:space="preserve"> </w:t>
      </w:r>
      <w:r>
        <w:rPr>
          <w:color w:val="2D2D2D"/>
          <w:spacing w:val="-2"/>
          <w:w w:val="105"/>
        </w:rPr>
        <w:t>evidence</w:t>
      </w:r>
      <w:r>
        <w:rPr>
          <w:color w:val="2D2D2D"/>
          <w:spacing w:val="8"/>
          <w:w w:val="105"/>
        </w:rPr>
        <w:t xml:space="preserve"> </w:t>
      </w:r>
      <w:r>
        <w:rPr>
          <w:color w:val="2D2D2D"/>
          <w:spacing w:val="-10"/>
          <w:w w:val="105"/>
        </w:rPr>
        <w:t>i</w:t>
      </w:r>
      <w:r>
        <w:rPr>
          <w:color w:val="2D2D2D"/>
          <w:spacing w:val="-18"/>
          <w:w w:val="105"/>
        </w:rPr>
        <w:t>s</w:t>
      </w:r>
      <w:r>
        <w:rPr>
          <w:color w:val="2D2D2D"/>
          <w:w w:val="105"/>
        </w:rPr>
        <w:t xml:space="preserve"> </w:t>
      </w:r>
      <w:r>
        <w:rPr>
          <w:color w:val="2D2D2D"/>
          <w:spacing w:val="-1"/>
          <w:w w:val="105"/>
        </w:rPr>
        <w:t>provi</w:t>
      </w:r>
      <w:r>
        <w:rPr>
          <w:color w:val="2D2D2D"/>
          <w:spacing w:val="-2"/>
          <w:w w:val="105"/>
        </w:rPr>
        <w:t>ded</w:t>
      </w:r>
      <w:r>
        <w:rPr>
          <w:color w:val="2D2D2D"/>
          <w:spacing w:val="2"/>
          <w:w w:val="105"/>
        </w:rPr>
        <w:t xml:space="preserve"> </w:t>
      </w:r>
      <w:r>
        <w:rPr>
          <w:color w:val="1F1F1F"/>
          <w:w w:val="105"/>
        </w:rPr>
        <w:t>to</w:t>
      </w:r>
      <w:r>
        <w:rPr>
          <w:color w:val="1F1F1F"/>
          <w:spacing w:val="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47"/>
          <w:w w:val="104"/>
        </w:rPr>
        <w:t xml:space="preserve"> </w:t>
      </w:r>
      <w:r>
        <w:rPr>
          <w:color w:val="2D2D2D"/>
          <w:w w:val="105"/>
        </w:rPr>
        <w:t>satisfaction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spacing w:val="-2"/>
          <w:w w:val="105"/>
        </w:rPr>
        <w:t>responsi</w:t>
      </w:r>
      <w:r>
        <w:rPr>
          <w:color w:val="2D2D2D"/>
          <w:spacing w:val="-1"/>
          <w:w w:val="105"/>
        </w:rPr>
        <w:t>ble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spacing w:val="-1"/>
          <w:w w:val="105"/>
        </w:rPr>
        <w:t>authority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that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owner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dwelling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has</w:t>
      </w:r>
      <w:r>
        <w:rPr>
          <w:color w:val="2D2D2D"/>
          <w:spacing w:val="-13"/>
          <w:w w:val="105"/>
        </w:rPr>
        <w:t xml:space="preserve"> </w:t>
      </w:r>
      <w:r>
        <w:rPr>
          <w:color w:val="424242"/>
          <w:w w:val="105"/>
        </w:rPr>
        <w:t>consented</w:t>
      </w:r>
      <w:r>
        <w:rPr>
          <w:color w:val="424242"/>
          <w:spacing w:val="4"/>
          <w:w w:val="105"/>
        </w:rPr>
        <w:t xml:space="preserve"> </w:t>
      </w:r>
      <w:r>
        <w:rPr>
          <w:color w:val="424242"/>
          <w:spacing w:val="-10"/>
          <w:w w:val="105"/>
        </w:rPr>
        <w:t>i</w:t>
      </w:r>
      <w:r>
        <w:rPr>
          <w:color w:val="424242"/>
          <w:spacing w:val="-15"/>
          <w:w w:val="105"/>
        </w:rPr>
        <w:t>n</w:t>
      </w:r>
      <w:r>
        <w:rPr>
          <w:color w:val="424242"/>
          <w:spacing w:val="29"/>
          <w:w w:val="108"/>
        </w:rPr>
        <w:t xml:space="preserve"> </w:t>
      </w:r>
      <w:r>
        <w:rPr>
          <w:color w:val="2D2D2D"/>
          <w:w w:val="105"/>
        </w:rPr>
        <w:t>writing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8"/>
          <w:w w:val="105"/>
        </w:rPr>
        <w:t xml:space="preserve"> </w:t>
      </w:r>
      <w:r>
        <w:rPr>
          <w:color w:val="2D2D2D"/>
          <w:spacing w:val="-20"/>
          <w:w w:val="105"/>
        </w:rPr>
        <w:t>l</w:t>
      </w:r>
      <w:r>
        <w:rPr>
          <w:color w:val="2D2D2D"/>
          <w:w w:val="105"/>
        </w:rPr>
        <w:t>ocat</w:t>
      </w:r>
      <w:r>
        <w:rPr>
          <w:color w:val="2D2D2D"/>
          <w:spacing w:val="-7"/>
          <w:w w:val="105"/>
        </w:rPr>
        <w:t>i</w:t>
      </w:r>
      <w:r>
        <w:rPr>
          <w:color w:val="2D2D2D"/>
          <w:w w:val="105"/>
        </w:rPr>
        <w:t>on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turb</w:t>
      </w:r>
      <w:r>
        <w:rPr>
          <w:color w:val="2D2D2D"/>
          <w:spacing w:val="2"/>
          <w:w w:val="105"/>
        </w:rPr>
        <w:t>i</w:t>
      </w:r>
      <w:r>
        <w:rPr>
          <w:color w:val="2D2D2D"/>
          <w:w w:val="105"/>
        </w:rPr>
        <w:t>ne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footprint</w:t>
      </w:r>
    </w:p>
    <w:p w14:paraId="13EDDBB5" w14:textId="77777777" w:rsidR="00A5052B" w:rsidRDefault="00A5052B">
      <w:pPr>
        <w:spacing w:before="5"/>
        <w:rPr>
          <w:rFonts w:ascii="Arial" w:eastAsia="Arial" w:hAnsi="Arial" w:cs="Arial"/>
          <w:sz w:val="20"/>
          <w:szCs w:val="20"/>
        </w:rPr>
      </w:pPr>
    </w:p>
    <w:p w14:paraId="13EDDBB6" w14:textId="77777777" w:rsidR="00A5052B" w:rsidRDefault="00A72E41">
      <w:pPr>
        <w:pStyle w:val="BodyText"/>
        <w:numPr>
          <w:ilvl w:val="1"/>
          <w:numId w:val="18"/>
        </w:numPr>
        <w:tabs>
          <w:tab w:val="left" w:pos="829"/>
        </w:tabs>
        <w:ind w:left="828" w:hanging="364"/>
      </w:pPr>
      <w:r>
        <w:rPr>
          <w:color w:val="1F1F1F"/>
          <w:w w:val="105"/>
        </w:rPr>
        <w:t>must</w:t>
      </w:r>
      <w:r>
        <w:rPr>
          <w:color w:val="1F1F1F"/>
          <w:spacing w:val="-10"/>
          <w:w w:val="105"/>
        </w:rPr>
        <w:t xml:space="preserve"> </w:t>
      </w:r>
      <w:r>
        <w:rPr>
          <w:color w:val="2D2D2D"/>
          <w:w w:val="105"/>
        </w:rPr>
        <w:t>not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be</w:t>
      </w:r>
      <w:r>
        <w:rPr>
          <w:color w:val="2D2D2D"/>
          <w:spacing w:val="-12"/>
          <w:w w:val="105"/>
        </w:rPr>
        <w:t xml:space="preserve"> </w:t>
      </w:r>
      <w:r>
        <w:rPr>
          <w:color w:val="1F1F1F"/>
          <w:spacing w:val="-20"/>
          <w:w w:val="105"/>
        </w:rPr>
        <w:t>l</w:t>
      </w:r>
      <w:r>
        <w:rPr>
          <w:color w:val="1F1F1F"/>
          <w:w w:val="105"/>
        </w:rPr>
        <w:t>ocated</w:t>
      </w:r>
      <w:r>
        <w:rPr>
          <w:color w:val="1F1F1F"/>
          <w:spacing w:val="-12"/>
          <w:w w:val="105"/>
        </w:rPr>
        <w:t xml:space="preserve"> </w:t>
      </w:r>
      <w:r>
        <w:rPr>
          <w:color w:val="2D2D2D"/>
          <w:w w:val="105"/>
        </w:rPr>
        <w:t>within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turb</w:t>
      </w:r>
      <w:r>
        <w:rPr>
          <w:color w:val="2D2D2D"/>
          <w:spacing w:val="3"/>
          <w:w w:val="105"/>
        </w:rPr>
        <w:t>i</w:t>
      </w:r>
      <w:r>
        <w:rPr>
          <w:color w:val="2D2D2D"/>
          <w:w w:val="105"/>
        </w:rPr>
        <w:t>n</w:t>
      </w:r>
      <w:r>
        <w:rPr>
          <w:color w:val="2D2D2D"/>
          <w:spacing w:val="-13"/>
          <w:w w:val="105"/>
        </w:rPr>
        <w:t>e</w:t>
      </w:r>
      <w:r>
        <w:rPr>
          <w:color w:val="5B5B5B"/>
          <w:spacing w:val="-6"/>
          <w:w w:val="105"/>
        </w:rPr>
        <w:t>-</w:t>
      </w:r>
      <w:r>
        <w:rPr>
          <w:color w:val="2D2D2D"/>
          <w:w w:val="105"/>
        </w:rPr>
        <w:t>free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buffers</w:t>
      </w:r>
      <w:r>
        <w:rPr>
          <w:color w:val="2D2D2D"/>
          <w:spacing w:val="-6"/>
          <w:w w:val="105"/>
        </w:rPr>
        <w:t xml:space="preserve"> </w:t>
      </w:r>
      <w:r>
        <w:rPr>
          <w:color w:val="1F1F1F"/>
          <w:w w:val="105"/>
        </w:rPr>
        <w:t>referred</w:t>
      </w:r>
      <w:r>
        <w:rPr>
          <w:color w:val="1F1F1F"/>
          <w:spacing w:val="-16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-34"/>
          <w:w w:val="105"/>
        </w:rPr>
        <w:t xml:space="preserve"> </w:t>
      </w:r>
      <w:r>
        <w:rPr>
          <w:color w:val="424242"/>
          <w:w w:val="105"/>
        </w:rPr>
        <w:t>condit</w:t>
      </w:r>
      <w:r>
        <w:rPr>
          <w:color w:val="424242"/>
          <w:spacing w:val="1"/>
          <w:w w:val="105"/>
        </w:rPr>
        <w:t>i</w:t>
      </w:r>
      <w:r>
        <w:rPr>
          <w:color w:val="424242"/>
          <w:w w:val="105"/>
        </w:rPr>
        <w:t xml:space="preserve">on </w:t>
      </w:r>
      <w:r>
        <w:rPr>
          <w:color w:val="424242"/>
          <w:spacing w:val="14"/>
          <w:w w:val="105"/>
        </w:rPr>
        <w:t xml:space="preserve"> </w:t>
      </w:r>
      <w:r>
        <w:rPr>
          <w:color w:val="2D2D2D"/>
          <w:w w:val="105"/>
        </w:rPr>
        <w:t>(c}</w:t>
      </w:r>
    </w:p>
    <w:p w14:paraId="13EDDBB7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BB8" w14:textId="77777777" w:rsidR="00A5052B" w:rsidRDefault="00A72E41">
      <w:pPr>
        <w:numPr>
          <w:ilvl w:val="1"/>
          <w:numId w:val="18"/>
        </w:numPr>
        <w:tabs>
          <w:tab w:val="left" w:pos="829"/>
        </w:tabs>
        <w:spacing w:line="324" w:lineRule="auto"/>
        <w:ind w:left="821" w:right="496" w:hanging="357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D2D2D"/>
          <w:sz w:val="20"/>
        </w:rPr>
        <w:t>must</w:t>
      </w:r>
      <w:r>
        <w:rPr>
          <w:rFonts w:ascii="Arial"/>
          <w:color w:val="2D2D2D"/>
          <w:spacing w:val="44"/>
          <w:sz w:val="20"/>
        </w:rPr>
        <w:t xml:space="preserve"> </w:t>
      </w:r>
      <w:r>
        <w:rPr>
          <w:rFonts w:ascii="Arial"/>
          <w:color w:val="2D2D2D"/>
          <w:sz w:val="20"/>
        </w:rPr>
        <w:t>not</w:t>
      </w:r>
      <w:r>
        <w:rPr>
          <w:rFonts w:ascii="Arial"/>
          <w:color w:val="2D2D2D"/>
          <w:spacing w:val="40"/>
          <w:sz w:val="20"/>
        </w:rPr>
        <w:t xml:space="preserve"> </w:t>
      </w:r>
      <w:r>
        <w:rPr>
          <w:rFonts w:ascii="Arial"/>
          <w:color w:val="2D2D2D"/>
          <w:sz w:val="20"/>
        </w:rPr>
        <w:t>result</w:t>
      </w:r>
      <w:r>
        <w:rPr>
          <w:rFonts w:ascii="Arial"/>
          <w:color w:val="2D2D2D"/>
          <w:spacing w:val="47"/>
          <w:sz w:val="20"/>
        </w:rPr>
        <w:t xml:space="preserve"> </w:t>
      </w:r>
      <w:r>
        <w:rPr>
          <w:rFonts w:ascii="Arial"/>
          <w:color w:val="1F1F1F"/>
          <w:sz w:val="20"/>
        </w:rPr>
        <w:t>in</w:t>
      </w:r>
      <w:r>
        <w:rPr>
          <w:rFonts w:ascii="Arial"/>
          <w:color w:val="1F1F1F"/>
          <w:spacing w:val="30"/>
          <w:sz w:val="20"/>
        </w:rPr>
        <w:t xml:space="preserve"> </w:t>
      </w:r>
      <w:r>
        <w:rPr>
          <w:rFonts w:ascii="Arial"/>
          <w:color w:val="2D2D2D"/>
          <w:sz w:val="20"/>
        </w:rPr>
        <w:t>a</w:t>
      </w:r>
      <w:r>
        <w:rPr>
          <w:rFonts w:ascii="Arial"/>
          <w:color w:val="2D2D2D"/>
          <w:spacing w:val="47"/>
          <w:sz w:val="20"/>
        </w:rPr>
        <w:t xml:space="preserve"> </w:t>
      </w:r>
      <w:r>
        <w:rPr>
          <w:rFonts w:ascii="Arial"/>
          <w:color w:val="2D2D2D"/>
          <w:sz w:val="20"/>
        </w:rPr>
        <w:t>mater</w:t>
      </w:r>
      <w:r>
        <w:rPr>
          <w:rFonts w:ascii="Arial"/>
          <w:color w:val="2D2D2D"/>
          <w:spacing w:val="-12"/>
          <w:sz w:val="20"/>
        </w:rPr>
        <w:t>i</w:t>
      </w:r>
      <w:r>
        <w:rPr>
          <w:rFonts w:ascii="Arial"/>
          <w:color w:val="2D2D2D"/>
          <w:sz w:val="20"/>
        </w:rPr>
        <w:t>al</w:t>
      </w:r>
      <w:r>
        <w:rPr>
          <w:rFonts w:ascii="Arial"/>
          <w:color w:val="2D2D2D"/>
          <w:spacing w:val="31"/>
          <w:sz w:val="20"/>
        </w:rPr>
        <w:t xml:space="preserve"> </w:t>
      </w:r>
      <w:r>
        <w:rPr>
          <w:rFonts w:ascii="Arial"/>
          <w:color w:val="424242"/>
          <w:sz w:val="20"/>
        </w:rPr>
        <w:t>adverse</w:t>
      </w:r>
      <w:r>
        <w:rPr>
          <w:rFonts w:ascii="Arial"/>
          <w:color w:val="424242"/>
          <w:spacing w:val="46"/>
          <w:sz w:val="20"/>
        </w:rPr>
        <w:t xml:space="preserve"> </w:t>
      </w:r>
      <w:r>
        <w:rPr>
          <w:rFonts w:ascii="Arial"/>
          <w:color w:val="2D2D2D"/>
          <w:spacing w:val="-20"/>
          <w:sz w:val="20"/>
        </w:rPr>
        <w:t>i</w:t>
      </w:r>
      <w:r>
        <w:rPr>
          <w:rFonts w:ascii="Arial"/>
          <w:color w:val="2D2D2D"/>
          <w:sz w:val="20"/>
        </w:rPr>
        <w:t>mpact</w:t>
      </w:r>
      <w:r>
        <w:rPr>
          <w:rFonts w:ascii="Arial"/>
          <w:color w:val="2D2D2D"/>
          <w:spacing w:val="49"/>
          <w:sz w:val="20"/>
        </w:rPr>
        <w:t xml:space="preserve"> </w:t>
      </w:r>
      <w:r>
        <w:rPr>
          <w:rFonts w:ascii="Arial"/>
          <w:color w:val="2D2D2D"/>
          <w:sz w:val="20"/>
        </w:rPr>
        <w:t>on</w:t>
      </w:r>
      <w:r>
        <w:rPr>
          <w:rFonts w:ascii="Arial"/>
          <w:color w:val="2D2D2D"/>
          <w:spacing w:val="42"/>
          <w:sz w:val="20"/>
        </w:rPr>
        <w:t xml:space="preserve"> </w:t>
      </w:r>
      <w:r>
        <w:rPr>
          <w:rFonts w:ascii="Arial"/>
          <w:color w:val="1F1F1F"/>
          <w:sz w:val="20"/>
        </w:rPr>
        <w:t>remnant</w:t>
      </w:r>
      <w:r>
        <w:rPr>
          <w:rFonts w:ascii="Arial"/>
          <w:color w:val="1F1F1F"/>
          <w:spacing w:val="5"/>
          <w:sz w:val="20"/>
        </w:rPr>
        <w:t xml:space="preserve"> </w:t>
      </w:r>
      <w:r>
        <w:rPr>
          <w:rFonts w:ascii="Arial"/>
          <w:color w:val="2D2D2D"/>
          <w:sz w:val="20"/>
        </w:rPr>
        <w:t>native</w:t>
      </w:r>
      <w:r>
        <w:rPr>
          <w:rFonts w:ascii="Arial"/>
          <w:color w:val="2D2D2D"/>
          <w:spacing w:val="31"/>
          <w:sz w:val="20"/>
        </w:rPr>
        <w:t xml:space="preserve"> </w:t>
      </w:r>
      <w:r>
        <w:rPr>
          <w:rFonts w:ascii="Arial"/>
          <w:color w:val="2D2D2D"/>
          <w:sz w:val="20"/>
        </w:rPr>
        <w:t>vegetat</w:t>
      </w:r>
      <w:r>
        <w:rPr>
          <w:rFonts w:ascii="Arial"/>
          <w:color w:val="2D2D2D"/>
          <w:spacing w:val="6"/>
          <w:sz w:val="20"/>
        </w:rPr>
        <w:t>i</w:t>
      </w:r>
      <w:r>
        <w:rPr>
          <w:rFonts w:ascii="Arial"/>
          <w:color w:val="2D2D2D"/>
          <w:sz w:val="20"/>
        </w:rPr>
        <w:t>on</w:t>
      </w:r>
      <w:r>
        <w:rPr>
          <w:rFonts w:ascii="Arial"/>
          <w:color w:val="2D2D2D"/>
          <w:spacing w:val="47"/>
          <w:sz w:val="20"/>
        </w:rPr>
        <w:t xml:space="preserve"> </w:t>
      </w:r>
      <w:r>
        <w:rPr>
          <w:rFonts w:ascii="Arial"/>
          <w:color w:val="2D2D2D"/>
          <w:sz w:val="20"/>
        </w:rPr>
        <w:t>(</w:t>
      </w:r>
      <w:r>
        <w:rPr>
          <w:rFonts w:ascii="Arial"/>
          <w:color w:val="2D2D2D"/>
          <w:spacing w:val="-5"/>
          <w:sz w:val="20"/>
        </w:rPr>
        <w:t>i</w:t>
      </w:r>
      <w:r>
        <w:rPr>
          <w:rFonts w:ascii="Arial"/>
          <w:color w:val="2D2D2D"/>
          <w:sz w:val="20"/>
        </w:rPr>
        <w:t>nclud</w:t>
      </w:r>
      <w:r>
        <w:rPr>
          <w:rFonts w:ascii="Arial"/>
          <w:color w:val="2D2D2D"/>
          <w:spacing w:val="3"/>
          <w:sz w:val="20"/>
        </w:rPr>
        <w:t>i</w:t>
      </w:r>
      <w:r>
        <w:rPr>
          <w:rFonts w:ascii="Arial"/>
          <w:color w:val="2D2D2D"/>
          <w:sz w:val="20"/>
        </w:rPr>
        <w:t xml:space="preserve">ng </w:t>
      </w:r>
      <w:r>
        <w:rPr>
          <w:rFonts w:ascii="Arial"/>
          <w:color w:val="1F1F1F"/>
          <w:sz w:val="20"/>
        </w:rPr>
        <w:t>P</w:t>
      </w:r>
      <w:r>
        <w:rPr>
          <w:rFonts w:ascii="Arial"/>
          <w:color w:val="1F1F1F"/>
          <w:spacing w:val="-11"/>
          <w:sz w:val="20"/>
        </w:rPr>
        <w:t>l</w:t>
      </w:r>
      <w:r>
        <w:rPr>
          <w:rFonts w:ascii="Arial"/>
          <w:color w:val="1F1F1F"/>
          <w:sz w:val="20"/>
        </w:rPr>
        <w:t>a</w:t>
      </w:r>
      <w:r>
        <w:rPr>
          <w:rFonts w:ascii="Arial"/>
          <w:color w:val="1F1F1F"/>
          <w:spacing w:val="1"/>
          <w:sz w:val="20"/>
        </w:rPr>
        <w:t>i</w:t>
      </w:r>
      <w:r>
        <w:rPr>
          <w:rFonts w:ascii="Arial"/>
          <w:color w:val="1F1F1F"/>
          <w:sz w:val="20"/>
        </w:rPr>
        <w:t>ns</w:t>
      </w:r>
      <w:r>
        <w:rPr>
          <w:rFonts w:ascii="Arial"/>
          <w:color w:val="1F1F1F"/>
          <w:spacing w:val="1"/>
          <w:sz w:val="20"/>
        </w:rPr>
        <w:t xml:space="preserve"> </w:t>
      </w:r>
      <w:r>
        <w:rPr>
          <w:rFonts w:ascii="Arial"/>
          <w:color w:val="2D2D2D"/>
          <w:sz w:val="20"/>
        </w:rPr>
        <w:t>Grass</w:t>
      </w:r>
      <w:r>
        <w:rPr>
          <w:rFonts w:ascii="Arial"/>
          <w:color w:val="2D2D2D"/>
          <w:spacing w:val="-2"/>
          <w:sz w:val="20"/>
        </w:rPr>
        <w:t>l</w:t>
      </w:r>
      <w:r>
        <w:rPr>
          <w:rFonts w:ascii="Arial"/>
          <w:color w:val="2D2D2D"/>
          <w:sz w:val="20"/>
        </w:rPr>
        <w:t>and</w:t>
      </w:r>
      <w:r>
        <w:rPr>
          <w:rFonts w:ascii="Arial"/>
          <w:color w:val="2D2D2D"/>
          <w:spacing w:val="1"/>
          <w:sz w:val="20"/>
        </w:rPr>
        <w:t xml:space="preserve"> </w:t>
      </w:r>
      <w:r>
        <w:rPr>
          <w:rFonts w:ascii="Arial"/>
          <w:color w:val="2D2D2D"/>
          <w:sz w:val="20"/>
        </w:rPr>
        <w:t>vegetat</w:t>
      </w:r>
      <w:r>
        <w:rPr>
          <w:rFonts w:ascii="Arial"/>
          <w:color w:val="2D2D2D"/>
          <w:spacing w:val="14"/>
          <w:sz w:val="20"/>
        </w:rPr>
        <w:t>i</w:t>
      </w:r>
      <w:r>
        <w:rPr>
          <w:rFonts w:ascii="Arial"/>
          <w:color w:val="2D2D2D"/>
          <w:sz w:val="20"/>
        </w:rPr>
        <w:t>on</w:t>
      </w:r>
      <w:r>
        <w:rPr>
          <w:rFonts w:ascii="Arial"/>
          <w:color w:val="2D2D2D"/>
          <w:spacing w:val="17"/>
          <w:sz w:val="20"/>
        </w:rPr>
        <w:t xml:space="preserve"> </w:t>
      </w:r>
      <w:r>
        <w:rPr>
          <w:rFonts w:ascii="Arial"/>
          <w:color w:val="2D2D2D"/>
          <w:sz w:val="20"/>
        </w:rPr>
        <w:t>and</w:t>
      </w:r>
      <w:r>
        <w:rPr>
          <w:rFonts w:ascii="Arial"/>
          <w:color w:val="2D2D2D"/>
          <w:spacing w:val="15"/>
          <w:sz w:val="20"/>
        </w:rPr>
        <w:t xml:space="preserve"> </w:t>
      </w:r>
      <w:r>
        <w:rPr>
          <w:rFonts w:ascii="Arial"/>
          <w:color w:val="2D2D2D"/>
          <w:sz w:val="20"/>
        </w:rPr>
        <w:t>threatened</w:t>
      </w:r>
      <w:r>
        <w:rPr>
          <w:rFonts w:ascii="Arial"/>
          <w:color w:val="2D2D2D"/>
          <w:spacing w:val="34"/>
          <w:sz w:val="20"/>
        </w:rPr>
        <w:t xml:space="preserve"> </w:t>
      </w:r>
      <w:r>
        <w:rPr>
          <w:rFonts w:ascii="Arial"/>
          <w:color w:val="2D2D2D"/>
          <w:sz w:val="20"/>
        </w:rPr>
        <w:t>flora</w:t>
      </w:r>
      <w:r>
        <w:rPr>
          <w:rFonts w:ascii="Arial"/>
          <w:color w:val="2D2D2D"/>
          <w:spacing w:val="21"/>
          <w:sz w:val="20"/>
        </w:rPr>
        <w:t xml:space="preserve"> </w:t>
      </w:r>
      <w:r>
        <w:rPr>
          <w:rFonts w:ascii="Arial"/>
          <w:color w:val="2D2D2D"/>
          <w:sz w:val="20"/>
        </w:rPr>
        <w:t>species</w:t>
      </w:r>
      <w:r>
        <w:rPr>
          <w:rFonts w:ascii="Arial"/>
          <w:color w:val="2D2D2D"/>
          <w:spacing w:val="14"/>
          <w:sz w:val="20"/>
        </w:rPr>
        <w:t>)</w:t>
      </w:r>
      <w:r>
        <w:rPr>
          <w:rFonts w:ascii="Arial"/>
          <w:color w:val="5B5B5B"/>
          <w:spacing w:val="5"/>
          <w:sz w:val="20"/>
        </w:rPr>
        <w:t>,</w:t>
      </w:r>
      <w:r>
        <w:rPr>
          <w:rFonts w:ascii="Arial"/>
          <w:color w:val="424242"/>
          <w:sz w:val="20"/>
        </w:rPr>
        <w:t>or</w:t>
      </w:r>
      <w:r>
        <w:rPr>
          <w:rFonts w:ascii="Arial"/>
          <w:color w:val="424242"/>
          <w:spacing w:val="17"/>
          <w:sz w:val="20"/>
        </w:rPr>
        <w:t xml:space="preserve"> </w:t>
      </w:r>
      <w:r>
        <w:rPr>
          <w:rFonts w:ascii="Arial"/>
          <w:color w:val="2D2D2D"/>
          <w:sz w:val="20"/>
        </w:rPr>
        <w:t>hab</w:t>
      </w:r>
      <w:r>
        <w:rPr>
          <w:rFonts w:ascii="Arial"/>
          <w:color w:val="2D2D2D"/>
          <w:spacing w:val="-15"/>
          <w:sz w:val="20"/>
        </w:rPr>
        <w:t>i</w:t>
      </w:r>
      <w:r>
        <w:rPr>
          <w:rFonts w:ascii="Arial"/>
          <w:color w:val="2D2D2D"/>
          <w:sz w:val="20"/>
        </w:rPr>
        <w:t>tat</w:t>
      </w:r>
      <w:r>
        <w:rPr>
          <w:rFonts w:ascii="Arial"/>
          <w:color w:val="2D2D2D"/>
          <w:spacing w:val="24"/>
          <w:sz w:val="20"/>
        </w:rPr>
        <w:t xml:space="preserve"> </w:t>
      </w:r>
      <w:r>
        <w:rPr>
          <w:rFonts w:ascii="Arial"/>
          <w:color w:val="2D2D2D"/>
          <w:sz w:val="20"/>
        </w:rPr>
        <w:t>for</w:t>
      </w:r>
      <w:r>
        <w:rPr>
          <w:rFonts w:ascii="Arial"/>
          <w:color w:val="2D2D2D"/>
          <w:spacing w:val="15"/>
          <w:sz w:val="20"/>
        </w:rPr>
        <w:t xml:space="preserve"> </w:t>
      </w:r>
      <w:r>
        <w:rPr>
          <w:rFonts w:ascii="Arial"/>
          <w:color w:val="2D2D2D"/>
          <w:sz w:val="20"/>
        </w:rPr>
        <w:t>Grow</w:t>
      </w:r>
      <w:r>
        <w:rPr>
          <w:rFonts w:ascii="Arial"/>
          <w:color w:val="2D2D2D"/>
          <w:spacing w:val="3"/>
          <w:sz w:val="20"/>
        </w:rPr>
        <w:t>l</w:t>
      </w:r>
      <w:r>
        <w:rPr>
          <w:rFonts w:ascii="Arial"/>
          <w:color w:val="2D2D2D"/>
          <w:spacing w:val="-19"/>
          <w:sz w:val="20"/>
        </w:rPr>
        <w:t>i</w:t>
      </w:r>
      <w:r>
        <w:rPr>
          <w:rFonts w:ascii="Arial"/>
          <w:color w:val="2D2D2D"/>
          <w:sz w:val="20"/>
        </w:rPr>
        <w:t>ng Grass</w:t>
      </w:r>
      <w:r>
        <w:rPr>
          <w:rFonts w:ascii="Arial"/>
          <w:color w:val="2D2D2D"/>
          <w:w w:val="91"/>
          <w:sz w:val="20"/>
        </w:rPr>
        <w:t xml:space="preserve"> </w:t>
      </w:r>
      <w:r>
        <w:rPr>
          <w:rFonts w:ascii="Arial"/>
          <w:color w:val="1F1F1F"/>
          <w:spacing w:val="-3"/>
          <w:sz w:val="20"/>
        </w:rPr>
        <w:t>Frog</w:t>
      </w:r>
      <w:r>
        <w:rPr>
          <w:rFonts w:ascii="Arial"/>
          <w:color w:val="424242"/>
          <w:spacing w:val="-2"/>
          <w:sz w:val="20"/>
        </w:rPr>
        <w:t>,</w:t>
      </w:r>
      <w:r>
        <w:rPr>
          <w:rFonts w:ascii="Arial"/>
          <w:color w:val="424242"/>
          <w:spacing w:val="9"/>
          <w:sz w:val="20"/>
        </w:rPr>
        <w:t xml:space="preserve"> </w:t>
      </w:r>
      <w:r>
        <w:rPr>
          <w:rFonts w:ascii="Arial"/>
          <w:color w:val="2D2D2D"/>
          <w:spacing w:val="-1"/>
          <w:sz w:val="20"/>
        </w:rPr>
        <w:t>Striped</w:t>
      </w:r>
      <w:r>
        <w:rPr>
          <w:rFonts w:ascii="Arial"/>
          <w:color w:val="2D2D2D"/>
          <w:spacing w:val="31"/>
          <w:sz w:val="20"/>
        </w:rPr>
        <w:t xml:space="preserve"> </w:t>
      </w:r>
      <w:r>
        <w:rPr>
          <w:rFonts w:ascii="Arial"/>
          <w:color w:val="2D2D2D"/>
          <w:spacing w:val="-2"/>
          <w:sz w:val="20"/>
        </w:rPr>
        <w:t>Legless</w:t>
      </w:r>
      <w:r>
        <w:rPr>
          <w:rFonts w:ascii="Arial"/>
          <w:color w:val="2D2D2D"/>
          <w:spacing w:val="38"/>
          <w:sz w:val="20"/>
        </w:rPr>
        <w:t xml:space="preserve"> </w:t>
      </w:r>
      <w:r>
        <w:rPr>
          <w:rFonts w:ascii="Arial"/>
          <w:color w:val="2D2D2D"/>
          <w:sz w:val="20"/>
        </w:rPr>
        <w:t>Lizard</w:t>
      </w:r>
      <w:r>
        <w:rPr>
          <w:rFonts w:ascii="Arial"/>
          <w:color w:val="2D2D2D"/>
          <w:spacing w:val="21"/>
          <w:sz w:val="20"/>
        </w:rPr>
        <w:t xml:space="preserve"> </w:t>
      </w:r>
      <w:r>
        <w:rPr>
          <w:rFonts w:ascii="Arial"/>
          <w:color w:val="2D2D2D"/>
          <w:sz w:val="20"/>
        </w:rPr>
        <w:t>or</w:t>
      </w:r>
      <w:r>
        <w:rPr>
          <w:rFonts w:ascii="Arial"/>
          <w:color w:val="2D2D2D"/>
          <w:spacing w:val="31"/>
          <w:sz w:val="20"/>
        </w:rPr>
        <w:t xml:space="preserve"> </w:t>
      </w:r>
      <w:r>
        <w:rPr>
          <w:rFonts w:ascii="Arial"/>
          <w:color w:val="2D2D2D"/>
          <w:sz w:val="20"/>
        </w:rPr>
        <w:t>other</w:t>
      </w:r>
      <w:r>
        <w:rPr>
          <w:rFonts w:ascii="Arial"/>
          <w:color w:val="2D2D2D"/>
          <w:spacing w:val="32"/>
          <w:sz w:val="20"/>
        </w:rPr>
        <w:t xml:space="preserve"> </w:t>
      </w:r>
      <w:r>
        <w:rPr>
          <w:rFonts w:ascii="Arial"/>
          <w:color w:val="2D2D2D"/>
          <w:sz w:val="20"/>
        </w:rPr>
        <w:t>species</w:t>
      </w:r>
      <w:r>
        <w:rPr>
          <w:rFonts w:ascii="Arial"/>
          <w:color w:val="2D2D2D"/>
          <w:spacing w:val="44"/>
          <w:sz w:val="20"/>
        </w:rPr>
        <w:t xml:space="preserve"> </w:t>
      </w:r>
      <w:r>
        <w:rPr>
          <w:rFonts w:ascii="Arial"/>
          <w:color w:val="1F1F1F"/>
          <w:sz w:val="20"/>
        </w:rPr>
        <w:t>listed</w:t>
      </w:r>
      <w:r>
        <w:rPr>
          <w:rFonts w:ascii="Arial"/>
          <w:color w:val="1F1F1F"/>
          <w:spacing w:val="21"/>
          <w:sz w:val="20"/>
        </w:rPr>
        <w:t xml:space="preserve"> </w:t>
      </w:r>
      <w:r>
        <w:rPr>
          <w:rFonts w:ascii="Arial"/>
          <w:color w:val="2D2D2D"/>
          <w:sz w:val="20"/>
        </w:rPr>
        <w:t>as</w:t>
      </w:r>
      <w:r>
        <w:rPr>
          <w:rFonts w:ascii="Arial"/>
          <w:color w:val="2D2D2D"/>
          <w:spacing w:val="23"/>
          <w:sz w:val="20"/>
        </w:rPr>
        <w:t xml:space="preserve"> </w:t>
      </w:r>
      <w:r>
        <w:rPr>
          <w:rFonts w:ascii="Arial"/>
          <w:color w:val="2D2D2D"/>
          <w:sz w:val="20"/>
        </w:rPr>
        <w:t>threatened</w:t>
      </w:r>
      <w:r>
        <w:rPr>
          <w:rFonts w:ascii="Arial"/>
          <w:color w:val="2D2D2D"/>
          <w:spacing w:val="48"/>
          <w:sz w:val="20"/>
        </w:rPr>
        <w:t xml:space="preserve"> </w:t>
      </w:r>
      <w:r>
        <w:rPr>
          <w:rFonts w:ascii="Arial"/>
          <w:color w:val="2D2D2D"/>
          <w:sz w:val="20"/>
        </w:rPr>
        <w:t>under</w:t>
      </w:r>
      <w:r>
        <w:rPr>
          <w:rFonts w:ascii="Arial"/>
          <w:color w:val="2D2D2D"/>
          <w:spacing w:val="30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32"/>
          <w:sz w:val="20"/>
        </w:rPr>
        <w:t xml:space="preserve"> </w:t>
      </w:r>
      <w:r>
        <w:rPr>
          <w:rFonts w:ascii="Arial"/>
          <w:i/>
          <w:color w:val="2D2D2D"/>
          <w:sz w:val="19"/>
        </w:rPr>
        <w:t>Flora</w:t>
      </w:r>
      <w:r>
        <w:rPr>
          <w:rFonts w:ascii="Arial"/>
          <w:i/>
          <w:color w:val="2D2D2D"/>
          <w:spacing w:val="27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and</w:t>
      </w:r>
      <w:r>
        <w:rPr>
          <w:rFonts w:ascii="Arial"/>
          <w:i/>
          <w:color w:val="2D2D2D"/>
          <w:spacing w:val="29"/>
          <w:w w:val="104"/>
          <w:sz w:val="19"/>
        </w:rPr>
        <w:t xml:space="preserve"> </w:t>
      </w:r>
      <w:r>
        <w:rPr>
          <w:rFonts w:ascii="Arial"/>
          <w:i/>
          <w:color w:val="1F1F1F"/>
          <w:sz w:val="19"/>
        </w:rPr>
        <w:t>Fauna</w:t>
      </w:r>
      <w:r>
        <w:rPr>
          <w:rFonts w:ascii="Arial"/>
          <w:i/>
          <w:color w:val="1F1F1F"/>
          <w:spacing w:val="27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Guarantee</w:t>
      </w:r>
      <w:r>
        <w:rPr>
          <w:rFonts w:ascii="Arial"/>
          <w:i/>
          <w:color w:val="2D2D2D"/>
          <w:spacing w:val="23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Act</w:t>
      </w:r>
      <w:r>
        <w:rPr>
          <w:rFonts w:ascii="Arial"/>
          <w:i/>
          <w:color w:val="2D2D2D"/>
          <w:spacing w:val="40"/>
          <w:sz w:val="19"/>
        </w:rPr>
        <w:t xml:space="preserve"> </w:t>
      </w:r>
      <w:r>
        <w:rPr>
          <w:rFonts w:ascii="Arial"/>
          <w:i/>
          <w:color w:val="2D2D2D"/>
          <w:spacing w:val="-28"/>
          <w:sz w:val="19"/>
        </w:rPr>
        <w:t>1</w:t>
      </w:r>
      <w:r>
        <w:rPr>
          <w:rFonts w:ascii="Arial"/>
          <w:i/>
          <w:color w:val="2D2D2D"/>
          <w:spacing w:val="-19"/>
          <w:sz w:val="19"/>
        </w:rPr>
        <w:t>9</w:t>
      </w:r>
      <w:r>
        <w:rPr>
          <w:rFonts w:ascii="Arial"/>
          <w:i/>
          <w:color w:val="2D2D2D"/>
          <w:sz w:val="19"/>
        </w:rPr>
        <w:t>88</w:t>
      </w:r>
      <w:r>
        <w:rPr>
          <w:rFonts w:ascii="Arial"/>
          <w:i/>
          <w:color w:val="2D2D2D"/>
          <w:spacing w:val="6"/>
          <w:sz w:val="19"/>
        </w:rPr>
        <w:t xml:space="preserve"> </w:t>
      </w:r>
      <w:r>
        <w:rPr>
          <w:rFonts w:ascii="Arial"/>
          <w:color w:val="2D2D2D"/>
          <w:sz w:val="20"/>
        </w:rPr>
        <w:t>or</w:t>
      </w:r>
      <w:r>
        <w:rPr>
          <w:rFonts w:ascii="Arial"/>
          <w:color w:val="2D2D2D"/>
          <w:spacing w:val="23"/>
          <w:sz w:val="20"/>
        </w:rPr>
        <w:t xml:space="preserve"> </w:t>
      </w:r>
      <w:r>
        <w:rPr>
          <w:rFonts w:ascii="Arial"/>
          <w:color w:val="2D2D2D"/>
          <w:sz w:val="20"/>
        </w:rPr>
        <w:t>threatened</w:t>
      </w:r>
      <w:r>
        <w:rPr>
          <w:rFonts w:ascii="Arial"/>
          <w:color w:val="2D2D2D"/>
          <w:spacing w:val="39"/>
          <w:sz w:val="20"/>
        </w:rPr>
        <w:t xml:space="preserve"> </w:t>
      </w:r>
      <w:r>
        <w:rPr>
          <w:rFonts w:ascii="Arial"/>
          <w:color w:val="2D2D2D"/>
          <w:sz w:val="20"/>
        </w:rPr>
        <w:t>or</w:t>
      </w:r>
      <w:r>
        <w:rPr>
          <w:rFonts w:ascii="Arial"/>
          <w:color w:val="2D2D2D"/>
          <w:spacing w:val="23"/>
          <w:sz w:val="20"/>
        </w:rPr>
        <w:t xml:space="preserve"> </w:t>
      </w:r>
      <w:r>
        <w:rPr>
          <w:rFonts w:ascii="Arial"/>
          <w:color w:val="2D2D2D"/>
          <w:sz w:val="20"/>
        </w:rPr>
        <w:t>m</w:t>
      </w:r>
      <w:r>
        <w:rPr>
          <w:rFonts w:ascii="Arial"/>
          <w:color w:val="2D2D2D"/>
          <w:spacing w:val="-17"/>
          <w:sz w:val="20"/>
        </w:rPr>
        <w:t>i</w:t>
      </w:r>
      <w:r>
        <w:rPr>
          <w:rFonts w:ascii="Arial"/>
          <w:color w:val="2D2D2D"/>
          <w:sz w:val="20"/>
        </w:rPr>
        <w:t>gratory</w:t>
      </w:r>
      <w:r>
        <w:rPr>
          <w:rFonts w:ascii="Arial"/>
          <w:color w:val="2D2D2D"/>
          <w:spacing w:val="35"/>
          <w:sz w:val="20"/>
        </w:rPr>
        <w:t xml:space="preserve"> </w:t>
      </w:r>
      <w:r>
        <w:rPr>
          <w:rFonts w:ascii="Arial"/>
          <w:color w:val="1F1F1F"/>
          <w:sz w:val="20"/>
        </w:rPr>
        <w:t>under</w:t>
      </w:r>
      <w:r>
        <w:rPr>
          <w:rFonts w:ascii="Arial"/>
          <w:color w:val="1F1F1F"/>
          <w:spacing w:val="13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26"/>
          <w:sz w:val="20"/>
        </w:rPr>
        <w:t xml:space="preserve"> </w:t>
      </w:r>
      <w:r>
        <w:rPr>
          <w:rFonts w:ascii="Arial"/>
          <w:i/>
          <w:color w:val="2D2D2D"/>
          <w:sz w:val="19"/>
        </w:rPr>
        <w:t>Environment</w:t>
      </w:r>
      <w:r>
        <w:rPr>
          <w:rFonts w:ascii="Arial"/>
          <w:i/>
          <w:color w:val="2D2D2D"/>
          <w:spacing w:val="17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Protection</w:t>
      </w:r>
      <w:r>
        <w:rPr>
          <w:rFonts w:ascii="Arial"/>
          <w:i/>
          <w:color w:val="2D2D2D"/>
          <w:w w:val="103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and</w:t>
      </w:r>
      <w:r>
        <w:rPr>
          <w:rFonts w:ascii="Arial"/>
          <w:i/>
          <w:color w:val="2D2D2D"/>
          <w:spacing w:val="17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Biodiversity</w:t>
      </w:r>
      <w:r>
        <w:rPr>
          <w:rFonts w:ascii="Arial"/>
          <w:i/>
          <w:color w:val="2D2D2D"/>
          <w:spacing w:val="35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Conservation</w:t>
      </w:r>
      <w:r>
        <w:rPr>
          <w:rFonts w:ascii="Arial"/>
          <w:i/>
          <w:color w:val="2D2D2D"/>
          <w:spacing w:val="26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 xml:space="preserve">Act </w:t>
      </w:r>
      <w:r>
        <w:rPr>
          <w:rFonts w:ascii="Arial"/>
          <w:i/>
          <w:color w:val="2D2D2D"/>
          <w:spacing w:val="1"/>
          <w:sz w:val="19"/>
        </w:rPr>
        <w:t xml:space="preserve"> </w:t>
      </w:r>
      <w:r>
        <w:rPr>
          <w:rFonts w:ascii="Arial"/>
          <w:i/>
          <w:color w:val="2D2D2D"/>
          <w:spacing w:val="-32"/>
          <w:sz w:val="19"/>
        </w:rPr>
        <w:t>1</w:t>
      </w:r>
      <w:r>
        <w:rPr>
          <w:rFonts w:ascii="Arial"/>
          <w:i/>
          <w:color w:val="2D2D2D"/>
          <w:sz w:val="19"/>
        </w:rPr>
        <w:t>999.</w:t>
      </w:r>
    </w:p>
    <w:p w14:paraId="13EDDBB9" w14:textId="77777777" w:rsidR="00A5052B" w:rsidRDefault="00A5052B">
      <w:pPr>
        <w:spacing w:before="4"/>
        <w:rPr>
          <w:rFonts w:ascii="Arial" w:eastAsia="Arial" w:hAnsi="Arial" w:cs="Arial"/>
          <w:i/>
          <w:sz w:val="20"/>
          <w:szCs w:val="20"/>
        </w:rPr>
      </w:pPr>
    </w:p>
    <w:p w14:paraId="13EDDBBA" w14:textId="77777777" w:rsidR="00A5052B" w:rsidRDefault="00A72E41">
      <w:pPr>
        <w:pStyle w:val="BodyText"/>
        <w:numPr>
          <w:ilvl w:val="0"/>
          <w:numId w:val="18"/>
        </w:numPr>
        <w:tabs>
          <w:tab w:val="left" w:pos="458"/>
        </w:tabs>
        <w:spacing w:line="318" w:lineRule="auto"/>
        <w:ind w:right="506" w:hanging="357"/>
        <w:jc w:val="both"/>
      </w:pPr>
      <w:r>
        <w:rPr>
          <w:color w:val="2D2D2D"/>
        </w:rPr>
        <w:t>The</w:t>
      </w:r>
      <w:r>
        <w:rPr>
          <w:color w:val="2D2D2D"/>
          <w:spacing w:val="35"/>
        </w:rPr>
        <w:t xml:space="preserve"> </w:t>
      </w:r>
      <w:r>
        <w:rPr>
          <w:color w:val="1F1F1F"/>
          <w:spacing w:val="-2"/>
        </w:rPr>
        <w:t>Mi</w:t>
      </w:r>
      <w:r>
        <w:rPr>
          <w:color w:val="1F1F1F"/>
          <w:spacing w:val="-3"/>
        </w:rPr>
        <w:t>cro-Si</w:t>
      </w:r>
      <w:r>
        <w:rPr>
          <w:color w:val="1F1F1F"/>
          <w:spacing w:val="-2"/>
        </w:rPr>
        <w:t>ting</w:t>
      </w:r>
      <w:r>
        <w:rPr>
          <w:color w:val="1F1F1F"/>
          <w:spacing w:val="3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3"/>
        </w:rPr>
        <w:t>an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submitted</w:t>
      </w:r>
      <w:r>
        <w:rPr>
          <w:color w:val="2D2D2D"/>
          <w:spacing w:val="13"/>
        </w:rPr>
        <w:t xml:space="preserve"> </w:t>
      </w:r>
      <w:r>
        <w:rPr>
          <w:color w:val="2D2D2D"/>
          <w:spacing w:val="-2"/>
        </w:rPr>
        <w:t>with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written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advice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from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suitably</w:t>
      </w:r>
      <w:r>
        <w:rPr>
          <w:color w:val="2D2D2D"/>
          <w:spacing w:val="20"/>
        </w:rPr>
        <w:t xml:space="preserve"> </w:t>
      </w:r>
      <w:r>
        <w:rPr>
          <w:color w:val="2D2D2D"/>
          <w:spacing w:val="-1"/>
        </w:rPr>
        <w:t>qualified</w:t>
      </w:r>
      <w:r>
        <w:rPr>
          <w:color w:val="2D2D2D"/>
          <w:spacing w:val="23"/>
          <w:w w:val="104"/>
        </w:rPr>
        <w:t xml:space="preserve"> </w:t>
      </w:r>
      <w:r>
        <w:rPr>
          <w:color w:val="2D2D2D"/>
        </w:rPr>
        <w:t>ecologist,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satisfaction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"/>
        </w:rPr>
        <w:t xml:space="preserve"> </w:t>
      </w:r>
      <w:r>
        <w:rPr>
          <w:color w:val="2D2D2D"/>
          <w:spacing w:val="-1"/>
        </w:rPr>
        <w:t>responsibl</w:t>
      </w:r>
      <w:r>
        <w:rPr>
          <w:color w:val="2D2D2D"/>
          <w:spacing w:val="-2"/>
        </w:rPr>
        <w:t>e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authority,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confirming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that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"/>
        </w:rPr>
        <w:t xml:space="preserve"> </w:t>
      </w:r>
      <w:r>
        <w:rPr>
          <w:color w:val="2D2D2D"/>
          <w:spacing w:val="-1"/>
        </w:rPr>
        <w:t>Micro-Siting</w:t>
      </w:r>
      <w:r>
        <w:rPr>
          <w:color w:val="2D2D2D"/>
          <w:spacing w:val="28"/>
          <w:w w:val="107"/>
        </w:rPr>
        <w:t xml:space="preserve"> </w:t>
      </w:r>
      <w:r>
        <w:rPr>
          <w:color w:val="2D2D2D"/>
          <w:spacing w:val="-6"/>
        </w:rPr>
        <w:t>Pl</w:t>
      </w:r>
      <w:r>
        <w:rPr>
          <w:color w:val="2D2D2D"/>
          <w:spacing w:val="-5"/>
        </w:rPr>
        <w:t>an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meets</w:t>
      </w:r>
      <w:r>
        <w:rPr>
          <w:color w:val="2D2D2D"/>
          <w:spacing w:val="-16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requirements</w:t>
      </w:r>
      <w:r>
        <w:rPr>
          <w:color w:val="2D2D2D"/>
          <w:spacing w:val="9"/>
        </w:rPr>
        <w:t xml:space="preserve"> </w:t>
      </w:r>
      <w:r>
        <w:rPr>
          <w:color w:val="424242"/>
        </w:rPr>
        <w:t>specified</w:t>
      </w:r>
      <w:r>
        <w:rPr>
          <w:color w:val="424242"/>
          <w:spacing w:val="26"/>
        </w:rPr>
        <w:t xml:space="preserve"> </w:t>
      </w:r>
      <w:r>
        <w:rPr>
          <w:color w:val="2D2D2D"/>
          <w:spacing w:val="-10"/>
        </w:rPr>
        <w:t>i</w:t>
      </w:r>
      <w:r>
        <w:rPr>
          <w:color w:val="2D2D2D"/>
          <w:spacing w:val="-14"/>
        </w:rPr>
        <w:t>n</w:t>
      </w:r>
      <w:r>
        <w:rPr>
          <w:color w:val="2D2D2D"/>
          <w:spacing w:val="-17"/>
        </w:rPr>
        <w:t xml:space="preserve"> </w:t>
      </w:r>
      <w:r>
        <w:rPr>
          <w:color w:val="424242"/>
          <w:spacing w:val="-1"/>
        </w:rPr>
        <w:t>co</w:t>
      </w:r>
      <w:r>
        <w:rPr>
          <w:color w:val="1F1F1F"/>
          <w:spacing w:val="-1"/>
        </w:rPr>
        <w:t>ndition</w:t>
      </w:r>
      <w:r>
        <w:rPr>
          <w:color w:val="1F1F1F"/>
          <w:spacing w:val="-5"/>
        </w:rPr>
        <w:t xml:space="preserve"> </w:t>
      </w:r>
      <w:r>
        <w:rPr>
          <w:color w:val="2D2D2D"/>
        </w:rPr>
        <w:t>S(d)</w:t>
      </w:r>
    </w:p>
    <w:p w14:paraId="13EDDBBB" w14:textId="77777777" w:rsidR="00A5052B" w:rsidRDefault="00A5052B">
      <w:pPr>
        <w:spacing w:before="8"/>
        <w:rPr>
          <w:rFonts w:ascii="Arial" w:eastAsia="Arial" w:hAnsi="Arial" w:cs="Arial"/>
          <w:sz w:val="19"/>
          <w:szCs w:val="19"/>
        </w:rPr>
      </w:pPr>
    </w:p>
    <w:p w14:paraId="13EDDBBC" w14:textId="77777777" w:rsidR="00A5052B" w:rsidRDefault="00A72E41">
      <w:pPr>
        <w:pStyle w:val="BodyText"/>
        <w:numPr>
          <w:ilvl w:val="0"/>
          <w:numId w:val="18"/>
        </w:numPr>
        <w:tabs>
          <w:tab w:val="left" w:pos="465"/>
        </w:tabs>
        <w:spacing w:line="319" w:lineRule="auto"/>
        <w:ind w:right="513" w:hanging="357"/>
        <w:jc w:val="both"/>
      </w:pPr>
      <w:r>
        <w:rPr>
          <w:color w:val="2D2D2D"/>
          <w:w w:val="105"/>
        </w:rPr>
        <w:t>Any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changes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access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tracks</w:t>
      </w:r>
      <w:r>
        <w:rPr>
          <w:color w:val="5B5B5B"/>
          <w:w w:val="105"/>
        </w:rPr>
        <w:t>,</w:t>
      </w:r>
      <w:r>
        <w:rPr>
          <w:color w:val="5B5B5B"/>
          <w:spacing w:val="-40"/>
          <w:w w:val="105"/>
        </w:rPr>
        <w:t xml:space="preserve"> </w:t>
      </w:r>
      <w:r>
        <w:rPr>
          <w:color w:val="2D2D2D"/>
          <w:spacing w:val="-1"/>
          <w:w w:val="105"/>
        </w:rPr>
        <w:t>electricity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spacing w:val="-2"/>
          <w:w w:val="105"/>
        </w:rPr>
        <w:t>cabling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associated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infrastructure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spacing w:val="-1"/>
          <w:w w:val="105"/>
        </w:rPr>
        <w:t>ari</w:t>
      </w:r>
      <w:r>
        <w:rPr>
          <w:color w:val="2D2D2D"/>
          <w:spacing w:val="-2"/>
          <w:w w:val="105"/>
        </w:rPr>
        <w:t>sing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from</w:t>
      </w:r>
      <w:r>
        <w:rPr>
          <w:color w:val="2D2D2D"/>
          <w:spacing w:val="35"/>
          <w:w w:val="106"/>
        </w:rPr>
        <w:t xml:space="preserve"> </w:t>
      </w:r>
      <w:r>
        <w:rPr>
          <w:color w:val="2D2D2D"/>
          <w:w w:val="105"/>
        </w:rPr>
        <w:t>micro-siting</w:t>
      </w:r>
      <w:r>
        <w:rPr>
          <w:color w:val="2D2D2D"/>
          <w:spacing w:val="37"/>
          <w:w w:val="105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36"/>
          <w:w w:val="105"/>
        </w:rPr>
        <w:t xml:space="preserve"> </w:t>
      </w:r>
      <w:r>
        <w:rPr>
          <w:color w:val="1F1F1F"/>
          <w:w w:val="105"/>
        </w:rPr>
        <w:t>turbine</w:t>
      </w:r>
      <w:r>
        <w:rPr>
          <w:color w:val="1F1F1F"/>
          <w:spacing w:val="43"/>
          <w:w w:val="105"/>
        </w:rPr>
        <w:t xml:space="preserve"> </w:t>
      </w:r>
      <w:r>
        <w:rPr>
          <w:color w:val="5B5B5B"/>
          <w:spacing w:val="-10"/>
          <w:w w:val="105"/>
        </w:rPr>
        <w:t>i</w:t>
      </w:r>
      <w:r>
        <w:rPr>
          <w:color w:val="2D2D2D"/>
          <w:spacing w:val="-15"/>
          <w:w w:val="105"/>
        </w:rPr>
        <w:t>n</w:t>
      </w:r>
      <w:r>
        <w:rPr>
          <w:color w:val="2D2D2D"/>
          <w:spacing w:val="24"/>
          <w:w w:val="105"/>
        </w:rPr>
        <w:t xml:space="preserve"> </w:t>
      </w:r>
      <w:r>
        <w:rPr>
          <w:color w:val="2D2D2D"/>
          <w:w w:val="105"/>
        </w:rPr>
        <w:t>accordance</w:t>
      </w:r>
      <w:r>
        <w:rPr>
          <w:color w:val="2D2D2D"/>
          <w:spacing w:val="57"/>
          <w:w w:val="105"/>
        </w:rPr>
        <w:t xml:space="preserve"> </w:t>
      </w:r>
      <w:r>
        <w:rPr>
          <w:color w:val="2D2D2D"/>
          <w:spacing w:val="-1"/>
          <w:w w:val="105"/>
        </w:rPr>
        <w:t>with</w:t>
      </w:r>
      <w:r>
        <w:rPr>
          <w:color w:val="2D2D2D"/>
          <w:spacing w:val="37"/>
          <w:w w:val="105"/>
        </w:rPr>
        <w:t xml:space="preserve"> </w:t>
      </w:r>
      <w:r>
        <w:rPr>
          <w:color w:val="2D2D2D"/>
          <w:w w:val="105"/>
        </w:rPr>
        <w:t>an</w:t>
      </w:r>
      <w:r>
        <w:rPr>
          <w:color w:val="2D2D2D"/>
          <w:spacing w:val="39"/>
          <w:w w:val="105"/>
        </w:rPr>
        <w:t xml:space="preserve"> </w:t>
      </w:r>
      <w:r>
        <w:rPr>
          <w:color w:val="2D2D2D"/>
          <w:w w:val="105"/>
        </w:rPr>
        <w:t>endorsed</w:t>
      </w:r>
      <w:r>
        <w:rPr>
          <w:color w:val="2D2D2D"/>
          <w:spacing w:val="54"/>
          <w:w w:val="105"/>
        </w:rPr>
        <w:t xml:space="preserve"> </w:t>
      </w:r>
      <w:r>
        <w:rPr>
          <w:color w:val="2D2D2D"/>
          <w:spacing w:val="-2"/>
          <w:w w:val="105"/>
        </w:rPr>
        <w:t>Mi</w:t>
      </w:r>
      <w:r>
        <w:rPr>
          <w:color w:val="2D2D2D"/>
          <w:spacing w:val="-3"/>
          <w:w w:val="105"/>
        </w:rPr>
        <w:t>cro-si</w:t>
      </w:r>
      <w:r>
        <w:rPr>
          <w:color w:val="2D2D2D"/>
          <w:spacing w:val="-2"/>
          <w:w w:val="105"/>
        </w:rPr>
        <w:t>ting</w:t>
      </w:r>
      <w:r>
        <w:rPr>
          <w:color w:val="2D2D2D"/>
          <w:spacing w:val="42"/>
          <w:w w:val="105"/>
        </w:rPr>
        <w:t xml:space="preserve"> </w:t>
      </w:r>
      <w:r>
        <w:rPr>
          <w:color w:val="2D2D2D"/>
          <w:w w:val="105"/>
        </w:rPr>
        <w:t>Plan</w:t>
      </w:r>
      <w:r>
        <w:rPr>
          <w:color w:val="2D2D2D"/>
          <w:spacing w:val="30"/>
          <w:w w:val="105"/>
        </w:rPr>
        <w:t xml:space="preserve"> </w:t>
      </w:r>
      <w:r>
        <w:rPr>
          <w:color w:val="2D2D2D"/>
          <w:w w:val="105"/>
        </w:rPr>
        <w:t>are</w:t>
      </w:r>
      <w:r>
        <w:rPr>
          <w:color w:val="2D2D2D"/>
          <w:spacing w:val="45"/>
          <w:w w:val="105"/>
        </w:rPr>
        <w:t xml:space="preserve"> </w:t>
      </w:r>
      <w:r>
        <w:rPr>
          <w:color w:val="2D2D2D"/>
          <w:w w:val="105"/>
        </w:rPr>
        <w:t>permitted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spacing w:val="-1"/>
          <w:w w:val="105"/>
        </w:rPr>
        <w:t>without</w:t>
      </w:r>
      <w:r>
        <w:rPr>
          <w:color w:val="2D2D2D"/>
          <w:spacing w:val="53"/>
          <w:w w:val="105"/>
        </w:rPr>
        <w:t xml:space="preserve"> </w:t>
      </w:r>
      <w:r>
        <w:rPr>
          <w:color w:val="2D2D2D"/>
          <w:w w:val="105"/>
        </w:rPr>
        <w:t>requiring</w:t>
      </w:r>
      <w:r>
        <w:rPr>
          <w:color w:val="2D2D2D"/>
          <w:spacing w:val="37"/>
          <w:w w:val="105"/>
        </w:rPr>
        <w:t xml:space="preserve"> </w:t>
      </w:r>
      <w:r>
        <w:rPr>
          <w:color w:val="1F1F1F"/>
          <w:w w:val="105"/>
        </w:rPr>
        <w:t>the</w:t>
      </w:r>
      <w:r>
        <w:rPr>
          <w:color w:val="1F1F1F"/>
          <w:spacing w:val="38"/>
          <w:w w:val="105"/>
        </w:rPr>
        <w:t xml:space="preserve"> </w:t>
      </w:r>
      <w:r>
        <w:rPr>
          <w:color w:val="2D2D2D"/>
          <w:w w:val="105"/>
        </w:rPr>
        <w:t>consent</w:t>
      </w:r>
      <w:r>
        <w:rPr>
          <w:color w:val="2D2D2D"/>
          <w:spacing w:val="56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3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50"/>
          <w:w w:val="105"/>
        </w:rPr>
        <w:t xml:space="preserve"> </w:t>
      </w:r>
      <w:r>
        <w:rPr>
          <w:color w:val="2D2D2D"/>
          <w:w w:val="105"/>
        </w:rPr>
        <w:t>responsible</w:t>
      </w:r>
      <w:r>
        <w:rPr>
          <w:color w:val="2D2D2D"/>
          <w:spacing w:val="34"/>
          <w:w w:val="105"/>
        </w:rPr>
        <w:t xml:space="preserve"> </w:t>
      </w:r>
      <w:r>
        <w:rPr>
          <w:color w:val="2D2D2D"/>
          <w:spacing w:val="-1"/>
          <w:w w:val="105"/>
        </w:rPr>
        <w:t>authority</w:t>
      </w:r>
      <w:r>
        <w:rPr>
          <w:color w:val="2D2D2D"/>
          <w:spacing w:val="36"/>
          <w:w w:val="105"/>
        </w:rPr>
        <w:t xml:space="preserve"> </w:t>
      </w:r>
      <w:r>
        <w:rPr>
          <w:color w:val="424242"/>
          <w:w w:val="105"/>
        </w:rPr>
        <w:t>or</w:t>
      </w:r>
      <w:r>
        <w:rPr>
          <w:color w:val="424242"/>
          <w:spacing w:val="37"/>
          <w:w w:val="105"/>
        </w:rPr>
        <w:t xml:space="preserve"> </w:t>
      </w:r>
      <w:r>
        <w:rPr>
          <w:color w:val="2D2D2D"/>
          <w:w w:val="105"/>
        </w:rPr>
        <w:t>any</w:t>
      </w:r>
      <w:r>
        <w:rPr>
          <w:color w:val="2D2D2D"/>
          <w:spacing w:val="37"/>
          <w:w w:val="105"/>
        </w:rPr>
        <w:t xml:space="preserve"> </w:t>
      </w:r>
      <w:r>
        <w:rPr>
          <w:color w:val="2D2D2D"/>
          <w:w w:val="105"/>
        </w:rPr>
        <w:t>amendments</w:t>
      </w:r>
      <w:r>
        <w:rPr>
          <w:color w:val="2D2D2D"/>
          <w:spacing w:val="44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44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5"/>
          <w:w w:val="102"/>
        </w:rPr>
        <w:t xml:space="preserve"> </w:t>
      </w:r>
      <w:r>
        <w:rPr>
          <w:color w:val="2D2D2D"/>
          <w:w w:val="105"/>
        </w:rPr>
        <w:t>development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spacing w:val="-3"/>
          <w:w w:val="105"/>
        </w:rPr>
        <w:t>pl</w:t>
      </w:r>
      <w:r>
        <w:rPr>
          <w:color w:val="2D2D2D"/>
          <w:spacing w:val="-4"/>
          <w:w w:val="105"/>
        </w:rPr>
        <w:t>ans</w:t>
      </w:r>
      <w:r>
        <w:rPr>
          <w:color w:val="2D2D2D"/>
          <w:spacing w:val="-34"/>
          <w:w w:val="105"/>
        </w:rPr>
        <w:t xml:space="preserve"> </w:t>
      </w:r>
      <w:r>
        <w:rPr>
          <w:color w:val="2D2D2D"/>
          <w:w w:val="105"/>
        </w:rPr>
        <w:t>endorsed</w:t>
      </w:r>
      <w:r>
        <w:rPr>
          <w:color w:val="2D2D2D"/>
          <w:spacing w:val="-21"/>
          <w:w w:val="105"/>
        </w:rPr>
        <w:t xml:space="preserve"> </w:t>
      </w:r>
      <w:r>
        <w:rPr>
          <w:color w:val="2D2D2D"/>
          <w:w w:val="105"/>
        </w:rPr>
        <w:t>under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condition</w:t>
      </w:r>
      <w:r>
        <w:rPr>
          <w:color w:val="2D2D2D"/>
          <w:spacing w:val="-29"/>
          <w:w w:val="105"/>
        </w:rPr>
        <w:t xml:space="preserve"> </w:t>
      </w:r>
      <w:r>
        <w:rPr>
          <w:color w:val="2D2D2D"/>
          <w:w w:val="175"/>
        </w:rPr>
        <w:t>l.</w:t>
      </w:r>
    </w:p>
    <w:p w14:paraId="13EDDBBD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BBE" w14:textId="77777777" w:rsidR="00A5052B" w:rsidRDefault="00A72E41">
      <w:pPr>
        <w:pStyle w:val="BodyText"/>
        <w:numPr>
          <w:ilvl w:val="0"/>
          <w:numId w:val="18"/>
        </w:numPr>
        <w:tabs>
          <w:tab w:val="left" w:pos="451"/>
        </w:tabs>
        <w:spacing w:line="313" w:lineRule="auto"/>
        <w:ind w:right="525" w:hanging="357"/>
        <w:jc w:val="both"/>
      </w:pPr>
      <w:r>
        <w:rPr>
          <w:color w:val="2D2D2D"/>
        </w:rPr>
        <w:t>The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33"/>
        </w:rPr>
        <w:t xml:space="preserve"> </w:t>
      </w:r>
      <w:r>
        <w:rPr>
          <w:color w:val="2D2D2D"/>
          <w:spacing w:val="-1"/>
        </w:rPr>
        <w:t xml:space="preserve">Micro-Siting </w:t>
      </w:r>
      <w:r>
        <w:rPr>
          <w:color w:val="2D2D2D"/>
          <w:spacing w:val="-4"/>
        </w:rPr>
        <w:t>Plan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not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altered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22"/>
        </w:rPr>
        <w:t xml:space="preserve"> </w:t>
      </w:r>
      <w:r>
        <w:rPr>
          <w:color w:val="2D2D2D"/>
          <w:spacing w:val="-2"/>
        </w:rPr>
        <w:t>modified</w:t>
      </w:r>
      <w:r>
        <w:rPr>
          <w:color w:val="2D2D2D"/>
          <w:spacing w:val="22"/>
        </w:rPr>
        <w:t xml:space="preserve"> </w:t>
      </w:r>
      <w:r>
        <w:rPr>
          <w:color w:val="2D2D2D"/>
          <w:spacing w:val="-1"/>
        </w:rPr>
        <w:t>without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written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consent</w:t>
      </w:r>
      <w:r>
        <w:rPr>
          <w:color w:val="2D2D2D"/>
          <w:spacing w:val="25"/>
          <w:w w:val="98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7"/>
        </w:rPr>
        <w:t xml:space="preserve"> </w:t>
      </w:r>
      <w:r>
        <w:rPr>
          <w:color w:val="2D2D2D"/>
          <w:spacing w:val="-1"/>
        </w:rPr>
        <w:t>responsible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authorit</w:t>
      </w:r>
      <w:r>
        <w:rPr>
          <w:color w:val="2D2D2D"/>
          <w:spacing w:val="22"/>
        </w:rPr>
        <w:t>y</w:t>
      </w:r>
      <w:r>
        <w:rPr>
          <w:color w:val="5B5B5B"/>
        </w:rPr>
        <w:t>.</w:t>
      </w:r>
    </w:p>
    <w:p w14:paraId="13EDDBBF" w14:textId="77777777" w:rsidR="00A5052B" w:rsidRDefault="00A5052B">
      <w:pPr>
        <w:spacing w:line="313" w:lineRule="auto"/>
        <w:jc w:val="both"/>
        <w:sectPr w:rsidR="00A5052B">
          <w:pgSz w:w="11910" w:h="16830"/>
          <w:pgMar w:top="1080" w:right="1000" w:bottom="860" w:left="1620" w:header="0" w:footer="650" w:gutter="0"/>
          <w:cols w:space="720"/>
        </w:sectPr>
      </w:pPr>
    </w:p>
    <w:p w14:paraId="13EDDBC0" w14:textId="77777777" w:rsidR="00A5052B" w:rsidRDefault="00A72E41">
      <w:pPr>
        <w:spacing w:before="60"/>
        <w:ind w:left="188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3B3B3B"/>
          <w:sz w:val="19"/>
        </w:rPr>
        <w:lastRenderedPageBreak/>
        <w:t>LANDSCAPING</w:t>
      </w:r>
    </w:p>
    <w:p w14:paraId="13EDDBC1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BC2" w14:textId="77777777" w:rsidR="00A5052B" w:rsidRDefault="00A72E41">
      <w:pPr>
        <w:spacing w:before="128"/>
        <w:ind w:left="18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B3B3B"/>
          <w:spacing w:val="-1"/>
          <w:sz w:val="18"/>
        </w:rPr>
        <w:t>Off-site</w:t>
      </w:r>
      <w:r>
        <w:rPr>
          <w:rFonts w:ascii="Arial"/>
          <w:b/>
          <w:color w:val="3B3B3B"/>
          <w:spacing w:val="28"/>
          <w:sz w:val="18"/>
        </w:rPr>
        <w:t xml:space="preserve"> </w:t>
      </w:r>
      <w:r>
        <w:rPr>
          <w:rFonts w:ascii="Arial"/>
          <w:b/>
          <w:color w:val="3B3B3B"/>
          <w:sz w:val="18"/>
        </w:rPr>
        <w:t>Landscaping</w:t>
      </w:r>
      <w:r>
        <w:rPr>
          <w:rFonts w:ascii="Arial"/>
          <w:b/>
          <w:color w:val="3B3B3B"/>
          <w:spacing w:val="34"/>
          <w:sz w:val="18"/>
        </w:rPr>
        <w:t xml:space="preserve"> </w:t>
      </w:r>
      <w:r>
        <w:rPr>
          <w:rFonts w:ascii="Arial"/>
          <w:b/>
          <w:color w:val="3B3B3B"/>
          <w:sz w:val="18"/>
        </w:rPr>
        <w:t>Program</w:t>
      </w:r>
    </w:p>
    <w:p w14:paraId="13EDDBC3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BC4" w14:textId="77777777" w:rsidR="00A5052B" w:rsidRDefault="00A72E41">
      <w:pPr>
        <w:pStyle w:val="BodyText"/>
        <w:numPr>
          <w:ilvl w:val="0"/>
          <w:numId w:val="17"/>
        </w:numPr>
        <w:tabs>
          <w:tab w:val="left" w:pos="546"/>
        </w:tabs>
        <w:spacing w:before="119" w:line="318" w:lineRule="auto"/>
        <w:ind w:right="426" w:hanging="357"/>
        <w:jc w:val="both"/>
      </w:pPr>
      <w:r>
        <w:rPr>
          <w:color w:val="3B3B3B"/>
        </w:rPr>
        <w:t>Before</w:t>
      </w:r>
      <w:r>
        <w:rPr>
          <w:color w:val="3B3B3B"/>
          <w:spacing w:val="30"/>
        </w:rPr>
        <w:t xml:space="preserve"> </w:t>
      </w:r>
      <w:r>
        <w:rPr>
          <w:color w:val="3B3B3B"/>
        </w:rPr>
        <w:t>deve</w:t>
      </w:r>
      <w:r>
        <w:rPr>
          <w:color w:val="3B3B3B"/>
          <w:spacing w:val="3"/>
        </w:rPr>
        <w:t>l</w:t>
      </w:r>
      <w:r>
        <w:rPr>
          <w:color w:val="3B3B3B"/>
        </w:rPr>
        <w:t>opment</w:t>
      </w:r>
      <w:r>
        <w:rPr>
          <w:color w:val="3B3B3B"/>
          <w:spacing w:val="44"/>
        </w:rPr>
        <w:t xml:space="preserve"> </w:t>
      </w:r>
      <w:r>
        <w:rPr>
          <w:color w:val="4F4F4F"/>
        </w:rPr>
        <w:t>starts,</w:t>
      </w:r>
      <w:r>
        <w:rPr>
          <w:color w:val="4F4F4F"/>
          <w:spacing w:val="29"/>
        </w:rPr>
        <w:t xml:space="preserve"> </w:t>
      </w:r>
      <w:r>
        <w:rPr>
          <w:color w:val="3B3B3B"/>
        </w:rPr>
        <w:t>an</w:t>
      </w:r>
      <w:r>
        <w:rPr>
          <w:color w:val="3B3B3B"/>
          <w:spacing w:val="25"/>
        </w:rPr>
        <w:t xml:space="preserve"> </w:t>
      </w:r>
      <w:r>
        <w:rPr>
          <w:color w:val="3B3B3B"/>
        </w:rPr>
        <w:t>off-s</w:t>
      </w:r>
      <w:r>
        <w:rPr>
          <w:color w:val="3B3B3B"/>
          <w:spacing w:val="-8"/>
        </w:rPr>
        <w:t>i</w:t>
      </w:r>
      <w:r>
        <w:rPr>
          <w:color w:val="3B3B3B"/>
        </w:rPr>
        <w:t>te</w:t>
      </w:r>
      <w:r>
        <w:rPr>
          <w:color w:val="3B3B3B"/>
          <w:spacing w:val="33"/>
        </w:rPr>
        <w:t xml:space="preserve"> </w:t>
      </w:r>
      <w:r>
        <w:rPr>
          <w:color w:val="3B3B3B"/>
          <w:spacing w:val="-19"/>
        </w:rPr>
        <w:t>l</w:t>
      </w:r>
      <w:r>
        <w:rPr>
          <w:color w:val="3B3B3B"/>
        </w:rPr>
        <w:t>andscaping</w:t>
      </w:r>
      <w:r>
        <w:rPr>
          <w:color w:val="3B3B3B"/>
          <w:spacing w:val="48"/>
        </w:rPr>
        <w:t xml:space="preserve"> </w:t>
      </w:r>
      <w:r>
        <w:rPr>
          <w:color w:val="3B3B3B"/>
        </w:rPr>
        <w:t>program</w:t>
      </w:r>
      <w:r>
        <w:rPr>
          <w:color w:val="3B3B3B"/>
          <w:spacing w:val="27"/>
        </w:rPr>
        <w:t xml:space="preserve"> </w:t>
      </w:r>
      <w:r>
        <w:rPr>
          <w:color w:val="3B3B3B"/>
        </w:rPr>
        <w:t>deve</w:t>
      </w:r>
      <w:r>
        <w:rPr>
          <w:color w:val="3B3B3B"/>
          <w:spacing w:val="2"/>
        </w:rPr>
        <w:t>l</w:t>
      </w:r>
      <w:r>
        <w:rPr>
          <w:color w:val="3B3B3B"/>
        </w:rPr>
        <w:t>oped</w:t>
      </w:r>
      <w:r>
        <w:rPr>
          <w:color w:val="3B3B3B"/>
          <w:spacing w:val="37"/>
        </w:rPr>
        <w:t xml:space="preserve"> </w:t>
      </w:r>
      <w:r>
        <w:rPr>
          <w:color w:val="4F4F4F"/>
        </w:rPr>
        <w:t>in</w:t>
      </w:r>
      <w:r>
        <w:rPr>
          <w:color w:val="4F4F4F"/>
          <w:spacing w:val="16"/>
        </w:rPr>
        <w:t xml:space="preserve"> </w:t>
      </w:r>
      <w:r>
        <w:rPr>
          <w:color w:val="3B3B3B"/>
        </w:rPr>
        <w:t>consultat</w:t>
      </w:r>
      <w:r>
        <w:rPr>
          <w:color w:val="3B3B3B"/>
          <w:spacing w:val="4"/>
        </w:rPr>
        <w:t>i</w:t>
      </w:r>
      <w:r>
        <w:rPr>
          <w:color w:val="3B3B3B"/>
        </w:rPr>
        <w:t>on</w:t>
      </w:r>
      <w:r>
        <w:rPr>
          <w:color w:val="3B3B3B"/>
          <w:spacing w:val="18"/>
        </w:rPr>
        <w:t xml:space="preserve"> </w:t>
      </w:r>
      <w:r>
        <w:rPr>
          <w:color w:val="3B3B3B"/>
        </w:rPr>
        <w:t>with</w:t>
      </w:r>
      <w:r>
        <w:rPr>
          <w:color w:val="3B3B3B"/>
          <w:w w:val="108"/>
        </w:rPr>
        <w:t xml:space="preserve"> </w:t>
      </w:r>
      <w:r>
        <w:rPr>
          <w:color w:val="3B3B3B"/>
          <w:spacing w:val="-2"/>
        </w:rPr>
        <w:t>Gol</w:t>
      </w:r>
      <w:r>
        <w:rPr>
          <w:color w:val="3B3B3B"/>
          <w:spacing w:val="-1"/>
        </w:rPr>
        <w:t>den</w:t>
      </w:r>
      <w:r>
        <w:rPr>
          <w:color w:val="3B3B3B"/>
          <w:spacing w:val="6"/>
        </w:rPr>
        <w:t xml:space="preserve"> </w:t>
      </w:r>
      <w:r>
        <w:rPr>
          <w:color w:val="3B3B3B"/>
          <w:spacing w:val="-3"/>
        </w:rPr>
        <w:t>Plains</w:t>
      </w:r>
      <w:r>
        <w:rPr>
          <w:color w:val="3B3B3B"/>
          <w:spacing w:val="-5"/>
        </w:rPr>
        <w:t xml:space="preserve"> </w:t>
      </w:r>
      <w:r>
        <w:rPr>
          <w:color w:val="3B3B3B"/>
        </w:rPr>
        <w:t>Shire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Council</w:t>
      </w:r>
      <w:r>
        <w:rPr>
          <w:color w:val="3B3B3B"/>
          <w:spacing w:val="4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8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-11"/>
        </w:rPr>
        <w:t xml:space="preserve"> </w:t>
      </w:r>
      <w:r>
        <w:rPr>
          <w:color w:val="4F4F4F"/>
          <w:spacing w:val="-1"/>
        </w:rPr>
        <w:t>submitted</w:t>
      </w:r>
      <w:r>
        <w:rPr>
          <w:color w:val="4F4F4F"/>
          <w:spacing w:val="-5"/>
        </w:rPr>
        <w:t xml:space="preserve"> </w:t>
      </w:r>
      <w:r>
        <w:rPr>
          <w:color w:val="3B3B3B"/>
        </w:rPr>
        <w:t>to,</w:t>
      </w:r>
      <w:r>
        <w:rPr>
          <w:color w:val="3B3B3B"/>
          <w:spacing w:val="-6"/>
        </w:rPr>
        <w:t xml:space="preserve"> </w:t>
      </w:r>
      <w:r>
        <w:rPr>
          <w:color w:val="3B3B3B"/>
        </w:rPr>
        <w:t>approved</w:t>
      </w:r>
      <w:r>
        <w:rPr>
          <w:color w:val="3B3B3B"/>
          <w:spacing w:val="9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-2"/>
        </w:rPr>
        <w:t xml:space="preserve"> </w:t>
      </w:r>
      <w:r>
        <w:rPr>
          <w:color w:val="3B3B3B"/>
        </w:rPr>
        <w:t>endorsed</w:t>
      </w:r>
      <w:r>
        <w:rPr>
          <w:color w:val="3B3B3B"/>
          <w:spacing w:val="9"/>
        </w:rPr>
        <w:t xml:space="preserve"> </w:t>
      </w:r>
      <w:r>
        <w:rPr>
          <w:color w:val="3B3B3B"/>
        </w:rPr>
        <w:t>by</w:t>
      </w:r>
      <w:r>
        <w:rPr>
          <w:color w:val="3B3B3B"/>
          <w:spacing w:val="-10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7"/>
        </w:rPr>
        <w:t xml:space="preserve"> </w:t>
      </w:r>
      <w:r>
        <w:rPr>
          <w:color w:val="3B3B3B"/>
        </w:rPr>
        <w:t>responsible</w:t>
      </w:r>
      <w:r>
        <w:rPr>
          <w:color w:val="3B3B3B"/>
          <w:spacing w:val="30"/>
          <w:w w:val="95"/>
        </w:rPr>
        <w:t xml:space="preserve"> </w:t>
      </w:r>
      <w:r>
        <w:rPr>
          <w:color w:val="3B3B3B"/>
        </w:rPr>
        <w:t>authority.</w:t>
      </w:r>
      <w:r>
        <w:rPr>
          <w:color w:val="3B3B3B"/>
          <w:spacing w:val="11"/>
        </w:rPr>
        <w:t xml:space="preserve"> </w:t>
      </w:r>
      <w:r>
        <w:rPr>
          <w:color w:val="3B3B3B"/>
        </w:rPr>
        <w:t>When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endorsed</w:t>
      </w:r>
      <w:r>
        <w:rPr>
          <w:color w:val="3B3B3B"/>
          <w:spacing w:val="22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9"/>
        </w:rPr>
        <w:t xml:space="preserve"> </w:t>
      </w:r>
      <w:r>
        <w:rPr>
          <w:color w:val="3B3B3B"/>
        </w:rPr>
        <w:t>program</w:t>
      </w:r>
      <w:r>
        <w:rPr>
          <w:color w:val="3B3B3B"/>
          <w:spacing w:val="18"/>
        </w:rPr>
        <w:t xml:space="preserve"> </w:t>
      </w:r>
      <w:r>
        <w:rPr>
          <w:color w:val="3B3B3B"/>
        </w:rPr>
        <w:t>will</w:t>
      </w:r>
      <w:r>
        <w:rPr>
          <w:color w:val="3B3B3B"/>
          <w:spacing w:val="7"/>
        </w:rPr>
        <w:t xml:space="preserve"> </w:t>
      </w:r>
      <w:r>
        <w:rPr>
          <w:color w:val="3B3B3B"/>
        </w:rPr>
        <w:t>form</w:t>
      </w:r>
      <w:r>
        <w:rPr>
          <w:color w:val="3B3B3B"/>
          <w:spacing w:val="30"/>
        </w:rPr>
        <w:t xml:space="preserve"> </w:t>
      </w:r>
      <w:r>
        <w:rPr>
          <w:color w:val="3B3B3B"/>
        </w:rPr>
        <w:t>part</w:t>
      </w:r>
      <w:r>
        <w:rPr>
          <w:color w:val="3B3B3B"/>
          <w:spacing w:val="9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6"/>
        </w:rPr>
        <w:t xml:space="preserve"> </w:t>
      </w:r>
      <w:r>
        <w:rPr>
          <w:color w:val="3B3B3B"/>
          <w:spacing w:val="-1"/>
        </w:rPr>
        <w:t>thi</w:t>
      </w:r>
      <w:r>
        <w:rPr>
          <w:color w:val="3B3B3B"/>
          <w:spacing w:val="-2"/>
        </w:rPr>
        <w:t>s</w:t>
      </w:r>
      <w:r>
        <w:rPr>
          <w:color w:val="3B3B3B"/>
          <w:spacing w:val="26"/>
        </w:rPr>
        <w:t xml:space="preserve"> </w:t>
      </w:r>
      <w:r>
        <w:rPr>
          <w:color w:val="3B3B3B"/>
          <w:spacing w:val="-2"/>
        </w:rPr>
        <w:t>permit.</w:t>
      </w:r>
    </w:p>
    <w:p w14:paraId="13EDDBC5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BC6" w14:textId="77777777" w:rsidR="00A5052B" w:rsidRDefault="00A72E41">
      <w:pPr>
        <w:pStyle w:val="BodyText"/>
        <w:ind w:left="524" w:firstLine="0"/>
      </w:pPr>
      <w:r>
        <w:rPr>
          <w:color w:val="3B3B3B"/>
        </w:rPr>
        <w:t>The</w:t>
      </w:r>
      <w:r>
        <w:rPr>
          <w:color w:val="3B3B3B"/>
          <w:spacing w:val="-14"/>
        </w:rPr>
        <w:t xml:space="preserve"> </w:t>
      </w:r>
      <w:r>
        <w:rPr>
          <w:color w:val="3B3B3B"/>
          <w:spacing w:val="-1"/>
        </w:rPr>
        <w:t>off-site</w:t>
      </w:r>
      <w:r>
        <w:rPr>
          <w:color w:val="3B3B3B"/>
          <w:spacing w:val="-6"/>
        </w:rPr>
        <w:t xml:space="preserve"> </w:t>
      </w:r>
      <w:r>
        <w:rPr>
          <w:color w:val="3B3B3B"/>
        </w:rPr>
        <w:t>Landscaping</w:t>
      </w:r>
      <w:r>
        <w:rPr>
          <w:color w:val="3B3B3B"/>
          <w:spacing w:val="-5"/>
        </w:rPr>
        <w:t xml:space="preserve"> </w:t>
      </w:r>
      <w:r>
        <w:rPr>
          <w:color w:val="3B3B3B"/>
        </w:rPr>
        <w:t>Program</w:t>
      </w:r>
      <w:r>
        <w:rPr>
          <w:color w:val="3B3B3B"/>
          <w:spacing w:val="-10"/>
        </w:rPr>
        <w:t xml:space="preserve"> </w:t>
      </w:r>
      <w:r>
        <w:rPr>
          <w:color w:val="3B3B3B"/>
          <w:spacing w:val="3"/>
        </w:rPr>
        <w:t>must</w:t>
      </w:r>
      <w:r>
        <w:rPr>
          <w:color w:val="6B6B6B"/>
          <w:spacing w:val="2"/>
        </w:rPr>
        <w:t>:</w:t>
      </w:r>
    </w:p>
    <w:p w14:paraId="13EDDBC7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BC8" w14:textId="77777777" w:rsidR="00A5052B" w:rsidRDefault="00A72E41">
      <w:pPr>
        <w:pStyle w:val="BodyText"/>
        <w:numPr>
          <w:ilvl w:val="1"/>
          <w:numId w:val="17"/>
        </w:numPr>
        <w:tabs>
          <w:tab w:val="left" w:pos="889"/>
        </w:tabs>
        <w:spacing w:line="314" w:lineRule="auto"/>
        <w:ind w:right="409" w:hanging="343"/>
        <w:jc w:val="both"/>
      </w:pPr>
      <w:r>
        <w:rPr>
          <w:color w:val="3B3B3B"/>
        </w:rPr>
        <w:t>prov</w:t>
      </w:r>
      <w:r>
        <w:rPr>
          <w:color w:val="3B3B3B"/>
          <w:spacing w:val="-13"/>
        </w:rPr>
        <w:t>i</w:t>
      </w:r>
      <w:r>
        <w:rPr>
          <w:color w:val="3B3B3B"/>
        </w:rPr>
        <w:t>de</w:t>
      </w:r>
      <w:r>
        <w:rPr>
          <w:color w:val="3B3B3B"/>
          <w:spacing w:val="-3"/>
        </w:rPr>
        <w:t xml:space="preserve"> </w:t>
      </w:r>
      <w:r>
        <w:rPr>
          <w:color w:val="3B3B3B"/>
        </w:rPr>
        <w:t>for</w:t>
      </w:r>
      <w:r>
        <w:rPr>
          <w:color w:val="3B3B3B"/>
          <w:spacing w:val="15"/>
        </w:rPr>
        <w:t xml:space="preserve"> </w:t>
      </w:r>
      <w:r>
        <w:rPr>
          <w:color w:val="3B3B3B"/>
        </w:rPr>
        <w:t>off-s</w:t>
      </w:r>
      <w:r>
        <w:rPr>
          <w:color w:val="3B3B3B"/>
          <w:spacing w:val="-5"/>
        </w:rPr>
        <w:t>i</w:t>
      </w:r>
      <w:r>
        <w:rPr>
          <w:color w:val="3B3B3B"/>
        </w:rPr>
        <w:t>te</w:t>
      </w:r>
      <w:r>
        <w:rPr>
          <w:color w:val="3B3B3B"/>
          <w:spacing w:val="22"/>
        </w:rPr>
        <w:t xml:space="preserve"> </w:t>
      </w:r>
      <w:r>
        <w:rPr>
          <w:color w:val="2B2B2B"/>
        </w:rPr>
        <w:t>landscaping</w:t>
      </w:r>
      <w:r>
        <w:rPr>
          <w:color w:val="2B2B2B"/>
          <w:spacing w:val="3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reduce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v</w:t>
      </w:r>
      <w:r>
        <w:rPr>
          <w:color w:val="3B3B3B"/>
          <w:spacing w:val="-1"/>
        </w:rPr>
        <w:t>i</w:t>
      </w:r>
      <w:r>
        <w:rPr>
          <w:color w:val="3B3B3B"/>
        </w:rPr>
        <w:t>sual</w:t>
      </w:r>
      <w:r>
        <w:rPr>
          <w:color w:val="3B3B3B"/>
          <w:spacing w:val="11"/>
        </w:rPr>
        <w:t xml:space="preserve"> </w:t>
      </w:r>
      <w:r>
        <w:rPr>
          <w:color w:val="3B3B3B"/>
          <w:spacing w:val="-19"/>
        </w:rPr>
        <w:t>i</w:t>
      </w:r>
      <w:r>
        <w:rPr>
          <w:color w:val="3B3B3B"/>
        </w:rPr>
        <w:t>mpact</w:t>
      </w:r>
      <w:r>
        <w:rPr>
          <w:color w:val="3B3B3B"/>
          <w:spacing w:val="6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6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"/>
        </w:rPr>
        <w:t xml:space="preserve"> </w:t>
      </w:r>
      <w:r>
        <w:rPr>
          <w:color w:val="3B3B3B"/>
        </w:rPr>
        <w:t>turb</w:t>
      </w:r>
      <w:r>
        <w:rPr>
          <w:color w:val="3B3B3B"/>
          <w:spacing w:val="10"/>
        </w:rPr>
        <w:t>i</w:t>
      </w:r>
      <w:r>
        <w:rPr>
          <w:color w:val="3B3B3B"/>
        </w:rPr>
        <w:t>nes</w:t>
      </w:r>
      <w:r>
        <w:rPr>
          <w:color w:val="3B3B3B"/>
          <w:spacing w:val="2"/>
        </w:rPr>
        <w:t xml:space="preserve"> </w:t>
      </w:r>
      <w:r>
        <w:rPr>
          <w:color w:val="3B3B3B"/>
        </w:rPr>
        <w:t>at</w:t>
      </w:r>
      <w:r>
        <w:rPr>
          <w:color w:val="3B3B3B"/>
          <w:spacing w:val="2"/>
        </w:rPr>
        <w:t xml:space="preserve"> </w:t>
      </w:r>
      <w:r>
        <w:rPr>
          <w:color w:val="3B3B3B"/>
        </w:rPr>
        <w:t>any</w:t>
      </w:r>
      <w:r>
        <w:rPr>
          <w:color w:val="3B3B3B"/>
          <w:spacing w:val="7"/>
        </w:rPr>
        <w:t xml:space="preserve"> </w:t>
      </w:r>
      <w:r>
        <w:rPr>
          <w:color w:val="3B3B3B"/>
        </w:rPr>
        <w:t>dwelling</w:t>
      </w:r>
      <w:r>
        <w:rPr>
          <w:color w:val="3B3B3B"/>
          <w:w w:val="105"/>
        </w:rPr>
        <w:t xml:space="preserve"> </w:t>
      </w:r>
      <w:r>
        <w:rPr>
          <w:color w:val="3B3B3B"/>
        </w:rPr>
        <w:t>within</w:t>
      </w:r>
      <w:r>
        <w:rPr>
          <w:color w:val="3B3B3B"/>
          <w:spacing w:val="29"/>
        </w:rPr>
        <w:t xml:space="preserve"> </w:t>
      </w:r>
      <w:r>
        <w:rPr>
          <w:color w:val="3B3B3B"/>
        </w:rPr>
        <w:t>5</w:t>
      </w:r>
      <w:r>
        <w:rPr>
          <w:color w:val="3B3B3B"/>
          <w:spacing w:val="7"/>
        </w:rPr>
        <w:t xml:space="preserve"> </w:t>
      </w:r>
      <w:r>
        <w:rPr>
          <w:color w:val="3B3B3B"/>
        </w:rPr>
        <w:t>kilometre</w:t>
      </w:r>
      <w:r>
        <w:rPr>
          <w:color w:val="3B3B3B"/>
          <w:spacing w:val="14"/>
        </w:rPr>
        <w:t xml:space="preserve"> </w:t>
      </w:r>
      <w:r>
        <w:rPr>
          <w:color w:val="4F4F4F"/>
        </w:rPr>
        <w:t>of</w:t>
      </w:r>
      <w:r>
        <w:rPr>
          <w:color w:val="4F4F4F"/>
          <w:spacing w:val="3"/>
        </w:rPr>
        <w:t xml:space="preserve"> </w:t>
      </w:r>
      <w:r>
        <w:rPr>
          <w:color w:val="4F4F4F"/>
        </w:rPr>
        <w:t>a</w:t>
      </w:r>
      <w:r>
        <w:rPr>
          <w:color w:val="4F4F4F"/>
          <w:spacing w:val="8"/>
        </w:rPr>
        <w:t xml:space="preserve"> </w:t>
      </w:r>
      <w:r>
        <w:rPr>
          <w:color w:val="3B3B3B"/>
        </w:rPr>
        <w:t>wind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turbine(s),</w:t>
      </w:r>
      <w:r>
        <w:rPr>
          <w:color w:val="3B3B3B"/>
          <w:spacing w:val="1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6"/>
        </w:rPr>
        <w:t xml:space="preserve"> </w:t>
      </w:r>
      <w:r>
        <w:rPr>
          <w:color w:val="4F4F4F"/>
          <w:spacing w:val="-2"/>
        </w:rPr>
        <w:t>sati</w:t>
      </w:r>
      <w:r>
        <w:rPr>
          <w:color w:val="4F4F4F"/>
          <w:spacing w:val="-1"/>
        </w:rPr>
        <w:t>sfaction</w:t>
      </w:r>
      <w:r>
        <w:rPr>
          <w:color w:val="4F4F4F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6"/>
        </w:rPr>
        <w:t xml:space="preserve"> </w:t>
      </w:r>
      <w:r>
        <w:rPr>
          <w:color w:val="3B3B3B"/>
        </w:rPr>
        <w:t>responsible</w:t>
      </w:r>
      <w:r>
        <w:rPr>
          <w:color w:val="3B3B3B"/>
          <w:spacing w:val="18"/>
        </w:rPr>
        <w:t xml:space="preserve"> </w:t>
      </w:r>
      <w:r>
        <w:rPr>
          <w:color w:val="3B3B3B"/>
          <w:spacing w:val="-1"/>
        </w:rPr>
        <w:t>authority.</w:t>
      </w:r>
    </w:p>
    <w:p w14:paraId="13EDDBC9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BCA" w14:textId="77777777" w:rsidR="00A5052B" w:rsidRDefault="00A72E41">
      <w:pPr>
        <w:pStyle w:val="BodyText"/>
        <w:numPr>
          <w:ilvl w:val="1"/>
          <w:numId w:val="17"/>
        </w:numPr>
        <w:tabs>
          <w:tab w:val="left" w:pos="889"/>
        </w:tabs>
        <w:ind w:left="888" w:hanging="357"/>
      </w:pPr>
      <w:r>
        <w:rPr>
          <w:color w:val="3B3B3B"/>
          <w:spacing w:val="-20"/>
          <w:w w:val="105"/>
        </w:rPr>
        <w:t>i</w:t>
      </w:r>
      <w:r>
        <w:rPr>
          <w:color w:val="3B3B3B"/>
          <w:w w:val="105"/>
        </w:rPr>
        <w:t>nclude</w:t>
      </w:r>
      <w:r>
        <w:rPr>
          <w:color w:val="3B3B3B"/>
          <w:spacing w:val="-18"/>
          <w:w w:val="105"/>
        </w:rPr>
        <w:t xml:space="preserve"> </w:t>
      </w:r>
      <w:r>
        <w:rPr>
          <w:color w:val="4F4F4F"/>
          <w:w w:val="105"/>
        </w:rPr>
        <w:t>a</w:t>
      </w:r>
      <w:r>
        <w:rPr>
          <w:color w:val="4F4F4F"/>
          <w:spacing w:val="-19"/>
          <w:w w:val="105"/>
        </w:rPr>
        <w:t xml:space="preserve"> </w:t>
      </w:r>
      <w:r>
        <w:rPr>
          <w:color w:val="3B3B3B"/>
          <w:w w:val="105"/>
        </w:rPr>
        <w:t>methodo</w:t>
      </w:r>
      <w:r>
        <w:rPr>
          <w:color w:val="3B3B3B"/>
          <w:spacing w:val="-8"/>
          <w:w w:val="105"/>
        </w:rPr>
        <w:t>l</w:t>
      </w:r>
      <w:r>
        <w:rPr>
          <w:color w:val="3B3B3B"/>
          <w:w w:val="105"/>
        </w:rPr>
        <w:t>ogy</w:t>
      </w:r>
      <w:r>
        <w:rPr>
          <w:color w:val="3B3B3B"/>
          <w:spacing w:val="-26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-22"/>
          <w:w w:val="105"/>
        </w:rPr>
        <w:t xml:space="preserve"> </w:t>
      </w:r>
      <w:r>
        <w:rPr>
          <w:color w:val="4F4F4F"/>
          <w:w w:val="105"/>
        </w:rPr>
        <w:t>deter</w:t>
      </w:r>
      <w:r>
        <w:rPr>
          <w:color w:val="4F4F4F"/>
          <w:spacing w:val="16"/>
          <w:w w:val="105"/>
        </w:rPr>
        <w:t>m</w:t>
      </w:r>
      <w:r>
        <w:rPr>
          <w:color w:val="2B2B2B"/>
          <w:spacing w:val="-18"/>
          <w:w w:val="105"/>
        </w:rPr>
        <w:t>i</w:t>
      </w:r>
      <w:r>
        <w:rPr>
          <w:color w:val="2B2B2B"/>
          <w:w w:val="105"/>
        </w:rPr>
        <w:t>ning:</w:t>
      </w:r>
    </w:p>
    <w:p w14:paraId="13EDDBCB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BCC" w14:textId="77777777" w:rsidR="00A5052B" w:rsidRDefault="00A72E41">
      <w:pPr>
        <w:pStyle w:val="BodyText"/>
        <w:numPr>
          <w:ilvl w:val="2"/>
          <w:numId w:val="17"/>
        </w:numPr>
        <w:tabs>
          <w:tab w:val="left" w:pos="1589"/>
        </w:tabs>
        <w:spacing w:line="321" w:lineRule="auto"/>
        <w:ind w:right="440" w:hanging="465"/>
        <w:jc w:val="both"/>
      </w:pPr>
      <w:r>
        <w:rPr>
          <w:color w:val="3B3B3B"/>
          <w:w w:val="105"/>
        </w:rPr>
        <w:t>the</w:t>
      </w:r>
      <w:r>
        <w:rPr>
          <w:color w:val="3B3B3B"/>
          <w:spacing w:val="-22"/>
          <w:w w:val="105"/>
        </w:rPr>
        <w:t xml:space="preserve"> </w:t>
      </w:r>
      <w:r>
        <w:rPr>
          <w:color w:val="3B3B3B"/>
          <w:w w:val="105"/>
        </w:rPr>
        <w:t>type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15"/>
          <w:w w:val="105"/>
        </w:rPr>
        <w:t xml:space="preserve"> </w:t>
      </w:r>
      <w:r>
        <w:rPr>
          <w:color w:val="2B2B2B"/>
          <w:spacing w:val="-20"/>
          <w:w w:val="105"/>
        </w:rPr>
        <w:t>l</w:t>
      </w:r>
      <w:r>
        <w:rPr>
          <w:color w:val="2B2B2B"/>
          <w:w w:val="105"/>
        </w:rPr>
        <w:t>an</w:t>
      </w:r>
      <w:r>
        <w:rPr>
          <w:color w:val="2B2B2B"/>
          <w:spacing w:val="5"/>
          <w:w w:val="105"/>
        </w:rPr>
        <w:t>d</w:t>
      </w:r>
      <w:r>
        <w:rPr>
          <w:color w:val="4F4F4F"/>
          <w:w w:val="105"/>
        </w:rPr>
        <w:t>scap</w:t>
      </w:r>
      <w:r>
        <w:rPr>
          <w:color w:val="4F4F4F"/>
          <w:spacing w:val="4"/>
          <w:w w:val="105"/>
        </w:rPr>
        <w:t>i</w:t>
      </w:r>
      <w:r>
        <w:rPr>
          <w:color w:val="4F4F4F"/>
          <w:w w:val="105"/>
        </w:rPr>
        <w:t>ng</w:t>
      </w:r>
      <w:r>
        <w:rPr>
          <w:color w:val="4F4F4F"/>
          <w:spacing w:val="-35"/>
          <w:w w:val="105"/>
        </w:rPr>
        <w:t xml:space="preserve"> </w:t>
      </w:r>
      <w:r>
        <w:rPr>
          <w:color w:val="3B3B3B"/>
          <w:w w:val="105"/>
        </w:rPr>
        <w:t>treatments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-8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spacing w:val="-14"/>
          <w:w w:val="105"/>
        </w:rPr>
        <w:t xml:space="preserve"> </w:t>
      </w:r>
      <w:r>
        <w:rPr>
          <w:color w:val="3B3B3B"/>
          <w:w w:val="105"/>
        </w:rPr>
        <w:t>proposed,</w:t>
      </w:r>
      <w:r>
        <w:rPr>
          <w:color w:val="3B3B3B"/>
          <w:spacing w:val="-24"/>
          <w:w w:val="105"/>
        </w:rPr>
        <w:t xml:space="preserve"> </w:t>
      </w:r>
      <w:r>
        <w:rPr>
          <w:color w:val="3B3B3B"/>
          <w:w w:val="105"/>
        </w:rPr>
        <w:t>which</w:t>
      </w:r>
      <w:r>
        <w:rPr>
          <w:color w:val="3B3B3B"/>
          <w:spacing w:val="-8"/>
          <w:w w:val="105"/>
        </w:rPr>
        <w:t xml:space="preserve"> </w:t>
      </w:r>
      <w:r>
        <w:rPr>
          <w:color w:val="3B3B3B"/>
          <w:w w:val="105"/>
        </w:rPr>
        <w:t>must</w:t>
      </w:r>
      <w:r>
        <w:rPr>
          <w:color w:val="3B3B3B"/>
          <w:spacing w:val="-11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spacing w:val="-30"/>
          <w:w w:val="105"/>
        </w:rPr>
        <w:t xml:space="preserve"> </w:t>
      </w:r>
      <w:r>
        <w:rPr>
          <w:color w:val="3B3B3B"/>
          <w:w w:val="105"/>
        </w:rPr>
        <w:t>tailored</w:t>
      </w:r>
      <w:r>
        <w:rPr>
          <w:color w:val="3B3B3B"/>
          <w:spacing w:val="-15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-23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w w:val="104"/>
        </w:rPr>
        <w:t xml:space="preserve"> </w:t>
      </w:r>
      <w:r>
        <w:rPr>
          <w:color w:val="3B3B3B"/>
          <w:w w:val="105"/>
        </w:rPr>
        <w:t>particular</w:t>
      </w:r>
      <w:r>
        <w:rPr>
          <w:color w:val="3B3B3B"/>
          <w:spacing w:val="-14"/>
          <w:w w:val="105"/>
        </w:rPr>
        <w:t xml:space="preserve"> </w:t>
      </w:r>
      <w:r>
        <w:rPr>
          <w:color w:val="3B3B3B"/>
          <w:w w:val="105"/>
        </w:rPr>
        <w:t>property</w:t>
      </w:r>
      <w:r>
        <w:rPr>
          <w:color w:val="3B3B3B"/>
          <w:spacing w:val="-25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22"/>
          <w:w w:val="105"/>
        </w:rPr>
        <w:t xml:space="preserve"> </w:t>
      </w:r>
      <w:r>
        <w:rPr>
          <w:color w:val="3B3B3B"/>
          <w:w w:val="105"/>
        </w:rPr>
        <w:t>agreed</w:t>
      </w:r>
      <w:r>
        <w:rPr>
          <w:color w:val="3B3B3B"/>
          <w:spacing w:val="-19"/>
          <w:w w:val="105"/>
        </w:rPr>
        <w:t xml:space="preserve"> </w:t>
      </w:r>
      <w:r>
        <w:rPr>
          <w:color w:val="3B3B3B"/>
          <w:w w:val="105"/>
        </w:rPr>
        <w:t>w</w:t>
      </w:r>
      <w:r>
        <w:rPr>
          <w:color w:val="3B3B3B"/>
          <w:spacing w:val="-4"/>
          <w:w w:val="105"/>
        </w:rPr>
        <w:t>i</w:t>
      </w:r>
      <w:r>
        <w:rPr>
          <w:color w:val="3B3B3B"/>
          <w:w w:val="105"/>
        </w:rPr>
        <w:t>th</w:t>
      </w:r>
      <w:r>
        <w:rPr>
          <w:color w:val="3B3B3B"/>
          <w:spacing w:val="-27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15"/>
          <w:w w:val="105"/>
        </w:rPr>
        <w:t xml:space="preserve"> </w:t>
      </w:r>
      <w:r>
        <w:rPr>
          <w:color w:val="3B3B3B"/>
          <w:spacing w:val="-20"/>
          <w:w w:val="105"/>
        </w:rPr>
        <w:t>l</w:t>
      </w:r>
      <w:r>
        <w:rPr>
          <w:color w:val="3B3B3B"/>
          <w:w w:val="105"/>
        </w:rPr>
        <w:t>andowner</w:t>
      </w:r>
    </w:p>
    <w:p w14:paraId="13EDDBCD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BCE" w14:textId="77777777" w:rsidR="00A5052B" w:rsidRDefault="00A72E41">
      <w:pPr>
        <w:pStyle w:val="BodyText"/>
        <w:numPr>
          <w:ilvl w:val="2"/>
          <w:numId w:val="17"/>
        </w:numPr>
        <w:tabs>
          <w:tab w:val="left" w:pos="1589"/>
        </w:tabs>
        <w:spacing w:line="321" w:lineRule="auto"/>
        <w:ind w:left="1589" w:right="442" w:hanging="501"/>
        <w:jc w:val="both"/>
      </w:pPr>
      <w:r>
        <w:rPr>
          <w:color w:val="3B3B3B"/>
        </w:rPr>
        <w:t>a t</w:t>
      </w:r>
      <w:r>
        <w:rPr>
          <w:color w:val="3B3B3B"/>
          <w:spacing w:val="-6"/>
        </w:rPr>
        <w:t>i</w:t>
      </w:r>
      <w:r>
        <w:rPr>
          <w:color w:val="3B3B3B"/>
        </w:rPr>
        <w:t>metab</w:t>
      </w:r>
      <w:r>
        <w:rPr>
          <w:color w:val="3B3B3B"/>
          <w:spacing w:val="-2"/>
        </w:rPr>
        <w:t>l</w:t>
      </w:r>
      <w:r>
        <w:rPr>
          <w:color w:val="3B3B3B"/>
        </w:rPr>
        <w:t>e</w:t>
      </w:r>
      <w:r>
        <w:rPr>
          <w:color w:val="3B3B3B"/>
          <w:spacing w:val="48"/>
        </w:rPr>
        <w:t xml:space="preserve"> </w:t>
      </w:r>
      <w:r>
        <w:rPr>
          <w:color w:val="3B3B3B"/>
        </w:rPr>
        <w:t>for</w:t>
      </w:r>
      <w:r>
        <w:rPr>
          <w:color w:val="3B3B3B"/>
          <w:spacing w:val="4"/>
        </w:rPr>
        <w:t xml:space="preserve"> </w:t>
      </w:r>
      <w:r>
        <w:rPr>
          <w:color w:val="3B3B3B"/>
        </w:rPr>
        <w:t>establish</w:t>
      </w:r>
      <w:r>
        <w:rPr>
          <w:color w:val="3B3B3B"/>
          <w:spacing w:val="9"/>
        </w:rPr>
        <w:t>i</w:t>
      </w:r>
      <w:r>
        <w:rPr>
          <w:color w:val="3B3B3B"/>
        </w:rPr>
        <w:t>ng</w:t>
      </w:r>
      <w:r>
        <w:rPr>
          <w:color w:val="3B3B3B"/>
          <w:spacing w:val="37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mainta</w:t>
      </w:r>
      <w:r>
        <w:rPr>
          <w:color w:val="3B3B3B"/>
          <w:spacing w:val="6"/>
        </w:rPr>
        <w:t>i</w:t>
      </w:r>
      <w:r>
        <w:rPr>
          <w:color w:val="3B3B3B"/>
        </w:rPr>
        <w:t>n</w:t>
      </w:r>
      <w:r>
        <w:rPr>
          <w:color w:val="3B3B3B"/>
          <w:spacing w:val="-12"/>
        </w:rPr>
        <w:t>i</w:t>
      </w:r>
      <w:r>
        <w:rPr>
          <w:color w:val="3B3B3B"/>
        </w:rPr>
        <w:t>ng</w:t>
      </w:r>
      <w:r>
        <w:rPr>
          <w:color w:val="3B3B3B"/>
          <w:spacing w:val="35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8"/>
        </w:rPr>
        <w:t xml:space="preserve"> </w:t>
      </w:r>
      <w:r>
        <w:rPr>
          <w:color w:val="3B3B3B"/>
          <w:spacing w:val="-19"/>
        </w:rPr>
        <w:t>l</w:t>
      </w:r>
      <w:r>
        <w:rPr>
          <w:color w:val="3B3B3B"/>
        </w:rPr>
        <w:t>andscapi</w:t>
      </w:r>
      <w:r>
        <w:rPr>
          <w:color w:val="3B3B3B"/>
          <w:spacing w:val="-37"/>
        </w:rPr>
        <w:t xml:space="preserve"> </w:t>
      </w:r>
      <w:r>
        <w:rPr>
          <w:color w:val="3B3B3B"/>
        </w:rPr>
        <w:t>ng</w:t>
      </w:r>
      <w:r>
        <w:rPr>
          <w:color w:val="3B3B3B"/>
          <w:spacing w:val="29"/>
        </w:rPr>
        <w:t xml:space="preserve"> </w:t>
      </w:r>
      <w:r>
        <w:rPr>
          <w:color w:val="3B3B3B"/>
        </w:rPr>
        <w:t>for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at</w:t>
      </w:r>
      <w:r>
        <w:rPr>
          <w:color w:val="3B3B3B"/>
          <w:spacing w:val="7"/>
        </w:rPr>
        <w:t xml:space="preserve"> </w:t>
      </w:r>
      <w:r>
        <w:rPr>
          <w:color w:val="3B3B3B"/>
          <w:spacing w:val="-19"/>
        </w:rPr>
        <w:t>l</w:t>
      </w:r>
      <w:r>
        <w:rPr>
          <w:color w:val="3B3B3B"/>
        </w:rPr>
        <w:t>east</w:t>
      </w:r>
      <w:r>
        <w:rPr>
          <w:color w:val="3B3B3B"/>
          <w:spacing w:val="52"/>
        </w:rPr>
        <w:t xml:space="preserve"> </w:t>
      </w:r>
      <w:r>
        <w:rPr>
          <w:color w:val="3B3B3B"/>
        </w:rPr>
        <w:t>two</w:t>
      </w:r>
      <w:r>
        <w:rPr>
          <w:color w:val="3B3B3B"/>
          <w:w w:val="106"/>
        </w:rPr>
        <w:t xml:space="preserve"> </w:t>
      </w:r>
      <w:r>
        <w:rPr>
          <w:color w:val="3B3B3B"/>
          <w:spacing w:val="1"/>
        </w:rPr>
        <w:t>years</w:t>
      </w:r>
      <w:r>
        <w:rPr>
          <w:color w:val="6B6B6B"/>
        </w:rPr>
        <w:t>.</w:t>
      </w:r>
    </w:p>
    <w:p w14:paraId="13EDDBCF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BD0" w14:textId="77777777" w:rsidR="00A5052B" w:rsidRDefault="00A72E41">
      <w:pPr>
        <w:pStyle w:val="BodyText"/>
        <w:numPr>
          <w:ilvl w:val="1"/>
          <w:numId w:val="17"/>
        </w:numPr>
        <w:tabs>
          <w:tab w:val="left" w:pos="882"/>
        </w:tabs>
        <w:ind w:left="881" w:hanging="364"/>
      </w:pPr>
      <w:r>
        <w:rPr>
          <w:color w:val="3B3B3B"/>
        </w:rPr>
        <w:t>include</w:t>
      </w:r>
      <w:r>
        <w:rPr>
          <w:color w:val="3B3B3B"/>
          <w:spacing w:val="6"/>
        </w:rPr>
        <w:t xml:space="preserve"> </w:t>
      </w:r>
      <w:r>
        <w:rPr>
          <w:color w:val="3B3B3B"/>
        </w:rPr>
        <w:t>a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process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for</w:t>
      </w:r>
      <w:r>
        <w:rPr>
          <w:color w:val="3B3B3B"/>
          <w:spacing w:val="17"/>
        </w:rPr>
        <w:t xml:space="preserve"> </w:t>
      </w:r>
      <w:r>
        <w:rPr>
          <w:color w:val="3B3B3B"/>
        </w:rPr>
        <w:t>making</w:t>
      </w:r>
      <w:r>
        <w:rPr>
          <w:color w:val="3B3B3B"/>
          <w:spacing w:val="-19"/>
        </w:rPr>
        <w:t xml:space="preserve"> </w:t>
      </w:r>
      <w:r>
        <w:rPr>
          <w:color w:val="3B3B3B"/>
        </w:rPr>
        <w:t>offers</w:t>
      </w:r>
      <w:r>
        <w:rPr>
          <w:color w:val="3B3B3B"/>
          <w:spacing w:val="1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-4"/>
        </w:rPr>
        <w:t xml:space="preserve"> </w:t>
      </w:r>
      <w:r>
        <w:rPr>
          <w:color w:val="3B3B3B"/>
        </w:rPr>
        <w:t>affected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landowners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11"/>
        </w:rPr>
        <w:t xml:space="preserve"> </w:t>
      </w:r>
      <w:r>
        <w:rPr>
          <w:color w:val="3B3B3B"/>
        </w:rPr>
        <w:t>either:</w:t>
      </w:r>
    </w:p>
    <w:p w14:paraId="13EDDBD1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BD2" w14:textId="77777777" w:rsidR="00A5052B" w:rsidRDefault="00A72E41">
      <w:pPr>
        <w:pStyle w:val="BodyText"/>
        <w:numPr>
          <w:ilvl w:val="2"/>
          <w:numId w:val="17"/>
        </w:numPr>
        <w:tabs>
          <w:tab w:val="left" w:pos="1589"/>
        </w:tabs>
        <w:spacing w:line="321" w:lineRule="auto"/>
        <w:ind w:left="1589" w:right="424"/>
        <w:jc w:val="both"/>
      </w:pPr>
      <w:r>
        <w:rPr>
          <w:color w:val="3B3B3B"/>
          <w:w w:val="105"/>
        </w:rPr>
        <w:t>estab</w:t>
      </w:r>
      <w:r>
        <w:rPr>
          <w:color w:val="3B3B3B"/>
          <w:spacing w:val="9"/>
          <w:w w:val="105"/>
        </w:rPr>
        <w:t>l</w:t>
      </w:r>
      <w:r>
        <w:rPr>
          <w:color w:val="3B3B3B"/>
          <w:spacing w:val="-20"/>
          <w:w w:val="105"/>
        </w:rPr>
        <w:t>i</w:t>
      </w:r>
      <w:r>
        <w:rPr>
          <w:color w:val="3B3B3B"/>
          <w:w w:val="105"/>
        </w:rPr>
        <w:t>sh</w:t>
      </w:r>
      <w:r>
        <w:rPr>
          <w:color w:val="3B3B3B"/>
          <w:spacing w:val="46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47"/>
          <w:w w:val="105"/>
        </w:rPr>
        <w:t xml:space="preserve"> </w:t>
      </w:r>
      <w:r>
        <w:rPr>
          <w:color w:val="3B3B3B"/>
          <w:w w:val="105"/>
        </w:rPr>
        <w:t>maintain</w:t>
      </w:r>
      <w:r>
        <w:rPr>
          <w:color w:val="3B3B3B"/>
          <w:spacing w:val="41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6"/>
          <w:w w:val="105"/>
        </w:rPr>
        <w:t xml:space="preserve"> </w:t>
      </w:r>
      <w:r>
        <w:rPr>
          <w:color w:val="3B3B3B"/>
          <w:spacing w:val="-20"/>
          <w:w w:val="105"/>
        </w:rPr>
        <w:t>l</w:t>
      </w:r>
      <w:r>
        <w:rPr>
          <w:color w:val="3B3B3B"/>
          <w:w w:val="105"/>
        </w:rPr>
        <w:t>andscaping</w:t>
      </w:r>
      <w:r>
        <w:rPr>
          <w:color w:val="3B3B3B"/>
          <w:spacing w:val="56"/>
          <w:w w:val="105"/>
        </w:rPr>
        <w:t xml:space="preserve"> </w:t>
      </w:r>
      <w:r>
        <w:rPr>
          <w:color w:val="4F4F4F"/>
          <w:w w:val="105"/>
        </w:rPr>
        <w:t>on</w:t>
      </w:r>
      <w:r>
        <w:rPr>
          <w:color w:val="4F4F4F"/>
          <w:spacing w:val="40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1"/>
          <w:w w:val="105"/>
        </w:rPr>
        <w:t xml:space="preserve"> </w:t>
      </w:r>
      <w:r>
        <w:rPr>
          <w:color w:val="3B3B3B"/>
          <w:w w:val="105"/>
        </w:rPr>
        <w:t>landowne</w:t>
      </w:r>
      <w:r>
        <w:rPr>
          <w:color w:val="3B3B3B"/>
          <w:spacing w:val="11"/>
          <w:w w:val="105"/>
        </w:rPr>
        <w:t>r</w:t>
      </w:r>
      <w:r>
        <w:rPr>
          <w:color w:val="6B6B6B"/>
          <w:spacing w:val="-12"/>
          <w:w w:val="105"/>
        </w:rPr>
        <w:t>'</w:t>
      </w:r>
      <w:r>
        <w:rPr>
          <w:color w:val="4F4F4F"/>
          <w:w w:val="105"/>
        </w:rPr>
        <w:t>s</w:t>
      </w:r>
      <w:r>
        <w:rPr>
          <w:color w:val="4F4F4F"/>
          <w:spacing w:val="51"/>
          <w:w w:val="105"/>
        </w:rPr>
        <w:t xml:space="preserve"> </w:t>
      </w:r>
      <w:r>
        <w:rPr>
          <w:color w:val="3B3B3B"/>
          <w:spacing w:val="-20"/>
          <w:w w:val="105"/>
        </w:rPr>
        <w:t>l</w:t>
      </w:r>
      <w:r>
        <w:rPr>
          <w:color w:val="3B3B3B"/>
          <w:w w:val="105"/>
        </w:rPr>
        <w:t>and,</w:t>
      </w:r>
      <w:r>
        <w:rPr>
          <w:color w:val="3B3B3B"/>
          <w:spacing w:val="56"/>
          <w:w w:val="105"/>
        </w:rPr>
        <w:t xml:space="preserve"> </w:t>
      </w:r>
      <w:r>
        <w:rPr>
          <w:color w:val="3B3B3B"/>
          <w:w w:val="105"/>
        </w:rPr>
        <w:t>includ</w:t>
      </w:r>
      <w:r>
        <w:rPr>
          <w:color w:val="3B3B3B"/>
          <w:spacing w:val="-2"/>
          <w:w w:val="105"/>
        </w:rPr>
        <w:t>i</w:t>
      </w:r>
      <w:r>
        <w:rPr>
          <w:color w:val="3B3B3B"/>
          <w:w w:val="105"/>
        </w:rPr>
        <w:t>ng</w:t>
      </w:r>
      <w:r>
        <w:rPr>
          <w:color w:val="3B3B3B"/>
        </w:rPr>
        <w:t xml:space="preserve"> </w:t>
      </w:r>
      <w:r>
        <w:rPr>
          <w:color w:val="3B3B3B"/>
          <w:w w:val="105"/>
        </w:rPr>
        <w:t>waterin</w:t>
      </w:r>
      <w:r>
        <w:rPr>
          <w:color w:val="3B3B3B"/>
          <w:spacing w:val="7"/>
          <w:w w:val="105"/>
        </w:rPr>
        <w:t>g</w:t>
      </w:r>
      <w:r>
        <w:rPr>
          <w:color w:val="3B3B3B"/>
          <w:spacing w:val="-3"/>
          <w:w w:val="105"/>
        </w:rPr>
        <w:t>,</w:t>
      </w:r>
      <w:r>
        <w:rPr>
          <w:color w:val="3B3B3B"/>
          <w:w w:val="105"/>
        </w:rPr>
        <w:t>for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per</w:t>
      </w:r>
      <w:r>
        <w:rPr>
          <w:color w:val="3B3B3B"/>
          <w:spacing w:val="-8"/>
          <w:w w:val="105"/>
        </w:rPr>
        <w:t>i</w:t>
      </w:r>
      <w:r>
        <w:rPr>
          <w:color w:val="3B3B3B"/>
          <w:w w:val="105"/>
        </w:rPr>
        <w:t>od</w:t>
      </w:r>
      <w:r>
        <w:rPr>
          <w:color w:val="3B3B3B"/>
          <w:spacing w:val="-9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6"/>
          <w:w w:val="105"/>
        </w:rPr>
        <w:t xml:space="preserve"> </w:t>
      </w:r>
      <w:r>
        <w:rPr>
          <w:color w:val="3B3B3B"/>
          <w:w w:val="105"/>
        </w:rPr>
        <w:t>at</w:t>
      </w:r>
      <w:r>
        <w:rPr>
          <w:color w:val="3B3B3B"/>
          <w:spacing w:val="-3"/>
          <w:w w:val="105"/>
        </w:rPr>
        <w:t xml:space="preserve"> </w:t>
      </w:r>
      <w:r>
        <w:rPr>
          <w:color w:val="2B2B2B"/>
          <w:spacing w:val="-20"/>
          <w:w w:val="105"/>
        </w:rPr>
        <w:t>l</w:t>
      </w:r>
      <w:r>
        <w:rPr>
          <w:color w:val="2B2B2B"/>
          <w:w w:val="105"/>
        </w:rPr>
        <w:t>e</w:t>
      </w:r>
      <w:r>
        <w:rPr>
          <w:color w:val="2B2B2B"/>
          <w:spacing w:val="11"/>
          <w:w w:val="105"/>
        </w:rPr>
        <w:t>a</w:t>
      </w:r>
      <w:r>
        <w:rPr>
          <w:color w:val="4F4F4F"/>
          <w:w w:val="105"/>
        </w:rPr>
        <w:t>st</w:t>
      </w:r>
      <w:r>
        <w:rPr>
          <w:color w:val="4F4F4F"/>
          <w:spacing w:val="-9"/>
          <w:w w:val="105"/>
        </w:rPr>
        <w:t xml:space="preserve"> </w:t>
      </w:r>
      <w:r>
        <w:rPr>
          <w:color w:val="3B3B3B"/>
          <w:w w:val="105"/>
        </w:rPr>
        <w:t>two</w:t>
      </w:r>
      <w:r>
        <w:rPr>
          <w:color w:val="3B3B3B"/>
          <w:spacing w:val="-2"/>
          <w:w w:val="105"/>
        </w:rPr>
        <w:t xml:space="preserve"> </w:t>
      </w:r>
      <w:r>
        <w:rPr>
          <w:color w:val="3B3B3B"/>
          <w:w w:val="105"/>
        </w:rPr>
        <w:t>year</w:t>
      </w:r>
      <w:r>
        <w:rPr>
          <w:color w:val="3B3B3B"/>
          <w:spacing w:val="-4"/>
          <w:w w:val="105"/>
        </w:rPr>
        <w:t>s</w:t>
      </w:r>
      <w:r>
        <w:rPr>
          <w:color w:val="3B3B3B"/>
          <w:spacing w:val="1"/>
          <w:w w:val="105"/>
        </w:rPr>
        <w:t>;</w:t>
      </w:r>
      <w:r>
        <w:rPr>
          <w:color w:val="3B3B3B"/>
          <w:w w:val="105"/>
        </w:rPr>
        <w:t>or</w:t>
      </w:r>
    </w:p>
    <w:p w14:paraId="13EDDBD3" w14:textId="77777777" w:rsidR="00A5052B" w:rsidRDefault="00A5052B">
      <w:pPr>
        <w:spacing w:before="6"/>
        <w:rPr>
          <w:rFonts w:ascii="Arial" w:eastAsia="Arial" w:hAnsi="Arial" w:cs="Arial"/>
          <w:sz w:val="19"/>
          <w:szCs w:val="19"/>
        </w:rPr>
      </w:pPr>
    </w:p>
    <w:p w14:paraId="13EDDBD4" w14:textId="77777777" w:rsidR="00A5052B" w:rsidRDefault="00A72E41">
      <w:pPr>
        <w:pStyle w:val="BodyText"/>
        <w:numPr>
          <w:ilvl w:val="2"/>
          <w:numId w:val="17"/>
        </w:numPr>
        <w:tabs>
          <w:tab w:val="left" w:pos="1589"/>
        </w:tabs>
        <w:spacing w:line="318" w:lineRule="auto"/>
        <w:ind w:left="1589" w:right="440" w:hanging="508"/>
        <w:jc w:val="both"/>
      </w:pPr>
      <w:r>
        <w:rPr>
          <w:color w:val="3B3B3B"/>
          <w:w w:val="105"/>
        </w:rPr>
        <w:t>make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-13"/>
          <w:w w:val="105"/>
        </w:rPr>
        <w:t xml:space="preserve"> </w:t>
      </w:r>
      <w:r>
        <w:rPr>
          <w:color w:val="4F4F4F"/>
          <w:w w:val="105"/>
        </w:rPr>
        <w:t>cash</w:t>
      </w:r>
      <w:r>
        <w:rPr>
          <w:color w:val="4F4F4F"/>
          <w:spacing w:val="-23"/>
          <w:w w:val="105"/>
        </w:rPr>
        <w:t xml:space="preserve"> </w:t>
      </w:r>
      <w:r>
        <w:rPr>
          <w:color w:val="4F4F4F"/>
          <w:spacing w:val="-1"/>
          <w:w w:val="105"/>
        </w:rPr>
        <w:t>cont</w:t>
      </w:r>
      <w:r>
        <w:rPr>
          <w:color w:val="2B2B2B"/>
          <w:spacing w:val="-1"/>
          <w:w w:val="105"/>
        </w:rPr>
        <w:t>ributi</w:t>
      </w:r>
      <w:r>
        <w:rPr>
          <w:color w:val="2B2B2B"/>
          <w:spacing w:val="-2"/>
          <w:w w:val="105"/>
        </w:rPr>
        <w:t>on</w:t>
      </w:r>
      <w:r>
        <w:rPr>
          <w:color w:val="2B2B2B"/>
          <w:spacing w:val="-12"/>
          <w:w w:val="105"/>
        </w:rPr>
        <w:t xml:space="preserve"> </w:t>
      </w:r>
      <w:r>
        <w:rPr>
          <w:color w:val="3B3B3B"/>
          <w:spacing w:val="-10"/>
          <w:w w:val="105"/>
        </w:rPr>
        <w:t>i</w:t>
      </w:r>
      <w:r>
        <w:rPr>
          <w:color w:val="3B3B3B"/>
          <w:spacing w:val="-15"/>
          <w:w w:val="105"/>
        </w:rPr>
        <w:t>n</w:t>
      </w:r>
      <w:r>
        <w:rPr>
          <w:color w:val="3B3B3B"/>
          <w:spacing w:val="-19"/>
          <w:w w:val="105"/>
        </w:rPr>
        <w:t xml:space="preserve"> </w:t>
      </w:r>
      <w:r>
        <w:rPr>
          <w:color w:val="2B2B2B"/>
          <w:spacing w:val="-4"/>
          <w:w w:val="105"/>
        </w:rPr>
        <w:t>lieu</w:t>
      </w:r>
      <w:r>
        <w:rPr>
          <w:color w:val="2B2B2B"/>
          <w:spacing w:val="-18"/>
          <w:w w:val="105"/>
        </w:rPr>
        <w:t xml:space="preserve"> </w:t>
      </w:r>
      <w:r>
        <w:rPr>
          <w:color w:val="3B3B3B"/>
          <w:w w:val="105"/>
        </w:rPr>
        <w:t>{which</w:t>
      </w:r>
      <w:r>
        <w:rPr>
          <w:color w:val="3B3B3B"/>
          <w:spacing w:val="-8"/>
          <w:w w:val="105"/>
        </w:rPr>
        <w:t xml:space="preserve"> </w:t>
      </w:r>
      <w:r>
        <w:rPr>
          <w:color w:val="3B3B3B"/>
          <w:w w:val="105"/>
        </w:rPr>
        <w:t>must</w:t>
      </w:r>
      <w:r>
        <w:rPr>
          <w:color w:val="3B3B3B"/>
          <w:spacing w:val="-7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spacing w:val="-17"/>
          <w:w w:val="105"/>
        </w:rPr>
        <w:t xml:space="preserve"> </w:t>
      </w:r>
      <w:r>
        <w:rPr>
          <w:color w:val="4F4F4F"/>
          <w:w w:val="105"/>
        </w:rPr>
        <w:t>sufficient</w:t>
      </w:r>
      <w:r>
        <w:rPr>
          <w:color w:val="4F4F4F"/>
          <w:spacing w:val="-17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-15"/>
          <w:w w:val="105"/>
        </w:rPr>
        <w:t xml:space="preserve"> </w:t>
      </w:r>
      <w:r>
        <w:rPr>
          <w:color w:val="4F4F4F"/>
          <w:w w:val="105"/>
        </w:rPr>
        <w:t>cover</w:t>
      </w:r>
      <w:r>
        <w:rPr>
          <w:color w:val="4F4F4F"/>
          <w:spacing w:val="-9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14"/>
          <w:w w:val="105"/>
        </w:rPr>
        <w:t xml:space="preserve"> </w:t>
      </w:r>
      <w:r>
        <w:rPr>
          <w:color w:val="3B3B3B"/>
          <w:w w:val="105"/>
        </w:rPr>
        <w:t>cost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23"/>
          <w:w w:val="105"/>
        </w:rPr>
        <w:t xml:space="preserve"> </w:t>
      </w:r>
      <w:r>
        <w:rPr>
          <w:color w:val="2B2B2B"/>
          <w:w w:val="105"/>
        </w:rPr>
        <w:t>the</w:t>
      </w:r>
      <w:r>
        <w:rPr>
          <w:color w:val="2B2B2B"/>
          <w:spacing w:val="27"/>
          <w:w w:val="104"/>
        </w:rPr>
        <w:t xml:space="preserve"> </w:t>
      </w:r>
      <w:r>
        <w:rPr>
          <w:color w:val="2B2B2B"/>
          <w:spacing w:val="-20"/>
          <w:w w:val="105"/>
        </w:rPr>
        <w:t>l</w:t>
      </w:r>
      <w:r>
        <w:rPr>
          <w:color w:val="2B2B2B"/>
          <w:w w:val="105"/>
        </w:rPr>
        <w:t>andow</w:t>
      </w:r>
      <w:r>
        <w:rPr>
          <w:color w:val="2B2B2B"/>
          <w:spacing w:val="7"/>
          <w:w w:val="105"/>
        </w:rPr>
        <w:t>n</w:t>
      </w:r>
      <w:r>
        <w:rPr>
          <w:color w:val="4F4F4F"/>
          <w:w w:val="105"/>
        </w:rPr>
        <w:t>er</w:t>
      </w:r>
      <w:r>
        <w:rPr>
          <w:color w:val="4F4F4F"/>
          <w:spacing w:val="-20"/>
          <w:w w:val="105"/>
        </w:rPr>
        <w:t xml:space="preserve"> </w:t>
      </w:r>
      <w:r>
        <w:rPr>
          <w:color w:val="4F4F4F"/>
          <w:w w:val="105"/>
        </w:rPr>
        <w:t>establishing</w:t>
      </w:r>
      <w:r>
        <w:rPr>
          <w:color w:val="4F4F4F"/>
          <w:spacing w:val="-24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24"/>
          <w:w w:val="105"/>
        </w:rPr>
        <w:t xml:space="preserve"> </w:t>
      </w:r>
      <w:r>
        <w:rPr>
          <w:color w:val="3B3B3B"/>
          <w:w w:val="105"/>
        </w:rPr>
        <w:t>mainta</w:t>
      </w:r>
      <w:r>
        <w:rPr>
          <w:color w:val="3B3B3B"/>
          <w:spacing w:val="1"/>
          <w:w w:val="105"/>
        </w:rPr>
        <w:t>i</w:t>
      </w:r>
      <w:r>
        <w:rPr>
          <w:color w:val="3B3B3B"/>
          <w:w w:val="105"/>
        </w:rPr>
        <w:t>ning</w:t>
      </w:r>
      <w:r>
        <w:rPr>
          <w:color w:val="3B3B3B"/>
          <w:spacing w:val="-37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18"/>
          <w:w w:val="105"/>
        </w:rPr>
        <w:t xml:space="preserve"> </w:t>
      </w:r>
      <w:r>
        <w:rPr>
          <w:color w:val="3B3B3B"/>
          <w:spacing w:val="-20"/>
          <w:w w:val="105"/>
        </w:rPr>
        <w:t>l</w:t>
      </w:r>
      <w:r>
        <w:rPr>
          <w:color w:val="3B3B3B"/>
          <w:w w:val="105"/>
        </w:rPr>
        <w:t>andscapi</w:t>
      </w:r>
      <w:r>
        <w:rPr>
          <w:color w:val="3B3B3B"/>
          <w:spacing w:val="-48"/>
          <w:w w:val="105"/>
        </w:rPr>
        <w:t xml:space="preserve"> </w:t>
      </w:r>
      <w:r>
        <w:rPr>
          <w:color w:val="3B3B3B"/>
          <w:w w:val="105"/>
        </w:rPr>
        <w:t>n</w:t>
      </w:r>
      <w:r>
        <w:rPr>
          <w:color w:val="3B3B3B"/>
          <w:spacing w:val="-17"/>
          <w:w w:val="105"/>
        </w:rPr>
        <w:t>g</w:t>
      </w:r>
      <w:r>
        <w:rPr>
          <w:color w:val="3B3B3B"/>
          <w:w w:val="105"/>
        </w:rPr>
        <w:t>,</w:t>
      </w:r>
      <w:r>
        <w:rPr>
          <w:color w:val="3B3B3B"/>
          <w:spacing w:val="-45"/>
          <w:w w:val="105"/>
        </w:rPr>
        <w:t xml:space="preserve"> </w:t>
      </w:r>
      <w:r>
        <w:rPr>
          <w:color w:val="4F4F4F"/>
          <w:spacing w:val="-21"/>
          <w:w w:val="105"/>
        </w:rPr>
        <w:t>i</w:t>
      </w:r>
      <w:r>
        <w:rPr>
          <w:color w:val="4F4F4F"/>
          <w:w w:val="105"/>
        </w:rPr>
        <w:t>ncluding</w:t>
      </w:r>
      <w:r>
        <w:rPr>
          <w:color w:val="4F4F4F"/>
          <w:spacing w:val="-24"/>
          <w:w w:val="105"/>
        </w:rPr>
        <w:t xml:space="preserve"> </w:t>
      </w:r>
      <w:r>
        <w:rPr>
          <w:color w:val="3B3B3B"/>
          <w:w w:val="105"/>
        </w:rPr>
        <w:t>waterin</w:t>
      </w:r>
      <w:r>
        <w:rPr>
          <w:color w:val="3B3B3B"/>
          <w:spacing w:val="7"/>
          <w:w w:val="105"/>
        </w:rPr>
        <w:t>g</w:t>
      </w:r>
      <w:r>
        <w:rPr>
          <w:color w:val="3B3B3B"/>
          <w:spacing w:val="5"/>
          <w:w w:val="105"/>
        </w:rPr>
        <w:t>,</w:t>
      </w:r>
      <w:r>
        <w:rPr>
          <w:color w:val="3B3B3B"/>
          <w:w w:val="105"/>
        </w:rPr>
        <w:t>for</w:t>
      </w:r>
      <w:r>
        <w:rPr>
          <w:color w:val="3B3B3B"/>
          <w:spacing w:val="-20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w w:val="80"/>
        </w:rPr>
        <w:t xml:space="preserve"> </w:t>
      </w:r>
      <w:r>
        <w:rPr>
          <w:color w:val="3B3B3B"/>
          <w:w w:val="105"/>
        </w:rPr>
        <w:t>per</w:t>
      </w:r>
      <w:r>
        <w:rPr>
          <w:color w:val="3B3B3B"/>
          <w:spacing w:val="-8"/>
          <w:w w:val="105"/>
        </w:rPr>
        <w:t>i</w:t>
      </w:r>
      <w:r>
        <w:rPr>
          <w:color w:val="3B3B3B"/>
          <w:w w:val="105"/>
        </w:rPr>
        <w:t>od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19"/>
          <w:w w:val="105"/>
        </w:rPr>
        <w:t xml:space="preserve"> </w:t>
      </w:r>
      <w:r>
        <w:rPr>
          <w:color w:val="3B3B3B"/>
          <w:w w:val="105"/>
        </w:rPr>
        <w:t>at</w:t>
      </w:r>
      <w:r>
        <w:rPr>
          <w:color w:val="3B3B3B"/>
          <w:spacing w:val="-5"/>
          <w:w w:val="105"/>
        </w:rPr>
        <w:t xml:space="preserve"> </w:t>
      </w:r>
      <w:r>
        <w:rPr>
          <w:color w:val="3B3B3B"/>
          <w:spacing w:val="-20"/>
          <w:w w:val="105"/>
        </w:rPr>
        <w:t>l</w:t>
      </w:r>
      <w:r>
        <w:rPr>
          <w:color w:val="3B3B3B"/>
          <w:w w:val="105"/>
        </w:rPr>
        <w:t>east</w:t>
      </w:r>
      <w:r>
        <w:rPr>
          <w:color w:val="3B3B3B"/>
          <w:spacing w:val="-19"/>
          <w:w w:val="105"/>
        </w:rPr>
        <w:t xml:space="preserve"> </w:t>
      </w:r>
      <w:r>
        <w:rPr>
          <w:color w:val="3B3B3B"/>
          <w:w w:val="105"/>
        </w:rPr>
        <w:t>two</w:t>
      </w:r>
      <w:r>
        <w:rPr>
          <w:color w:val="3B3B3B"/>
          <w:spacing w:val="-15"/>
          <w:w w:val="105"/>
        </w:rPr>
        <w:t xml:space="preserve"> </w:t>
      </w:r>
      <w:r>
        <w:rPr>
          <w:color w:val="3B3B3B"/>
          <w:w w:val="105"/>
        </w:rPr>
        <w:t>years)</w:t>
      </w:r>
      <w:r>
        <w:rPr>
          <w:color w:val="3B3B3B"/>
          <w:spacing w:val="-32"/>
          <w:w w:val="105"/>
        </w:rPr>
        <w:t xml:space="preserve"> </w:t>
      </w:r>
      <w:r>
        <w:rPr>
          <w:color w:val="6B6B6B"/>
          <w:w w:val="110"/>
        </w:rPr>
        <w:t>.</w:t>
      </w:r>
    </w:p>
    <w:p w14:paraId="13EDDBD5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BD6" w14:textId="77777777" w:rsidR="00A5052B" w:rsidRDefault="00A72E41">
      <w:pPr>
        <w:pStyle w:val="BodyText"/>
        <w:numPr>
          <w:ilvl w:val="1"/>
          <w:numId w:val="17"/>
        </w:numPr>
        <w:tabs>
          <w:tab w:val="left" w:pos="875"/>
        </w:tabs>
        <w:spacing w:line="318" w:lineRule="auto"/>
        <w:ind w:right="431" w:hanging="357"/>
        <w:jc w:val="both"/>
      </w:pPr>
      <w:r>
        <w:rPr>
          <w:color w:val="3B3B3B"/>
          <w:w w:val="105"/>
        </w:rPr>
        <w:t>include</w:t>
      </w:r>
      <w:r>
        <w:rPr>
          <w:color w:val="3B3B3B"/>
          <w:spacing w:val="-6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process</w:t>
      </w:r>
      <w:r>
        <w:rPr>
          <w:color w:val="3B3B3B"/>
          <w:spacing w:val="-2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11"/>
          <w:w w:val="105"/>
        </w:rPr>
        <w:t xml:space="preserve"> </w:t>
      </w:r>
      <w:r>
        <w:rPr>
          <w:color w:val="3B3B3B"/>
          <w:w w:val="105"/>
        </w:rPr>
        <w:t>recording</w:t>
      </w:r>
      <w:r>
        <w:rPr>
          <w:color w:val="3B3B3B"/>
          <w:spacing w:val="-6"/>
          <w:w w:val="105"/>
        </w:rPr>
        <w:t xml:space="preserve"> </w:t>
      </w:r>
      <w:r>
        <w:rPr>
          <w:color w:val="3B3B3B"/>
          <w:w w:val="105"/>
        </w:rPr>
        <w:t>offers</w:t>
      </w:r>
      <w:r>
        <w:rPr>
          <w:color w:val="3B3B3B"/>
          <w:spacing w:val="1"/>
          <w:w w:val="105"/>
        </w:rPr>
        <w:t xml:space="preserve"> </w:t>
      </w:r>
      <w:r>
        <w:rPr>
          <w:color w:val="3B3B3B"/>
          <w:w w:val="105"/>
        </w:rPr>
        <w:t>that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w w:val="105"/>
        </w:rPr>
        <w:t>have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been</w:t>
      </w:r>
      <w:r>
        <w:rPr>
          <w:color w:val="3B3B3B"/>
          <w:spacing w:val="-5"/>
          <w:w w:val="105"/>
        </w:rPr>
        <w:t xml:space="preserve"> </w:t>
      </w:r>
      <w:r>
        <w:rPr>
          <w:color w:val="3B3B3B"/>
          <w:w w:val="105"/>
        </w:rPr>
        <w:t>made</w:t>
      </w:r>
      <w:r>
        <w:rPr>
          <w:color w:val="3B3B3B"/>
          <w:spacing w:val="-4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2"/>
          <w:w w:val="105"/>
        </w:rPr>
        <w:t xml:space="preserve"> </w:t>
      </w:r>
      <w:r>
        <w:rPr>
          <w:color w:val="2B2B2B"/>
          <w:spacing w:val="-20"/>
          <w:w w:val="105"/>
        </w:rPr>
        <w:t>l</w:t>
      </w:r>
      <w:r>
        <w:rPr>
          <w:color w:val="2B2B2B"/>
          <w:w w:val="105"/>
        </w:rPr>
        <w:t>andowners</w:t>
      </w:r>
      <w:r>
        <w:rPr>
          <w:color w:val="2B2B2B"/>
          <w:spacing w:val="-43"/>
          <w:w w:val="105"/>
        </w:rPr>
        <w:t xml:space="preserve"> </w:t>
      </w:r>
      <w:r>
        <w:rPr>
          <w:color w:val="4F4F4F"/>
          <w:w w:val="105"/>
        </w:rPr>
        <w:t>,</w:t>
      </w:r>
      <w:r>
        <w:rPr>
          <w:color w:val="4F4F4F"/>
          <w:spacing w:val="-19"/>
          <w:w w:val="105"/>
        </w:rPr>
        <w:t xml:space="preserve"> </w:t>
      </w:r>
      <w:r>
        <w:rPr>
          <w:color w:val="3B3B3B"/>
          <w:w w:val="105"/>
        </w:rPr>
        <w:t>whether</w:t>
      </w:r>
      <w:r>
        <w:rPr>
          <w:color w:val="3B3B3B"/>
          <w:spacing w:val="10"/>
          <w:w w:val="105"/>
        </w:rPr>
        <w:t xml:space="preserve"> </w:t>
      </w:r>
      <w:r>
        <w:rPr>
          <w:color w:val="3B3B3B"/>
          <w:w w:val="105"/>
        </w:rPr>
        <w:t>or not</w:t>
      </w:r>
      <w:r>
        <w:rPr>
          <w:color w:val="3B3B3B"/>
          <w:spacing w:val="49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1"/>
          <w:w w:val="105"/>
        </w:rPr>
        <w:t xml:space="preserve"> </w:t>
      </w:r>
      <w:r>
        <w:rPr>
          <w:color w:val="3B3B3B"/>
          <w:w w:val="105"/>
        </w:rPr>
        <w:t>offers</w:t>
      </w:r>
      <w:r>
        <w:rPr>
          <w:color w:val="3B3B3B"/>
          <w:spacing w:val="56"/>
          <w:w w:val="105"/>
        </w:rPr>
        <w:t xml:space="preserve"> </w:t>
      </w:r>
      <w:r>
        <w:rPr>
          <w:color w:val="3B3B3B"/>
          <w:w w:val="105"/>
        </w:rPr>
        <w:t>are</w:t>
      </w:r>
      <w:r>
        <w:rPr>
          <w:color w:val="3B3B3B"/>
          <w:spacing w:val="58"/>
          <w:w w:val="105"/>
        </w:rPr>
        <w:t xml:space="preserve"> </w:t>
      </w:r>
      <w:r>
        <w:rPr>
          <w:color w:val="3B3B3B"/>
          <w:w w:val="105"/>
        </w:rPr>
        <w:t>accepted</w:t>
      </w:r>
      <w:r>
        <w:rPr>
          <w:color w:val="3B3B3B"/>
          <w:spacing w:val="57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39"/>
          <w:w w:val="105"/>
        </w:rPr>
        <w:t xml:space="preserve"> </w:t>
      </w:r>
      <w:r>
        <w:rPr>
          <w:color w:val="3B3B3B"/>
          <w:w w:val="105"/>
        </w:rPr>
        <w:t>when</w:t>
      </w:r>
      <w:r>
        <w:rPr>
          <w:color w:val="3B3B3B"/>
          <w:spacing w:val="47"/>
          <w:w w:val="105"/>
        </w:rPr>
        <w:t xml:space="preserve"> </w:t>
      </w:r>
      <w:r>
        <w:rPr>
          <w:color w:val="4F4F4F"/>
          <w:w w:val="105"/>
        </w:rPr>
        <w:t xml:space="preserve">and  </w:t>
      </w:r>
      <w:r>
        <w:rPr>
          <w:color w:val="3B3B3B"/>
          <w:w w:val="105"/>
        </w:rPr>
        <w:t>how</w:t>
      </w:r>
      <w:r>
        <w:rPr>
          <w:color w:val="3B3B3B"/>
          <w:spacing w:val="48"/>
          <w:w w:val="105"/>
        </w:rPr>
        <w:t xml:space="preserve"> </w:t>
      </w:r>
      <w:r>
        <w:rPr>
          <w:color w:val="3B3B3B"/>
          <w:w w:val="105"/>
        </w:rPr>
        <w:t>offers</w:t>
      </w:r>
      <w:r>
        <w:rPr>
          <w:color w:val="3B3B3B"/>
          <w:spacing w:val="50"/>
          <w:w w:val="105"/>
        </w:rPr>
        <w:t xml:space="preserve"> </w:t>
      </w:r>
      <w:r>
        <w:rPr>
          <w:color w:val="3B3B3B"/>
          <w:w w:val="105"/>
        </w:rPr>
        <w:t>will</w:t>
      </w:r>
      <w:r>
        <w:rPr>
          <w:color w:val="3B3B3B"/>
          <w:spacing w:val="56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spacing w:val="43"/>
          <w:w w:val="105"/>
        </w:rPr>
        <w:t xml:space="preserve"> </w:t>
      </w:r>
      <w:r>
        <w:rPr>
          <w:color w:val="4F4F4F"/>
          <w:w w:val="105"/>
        </w:rPr>
        <w:t>actio</w:t>
      </w:r>
      <w:r>
        <w:rPr>
          <w:color w:val="2B2B2B"/>
          <w:w w:val="105"/>
        </w:rPr>
        <w:t>ned</w:t>
      </w:r>
      <w:r>
        <w:rPr>
          <w:color w:val="2B2B2B"/>
          <w:spacing w:val="34"/>
          <w:w w:val="105"/>
        </w:rPr>
        <w:t xml:space="preserve"> </w:t>
      </w:r>
      <w:r>
        <w:rPr>
          <w:color w:val="3B3B3B"/>
          <w:w w:val="105"/>
        </w:rPr>
        <w:t>following</w:t>
      </w:r>
      <w:r>
        <w:rPr>
          <w:color w:val="3B3B3B"/>
          <w:spacing w:val="27"/>
          <w:w w:val="103"/>
        </w:rPr>
        <w:t xml:space="preserve"> </w:t>
      </w:r>
      <w:r>
        <w:rPr>
          <w:color w:val="3B3B3B"/>
          <w:w w:val="105"/>
        </w:rPr>
        <w:t>acceptance.</w:t>
      </w:r>
    </w:p>
    <w:p w14:paraId="13EDDBD7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BD8" w14:textId="77777777" w:rsidR="00A5052B" w:rsidRDefault="00A72E41">
      <w:pPr>
        <w:pStyle w:val="BodyText"/>
        <w:numPr>
          <w:ilvl w:val="1"/>
          <w:numId w:val="17"/>
        </w:numPr>
        <w:tabs>
          <w:tab w:val="left" w:pos="875"/>
        </w:tabs>
        <w:spacing w:line="318" w:lineRule="auto"/>
        <w:ind w:left="867" w:right="429" w:hanging="350"/>
        <w:jc w:val="both"/>
      </w:pPr>
      <w:r>
        <w:rPr>
          <w:color w:val="2B2B2B"/>
          <w:w w:val="105"/>
        </w:rPr>
        <w:t>inclu</w:t>
      </w:r>
      <w:r>
        <w:rPr>
          <w:color w:val="2B2B2B"/>
          <w:spacing w:val="-6"/>
          <w:w w:val="105"/>
        </w:rPr>
        <w:t>d</w:t>
      </w:r>
      <w:r>
        <w:rPr>
          <w:color w:val="4F4F4F"/>
          <w:w w:val="105"/>
        </w:rPr>
        <w:t>e</w:t>
      </w:r>
      <w:r>
        <w:rPr>
          <w:color w:val="4F4F4F"/>
          <w:spacing w:val="-5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-3"/>
          <w:w w:val="105"/>
        </w:rPr>
        <w:t xml:space="preserve"> </w:t>
      </w:r>
      <w:r>
        <w:rPr>
          <w:color w:val="3B3B3B"/>
          <w:w w:val="105"/>
        </w:rPr>
        <w:t>process</w:t>
      </w:r>
      <w:r>
        <w:rPr>
          <w:color w:val="3B3B3B"/>
          <w:spacing w:val="-5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5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6"/>
          <w:w w:val="105"/>
        </w:rPr>
        <w:t xml:space="preserve"> </w:t>
      </w:r>
      <w:r>
        <w:rPr>
          <w:color w:val="3B3B3B"/>
          <w:w w:val="105"/>
        </w:rPr>
        <w:t>prov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>s</w:t>
      </w:r>
      <w:r>
        <w:rPr>
          <w:color w:val="3B3B3B"/>
          <w:spacing w:val="-10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1"/>
          <w:w w:val="105"/>
        </w:rPr>
        <w:t xml:space="preserve"> </w:t>
      </w:r>
      <w:r>
        <w:rPr>
          <w:color w:val="3B3B3B"/>
          <w:w w:val="105"/>
        </w:rPr>
        <w:t>progress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reports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regard</w:t>
      </w:r>
      <w:r>
        <w:rPr>
          <w:color w:val="3B3B3B"/>
          <w:spacing w:val="7"/>
          <w:w w:val="105"/>
        </w:rPr>
        <w:t>i</w:t>
      </w:r>
      <w:r>
        <w:rPr>
          <w:color w:val="3B3B3B"/>
          <w:w w:val="105"/>
        </w:rPr>
        <w:t>ng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spacing w:val="-20"/>
          <w:w w:val="105"/>
        </w:rPr>
        <w:t>i</w:t>
      </w:r>
      <w:r>
        <w:rPr>
          <w:color w:val="3B3B3B"/>
          <w:w w:val="105"/>
        </w:rPr>
        <w:t>mp</w:t>
      </w:r>
      <w:r>
        <w:rPr>
          <w:color w:val="3B3B3B"/>
          <w:spacing w:val="-9"/>
          <w:w w:val="105"/>
        </w:rPr>
        <w:t>l</w:t>
      </w:r>
      <w:r>
        <w:rPr>
          <w:color w:val="3B3B3B"/>
          <w:w w:val="105"/>
        </w:rPr>
        <w:t>ementat</w:t>
      </w:r>
      <w:r>
        <w:rPr>
          <w:color w:val="3B3B3B"/>
          <w:spacing w:val="10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12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w w:val="108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8"/>
          <w:w w:val="105"/>
        </w:rPr>
        <w:t xml:space="preserve"> </w:t>
      </w:r>
      <w:r>
        <w:rPr>
          <w:color w:val="3B3B3B"/>
          <w:w w:val="105"/>
        </w:rPr>
        <w:t>endorsed</w:t>
      </w:r>
      <w:r>
        <w:rPr>
          <w:color w:val="3B3B3B"/>
          <w:spacing w:val="-2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7"/>
          <w:w w:val="105"/>
        </w:rPr>
        <w:t>f</w:t>
      </w:r>
      <w:r>
        <w:rPr>
          <w:color w:val="6B6B6B"/>
          <w:spacing w:val="-6"/>
          <w:w w:val="105"/>
        </w:rPr>
        <w:t>-</w:t>
      </w:r>
      <w:r>
        <w:rPr>
          <w:color w:val="4F4F4F"/>
          <w:spacing w:val="12"/>
          <w:w w:val="105"/>
        </w:rPr>
        <w:t>s</w:t>
      </w:r>
      <w:r>
        <w:rPr>
          <w:color w:val="2B2B2B"/>
          <w:w w:val="105"/>
        </w:rPr>
        <w:t>ite</w:t>
      </w:r>
      <w:r>
        <w:rPr>
          <w:color w:val="2B2B2B"/>
          <w:spacing w:val="57"/>
          <w:w w:val="105"/>
        </w:rPr>
        <w:t xml:space="preserve"> </w:t>
      </w:r>
      <w:r>
        <w:rPr>
          <w:color w:val="3B3B3B"/>
          <w:w w:val="105"/>
        </w:rPr>
        <w:t>andscaping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Program,</w:t>
      </w:r>
      <w:r>
        <w:rPr>
          <w:color w:val="3B3B3B"/>
          <w:spacing w:val="-12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-4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spacing w:val="-2"/>
          <w:w w:val="105"/>
        </w:rPr>
        <w:t xml:space="preserve"> </w:t>
      </w:r>
      <w:r>
        <w:rPr>
          <w:color w:val="3B3B3B"/>
          <w:w w:val="105"/>
        </w:rPr>
        <w:t>prov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>ded</w:t>
      </w:r>
      <w:r>
        <w:rPr>
          <w:color w:val="3B3B3B"/>
          <w:spacing w:val="-10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-9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3"/>
          <w:w w:val="105"/>
        </w:rPr>
        <w:t xml:space="preserve"> </w:t>
      </w:r>
      <w:r>
        <w:rPr>
          <w:color w:val="2B2B2B"/>
          <w:w w:val="105"/>
        </w:rPr>
        <w:t>r</w:t>
      </w:r>
      <w:r>
        <w:rPr>
          <w:color w:val="2B2B2B"/>
          <w:spacing w:val="-14"/>
          <w:w w:val="105"/>
        </w:rPr>
        <w:t>e</w:t>
      </w:r>
      <w:r>
        <w:rPr>
          <w:color w:val="4F4F4F"/>
          <w:w w:val="105"/>
        </w:rPr>
        <w:t>spons</w:t>
      </w:r>
      <w:r>
        <w:rPr>
          <w:color w:val="4F4F4F"/>
          <w:spacing w:val="12"/>
          <w:w w:val="105"/>
        </w:rPr>
        <w:t>i</w:t>
      </w:r>
      <w:r>
        <w:rPr>
          <w:color w:val="4F4F4F"/>
          <w:spacing w:val="-7"/>
          <w:w w:val="105"/>
        </w:rPr>
        <w:t>b</w:t>
      </w:r>
      <w:r>
        <w:rPr>
          <w:color w:val="2B2B2B"/>
          <w:spacing w:val="-20"/>
          <w:w w:val="105"/>
        </w:rPr>
        <w:t>l</w:t>
      </w:r>
      <w:r>
        <w:rPr>
          <w:color w:val="2B2B2B"/>
          <w:w w:val="105"/>
        </w:rPr>
        <w:t>e</w:t>
      </w:r>
      <w:r>
        <w:rPr>
          <w:color w:val="2B2B2B"/>
          <w:spacing w:val="-9"/>
          <w:w w:val="105"/>
        </w:rPr>
        <w:t xml:space="preserve"> </w:t>
      </w:r>
      <w:r>
        <w:rPr>
          <w:color w:val="3B3B3B"/>
          <w:w w:val="105"/>
        </w:rPr>
        <w:t>authority</w:t>
      </w:r>
      <w:r>
        <w:rPr>
          <w:color w:val="3B3B3B"/>
          <w:w w:val="102"/>
        </w:rPr>
        <w:t xml:space="preserve"> </w:t>
      </w:r>
      <w:r>
        <w:rPr>
          <w:color w:val="3B3B3B"/>
          <w:w w:val="105"/>
        </w:rPr>
        <w:t>annually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from</w:t>
      </w:r>
      <w:r>
        <w:rPr>
          <w:color w:val="3B3B3B"/>
          <w:spacing w:val="-17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12"/>
          <w:w w:val="105"/>
        </w:rPr>
        <w:t xml:space="preserve"> </w:t>
      </w:r>
      <w:r>
        <w:rPr>
          <w:color w:val="3B3B3B"/>
          <w:w w:val="105"/>
        </w:rPr>
        <w:t>date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20"/>
          <w:w w:val="105"/>
        </w:rPr>
        <w:t xml:space="preserve"> </w:t>
      </w:r>
      <w:r>
        <w:rPr>
          <w:color w:val="3B3B3B"/>
          <w:spacing w:val="-1"/>
          <w:w w:val="105"/>
        </w:rPr>
        <w:t>thi</w:t>
      </w:r>
      <w:r>
        <w:rPr>
          <w:color w:val="3B3B3B"/>
          <w:spacing w:val="-2"/>
          <w:w w:val="105"/>
        </w:rPr>
        <w:t>s</w:t>
      </w:r>
      <w:r>
        <w:rPr>
          <w:color w:val="3B3B3B"/>
          <w:spacing w:val="-15"/>
          <w:w w:val="105"/>
        </w:rPr>
        <w:t xml:space="preserve"> </w:t>
      </w:r>
      <w:r>
        <w:rPr>
          <w:color w:val="3B3B3B"/>
          <w:spacing w:val="-3"/>
          <w:w w:val="105"/>
        </w:rPr>
        <w:t>permit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-14"/>
          <w:w w:val="105"/>
        </w:rPr>
        <w:t xml:space="preserve"> </w:t>
      </w:r>
      <w:r>
        <w:rPr>
          <w:color w:val="3B3B3B"/>
          <w:w w:val="105"/>
        </w:rPr>
        <w:t>5</w:t>
      </w:r>
      <w:r>
        <w:rPr>
          <w:color w:val="3B3B3B"/>
          <w:spacing w:val="-23"/>
          <w:w w:val="105"/>
        </w:rPr>
        <w:t xml:space="preserve"> </w:t>
      </w:r>
      <w:r>
        <w:rPr>
          <w:color w:val="3B3B3B"/>
          <w:w w:val="105"/>
        </w:rPr>
        <w:t>years,</w:t>
      </w:r>
      <w:r>
        <w:rPr>
          <w:color w:val="3B3B3B"/>
          <w:spacing w:val="-7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20"/>
          <w:w w:val="105"/>
        </w:rPr>
        <w:t xml:space="preserve"> </w:t>
      </w:r>
      <w:r>
        <w:rPr>
          <w:color w:val="3B3B3B"/>
          <w:w w:val="105"/>
        </w:rPr>
        <w:t>at</w:t>
      </w:r>
      <w:r>
        <w:rPr>
          <w:color w:val="3B3B3B"/>
          <w:spacing w:val="-18"/>
          <w:w w:val="105"/>
        </w:rPr>
        <w:t xml:space="preserve"> </w:t>
      </w:r>
      <w:r>
        <w:rPr>
          <w:color w:val="3B3B3B"/>
          <w:w w:val="105"/>
        </w:rPr>
        <w:t>other</w:t>
      </w:r>
      <w:r>
        <w:rPr>
          <w:color w:val="3B3B3B"/>
          <w:spacing w:val="-8"/>
          <w:w w:val="105"/>
        </w:rPr>
        <w:t xml:space="preserve"> </w:t>
      </w:r>
      <w:r>
        <w:rPr>
          <w:color w:val="3B3B3B"/>
          <w:spacing w:val="-2"/>
          <w:w w:val="105"/>
        </w:rPr>
        <w:t>ti</w:t>
      </w:r>
      <w:r>
        <w:rPr>
          <w:color w:val="3B3B3B"/>
          <w:spacing w:val="-3"/>
          <w:w w:val="105"/>
        </w:rPr>
        <w:t>mes</w:t>
      </w:r>
      <w:r>
        <w:rPr>
          <w:color w:val="3B3B3B"/>
          <w:spacing w:val="-22"/>
          <w:w w:val="105"/>
        </w:rPr>
        <w:t xml:space="preserve"> </w:t>
      </w:r>
      <w:r>
        <w:rPr>
          <w:color w:val="3B3B3B"/>
          <w:w w:val="105"/>
        </w:rPr>
        <w:t>on</w:t>
      </w:r>
      <w:r>
        <w:rPr>
          <w:color w:val="3B3B3B"/>
          <w:spacing w:val="-15"/>
          <w:w w:val="105"/>
        </w:rPr>
        <w:t xml:space="preserve"> </w:t>
      </w:r>
      <w:r>
        <w:rPr>
          <w:color w:val="3B3B3B"/>
          <w:w w:val="105"/>
        </w:rPr>
        <w:t>request.</w:t>
      </w:r>
    </w:p>
    <w:p w14:paraId="13EDDBD9" w14:textId="77777777" w:rsidR="00A5052B" w:rsidRDefault="00A5052B">
      <w:pPr>
        <w:spacing w:before="5"/>
        <w:rPr>
          <w:rFonts w:ascii="Arial" w:eastAsia="Arial" w:hAnsi="Arial" w:cs="Arial"/>
          <w:sz w:val="20"/>
          <w:szCs w:val="20"/>
        </w:rPr>
      </w:pPr>
    </w:p>
    <w:p w14:paraId="13EDDBDA" w14:textId="77777777" w:rsidR="00A5052B" w:rsidRDefault="00A72E41">
      <w:pPr>
        <w:pStyle w:val="BodyText"/>
        <w:numPr>
          <w:ilvl w:val="0"/>
          <w:numId w:val="17"/>
        </w:numPr>
        <w:tabs>
          <w:tab w:val="left" w:pos="511"/>
        </w:tabs>
        <w:spacing w:line="321" w:lineRule="auto"/>
        <w:ind w:left="517" w:right="431" w:hanging="343"/>
        <w:jc w:val="both"/>
      </w:pPr>
      <w:r>
        <w:rPr>
          <w:color w:val="3B3B3B"/>
        </w:rPr>
        <w:t>The</w:t>
      </w:r>
      <w:r>
        <w:rPr>
          <w:color w:val="3B3B3B"/>
          <w:spacing w:val="22"/>
        </w:rPr>
        <w:t xml:space="preserve"> </w:t>
      </w:r>
      <w:r>
        <w:rPr>
          <w:color w:val="3B3B3B"/>
        </w:rPr>
        <w:t>endorsed</w:t>
      </w:r>
      <w:r>
        <w:rPr>
          <w:color w:val="3B3B3B"/>
          <w:spacing w:val="26"/>
        </w:rPr>
        <w:t xml:space="preserve"> </w:t>
      </w:r>
      <w:r>
        <w:rPr>
          <w:color w:val="3B3B3B"/>
        </w:rPr>
        <w:t>Off-s</w:t>
      </w:r>
      <w:r>
        <w:rPr>
          <w:color w:val="3B3B3B"/>
          <w:spacing w:val="-9"/>
        </w:rPr>
        <w:t>i</w:t>
      </w:r>
      <w:r>
        <w:rPr>
          <w:color w:val="3B3B3B"/>
        </w:rPr>
        <w:t>te</w:t>
      </w:r>
      <w:r>
        <w:rPr>
          <w:color w:val="3B3B3B"/>
          <w:spacing w:val="54"/>
        </w:rPr>
        <w:t xml:space="preserve"> </w:t>
      </w:r>
      <w:r>
        <w:rPr>
          <w:color w:val="3B3B3B"/>
        </w:rPr>
        <w:t>andscaping</w:t>
      </w:r>
      <w:r>
        <w:rPr>
          <w:color w:val="3B3B3B"/>
          <w:spacing w:val="32"/>
        </w:rPr>
        <w:t xml:space="preserve"> </w:t>
      </w:r>
      <w:r>
        <w:rPr>
          <w:color w:val="3B3B3B"/>
        </w:rPr>
        <w:t>Program</w:t>
      </w:r>
      <w:r>
        <w:rPr>
          <w:color w:val="3B3B3B"/>
          <w:spacing w:val="20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11"/>
        </w:rPr>
        <w:t xml:space="preserve"> </w:t>
      </w:r>
      <w:r>
        <w:rPr>
          <w:color w:val="3B3B3B"/>
        </w:rPr>
        <w:t>imp</w:t>
      </w:r>
      <w:r>
        <w:rPr>
          <w:color w:val="3B3B3B"/>
          <w:spacing w:val="-7"/>
        </w:rPr>
        <w:t>l</w:t>
      </w:r>
      <w:r>
        <w:rPr>
          <w:color w:val="3B3B3B"/>
        </w:rPr>
        <w:t>emented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14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3"/>
        </w:rPr>
        <w:t xml:space="preserve"> </w:t>
      </w:r>
      <w:r>
        <w:rPr>
          <w:color w:val="4F4F4F"/>
        </w:rPr>
        <w:t>sat</w:t>
      </w:r>
      <w:r>
        <w:rPr>
          <w:color w:val="4F4F4F"/>
          <w:spacing w:val="-1"/>
        </w:rPr>
        <w:t>i</w:t>
      </w:r>
      <w:r>
        <w:rPr>
          <w:color w:val="4F4F4F"/>
        </w:rPr>
        <w:t>sfac</w:t>
      </w:r>
      <w:r>
        <w:rPr>
          <w:color w:val="4F4F4F"/>
          <w:spacing w:val="13"/>
        </w:rPr>
        <w:t>t</w:t>
      </w:r>
      <w:r>
        <w:rPr>
          <w:color w:val="2B2B2B"/>
          <w:spacing w:val="-19"/>
        </w:rPr>
        <w:t>i</w:t>
      </w:r>
      <w:r>
        <w:rPr>
          <w:color w:val="2B2B2B"/>
        </w:rPr>
        <w:t>on</w:t>
      </w:r>
      <w:r>
        <w:rPr>
          <w:color w:val="2B2B2B"/>
          <w:spacing w:val="11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18"/>
        </w:rPr>
        <w:t xml:space="preserve"> </w:t>
      </w:r>
      <w:r>
        <w:rPr>
          <w:color w:val="3B3B3B"/>
        </w:rPr>
        <w:t>the</w:t>
      </w:r>
      <w:r>
        <w:rPr>
          <w:color w:val="3B3B3B"/>
          <w:w w:val="99"/>
        </w:rPr>
        <w:t xml:space="preserve"> </w:t>
      </w:r>
      <w:r>
        <w:rPr>
          <w:color w:val="3B3B3B"/>
        </w:rPr>
        <w:t>responsible</w:t>
      </w:r>
      <w:r>
        <w:rPr>
          <w:color w:val="3B3B3B"/>
          <w:spacing w:val="33"/>
        </w:rPr>
        <w:t xml:space="preserve"> </w:t>
      </w:r>
      <w:r>
        <w:rPr>
          <w:color w:val="3B3B3B"/>
        </w:rPr>
        <w:t>authority.</w:t>
      </w:r>
      <w:r>
        <w:rPr>
          <w:color w:val="3B3B3B"/>
          <w:spacing w:val="37"/>
        </w:rPr>
        <w:t xml:space="preserve"> </w:t>
      </w:r>
      <w:r>
        <w:rPr>
          <w:color w:val="2B2B2B"/>
        </w:rPr>
        <w:t>The</w:t>
      </w:r>
      <w:r>
        <w:rPr>
          <w:color w:val="2B2B2B"/>
          <w:spacing w:val="37"/>
        </w:rPr>
        <w:t xml:space="preserve"> </w:t>
      </w:r>
      <w:r>
        <w:rPr>
          <w:color w:val="3B3B3B"/>
        </w:rPr>
        <w:t>endorsed</w:t>
      </w:r>
      <w:r>
        <w:rPr>
          <w:color w:val="3B3B3B"/>
          <w:spacing w:val="54"/>
        </w:rPr>
        <w:t xml:space="preserve"> </w:t>
      </w:r>
      <w:r>
        <w:rPr>
          <w:color w:val="3B3B3B"/>
        </w:rPr>
        <w:t>off-site</w:t>
      </w:r>
      <w:r>
        <w:rPr>
          <w:color w:val="3B3B3B"/>
          <w:spacing w:val="13"/>
        </w:rPr>
        <w:t xml:space="preserve"> </w:t>
      </w:r>
      <w:r>
        <w:rPr>
          <w:color w:val="4F4F4F"/>
        </w:rPr>
        <w:t>andscaping</w:t>
      </w:r>
      <w:r>
        <w:rPr>
          <w:color w:val="4F4F4F"/>
          <w:spacing w:val="26"/>
        </w:rPr>
        <w:t xml:space="preserve"> </w:t>
      </w:r>
      <w:r>
        <w:rPr>
          <w:color w:val="3B3B3B"/>
        </w:rPr>
        <w:t>Program</w:t>
      </w:r>
      <w:r>
        <w:rPr>
          <w:color w:val="3B3B3B"/>
          <w:spacing w:val="49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38"/>
        </w:rPr>
        <w:t xml:space="preserve"> </w:t>
      </w:r>
      <w:r>
        <w:rPr>
          <w:color w:val="3B3B3B"/>
        </w:rPr>
        <w:t>not</w:t>
      </w:r>
      <w:r>
        <w:rPr>
          <w:color w:val="3B3B3B"/>
          <w:spacing w:val="41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39"/>
        </w:rPr>
        <w:t xml:space="preserve"> </w:t>
      </w:r>
      <w:r>
        <w:rPr>
          <w:color w:val="3B3B3B"/>
        </w:rPr>
        <w:t>altered</w:t>
      </w:r>
      <w:r>
        <w:rPr>
          <w:color w:val="3B3B3B"/>
          <w:spacing w:val="47"/>
        </w:rPr>
        <w:t xml:space="preserve"> </w:t>
      </w:r>
      <w:r>
        <w:rPr>
          <w:color w:val="3B3B3B"/>
        </w:rPr>
        <w:t>or</w:t>
      </w:r>
      <w:r>
        <w:rPr>
          <w:color w:val="3B3B3B"/>
          <w:spacing w:val="36"/>
          <w:w w:val="105"/>
        </w:rPr>
        <w:t xml:space="preserve"> </w:t>
      </w:r>
      <w:r>
        <w:rPr>
          <w:color w:val="3B3B3B"/>
        </w:rPr>
        <w:t>mod</w:t>
      </w:r>
      <w:r>
        <w:rPr>
          <w:color w:val="3B3B3B"/>
          <w:spacing w:val="-13"/>
        </w:rPr>
        <w:t>i</w:t>
      </w:r>
      <w:r>
        <w:rPr>
          <w:color w:val="3B3B3B"/>
        </w:rPr>
        <w:t>fied</w:t>
      </w:r>
      <w:r>
        <w:rPr>
          <w:color w:val="3B3B3B"/>
          <w:spacing w:val="31"/>
        </w:rPr>
        <w:t xml:space="preserve"> </w:t>
      </w:r>
      <w:r>
        <w:rPr>
          <w:color w:val="3B3B3B"/>
        </w:rPr>
        <w:t>without</w:t>
      </w:r>
      <w:r>
        <w:rPr>
          <w:color w:val="3B3B3B"/>
          <w:spacing w:val="36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written</w:t>
      </w:r>
      <w:r>
        <w:rPr>
          <w:color w:val="3B3B3B"/>
          <w:spacing w:val="39"/>
        </w:rPr>
        <w:t xml:space="preserve"> </w:t>
      </w:r>
      <w:r>
        <w:rPr>
          <w:color w:val="3B3B3B"/>
        </w:rPr>
        <w:t>consent</w:t>
      </w:r>
      <w:r>
        <w:rPr>
          <w:color w:val="3B3B3B"/>
          <w:spacing w:val="35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36"/>
        </w:rPr>
        <w:t xml:space="preserve"> </w:t>
      </w:r>
      <w:r>
        <w:rPr>
          <w:color w:val="2B2B2B"/>
        </w:rPr>
        <w:t>r</w:t>
      </w:r>
      <w:r>
        <w:rPr>
          <w:color w:val="2B2B2B"/>
          <w:spacing w:val="-5"/>
        </w:rPr>
        <w:t>e</w:t>
      </w:r>
      <w:r>
        <w:rPr>
          <w:color w:val="4F4F4F"/>
        </w:rPr>
        <w:t>spons</w:t>
      </w:r>
      <w:r>
        <w:rPr>
          <w:color w:val="4F4F4F"/>
          <w:spacing w:val="3"/>
        </w:rPr>
        <w:t>i</w:t>
      </w:r>
      <w:r>
        <w:rPr>
          <w:color w:val="4F4F4F"/>
          <w:spacing w:val="-7"/>
        </w:rPr>
        <w:t>b</w:t>
      </w:r>
      <w:r>
        <w:rPr>
          <w:color w:val="2B2B2B"/>
          <w:spacing w:val="-19"/>
        </w:rPr>
        <w:t>l</w:t>
      </w:r>
      <w:r>
        <w:rPr>
          <w:color w:val="2B2B2B"/>
        </w:rPr>
        <w:t>e</w:t>
      </w:r>
      <w:r>
        <w:rPr>
          <w:color w:val="2B2B2B"/>
          <w:spacing w:val="5"/>
        </w:rPr>
        <w:t xml:space="preserve"> </w:t>
      </w:r>
      <w:r>
        <w:rPr>
          <w:color w:val="3B3B3B"/>
        </w:rPr>
        <w:t>authority.</w:t>
      </w:r>
    </w:p>
    <w:p w14:paraId="13EDDBDB" w14:textId="77777777" w:rsidR="00A5052B" w:rsidRDefault="00A5052B">
      <w:pPr>
        <w:spacing w:before="9"/>
        <w:rPr>
          <w:rFonts w:ascii="Arial" w:eastAsia="Arial" w:hAnsi="Arial" w:cs="Arial"/>
          <w:sz w:val="21"/>
          <w:szCs w:val="21"/>
        </w:rPr>
      </w:pPr>
    </w:p>
    <w:p w14:paraId="13EDDBDC" w14:textId="77777777" w:rsidR="00A5052B" w:rsidRDefault="00A72E41">
      <w:pPr>
        <w:ind w:left="16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B2B2B"/>
          <w:sz w:val="18"/>
        </w:rPr>
        <w:t>On-site</w:t>
      </w:r>
      <w:r>
        <w:rPr>
          <w:rFonts w:ascii="Arial"/>
          <w:b/>
          <w:color w:val="2B2B2B"/>
          <w:spacing w:val="15"/>
          <w:sz w:val="18"/>
        </w:rPr>
        <w:t xml:space="preserve"> </w:t>
      </w:r>
      <w:r>
        <w:rPr>
          <w:rFonts w:ascii="Arial"/>
          <w:b/>
          <w:color w:val="2B2B2B"/>
          <w:sz w:val="18"/>
        </w:rPr>
        <w:t>Landscaping</w:t>
      </w:r>
      <w:r>
        <w:rPr>
          <w:rFonts w:ascii="Arial"/>
          <w:b/>
          <w:color w:val="2B2B2B"/>
          <w:spacing w:val="9"/>
          <w:sz w:val="18"/>
        </w:rPr>
        <w:t xml:space="preserve"> </w:t>
      </w:r>
      <w:r>
        <w:rPr>
          <w:rFonts w:ascii="Arial"/>
          <w:b/>
          <w:color w:val="2B2B2B"/>
          <w:sz w:val="18"/>
        </w:rPr>
        <w:t>Plans</w:t>
      </w:r>
    </w:p>
    <w:p w14:paraId="13EDDBDD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BDE" w14:textId="77777777" w:rsidR="00A5052B" w:rsidRDefault="00A72E41">
      <w:pPr>
        <w:pStyle w:val="BodyText"/>
        <w:numPr>
          <w:ilvl w:val="0"/>
          <w:numId w:val="17"/>
        </w:numPr>
        <w:tabs>
          <w:tab w:val="left" w:pos="518"/>
        </w:tabs>
        <w:spacing w:before="105" w:line="321" w:lineRule="auto"/>
        <w:ind w:left="517" w:right="436" w:hanging="343"/>
        <w:jc w:val="both"/>
      </w:pPr>
      <w:r>
        <w:rPr>
          <w:color w:val="3B3B3B"/>
        </w:rPr>
        <w:t>Before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deve</w:t>
      </w:r>
      <w:r>
        <w:rPr>
          <w:color w:val="3B3B3B"/>
          <w:spacing w:val="3"/>
        </w:rPr>
        <w:t>l</w:t>
      </w:r>
      <w:r>
        <w:rPr>
          <w:color w:val="3B3B3B"/>
        </w:rPr>
        <w:t>opment</w:t>
      </w:r>
      <w:r>
        <w:rPr>
          <w:color w:val="3B3B3B"/>
          <w:spacing w:val="25"/>
        </w:rPr>
        <w:t xml:space="preserve"> </w:t>
      </w:r>
      <w:r>
        <w:rPr>
          <w:color w:val="4F4F4F"/>
        </w:rPr>
        <w:t>starts,</w:t>
      </w:r>
      <w:r>
        <w:rPr>
          <w:color w:val="4F4F4F"/>
          <w:spacing w:val="16"/>
        </w:rPr>
        <w:t xml:space="preserve"> </w:t>
      </w:r>
      <w:r>
        <w:rPr>
          <w:color w:val="2B2B2B"/>
          <w:spacing w:val="-19"/>
        </w:rPr>
        <w:t>l</w:t>
      </w:r>
      <w:r>
        <w:rPr>
          <w:color w:val="4F4F4F"/>
        </w:rPr>
        <w:t>andscap</w:t>
      </w:r>
      <w:r>
        <w:rPr>
          <w:color w:val="4F4F4F"/>
          <w:spacing w:val="9"/>
        </w:rPr>
        <w:t>i</w:t>
      </w:r>
      <w:r>
        <w:rPr>
          <w:color w:val="4F4F4F"/>
        </w:rPr>
        <w:t>ng</w:t>
      </w:r>
      <w:r>
        <w:rPr>
          <w:color w:val="4F4F4F"/>
          <w:spacing w:val="1"/>
        </w:rPr>
        <w:t xml:space="preserve"> </w:t>
      </w:r>
      <w:r>
        <w:rPr>
          <w:color w:val="3B3B3B"/>
        </w:rPr>
        <w:t>p</w:t>
      </w:r>
      <w:r>
        <w:rPr>
          <w:color w:val="3B3B3B"/>
          <w:spacing w:val="-12"/>
        </w:rPr>
        <w:t>l</w:t>
      </w:r>
      <w:r>
        <w:rPr>
          <w:color w:val="3B3B3B"/>
        </w:rPr>
        <w:t>ans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for</w:t>
      </w:r>
      <w:r>
        <w:rPr>
          <w:color w:val="3B3B3B"/>
          <w:spacing w:val="15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1"/>
        </w:rPr>
        <w:t xml:space="preserve"> </w:t>
      </w:r>
      <w:r>
        <w:rPr>
          <w:color w:val="3B3B3B"/>
        </w:rPr>
        <w:t>transmiss</w:t>
      </w:r>
      <w:r>
        <w:rPr>
          <w:color w:val="3B3B3B"/>
          <w:spacing w:val="18"/>
        </w:rPr>
        <w:t>i</w:t>
      </w:r>
      <w:r>
        <w:rPr>
          <w:color w:val="3B3B3B"/>
        </w:rPr>
        <w:t xml:space="preserve">on </w:t>
      </w:r>
      <w:r>
        <w:rPr>
          <w:color w:val="4F4F4F"/>
        </w:rPr>
        <w:t>statio</w:t>
      </w:r>
      <w:r>
        <w:rPr>
          <w:color w:val="2B2B2B"/>
        </w:rPr>
        <w:t>n</w:t>
      </w:r>
      <w:r>
        <w:rPr>
          <w:color w:val="2B2B2B"/>
          <w:spacing w:val="-4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each</w:t>
      </w:r>
      <w:r>
        <w:rPr>
          <w:color w:val="3B3B3B"/>
          <w:spacing w:val="7"/>
        </w:rPr>
        <w:t xml:space="preserve"> </w:t>
      </w:r>
      <w:r>
        <w:rPr>
          <w:color w:val="4F4F4F"/>
        </w:rPr>
        <w:t>c</w:t>
      </w:r>
      <w:r>
        <w:rPr>
          <w:color w:val="4F4F4F"/>
          <w:spacing w:val="9"/>
        </w:rPr>
        <w:t>o</w:t>
      </w:r>
      <w:r>
        <w:rPr>
          <w:color w:val="2B2B2B"/>
        </w:rPr>
        <w:t>l</w:t>
      </w:r>
      <w:r>
        <w:rPr>
          <w:color w:val="2B2B2B"/>
          <w:spacing w:val="-14"/>
        </w:rPr>
        <w:t>l</w:t>
      </w:r>
      <w:r>
        <w:rPr>
          <w:color w:val="4F4F4F"/>
        </w:rPr>
        <w:t>ector</w:t>
      </w:r>
      <w:r>
        <w:rPr>
          <w:color w:val="4F4F4F"/>
          <w:w w:val="101"/>
        </w:rPr>
        <w:t xml:space="preserve"> </w:t>
      </w:r>
      <w:r>
        <w:rPr>
          <w:color w:val="4F4F4F"/>
        </w:rPr>
        <w:t>station</w:t>
      </w:r>
      <w:r>
        <w:rPr>
          <w:color w:val="4F4F4F"/>
          <w:spacing w:val="10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18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-7"/>
        </w:rPr>
        <w:t xml:space="preserve"> </w:t>
      </w:r>
      <w:r>
        <w:rPr>
          <w:color w:val="3B3B3B"/>
        </w:rPr>
        <w:t>submitted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to,</w:t>
      </w:r>
      <w:r>
        <w:rPr>
          <w:color w:val="3B3B3B"/>
          <w:spacing w:val="-2"/>
        </w:rPr>
        <w:t xml:space="preserve"> </w:t>
      </w:r>
      <w:r>
        <w:rPr>
          <w:color w:val="3B3B3B"/>
        </w:rPr>
        <w:t>approved</w:t>
      </w:r>
      <w:r>
        <w:rPr>
          <w:color w:val="3B3B3B"/>
          <w:spacing w:val="17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endorsed</w:t>
      </w:r>
      <w:r>
        <w:rPr>
          <w:color w:val="3B3B3B"/>
          <w:spacing w:val="36"/>
        </w:rPr>
        <w:t xml:space="preserve"> </w:t>
      </w:r>
      <w:r>
        <w:rPr>
          <w:color w:val="3B3B3B"/>
        </w:rPr>
        <w:t>by</w:t>
      </w:r>
      <w:r>
        <w:rPr>
          <w:color w:val="3B3B3B"/>
          <w:spacing w:val="2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5"/>
        </w:rPr>
        <w:t xml:space="preserve"> </w:t>
      </w:r>
      <w:r>
        <w:rPr>
          <w:color w:val="3B3B3B"/>
          <w:spacing w:val="-1"/>
        </w:rPr>
        <w:t>responsibl</w:t>
      </w:r>
      <w:r>
        <w:rPr>
          <w:color w:val="3B3B3B"/>
          <w:spacing w:val="-2"/>
        </w:rPr>
        <w:t>e</w:t>
      </w:r>
      <w:r>
        <w:rPr>
          <w:color w:val="3B3B3B"/>
          <w:spacing w:val="7"/>
        </w:rPr>
        <w:t xml:space="preserve"> </w:t>
      </w:r>
      <w:r>
        <w:rPr>
          <w:color w:val="3B3B3B"/>
          <w:spacing w:val="-2"/>
        </w:rPr>
        <w:t>authority.</w:t>
      </w:r>
    </w:p>
    <w:p w14:paraId="13EDDBDF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BE0" w14:textId="77777777" w:rsidR="00A5052B" w:rsidRDefault="00A72E41">
      <w:pPr>
        <w:pStyle w:val="BodyText"/>
        <w:spacing w:line="314" w:lineRule="auto"/>
        <w:ind w:left="517" w:right="429" w:hanging="8"/>
      </w:pPr>
      <w:r>
        <w:rPr>
          <w:color w:val="3B3B3B"/>
          <w:w w:val="105"/>
        </w:rPr>
        <w:t>All</w:t>
      </w:r>
      <w:r>
        <w:rPr>
          <w:color w:val="3B3B3B"/>
          <w:spacing w:val="-4"/>
          <w:w w:val="105"/>
        </w:rPr>
        <w:t xml:space="preserve"> </w:t>
      </w:r>
      <w:r>
        <w:rPr>
          <w:color w:val="3B3B3B"/>
          <w:w w:val="105"/>
        </w:rPr>
        <w:t>p</w:t>
      </w:r>
      <w:r>
        <w:rPr>
          <w:color w:val="3B3B3B"/>
          <w:spacing w:val="-13"/>
          <w:w w:val="105"/>
        </w:rPr>
        <w:t>l</w:t>
      </w:r>
      <w:r>
        <w:rPr>
          <w:color w:val="3B3B3B"/>
          <w:w w:val="105"/>
        </w:rPr>
        <w:t>ans</w:t>
      </w:r>
      <w:r>
        <w:rPr>
          <w:color w:val="3B3B3B"/>
          <w:spacing w:val="-1"/>
          <w:w w:val="105"/>
        </w:rPr>
        <w:t xml:space="preserve"> </w:t>
      </w:r>
      <w:r>
        <w:rPr>
          <w:color w:val="3B3B3B"/>
          <w:w w:val="105"/>
        </w:rPr>
        <w:t>must</w:t>
      </w:r>
      <w:r>
        <w:rPr>
          <w:color w:val="3B3B3B"/>
          <w:spacing w:val="-4"/>
          <w:w w:val="105"/>
        </w:rPr>
        <w:t xml:space="preserve"> </w:t>
      </w:r>
      <w:r>
        <w:rPr>
          <w:color w:val="4F4F4F"/>
          <w:w w:val="105"/>
        </w:rPr>
        <w:t>specify</w:t>
      </w:r>
      <w:r>
        <w:rPr>
          <w:color w:val="4F4F4F"/>
          <w:spacing w:val="-5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6"/>
          <w:w w:val="105"/>
        </w:rPr>
        <w:t xml:space="preserve"> </w:t>
      </w:r>
      <w:r>
        <w:rPr>
          <w:color w:val="3B3B3B"/>
          <w:w w:val="105"/>
        </w:rPr>
        <w:t>type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2"/>
          <w:w w:val="105"/>
        </w:rPr>
        <w:t xml:space="preserve"> </w:t>
      </w:r>
      <w:r>
        <w:rPr>
          <w:color w:val="2B2B2B"/>
          <w:spacing w:val="-20"/>
          <w:w w:val="105"/>
        </w:rPr>
        <w:t>l</w:t>
      </w:r>
      <w:r>
        <w:rPr>
          <w:color w:val="2B2B2B"/>
          <w:w w:val="105"/>
        </w:rPr>
        <w:t>an</w:t>
      </w:r>
      <w:r>
        <w:rPr>
          <w:color w:val="2B2B2B"/>
          <w:spacing w:val="5"/>
          <w:w w:val="105"/>
        </w:rPr>
        <w:t>d</w:t>
      </w:r>
      <w:r>
        <w:rPr>
          <w:color w:val="4F4F4F"/>
          <w:w w:val="105"/>
        </w:rPr>
        <w:t>scapin</w:t>
      </w:r>
      <w:r>
        <w:rPr>
          <w:color w:val="4F4F4F"/>
          <w:spacing w:val="2"/>
          <w:w w:val="105"/>
        </w:rPr>
        <w:t>g</w:t>
      </w:r>
      <w:r>
        <w:rPr>
          <w:color w:val="6B6B6B"/>
          <w:spacing w:val="1"/>
          <w:w w:val="105"/>
        </w:rPr>
        <w:t>,</w:t>
      </w:r>
      <w:r>
        <w:rPr>
          <w:color w:val="3B3B3B"/>
          <w:w w:val="105"/>
        </w:rPr>
        <w:t>timing</w:t>
      </w:r>
      <w:r>
        <w:rPr>
          <w:color w:val="3B3B3B"/>
          <w:spacing w:val="-11"/>
          <w:w w:val="105"/>
        </w:rPr>
        <w:t xml:space="preserve"> </w:t>
      </w:r>
      <w:r>
        <w:rPr>
          <w:color w:val="4F4F4F"/>
          <w:w w:val="105"/>
        </w:rPr>
        <w:t>of</w:t>
      </w:r>
      <w:r>
        <w:rPr>
          <w:color w:val="4F4F4F"/>
          <w:spacing w:val="-4"/>
          <w:w w:val="105"/>
        </w:rPr>
        <w:t xml:space="preserve"> </w:t>
      </w:r>
      <w:r>
        <w:rPr>
          <w:color w:val="3B3B3B"/>
          <w:w w:val="105"/>
        </w:rPr>
        <w:t>plantin</w:t>
      </w:r>
      <w:r>
        <w:rPr>
          <w:color w:val="3B3B3B"/>
          <w:spacing w:val="-17"/>
          <w:w w:val="105"/>
        </w:rPr>
        <w:t>g</w:t>
      </w:r>
      <w:r>
        <w:rPr>
          <w:color w:val="6B6B6B"/>
          <w:w w:val="105"/>
        </w:rPr>
        <w:t>,</w:t>
      </w:r>
      <w:r>
        <w:rPr>
          <w:color w:val="6B6B6B"/>
          <w:spacing w:val="-35"/>
          <w:w w:val="105"/>
        </w:rPr>
        <w:t xml:space="preserve"> </w:t>
      </w:r>
      <w:r>
        <w:rPr>
          <w:color w:val="3B3B3B"/>
          <w:w w:val="105"/>
        </w:rPr>
        <w:t>he</w:t>
      </w:r>
      <w:r>
        <w:rPr>
          <w:color w:val="3B3B3B"/>
          <w:spacing w:val="-16"/>
          <w:w w:val="105"/>
        </w:rPr>
        <w:t>i</w:t>
      </w:r>
      <w:r>
        <w:rPr>
          <w:color w:val="3B3B3B"/>
          <w:w w:val="105"/>
        </w:rPr>
        <w:t>ght</w:t>
      </w:r>
      <w:r>
        <w:rPr>
          <w:color w:val="3B3B3B"/>
          <w:spacing w:val="-3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10"/>
          <w:w w:val="105"/>
        </w:rPr>
        <w:t xml:space="preserve"> </w:t>
      </w:r>
      <w:r>
        <w:rPr>
          <w:color w:val="3B3B3B"/>
          <w:w w:val="105"/>
        </w:rPr>
        <w:t>p</w:t>
      </w:r>
      <w:r>
        <w:rPr>
          <w:color w:val="3B3B3B"/>
          <w:spacing w:val="-13"/>
          <w:w w:val="105"/>
        </w:rPr>
        <w:t>l</w:t>
      </w:r>
      <w:r>
        <w:rPr>
          <w:color w:val="3B3B3B"/>
          <w:w w:val="105"/>
        </w:rPr>
        <w:t>ants</w:t>
      </w:r>
      <w:r>
        <w:rPr>
          <w:color w:val="3B3B3B"/>
          <w:spacing w:val="-6"/>
          <w:w w:val="105"/>
        </w:rPr>
        <w:t xml:space="preserve"> </w:t>
      </w:r>
      <w:r>
        <w:rPr>
          <w:color w:val="3B3B3B"/>
          <w:w w:val="105"/>
        </w:rPr>
        <w:t>at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matur</w:t>
      </w:r>
      <w:r>
        <w:rPr>
          <w:color w:val="3B3B3B"/>
          <w:spacing w:val="-13"/>
          <w:w w:val="105"/>
        </w:rPr>
        <w:t>i</w:t>
      </w:r>
      <w:r>
        <w:rPr>
          <w:color w:val="3B3B3B"/>
          <w:w w:val="105"/>
        </w:rPr>
        <w:t>ty</w:t>
      </w:r>
      <w:r>
        <w:rPr>
          <w:color w:val="3B3B3B"/>
          <w:w w:val="111"/>
        </w:rPr>
        <w:t xml:space="preserve"> </w:t>
      </w:r>
      <w:r>
        <w:rPr>
          <w:color w:val="4F4F4F"/>
          <w:w w:val="105"/>
        </w:rPr>
        <w:t>and</w:t>
      </w:r>
      <w:r>
        <w:rPr>
          <w:color w:val="4F4F4F"/>
          <w:spacing w:val="-39"/>
          <w:w w:val="105"/>
        </w:rPr>
        <w:t xml:space="preserve"> </w:t>
      </w:r>
      <w:r>
        <w:rPr>
          <w:color w:val="3B3B3B"/>
          <w:spacing w:val="-1"/>
          <w:w w:val="105"/>
        </w:rPr>
        <w:t>mai</w:t>
      </w:r>
      <w:r>
        <w:rPr>
          <w:color w:val="3B3B3B"/>
          <w:spacing w:val="-2"/>
          <w:w w:val="105"/>
        </w:rPr>
        <w:t>ntenance</w:t>
      </w:r>
      <w:r>
        <w:rPr>
          <w:color w:val="3B3B3B"/>
          <w:spacing w:val="-35"/>
          <w:w w:val="105"/>
        </w:rPr>
        <w:t xml:space="preserve"> </w:t>
      </w:r>
      <w:r>
        <w:rPr>
          <w:color w:val="3B3B3B"/>
          <w:spacing w:val="2"/>
          <w:w w:val="105"/>
        </w:rPr>
        <w:t>program</w:t>
      </w:r>
      <w:r>
        <w:rPr>
          <w:color w:val="6B6B6B"/>
          <w:spacing w:val="1"/>
          <w:w w:val="105"/>
        </w:rPr>
        <w:t>.</w:t>
      </w:r>
    </w:p>
    <w:p w14:paraId="13EDDBE1" w14:textId="77777777" w:rsidR="00A5052B" w:rsidRDefault="00A5052B">
      <w:pPr>
        <w:spacing w:line="314" w:lineRule="auto"/>
        <w:sectPr w:rsidR="00A5052B">
          <w:pgSz w:w="11910" w:h="16830"/>
          <w:pgMar w:top="1160" w:right="980" w:bottom="860" w:left="1640" w:header="0" w:footer="650" w:gutter="0"/>
          <w:cols w:space="720"/>
        </w:sectPr>
      </w:pPr>
    </w:p>
    <w:p w14:paraId="13EDDBE2" w14:textId="77777777" w:rsidR="00A5052B" w:rsidRDefault="00A72E41">
      <w:pPr>
        <w:pStyle w:val="BodyText"/>
        <w:spacing w:before="45"/>
        <w:ind w:left="484" w:firstLine="0"/>
      </w:pPr>
      <w:r>
        <w:rPr>
          <w:color w:val="2D2F2F"/>
        </w:rPr>
        <w:lastRenderedPageBreak/>
        <w:t>The</w:t>
      </w:r>
      <w:r>
        <w:rPr>
          <w:color w:val="2D2F2F"/>
          <w:spacing w:val="13"/>
        </w:rPr>
        <w:t xml:space="preserve"> </w:t>
      </w:r>
      <w:r>
        <w:rPr>
          <w:color w:val="2D2F2F"/>
        </w:rPr>
        <w:t>p</w:t>
      </w:r>
      <w:r>
        <w:rPr>
          <w:color w:val="2D2F2F"/>
          <w:spacing w:val="-12"/>
        </w:rPr>
        <w:t>l</w:t>
      </w:r>
      <w:r>
        <w:rPr>
          <w:color w:val="2D2F2F"/>
        </w:rPr>
        <w:t>an</w:t>
      </w:r>
      <w:r>
        <w:rPr>
          <w:color w:val="2D2F2F"/>
          <w:spacing w:val="10"/>
        </w:rPr>
        <w:t xml:space="preserve"> </w:t>
      </w:r>
      <w:r>
        <w:rPr>
          <w:color w:val="2D2F2F"/>
        </w:rPr>
        <w:t>for</w:t>
      </w:r>
      <w:r>
        <w:rPr>
          <w:color w:val="2D2F2F"/>
          <w:spacing w:val="9"/>
        </w:rPr>
        <w:t xml:space="preserve"> </w:t>
      </w:r>
      <w:r>
        <w:rPr>
          <w:color w:val="2D2F2F"/>
        </w:rPr>
        <w:t>the</w:t>
      </w:r>
      <w:r>
        <w:rPr>
          <w:color w:val="2D2F2F"/>
          <w:spacing w:val="5"/>
        </w:rPr>
        <w:t xml:space="preserve"> </w:t>
      </w:r>
      <w:r>
        <w:rPr>
          <w:color w:val="2D2F2F"/>
        </w:rPr>
        <w:t>tra</w:t>
      </w:r>
      <w:r>
        <w:rPr>
          <w:color w:val="2D2F2F"/>
          <w:spacing w:val="1"/>
        </w:rPr>
        <w:t>n</w:t>
      </w:r>
      <w:r>
        <w:rPr>
          <w:color w:val="494949"/>
          <w:spacing w:val="4"/>
        </w:rPr>
        <w:t>s</w:t>
      </w:r>
      <w:r>
        <w:rPr>
          <w:color w:val="2D2F2F"/>
        </w:rPr>
        <w:t>m</w:t>
      </w:r>
      <w:r>
        <w:rPr>
          <w:color w:val="2D2F2F"/>
          <w:spacing w:val="-12"/>
        </w:rPr>
        <w:t>i</w:t>
      </w:r>
      <w:r>
        <w:rPr>
          <w:color w:val="494949"/>
        </w:rPr>
        <w:t>s</w:t>
      </w:r>
      <w:r>
        <w:rPr>
          <w:color w:val="494949"/>
          <w:spacing w:val="15"/>
        </w:rPr>
        <w:t>s</w:t>
      </w:r>
      <w:r>
        <w:rPr>
          <w:color w:val="2D2F2F"/>
          <w:spacing w:val="-23"/>
        </w:rPr>
        <w:t>i</w:t>
      </w:r>
      <w:r>
        <w:rPr>
          <w:color w:val="2D2F2F"/>
        </w:rPr>
        <w:t>on</w:t>
      </w:r>
      <w:r>
        <w:rPr>
          <w:color w:val="2D2F2F"/>
          <w:spacing w:val="9"/>
        </w:rPr>
        <w:t xml:space="preserve"> </w:t>
      </w:r>
      <w:r>
        <w:rPr>
          <w:color w:val="2D2F2F"/>
        </w:rPr>
        <w:t>stat</w:t>
      </w:r>
      <w:r>
        <w:rPr>
          <w:color w:val="2D2F2F"/>
          <w:spacing w:val="-7"/>
        </w:rPr>
        <w:t>i</w:t>
      </w:r>
      <w:r>
        <w:rPr>
          <w:color w:val="2D2F2F"/>
        </w:rPr>
        <w:t>on</w:t>
      </w:r>
      <w:r>
        <w:rPr>
          <w:color w:val="2D2F2F"/>
          <w:spacing w:val="6"/>
        </w:rPr>
        <w:t xml:space="preserve"> </w:t>
      </w:r>
      <w:r>
        <w:rPr>
          <w:color w:val="2D2F2F"/>
        </w:rPr>
        <w:t>must:</w:t>
      </w:r>
    </w:p>
    <w:p w14:paraId="13EDDBE3" w14:textId="77777777" w:rsidR="00A5052B" w:rsidRDefault="00A5052B">
      <w:pPr>
        <w:rPr>
          <w:rFonts w:ascii="Arial" w:eastAsia="Arial" w:hAnsi="Arial" w:cs="Arial"/>
          <w:sz w:val="28"/>
          <w:szCs w:val="28"/>
        </w:rPr>
      </w:pPr>
    </w:p>
    <w:p w14:paraId="13EDDBE4" w14:textId="77777777" w:rsidR="00A5052B" w:rsidRDefault="00A72E41">
      <w:pPr>
        <w:pStyle w:val="BodyText"/>
        <w:numPr>
          <w:ilvl w:val="1"/>
          <w:numId w:val="17"/>
        </w:numPr>
        <w:tabs>
          <w:tab w:val="left" w:pos="849"/>
        </w:tabs>
        <w:ind w:left="841" w:hanging="357"/>
      </w:pPr>
      <w:r>
        <w:rPr>
          <w:color w:val="2D2F2F"/>
          <w:w w:val="105"/>
        </w:rPr>
        <w:t>be</w:t>
      </w:r>
      <w:r>
        <w:rPr>
          <w:color w:val="2D2F2F"/>
          <w:spacing w:val="-37"/>
          <w:w w:val="105"/>
        </w:rPr>
        <w:t xml:space="preserve"> </w:t>
      </w:r>
      <w:r>
        <w:rPr>
          <w:color w:val="2D2F2F"/>
          <w:w w:val="105"/>
        </w:rPr>
        <w:t>prepared</w:t>
      </w:r>
      <w:r>
        <w:rPr>
          <w:color w:val="2D2F2F"/>
          <w:spacing w:val="-37"/>
          <w:w w:val="105"/>
        </w:rPr>
        <w:t xml:space="preserve"> </w:t>
      </w:r>
      <w:r>
        <w:rPr>
          <w:color w:val="2D2F2F"/>
          <w:spacing w:val="-20"/>
          <w:w w:val="105"/>
        </w:rPr>
        <w:t>i</w:t>
      </w:r>
      <w:r>
        <w:rPr>
          <w:color w:val="2D2F2F"/>
          <w:w w:val="105"/>
        </w:rPr>
        <w:t>n</w:t>
      </w:r>
      <w:r>
        <w:rPr>
          <w:color w:val="2D2F2F"/>
          <w:spacing w:val="-48"/>
          <w:w w:val="105"/>
        </w:rPr>
        <w:t xml:space="preserve"> </w:t>
      </w:r>
      <w:r>
        <w:rPr>
          <w:color w:val="2D2F2F"/>
          <w:w w:val="105"/>
        </w:rPr>
        <w:t>co</w:t>
      </w:r>
      <w:r>
        <w:rPr>
          <w:color w:val="2D2F2F"/>
          <w:spacing w:val="-3"/>
          <w:w w:val="105"/>
        </w:rPr>
        <w:t>n</w:t>
      </w:r>
      <w:r>
        <w:rPr>
          <w:color w:val="494949"/>
          <w:spacing w:val="3"/>
          <w:w w:val="105"/>
        </w:rPr>
        <w:t>s</w:t>
      </w:r>
      <w:r>
        <w:rPr>
          <w:color w:val="2D2F2F"/>
          <w:w w:val="105"/>
        </w:rPr>
        <w:t>ulta</w:t>
      </w:r>
      <w:r>
        <w:rPr>
          <w:color w:val="2D2F2F"/>
          <w:spacing w:val="5"/>
          <w:w w:val="105"/>
        </w:rPr>
        <w:t>t</w:t>
      </w:r>
      <w:r>
        <w:rPr>
          <w:color w:val="494949"/>
          <w:spacing w:val="-20"/>
          <w:w w:val="105"/>
        </w:rPr>
        <w:t>i</w:t>
      </w:r>
      <w:r>
        <w:rPr>
          <w:color w:val="2D2F2F"/>
          <w:w w:val="105"/>
        </w:rPr>
        <w:t>on</w:t>
      </w:r>
      <w:r>
        <w:rPr>
          <w:color w:val="2D2F2F"/>
          <w:spacing w:val="-40"/>
          <w:w w:val="105"/>
        </w:rPr>
        <w:t xml:space="preserve"> </w:t>
      </w:r>
      <w:r>
        <w:rPr>
          <w:color w:val="2D2F2F"/>
          <w:w w:val="105"/>
        </w:rPr>
        <w:t>with</w:t>
      </w:r>
      <w:r>
        <w:rPr>
          <w:color w:val="2D2F2F"/>
          <w:spacing w:val="-34"/>
          <w:w w:val="105"/>
        </w:rPr>
        <w:t xml:space="preserve"> </w:t>
      </w:r>
      <w:r>
        <w:rPr>
          <w:color w:val="2D2F2F"/>
          <w:w w:val="105"/>
        </w:rPr>
        <w:t>DELWP</w:t>
      </w:r>
      <w:r>
        <w:rPr>
          <w:color w:val="2D2F2F"/>
          <w:spacing w:val="-38"/>
          <w:w w:val="105"/>
        </w:rPr>
        <w:t xml:space="preserve"> </w:t>
      </w:r>
      <w:r>
        <w:rPr>
          <w:color w:val="2D2F2F"/>
          <w:w w:val="105"/>
        </w:rPr>
        <w:t>Environment</w:t>
      </w:r>
      <w:r>
        <w:rPr>
          <w:color w:val="2D2F2F"/>
          <w:spacing w:val="-32"/>
          <w:w w:val="105"/>
        </w:rPr>
        <w:t xml:space="preserve"> </w:t>
      </w:r>
      <w:r>
        <w:rPr>
          <w:color w:val="2D2F2F"/>
          <w:w w:val="105"/>
        </w:rPr>
        <w:t>Portfolio</w:t>
      </w:r>
    </w:p>
    <w:p w14:paraId="13EDDBE5" w14:textId="77777777" w:rsidR="00A5052B" w:rsidRDefault="00A5052B">
      <w:pPr>
        <w:rPr>
          <w:rFonts w:ascii="Arial" w:eastAsia="Arial" w:hAnsi="Arial" w:cs="Arial"/>
          <w:sz w:val="28"/>
          <w:szCs w:val="28"/>
        </w:rPr>
      </w:pPr>
    </w:p>
    <w:p w14:paraId="13EDDBE6" w14:textId="77777777" w:rsidR="00A5052B" w:rsidRDefault="00A72E41">
      <w:pPr>
        <w:pStyle w:val="BodyText"/>
        <w:numPr>
          <w:ilvl w:val="1"/>
          <w:numId w:val="17"/>
        </w:numPr>
        <w:tabs>
          <w:tab w:val="left" w:pos="842"/>
        </w:tabs>
        <w:spacing w:line="314" w:lineRule="auto"/>
        <w:ind w:left="841" w:right="538" w:hanging="350"/>
      </w:pPr>
      <w:r>
        <w:rPr>
          <w:color w:val="2D2F2F"/>
          <w:w w:val="105"/>
        </w:rPr>
        <w:t xml:space="preserve">address </w:t>
      </w:r>
      <w:r>
        <w:rPr>
          <w:color w:val="2D2F2F"/>
          <w:spacing w:val="2"/>
          <w:w w:val="105"/>
        </w:rPr>
        <w:t xml:space="preserve"> </w:t>
      </w:r>
      <w:r>
        <w:rPr>
          <w:color w:val="2D2F2F"/>
          <w:w w:val="105"/>
        </w:rPr>
        <w:t>potent</w:t>
      </w:r>
      <w:r>
        <w:rPr>
          <w:color w:val="2D2F2F"/>
          <w:spacing w:val="-2"/>
          <w:w w:val="105"/>
        </w:rPr>
        <w:t>i</w:t>
      </w:r>
      <w:r>
        <w:rPr>
          <w:color w:val="2D2F2F"/>
          <w:w w:val="105"/>
        </w:rPr>
        <w:t>al</w:t>
      </w:r>
      <w:r>
        <w:rPr>
          <w:color w:val="2D2F2F"/>
          <w:spacing w:val="43"/>
          <w:w w:val="105"/>
        </w:rPr>
        <w:t xml:space="preserve"> </w:t>
      </w:r>
      <w:r>
        <w:rPr>
          <w:color w:val="2D2F2F"/>
          <w:spacing w:val="-20"/>
          <w:w w:val="105"/>
        </w:rPr>
        <w:t>i</w:t>
      </w:r>
      <w:r>
        <w:rPr>
          <w:color w:val="2D2F2F"/>
          <w:w w:val="105"/>
        </w:rPr>
        <w:t>mpacts</w:t>
      </w:r>
      <w:r>
        <w:rPr>
          <w:color w:val="2D2F2F"/>
          <w:spacing w:val="39"/>
          <w:w w:val="105"/>
        </w:rPr>
        <w:t xml:space="preserve"> </w:t>
      </w:r>
      <w:r>
        <w:rPr>
          <w:color w:val="2D2F2F"/>
          <w:w w:val="105"/>
        </w:rPr>
        <w:t>on</w:t>
      </w:r>
      <w:r>
        <w:rPr>
          <w:color w:val="2D2F2F"/>
          <w:spacing w:val="45"/>
          <w:w w:val="105"/>
        </w:rPr>
        <w:t xml:space="preserve"> </w:t>
      </w:r>
      <w:r>
        <w:rPr>
          <w:color w:val="2D2F2F"/>
          <w:w w:val="105"/>
        </w:rPr>
        <w:t>remnant</w:t>
      </w:r>
      <w:r>
        <w:rPr>
          <w:color w:val="2D2F2F"/>
          <w:spacing w:val="48"/>
          <w:w w:val="105"/>
        </w:rPr>
        <w:t xml:space="preserve"> </w:t>
      </w:r>
      <w:r>
        <w:rPr>
          <w:color w:val="2D2F2F"/>
          <w:w w:val="105"/>
        </w:rPr>
        <w:t>native</w:t>
      </w:r>
      <w:r>
        <w:rPr>
          <w:color w:val="2D2F2F"/>
          <w:spacing w:val="37"/>
          <w:w w:val="105"/>
        </w:rPr>
        <w:t xml:space="preserve"> </w:t>
      </w:r>
      <w:r>
        <w:rPr>
          <w:color w:val="2D2F2F"/>
          <w:w w:val="105"/>
        </w:rPr>
        <w:t>vegetat</w:t>
      </w:r>
      <w:r>
        <w:rPr>
          <w:color w:val="2D2F2F"/>
          <w:spacing w:val="6"/>
          <w:w w:val="105"/>
        </w:rPr>
        <w:t>i</w:t>
      </w:r>
      <w:r>
        <w:rPr>
          <w:color w:val="2D2F2F"/>
          <w:w w:val="105"/>
        </w:rPr>
        <w:t>on</w:t>
      </w:r>
      <w:r>
        <w:rPr>
          <w:color w:val="2D2F2F"/>
          <w:spacing w:val="39"/>
          <w:w w:val="105"/>
        </w:rPr>
        <w:t xml:space="preserve"> </w:t>
      </w:r>
      <w:r>
        <w:rPr>
          <w:color w:val="2D2F2F"/>
          <w:w w:val="105"/>
        </w:rPr>
        <w:t>and</w:t>
      </w:r>
      <w:r>
        <w:rPr>
          <w:color w:val="2D2F2F"/>
          <w:spacing w:val="46"/>
          <w:w w:val="105"/>
        </w:rPr>
        <w:t xml:space="preserve"> </w:t>
      </w:r>
      <w:r>
        <w:rPr>
          <w:color w:val="2D2F2F"/>
          <w:w w:val="105"/>
        </w:rPr>
        <w:t>Bro</w:t>
      </w:r>
      <w:r>
        <w:rPr>
          <w:color w:val="2D2F2F"/>
          <w:spacing w:val="-25"/>
          <w:w w:val="105"/>
        </w:rPr>
        <w:t>l</w:t>
      </w:r>
      <w:r>
        <w:rPr>
          <w:color w:val="2D2F2F"/>
          <w:w w:val="105"/>
        </w:rPr>
        <w:t>ga</w:t>
      </w:r>
      <w:r>
        <w:rPr>
          <w:color w:val="2D2F2F"/>
          <w:spacing w:val="51"/>
          <w:w w:val="105"/>
        </w:rPr>
        <w:t xml:space="preserve"> </w:t>
      </w:r>
      <w:r>
        <w:rPr>
          <w:color w:val="2D2F2F"/>
          <w:w w:val="105"/>
        </w:rPr>
        <w:t>hab</w:t>
      </w:r>
      <w:r>
        <w:rPr>
          <w:color w:val="2D2F2F"/>
          <w:spacing w:val="-16"/>
          <w:w w:val="105"/>
        </w:rPr>
        <w:t>i</w:t>
      </w:r>
      <w:r>
        <w:rPr>
          <w:color w:val="2D2F2F"/>
          <w:w w:val="105"/>
        </w:rPr>
        <w:t>tat</w:t>
      </w:r>
      <w:r>
        <w:rPr>
          <w:color w:val="2D2F2F"/>
          <w:spacing w:val="45"/>
          <w:w w:val="105"/>
        </w:rPr>
        <w:t xml:space="preserve"> </w:t>
      </w:r>
      <w:r>
        <w:rPr>
          <w:color w:val="2D2F2F"/>
          <w:spacing w:val="-18"/>
          <w:w w:val="105"/>
        </w:rPr>
        <w:t>i</w:t>
      </w:r>
      <w:r>
        <w:rPr>
          <w:color w:val="2D2F2F"/>
          <w:w w:val="105"/>
        </w:rPr>
        <w:t>n</w:t>
      </w:r>
      <w:r>
        <w:rPr>
          <w:color w:val="2D2F2F"/>
          <w:spacing w:val="31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w w:val="102"/>
        </w:rPr>
        <w:t xml:space="preserve"> </w:t>
      </w:r>
      <w:r>
        <w:rPr>
          <w:color w:val="2D2F2F"/>
          <w:w w:val="105"/>
        </w:rPr>
        <w:t>wet</w:t>
      </w:r>
      <w:r>
        <w:rPr>
          <w:color w:val="2D2F2F"/>
          <w:spacing w:val="4"/>
          <w:w w:val="105"/>
        </w:rPr>
        <w:t>l</w:t>
      </w:r>
      <w:r>
        <w:rPr>
          <w:color w:val="2D2F2F"/>
          <w:w w:val="105"/>
        </w:rPr>
        <w:t>and</w:t>
      </w:r>
      <w:r>
        <w:rPr>
          <w:color w:val="2D2F2F"/>
          <w:spacing w:val="-21"/>
          <w:w w:val="105"/>
        </w:rPr>
        <w:t xml:space="preserve"> </w:t>
      </w:r>
      <w:r>
        <w:rPr>
          <w:color w:val="2D2F2F"/>
          <w:w w:val="105"/>
        </w:rPr>
        <w:t>adjacent</w:t>
      </w:r>
      <w:r>
        <w:rPr>
          <w:color w:val="2D2F2F"/>
          <w:spacing w:val="-13"/>
          <w:w w:val="105"/>
        </w:rPr>
        <w:t xml:space="preserve"> </w:t>
      </w:r>
      <w:r>
        <w:rPr>
          <w:color w:val="2D2F2F"/>
          <w:w w:val="105"/>
        </w:rPr>
        <w:t>to</w:t>
      </w:r>
      <w:r>
        <w:rPr>
          <w:color w:val="2D2F2F"/>
          <w:spacing w:val="-20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-24"/>
          <w:w w:val="105"/>
        </w:rPr>
        <w:t xml:space="preserve"> </w:t>
      </w:r>
      <w:r>
        <w:rPr>
          <w:color w:val="2D2F2F"/>
          <w:w w:val="105"/>
        </w:rPr>
        <w:t>transm</w:t>
      </w:r>
      <w:r>
        <w:rPr>
          <w:color w:val="2D2F2F"/>
          <w:spacing w:val="3"/>
          <w:w w:val="105"/>
        </w:rPr>
        <w:t>i</w:t>
      </w:r>
      <w:r>
        <w:rPr>
          <w:color w:val="494949"/>
          <w:w w:val="105"/>
        </w:rPr>
        <w:t>s</w:t>
      </w:r>
      <w:r>
        <w:rPr>
          <w:color w:val="494949"/>
          <w:spacing w:val="5"/>
          <w:w w:val="105"/>
        </w:rPr>
        <w:t>s</w:t>
      </w:r>
      <w:r>
        <w:rPr>
          <w:color w:val="2D2F2F"/>
          <w:spacing w:val="-20"/>
          <w:w w:val="105"/>
        </w:rPr>
        <w:t>i</w:t>
      </w:r>
      <w:r>
        <w:rPr>
          <w:color w:val="2D2F2F"/>
          <w:w w:val="105"/>
        </w:rPr>
        <w:t>on</w:t>
      </w:r>
      <w:r>
        <w:rPr>
          <w:color w:val="2D2F2F"/>
          <w:spacing w:val="-21"/>
          <w:w w:val="105"/>
        </w:rPr>
        <w:t xml:space="preserve"> </w:t>
      </w:r>
      <w:r>
        <w:rPr>
          <w:color w:val="2D2F2F"/>
          <w:w w:val="105"/>
        </w:rPr>
        <w:t>stat</w:t>
      </w:r>
      <w:r>
        <w:rPr>
          <w:color w:val="2D2F2F"/>
          <w:spacing w:val="1"/>
          <w:w w:val="105"/>
        </w:rPr>
        <w:t>i</w:t>
      </w:r>
      <w:r>
        <w:rPr>
          <w:color w:val="2D2F2F"/>
          <w:w w:val="105"/>
        </w:rPr>
        <w:t>on</w:t>
      </w:r>
      <w:r>
        <w:rPr>
          <w:color w:val="2D2F2F"/>
          <w:spacing w:val="-26"/>
          <w:w w:val="105"/>
        </w:rPr>
        <w:t xml:space="preserve"> </w:t>
      </w:r>
      <w:r>
        <w:rPr>
          <w:color w:val="2D2F2F"/>
          <w:w w:val="105"/>
        </w:rPr>
        <w:t>s</w:t>
      </w:r>
      <w:r>
        <w:rPr>
          <w:color w:val="2D2F2F"/>
          <w:spacing w:val="-10"/>
          <w:w w:val="105"/>
        </w:rPr>
        <w:t>i</w:t>
      </w:r>
      <w:r>
        <w:rPr>
          <w:color w:val="2D2F2F"/>
          <w:w w:val="105"/>
        </w:rPr>
        <w:t>t</w:t>
      </w:r>
      <w:r>
        <w:rPr>
          <w:color w:val="2D2F2F"/>
          <w:spacing w:val="3"/>
          <w:w w:val="105"/>
        </w:rPr>
        <w:t>e</w:t>
      </w:r>
      <w:r>
        <w:rPr>
          <w:color w:val="494949"/>
          <w:w w:val="105"/>
        </w:rPr>
        <w:t>.</w:t>
      </w:r>
    </w:p>
    <w:p w14:paraId="13EDDBE7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BE8" w14:textId="77777777" w:rsidR="00A5052B" w:rsidRDefault="00A72E41">
      <w:pPr>
        <w:pStyle w:val="BodyText"/>
        <w:numPr>
          <w:ilvl w:val="0"/>
          <w:numId w:val="17"/>
        </w:numPr>
        <w:tabs>
          <w:tab w:val="left" w:pos="478"/>
        </w:tabs>
        <w:spacing w:line="321" w:lineRule="auto"/>
        <w:ind w:left="484" w:right="535" w:hanging="342"/>
        <w:jc w:val="both"/>
      </w:pPr>
      <w:r>
        <w:rPr>
          <w:color w:val="2D2F2F"/>
        </w:rPr>
        <w:t>The</w:t>
      </w:r>
      <w:r>
        <w:rPr>
          <w:color w:val="2D2F2F"/>
          <w:spacing w:val="43"/>
        </w:rPr>
        <w:t xml:space="preserve"> </w:t>
      </w:r>
      <w:r>
        <w:rPr>
          <w:color w:val="2D2F2F"/>
        </w:rPr>
        <w:t>endorsed</w:t>
      </w:r>
      <w:r>
        <w:rPr>
          <w:color w:val="2D2F2F"/>
          <w:spacing w:val="38"/>
        </w:rPr>
        <w:t xml:space="preserve"> </w:t>
      </w:r>
      <w:r>
        <w:rPr>
          <w:color w:val="2D2F2F"/>
        </w:rPr>
        <w:t>On-site</w:t>
      </w:r>
      <w:r>
        <w:rPr>
          <w:color w:val="2D2F2F"/>
          <w:spacing w:val="54"/>
        </w:rPr>
        <w:t xml:space="preserve"> </w:t>
      </w:r>
      <w:r>
        <w:rPr>
          <w:color w:val="2D2F2F"/>
          <w:spacing w:val="1"/>
        </w:rPr>
        <w:t>Landscaping</w:t>
      </w:r>
      <w:r>
        <w:rPr>
          <w:color w:val="2D2F2F"/>
          <w:spacing w:val="34"/>
        </w:rPr>
        <w:t xml:space="preserve"> </w:t>
      </w:r>
      <w:r>
        <w:rPr>
          <w:color w:val="2D2F2F"/>
          <w:spacing w:val="-3"/>
        </w:rPr>
        <w:t>Plans</w:t>
      </w:r>
      <w:r>
        <w:rPr>
          <w:color w:val="2D2F2F"/>
          <w:spacing w:val="43"/>
        </w:rPr>
        <w:t xml:space="preserve"> </w:t>
      </w:r>
      <w:r>
        <w:rPr>
          <w:color w:val="2D2F2F"/>
          <w:spacing w:val="-4"/>
        </w:rPr>
        <w:t>mu</w:t>
      </w:r>
      <w:r>
        <w:rPr>
          <w:color w:val="494949"/>
          <w:spacing w:val="-5"/>
        </w:rPr>
        <w:t>s</w:t>
      </w:r>
      <w:r>
        <w:rPr>
          <w:color w:val="2D2F2F"/>
          <w:spacing w:val="-3"/>
        </w:rPr>
        <w:t>t</w:t>
      </w:r>
      <w:r>
        <w:rPr>
          <w:color w:val="2D2F2F"/>
          <w:spacing w:val="37"/>
        </w:rPr>
        <w:t xml:space="preserve"> </w:t>
      </w:r>
      <w:r>
        <w:rPr>
          <w:color w:val="2D2F2F"/>
        </w:rPr>
        <w:t>be</w:t>
      </w:r>
      <w:r>
        <w:rPr>
          <w:color w:val="2D2F2F"/>
          <w:spacing w:val="41"/>
        </w:rPr>
        <w:t xml:space="preserve"> </w:t>
      </w:r>
      <w:r>
        <w:rPr>
          <w:color w:val="2D2F2F"/>
        </w:rPr>
        <w:t>implemented</w:t>
      </w:r>
      <w:r>
        <w:rPr>
          <w:color w:val="2D2F2F"/>
          <w:spacing w:val="46"/>
        </w:rPr>
        <w:t xml:space="preserve"> </w:t>
      </w:r>
      <w:r>
        <w:rPr>
          <w:color w:val="2D2F2F"/>
        </w:rPr>
        <w:t>to</w:t>
      </w:r>
      <w:r>
        <w:rPr>
          <w:color w:val="2D2F2F"/>
          <w:spacing w:val="41"/>
        </w:rPr>
        <w:t xml:space="preserve"> </w:t>
      </w:r>
      <w:r>
        <w:rPr>
          <w:color w:val="2D2F2F"/>
        </w:rPr>
        <w:t>the</w:t>
      </w:r>
      <w:r>
        <w:rPr>
          <w:color w:val="2D2F2F"/>
          <w:spacing w:val="35"/>
        </w:rPr>
        <w:t xml:space="preserve"> </w:t>
      </w:r>
      <w:r>
        <w:rPr>
          <w:color w:val="494949"/>
          <w:spacing w:val="-3"/>
        </w:rPr>
        <w:t>s</w:t>
      </w:r>
      <w:r>
        <w:rPr>
          <w:color w:val="2D2F2F"/>
          <w:spacing w:val="-2"/>
        </w:rPr>
        <w:t>ati</w:t>
      </w:r>
      <w:r>
        <w:rPr>
          <w:color w:val="494949"/>
          <w:spacing w:val="-3"/>
        </w:rPr>
        <w:t>s</w:t>
      </w:r>
      <w:r>
        <w:rPr>
          <w:color w:val="2D2F2F"/>
          <w:spacing w:val="-3"/>
        </w:rPr>
        <w:t>fa</w:t>
      </w:r>
      <w:r>
        <w:rPr>
          <w:color w:val="494949"/>
          <w:spacing w:val="-3"/>
        </w:rPr>
        <w:t>c</w:t>
      </w:r>
      <w:r>
        <w:rPr>
          <w:color w:val="2D2F2F"/>
          <w:spacing w:val="-2"/>
        </w:rPr>
        <w:t>tion</w:t>
      </w:r>
      <w:r>
        <w:rPr>
          <w:color w:val="2D2F2F"/>
          <w:spacing w:val="32"/>
        </w:rPr>
        <w:t xml:space="preserve"> </w:t>
      </w:r>
      <w:r>
        <w:rPr>
          <w:color w:val="2D2F2F"/>
        </w:rPr>
        <w:t>of</w:t>
      </w:r>
      <w:r>
        <w:rPr>
          <w:color w:val="2D2F2F"/>
          <w:spacing w:val="39"/>
        </w:rPr>
        <w:t xml:space="preserve"> </w:t>
      </w:r>
      <w:r>
        <w:rPr>
          <w:color w:val="2D2F2F"/>
        </w:rPr>
        <w:t>the</w:t>
      </w:r>
      <w:r>
        <w:rPr>
          <w:color w:val="2D2F2F"/>
          <w:spacing w:val="25"/>
          <w:w w:val="102"/>
        </w:rPr>
        <w:t xml:space="preserve"> </w:t>
      </w:r>
      <w:r>
        <w:rPr>
          <w:color w:val="2D2F2F"/>
        </w:rPr>
        <w:t>responsible</w:t>
      </w:r>
      <w:r>
        <w:rPr>
          <w:color w:val="2D2F2F"/>
          <w:spacing w:val="42"/>
        </w:rPr>
        <w:t xml:space="preserve"> </w:t>
      </w:r>
      <w:r>
        <w:rPr>
          <w:color w:val="2D2F2F"/>
          <w:spacing w:val="-1"/>
        </w:rPr>
        <w:t>authority,</w:t>
      </w:r>
      <w:r>
        <w:rPr>
          <w:color w:val="2D2F2F"/>
          <w:spacing w:val="23"/>
        </w:rPr>
        <w:t xml:space="preserve"> </w:t>
      </w:r>
      <w:r>
        <w:rPr>
          <w:color w:val="494949"/>
          <w:spacing w:val="2"/>
        </w:rPr>
        <w:t>a</w:t>
      </w:r>
      <w:r>
        <w:rPr>
          <w:color w:val="2D2F2F"/>
          <w:spacing w:val="1"/>
        </w:rPr>
        <w:t>nd</w:t>
      </w:r>
      <w:r>
        <w:rPr>
          <w:color w:val="2D2F2F"/>
          <w:spacing w:val="25"/>
        </w:rPr>
        <w:t xml:space="preserve"> </w:t>
      </w:r>
      <w:r>
        <w:rPr>
          <w:color w:val="2D2F2F"/>
        </w:rPr>
        <w:t>must</w:t>
      </w:r>
      <w:r>
        <w:rPr>
          <w:color w:val="2D2F2F"/>
          <w:spacing w:val="36"/>
        </w:rPr>
        <w:t xml:space="preserve"> </w:t>
      </w:r>
      <w:r>
        <w:rPr>
          <w:color w:val="2D2F2F"/>
        </w:rPr>
        <w:t>not</w:t>
      </w:r>
      <w:r>
        <w:rPr>
          <w:color w:val="2D2F2F"/>
          <w:spacing w:val="43"/>
        </w:rPr>
        <w:t xml:space="preserve"> </w:t>
      </w:r>
      <w:r>
        <w:rPr>
          <w:color w:val="2D2F2F"/>
        </w:rPr>
        <w:t>be</w:t>
      </w:r>
      <w:r>
        <w:rPr>
          <w:color w:val="2D2F2F"/>
          <w:spacing w:val="36"/>
        </w:rPr>
        <w:t xml:space="preserve"> </w:t>
      </w:r>
      <w:r>
        <w:rPr>
          <w:color w:val="2D2F2F"/>
        </w:rPr>
        <w:t>altered</w:t>
      </w:r>
      <w:r>
        <w:rPr>
          <w:color w:val="2D2F2F"/>
          <w:spacing w:val="42"/>
        </w:rPr>
        <w:t xml:space="preserve"> </w:t>
      </w:r>
      <w:r>
        <w:rPr>
          <w:color w:val="2D2F2F"/>
        </w:rPr>
        <w:t>or</w:t>
      </w:r>
      <w:r>
        <w:rPr>
          <w:color w:val="2D2F2F"/>
          <w:spacing w:val="45"/>
        </w:rPr>
        <w:t xml:space="preserve"> </w:t>
      </w:r>
      <w:r>
        <w:rPr>
          <w:color w:val="2D2F2F"/>
          <w:spacing w:val="-2"/>
        </w:rPr>
        <w:t>modified</w:t>
      </w:r>
      <w:r>
        <w:rPr>
          <w:color w:val="2D2F2F"/>
          <w:spacing w:val="42"/>
        </w:rPr>
        <w:t xml:space="preserve"> </w:t>
      </w:r>
      <w:r>
        <w:rPr>
          <w:color w:val="2D2F2F"/>
        </w:rPr>
        <w:t>without</w:t>
      </w:r>
      <w:r>
        <w:rPr>
          <w:color w:val="2D2F2F"/>
          <w:spacing w:val="47"/>
        </w:rPr>
        <w:t xml:space="preserve"> </w:t>
      </w:r>
      <w:r>
        <w:rPr>
          <w:color w:val="2D2F2F"/>
        </w:rPr>
        <w:t>the</w:t>
      </w:r>
      <w:r>
        <w:rPr>
          <w:color w:val="2D2F2F"/>
          <w:spacing w:val="36"/>
        </w:rPr>
        <w:t xml:space="preserve"> </w:t>
      </w:r>
      <w:r>
        <w:rPr>
          <w:color w:val="2D2F2F"/>
          <w:spacing w:val="-1"/>
        </w:rPr>
        <w:t>written</w:t>
      </w:r>
      <w:r>
        <w:rPr>
          <w:color w:val="2D2F2F"/>
          <w:spacing w:val="31"/>
        </w:rPr>
        <w:t xml:space="preserve"> </w:t>
      </w:r>
      <w:r>
        <w:rPr>
          <w:color w:val="2D2F2F"/>
        </w:rPr>
        <w:t>consent</w:t>
      </w:r>
      <w:r>
        <w:rPr>
          <w:color w:val="2D2F2F"/>
          <w:spacing w:val="53"/>
        </w:rPr>
        <w:t xml:space="preserve"> </w:t>
      </w:r>
      <w:r>
        <w:rPr>
          <w:color w:val="2D2F2F"/>
        </w:rPr>
        <w:t>of</w:t>
      </w:r>
      <w:r>
        <w:rPr>
          <w:color w:val="2D2F2F"/>
          <w:spacing w:val="30"/>
          <w:w w:val="104"/>
        </w:rPr>
        <w:t xml:space="preserve"> </w:t>
      </w:r>
      <w:r>
        <w:rPr>
          <w:color w:val="2D2F2F"/>
        </w:rPr>
        <w:t>the</w:t>
      </w:r>
      <w:r>
        <w:rPr>
          <w:color w:val="2D2F2F"/>
          <w:spacing w:val="20"/>
        </w:rPr>
        <w:t xml:space="preserve"> </w:t>
      </w:r>
      <w:r>
        <w:rPr>
          <w:color w:val="2D2F2F"/>
        </w:rPr>
        <w:t>responsible</w:t>
      </w:r>
      <w:r>
        <w:rPr>
          <w:color w:val="2D2F2F"/>
          <w:spacing w:val="30"/>
        </w:rPr>
        <w:t xml:space="preserve"> </w:t>
      </w:r>
      <w:r>
        <w:rPr>
          <w:color w:val="2D2F2F"/>
        </w:rPr>
        <w:t>authority</w:t>
      </w:r>
      <w:r>
        <w:rPr>
          <w:color w:val="494949"/>
        </w:rPr>
        <w:t>.</w:t>
      </w:r>
    </w:p>
    <w:p w14:paraId="13EDDBE9" w14:textId="77777777" w:rsidR="00A5052B" w:rsidRDefault="00A5052B">
      <w:pPr>
        <w:spacing w:before="7"/>
        <w:rPr>
          <w:rFonts w:ascii="Arial" w:eastAsia="Arial" w:hAnsi="Arial" w:cs="Arial"/>
          <w:sz w:val="21"/>
          <w:szCs w:val="21"/>
        </w:rPr>
      </w:pPr>
    </w:p>
    <w:p w14:paraId="13EDDBEA" w14:textId="77777777" w:rsidR="00A5052B" w:rsidRDefault="00A72E41">
      <w:pPr>
        <w:ind w:left="127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D2F2F"/>
          <w:sz w:val="19"/>
        </w:rPr>
        <w:t>NOISE</w:t>
      </w:r>
    </w:p>
    <w:p w14:paraId="13EDDBEB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BEC" w14:textId="77777777" w:rsidR="00A5052B" w:rsidRDefault="00A72E41">
      <w:pPr>
        <w:pStyle w:val="BodyText"/>
        <w:spacing w:before="110"/>
        <w:ind w:left="134" w:firstLine="0"/>
      </w:pPr>
      <w:r>
        <w:rPr>
          <w:color w:val="2D2F2F"/>
        </w:rPr>
        <w:t>In</w:t>
      </w:r>
      <w:r>
        <w:rPr>
          <w:color w:val="2D2F2F"/>
          <w:spacing w:val="-17"/>
        </w:rPr>
        <w:t xml:space="preserve"> </w:t>
      </w:r>
      <w:r>
        <w:rPr>
          <w:color w:val="2D2F2F"/>
        </w:rPr>
        <w:t>conditions</w:t>
      </w:r>
      <w:r>
        <w:rPr>
          <w:color w:val="2D2F2F"/>
          <w:spacing w:val="20"/>
        </w:rPr>
        <w:t xml:space="preserve"> </w:t>
      </w:r>
      <w:r>
        <w:rPr>
          <w:color w:val="2D2F2F"/>
          <w:spacing w:val="-4"/>
        </w:rPr>
        <w:t>13</w:t>
      </w:r>
      <w:r>
        <w:rPr>
          <w:color w:val="494949"/>
          <w:spacing w:val="-3"/>
        </w:rPr>
        <w:t>-</w:t>
      </w:r>
      <w:r>
        <w:rPr>
          <w:color w:val="2D2F2F"/>
          <w:spacing w:val="-3"/>
        </w:rPr>
        <w:t>32:</w:t>
      </w:r>
    </w:p>
    <w:p w14:paraId="13EDDBED" w14:textId="77777777" w:rsidR="00A5052B" w:rsidRDefault="00A5052B">
      <w:pPr>
        <w:spacing w:before="7"/>
        <w:rPr>
          <w:rFonts w:ascii="Arial" w:eastAsia="Arial" w:hAnsi="Arial" w:cs="Arial"/>
          <w:sz w:val="28"/>
          <w:szCs w:val="28"/>
        </w:rPr>
      </w:pPr>
    </w:p>
    <w:p w14:paraId="13EDDBEE" w14:textId="77777777" w:rsidR="00A5052B" w:rsidRDefault="00A72E41">
      <w:pPr>
        <w:pStyle w:val="BodyText"/>
        <w:numPr>
          <w:ilvl w:val="0"/>
          <w:numId w:val="16"/>
        </w:numPr>
        <w:tabs>
          <w:tab w:val="left" w:pos="842"/>
        </w:tabs>
        <w:ind w:hanging="350"/>
      </w:pPr>
      <w:r>
        <w:rPr>
          <w:color w:val="494949"/>
          <w:spacing w:val="-19"/>
          <w:w w:val="105"/>
        </w:rPr>
        <w:t>'</w:t>
      </w:r>
      <w:r>
        <w:rPr>
          <w:color w:val="2D2F2F"/>
          <w:w w:val="105"/>
        </w:rPr>
        <w:t>ancillary</w:t>
      </w:r>
      <w:r>
        <w:rPr>
          <w:color w:val="2D2F2F"/>
          <w:spacing w:val="-14"/>
          <w:w w:val="105"/>
        </w:rPr>
        <w:t xml:space="preserve"> </w:t>
      </w:r>
      <w:r>
        <w:rPr>
          <w:color w:val="2D2F2F"/>
          <w:w w:val="105"/>
        </w:rPr>
        <w:t>infrastructur</w:t>
      </w:r>
      <w:r>
        <w:rPr>
          <w:color w:val="2D2F2F"/>
          <w:spacing w:val="-3"/>
          <w:w w:val="105"/>
        </w:rPr>
        <w:t>e</w:t>
      </w:r>
      <w:r>
        <w:rPr>
          <w:color w:val="494949"/>
          <w:w w:val="105"/>
        </w:rPr>
        <w:t>'</w:t>
      </w:r>
      <w:r>
        <w:rPr>
          <w:color w:val="494949"/>
          <w:spacing w:val="-35"/>
          <w:w w:val="105"/>
        </w:rPr>
        <w:t xml:space="preserve"> </w:t>
      </w:r>
      <w:r>
        <w:rPr>
          <w:color w:val="2D2F2F"/>
          <w:w w:val="105"/>
        </w:rPr>
        <w:t>means</w:t>
      </w:r>
      <w:r>
        <w:rPr>
          <w:color w:val="2D2F2F"/>
          <w:spacing w:val="-26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-24"/>
          <w:w w:val="105"/>
        </w:rPr>
        <w:t xml:space="preserve"> </w:t>
      </w:r>
      <w:r>
        <w:rPr>
          <w:color w:val="2D2F2F"/>
          <w:w w:val="105"/>
        </w:rPr>
        <w:t>terminal</w:t>
      </w:r>
      <w:r>
        <w:rPr>
          <w:color w:val="2D2F2F"/>
          <w:spacing w:val="-17"/>
          <w:w w:val="105"/>
        </w:rPr>
        <w:t xml:space="preserve"> </w:t>
      </w:r>
      <w:r>
        <w:rPr>
          <w:color w:val="2D2F2F"/>
          <w:w w:val="105"/>
        </w:rPr>
        <w:t>stat</w:t>
      </w:r>
      <w:r>
        <w:rPr>
          <w:color w:val="2D2F2F"/>
          <w:spacing w:val="-8"/>
          <w:w w:val="105"/>
        </w:rPr>
        <w:t>i</w:t>
      </w:r>
      <w:r>
        <w:rPr>
          <w:color w:val="2D2F2F"/>
          <w:w w:val="105"/>
        </w:rPr>
        <w:t>on</w:t>
      </w:r>
      <w:r>
        <w:rPr>
          <w:color w:val="2D2F2F"/>
          <w:spacing w:val="-26"/>
          <w:w w:val="105"/>
        </w:rPr>
        <w:t xml:space="preserve"> </w:t>
      </w:r>
      <w:r>
        <w:rPr>
          <w:color w:val="2D2F2F"/>
          <w:w w:val="105"/>
        </w:rPr>
        <w:t>and</w:t>
      </w:r>
      <w:r>
        <w:rPr>
          <w:color w:val="2D2F2F"/>
          <w:spacing w:val="-26"/>
          <w:w w:val="105"/>
        </w:rPr>
        <w:t xml:space="preserve"> </w:t>
      </w:r>
      <w:r>
        <w:rPr>
          <w:color w:val="2D2F2F"/>
          <w:w w:val="105"/>
        </w:rPr>
        <w:t>collector</w:t>
      </w:r>
      <w:r>
        <w:rPr>
          <w:color w:val="2D2F2F"/>
          <w:spacing w:val="-11"/>
          <w:w w:val="105"/>
        </w:rPr>
        <w:t xml:space="preserve"> </w:t>
      </w:r>
      <w:r>
        <w:rPr>
          <w:color w:val="2D2F2F"/>
          <w:w w:val="105"/>
        </w:rPr>
        <w:t>station</w:t>
      </w:r>
      <w:r>
        <w:rPr>
          <w:color w:val="2D2F2F"/>
          <w:spacing w:val="12"/>
          <w:w w:val="105"/>
        </w:rPr>
        <w:t>s</w:t>
      </w:r>
      <w:r>
        <w:rPr>
          <w:color w:val="5D5D5D"/>
          <w:w w:val="105"/>
        </w:rPr>
        <w:t>.</w:t>
      </w:r>
    </w:p>
    <w:p w14:paraId="13EDDBEF" w14:textId="77777777" w:rsidR="00A5052B" w:rsidRDefault="00A5052B">
      <w:pPr>
        <w:rPr>
          <w:rFonts w:ascii="Arial" w:eastAsia="Arial" w:hAnsi="Arial" w:cs="Arial"/>
          <w:sz w:val="28"/>
          <w:szCs w:val="28"/>
        </w:rPr>
      </w:pPr>
    </w:p>
    <w:p w14:paraId="13EDDBF0" w14:textId="77777777" w:rsidR="00A5052B" w:rsidRDefault="00A72E41">
      <w:pPr>
        <w:pStyle w:val="BodyText"/>
        <w:numPr>
          <w:ilvl w:val="0"/>
          <w:numId w:val="16"/>
        </w:numPr>
        <w:tabs>
          <w:tab w:val="left" w:pos="842"/>
        </w:tabs>
        <w:ind w:left="841"/>
      </w:pPr>
      <w:r>
        <w:rPr>
          <w:color w:val="2D2F2F"/>
        </w:rPr>
        <w:t>'the</w:t>
      </w:r>
      <w:r>
        <w:rPr>
          <w:color w:val="2D2F2F"/>
          <w:spacing w:val="-8"/>
        </w:rPr>
        <w:t xml:space="preserve"> </w:t>
      </w:r>
      <w:r>
        <w:rPr>
          <w:color w:val="2D2F2F"/>
        </w:rPr>
        <w:t>Standar</w:t>
      </w:r>
      <w:r>
        <w:rPr>
          <w:color w:val="2D2F2F"/>
          <w:spacing w:val="4"/>
        </w:rPr>
        <w:t>d</w:t>
      </w:r>
      <w:r>
        <w:rPr>
          <w:color w:val="494949"/>
        </w:rPr>
        <w:t>'</w:t>
      </w:r>
      <w:r>
        <w:rPr>
          <w:color w:val="494949"/>
          <w:spacing w:val="-19"/>
        </w:rPr>
        <w:t xml:space="preserve"> </w:t>
      </w:r>
      <w:r>
        <w:rPr>
          <w:color w:val="2D2F2F"/>
        </w:rPr>
        <w:t>means</w:t>
      </w:r>
      <w:r>
        <w:rPr>
          <w:color w:val="2D2F2F"/>
          <w:spacing w:val="8"/>
        </w:rPr>
        <w:t xml:space="preserve"> </w:t>
      </w:r>
      <w:r>
        <w:rPr>
          <w:color w:val="2D2F2F"/>
        </w:rPr>
        <w:t>New</w:t>
      </w:r>
      <w:r>
        <w:rPr>
          <w:color w:val="2D2F2F"/>
          <w:spacing w:val="-9"/>
        </w:rPr>
        <w:t xml:space="preserve"> </w:t>
      </w:r>
      <w:r>
        <w:rPr>
          <w:color w:val="2D2F2F"/>
        </w:rPr>
        <w:t>Zea</w:t>
      </w:r>
      <w:r>
        <w:rPr>
          <w:color w:val="2D2F2F"/>
          <w:spacing w:val="5"/>
        </w:rPr>
        <w:t>l</w:t>
      </w:r>
      <w:r>
        <w:rPr>
          <w:color w:val="2D2F2F"/>
        </w:rPr>
        <w:t>and</w:t>
      </w:r>
      <w:r>
        <w:rPr>
          <w:color w:val="2D2F2F"/>
          <w:spacing w:val="-2"/>
        </w:rPr>
        <w:t xml:space="preserve"> </w:t>
      </w:r>
      <w:r>
        <w:rPr>
          <w:color w:val="2D2F2F"/>
        </w:rPr>
        <w:t>Standard</w:t>
      </w:r>
      <w:r>
        <w:rPr>
          <w:color w:val="2D2F2F"/>
          <w:spacing w:val="12"/>
        </w:rPr>
        <w:t xml:space="preserve"> </w:t>
      </w:r>
      <w:r>
        <w:rPr>
          <w:color w:val="2D2F2F"/>
        </w:rPr>
        <w:t>680</w:t>
      </w:r>
      <w:r>
        <w:rPr>
          <w:color w:val="2D2F2F"/>
          <w:spacing w:val="15"/>
        </w:rPr>
        <w:t>8</w:t>
      </w:r>
      <w:r>
        <w:rPr>
          <w:color w:val="494949"/>
          <w:spacing w:val="-21"/>
        </w:rPr>
        <w:t>:</w:t>
      </w:r>
      <w:r>
        <w:rPr>
          <w:color w:val="2D2F2F"/>
        </w:rPr>
        <w:t>20</w:t>
      </w:r>
      <w:r>
        <w:rPr>
          <w:color w:val="2D2F2F"/>
          <w:spacing w:val="-23"/>
        </w:rPr>
        <w:t>1</w:t>
      </w:r>
      <w:r>
        <w:rPr>
          <w:color w:val="2D2F2F"/>
          <w:spacing w:val="-3"/>
        </w:rPr>
        <w:t>0</w:t>
      </w:r>
      <w:r>
        <w:rPr>
          <w:color w:val="494949"/>
          <w:spacing w:val="4"/>
        </w:rPr>
        <w:t>,</w:t>
      </w:r>
      <w:r>
        <w:rPr>
          <w:color w:val="2D2F2F"/>
        </w:rPr>
        <w:t>Acoust</w:t>
      </w:r>
      <w:r>
        <w:rPr>
          <w:color w:val="2D2F2F"/>
          <w:spacing w:val="14"/>
        </w:rPr>
        <w:t>i</w:t>
      </w:r>
      <w:r>
        <w:rPr>
          <w:color w:val="2D2F2F"/>
        </w:rPr>
        <w:t>cs</w:t>
      </w:r>
      <w:r>
        <w:rPr>
          <w:color w:val="2D2F2F"/>
          <w:spacing w:val="-21"/>
        </w:rPr>
        <w:t xml:space="preserve"> </w:t>
      </w:r>
      <w:r>
        <w:rPr>
          <w:color w:val="2D2F2F"/>
        </w:rPr>
        <w:t>-</w:t>
      </w:r>
      <w:r>
        <w:rPr>
          <w:color w:val="2D2F2F"/>
          <w:spacing w:val="-30"/>
        </w:rPr>
        <w:t xml:space="preserve"> </w:t>
      </w:r>
      <w:r>
        <w:rPr>
          <w:color w:val="2D2F2F"/>
        </w:rPr>
        <w:t>Wind</w:t>
      </w:r>
      <w:r>
        <w:rPr>
          <w:color w:val="2D2F2F"/>
          <w:spacing w:val="14"/>
        </w:rPr>
        <w:t xml:space="preserve"> </w:t>
      </w:r>
      <w:r>
        <w:rPr>
          <w:color w:val="2D2F2F"/>
        </w:rPr>
        <w:t>Farm</w:t>
      </w:r>
      <w:r>
        <w:rPr>
          <w:color w:val="2D2F2F"/>
          <w:spacing w:val="1"/>
        </w:rPr>
        <w:t xml:space="preserve"> </w:t>
      </w:r>
      <w:r>
        <w:rPr>
          <w:color w:val="2D2F2F"/>
        </w:rPr>
        <w:t>No</w:t>
      </w:r>
      <w:r>
        <w:rPr>
          <w:color w:val="2D2F2F"/>
          <w:spacing w:val="-10"/>
        </w:rPr>
        <w:t>i</w:t>
      </w:r>
      <w:r>
        <w:rPr>
          <w:color w:val="2D2F2F"/>
        </w:rPr>
        <w:t>s</w:t>
      </w:r>
      <w:r>
        <w:rPr>
          <w:color w:val="2D2F2F"/>
          <w:spacing w:val="12"/>
        </w:rPr>
        <w:t>e</w:t>
      </w:r>
      <w:r>
        <w:rPr>
          <w:color w:val="494949"/>
        </w:rPr>
        <w:t>.</w:t>
      </w:r>
    </w:p>
    <w:p w14:paraId="13EDDBF1" w14:textId="77777777" w:rsidR="00A5052B" w:rsidRDefault="00A5052B">
      <w:pPr>
        <w:spacing w:before="7"/>
        <w:rPr>
          <w:rFonts w:ascii="Arial" w:eastAsia="Arial" w:hAnsi="Arial" w:cs="Arial"/>
          <w:sz w:val="28"/>
          <w:szCs w:val="28"/>
        </w:rPr>
      </w:pPr>
    </w:p>
    <w:p w14:paraId="13EDDBF2" w14:textId="77777777" w:rsidR="00A5052B" w:rsidRDefault="00A72E41">
      <w:pPr>
        <w:pStyle w:val="BodyText"/>
        <w:numPr>
          <w:ilvl w:val="0"/>
          <w:numId w:val="16"/>
        </w:numPr>
        <w:tabs>
          <w:tab w:val="left" w:pos="842"/>
        </w:tabs>
        <w:spacing w:line="314" w:lineRule="auto"/>
        <w:ind w:right="538" w:hanging="350"/>
      </w:pPr>
      <w:r>
        <w:rPr>
          <w:color w:val="494949"/>
          <w:spacing w:val="-6"/>
        </w:rPr>
        <w:t>'</w:t>
      </w:r>
      <w:r>
        <w:rPr>
          <w:color w:val="2D2F2F"/>
        </w:rPr>
        <w:t>no</w:t>
      </w:r>
      <w:r>
        <w:rPr>
          <w:color w:val="2D2F2F"/>
          <w:spacing w:val="-9"/>
        </w:rPr>
        <w:t>i</w:t>
      </w:r>
      <w:r>
        <w:rPr>
          <w:color w:val="2D2F2F"/>
        </w:rPr>
        <w:t>se</w:t>
      </w:r>
      <w:r>
        <w:rPr>
          <w:color w:val="2D2F2F"/>
          <w:spacing w:val="17"/>
        </w:rPr>
        <w:t xml:space="preserve"> </w:t>
      </w:r>
      <w:r>
        <w:rPr>
          <w:color w:val="2D2F2F"/>
        </w:rPr>
        <w:t>sens</w:t>
      </w:r>
      <w:r>
        <w:rPr>
          <w:color w:val="2D2F2F"/>
          <w:spacing w:val="-5"/>
        </w:rPr>
        <w:t>i</w:t>
      </w:r>
      <w:r>
        <w:rPr>
          <w:color w:val="2D2F2F"/>
        </w:rPr>
        <w:t>t</w:t>
      </w:r>
      <w:r>
        <w:rPr>
          <w:color w:val="2D2F2F"/>
          <w:spacing w:val="-12"/>
        </w:rPr>
        <w:t>i</w:t>
      </w:r>
      <w:r>
        <w:rPr>
          <w:color w:val="2D2F2F"/>
        </w:rPr>
        <w:t>ve</w:t>
      </w:r>
      <w:r>
        <w:rPr>
          <w:color w:val="2D2F2F"/>
          <w:spacing w:val="28"/>
        </w:rPr>
        <w:t xml:space="preserve"> </w:t>
      </w:r>
      <w:r>
        <w:rPr>
          <w:color w:val="2D2F2F"/>
          <w:spacing w:val="-19"/>
        </w:rPr>
        <w:t>l</w:t>
      </w:r>
      <w:r>
        <w:rPr>
          <w:color w:val="2D2F2F"/>
        </w:rPr>
        <w:t>ocation</w:t>
      </w:r>
      <w:r>
        <w:rPr>
          <w:color w:val="2D2F2F"/>
          <w:spacing w:val="-3"/>
        </w:rPr>
        <w:t>s</w:t>
      </w:r>
      <w:r>
        <w:rPr>
          <w:color w:val="494949"/>
        </w:rPr>
        <w:t>'</w:t>
      </w:r>
      <w:r>
        <w:rPr>
          <w:color w:val="494949"/>
          <w:spacing w:val="-6"/>
        </w:rPr>
        <w:t xml:space="preserve"> </w:t>
      </w:r>
      <w:r>
        <w:rPr>
          <w:color w:val="2D2F2F"/>
        </w:rPr>
        <w:t>are</w:t>
      </w:r>
      <w:r>
        <w:rPr>
          <w:color w:val="2D2F2F"/>
          <w:spacing w:val="31"/>
        </w:rPr>
        <w:t xml:space="preserve"> </w:t>
      </w:r>
      <w:r>
        <w:rPr>
          <w:color w:val="2D2F2F"/>
          <w:spacing w:val="-19"/>
        </w:rPr>
        <w:t>l</w:t>
      </w:r>
      <w:r>
        <w:rPr>
          <w:color w:val="2D2F2F"/>
        </w:rPr>
        <w:t>ocat</w:t>
      </w:r>
      <w:r>
        <w:rPr>
          <w:color w:val="2D2F2F"/>
          <w:spacing w:val="-7"/>
        </w:rPr>
        <w:t>i</w:t>
      </w:r>
      <w:r>
        <w:rPr>
          <w:color w:val="2D2F2F"/>
        </w:rPr>
        <w:t>o</w:t>
      </w:r>
      <w:r>
        <w:rPr>
          <w:color w:val="2D2F2F"/>
          <w:spacing w:val="-5"/>
        </w:rPr>
        <w:t>n</w:t>
      </w:r>
      <w:r>
        <w:rPr>
          <w:color w:val="494949"/>
        </w:rPr>
        <w:t>s</w:t>
      </w:r>
      <w:r>
        <w:rPr>
          <w:color w:val="494949"/>
          <w:spacing w:val="8"/>
        </w:rPr>
        <w:t xml:space="preserve"> </w:t>
      </w:r>
      <w:r>
        <w:rPr>
          <w:color w:val="2D2F2F"/>
        </w:rPr>
        <w:t>defined</w:t>
      </w:r>
      <w:r>
        <w:rPr>
          <w:color w:val="2D2F2F"/>
          <w:spacing w:val="14"/>
        </w:rPr>
        <w:t xml:space="preserve"> </w:t>
      </w:r>
      <w:r>
        <w:rPr>
          <w:color w:val="2D2F2F"/>
        </w:rPr>
        <w:t>as</w:t>
      </w:r>
      <w:r>
        <w:rPr>
          <w:color w:val="2D2F2F"/>
          <w:spacing w:val="10"/>
        </w:rPr>
        <w:t xml:space="preserve"> </w:t>
      </w:r>
      <w:r>
        <w:rPr>
          <w:color w:val="2D2F2F"/>
        </w:rPr>
        <w:t>such</w:t>
      </w:r>
      <w:r>
        <w:rPr>
          <w:color w:val="2D2F2F"/>
          <w:spacing w:val="22"/>
        </w:rPr>
        <w:t xml:space="preserve"> </w:t>
      </w:r>
      <w:r>
        <w:rPr>
          <w:color w:val="494949"/>
          <w:spacing w:val="-17"/>
        </w:rPr>
        <w:t>i</w:t>
      </w:r>
      <w:r>
        <w:rPr>
          <w:color w:val="2D2F2F"/>
        </w:rPr>
        <w:t>n the</w:t>
      </w:r>
      <w:r>
        <w:rPr>
          <w:color w:val="2D2F2F"/>
          <w:spacing w:val="20"/>
        </w:rPr>
        <w:t xml:space="preserve"> </w:t>
      </w:r>
      <w:r>
        <w:rPr>
          <w:color w:val="2D2F2F"/>
        </w:rPr>
        <w:t>Standard</w:t>
      </w:r>
      <w:r>
        <w:rPr>
          <w:color w:val="2D2F2F"/>
          <w:spacing w:val="25"/>
        </w:rPr>
        <w:t xml:space="preserve"> </w:t>
      </w:r>
      <w:r>
        <w:rPr>
          <w:color w:val="2D2F2F"/>
        </w:rPr>
        <w:t>wh</w:t>
      </w:r>
      <w:r>
        <w:rPr>
          <w:color w:val="2D2F2F"/>
          <w:spacing w:val="4"/>
        </w:rPr>
        <w:t>i</w:t>
      </w:r>
      <w:r>
        <w:rPr>
          <w:color w:val="2D2F2F"/>
        </w:rPr>
        <w:t>ch</w:t>
      </w:r>
      <w:r>
        <w:rPr>
          <w:color w:val="2D2F2F"/>
          <w:spacing w:val="7"/>
        </w:rPr>
        <w:t xml:space="preserve"> </w:t>
      </w:r>
      <w:r>
        <w:rPr>
          <w:color w:val="2D2F2F"/>
          <w:spacing w:val="-15"/>
        </w:rPr>
        <w:t>e</w:t>
      </w:r>
      <w:r>
        <w:rPr>
          <w:color w:val="494949"/>
        </w:rPr>
        <w:t>xi</w:t>
      </w:r>
      <w:r>
        <w:rPr>
          <w:color w:val="2D2F2F"/>
        </w:rPr>
        <w:t>sted</w:t>
      </w:r>
      <w:r>
        <w:rPr>
          <w:color w:val="2D2F2F"/>
          <w:spacing w:val="21"/>
        </w:rPr>
        <w:t xml:space="preserve"> </w:t>
      </w:r>
      <w:r>
        <w:rPr>
          <w:color w:val="2D2F2F"/>
          <w:spacing w:val="2"/>
        </w:rPr>
        <w:t>a</w:t>
      </w:r>
      <w:r>
        <w:rPr>
          <w:color w:val="494949"/>
        </w:rPr>
        <w:t>s</w:t>
      </w:r>
      <w:r>
        <w:rPr>
          <w:color w:val="494949"/>
          <w:w w:val="89"/>
        </w:rPr>
        <w:t xml:space="preserve"> </w:t>
      </w:r>
      <w:r>
        <w:rPr>
          <w:color w:val="2D2F2F"/>
        </w:rPr>
        <w:t>at</w:t>
      </w:r>
      <w:r>
        <w:rPr>
          <w:color w:val="2D2F2F"/>
          <w:spacing w:val="19"/>
        </w:rPr>
        <w:t xml:space="preserve"> </w:t>
      </w:r>
      <w:r>
        <w:rPr>
          <w:color w:val="2D2F2F"/>
          <w:spacing w:val="-49"/>
        </w:rPr>
        <w:t>1</w:t>
      </w:r>
      <w:r>
        <w:rPr>
          <w:color w:val="2D2F2F"/>
        </w:rPr>
        <w:t>7</w:t>
      </w:r>
      <w:r>
        <w:rPr>
          <w:color w:val="2D2F2F"/>
          <w:spacing w:val="-2"/>
        </w:rPr>
        <w:t xml:space="preserve"> </w:t>
      </w:r>
      <w:r>
        <w:rPr>
          <w:color w:val="2D2F2F"/>
        </w:rPr>
        <w:t>August</w:t>
      </w:r>
      <w:r>
        <w:rPr>
          <w:color w:val="2D2F2F"/>
          <w:spacing w:val="21"/>
        </w:rPr>
        <w:t xml:space="preserve"> </w:t>
      </w:r>
      <w:r>
        <w:rPr>
          <w:color w:val="2D2F2F"/>
        </w:rPr>
        <w:t>20</w:t>
      </w:r>
      <w:r>
        <w:rPr>
          <w:color w:val="2D2F2F"/>
          <w:spacing w:val="-25"/>
        </w:rPr>
        <w:t>1</w:t>
      </w:r>
      <w:r>
        <w:rPr>
          <w:color w:val="2D2F2F"/>
          <w:spacing w:val="12"/>
        </w:rPr>
        <w:t>7</w:t>
      </w:r>
      <w:r>
        <w:rPr>
          <w:color w:val="494949"/>
        </w:rPr>
        <w:t>.</w:t>
      </w:r>
    </w:p>
    <w:p w14:paraId="13EDDBF3" w14:textId="77777777" w:rsidR="00A5052B" w:rsidRDefault="00A5052B">
      <w:pPr>
        <w:spacing w:before="3"/>
        <w:rPr>
          <w:rFonts w:ascii="Arial" w:eastAsia="Arial" w:hAnsi="Arial" w:cs="Arial"/>
          <w:sz w:val="23"/>
          <w:szCs w:val="23"/>
        </w:rPr>
      </w:pPr>
    </w:p>
    <w:p w14:paraId="13EDDBF4" w14:textId="77777777" w:rsidR="00A5052B" w:rsidRDefault="00A72E41">
      <w:pPr>
        <w:pStyle w:val="BodyText"/>
        <w:numPr>
          <w:ilvl w:val="0"/>
          <w:numId w:val="16"/>
        </w:numPr>
        <w:tabs>
          <w:tab w:val="left" w:pos="842"/>
        </w:tabs>
        <w:ind w:left="841"/>
      </w:pPr>
      <w:r>
        <w:rPr>
          <w:color w:val="2D2F2F"/>
        </w:rPr>
        <w:t>'NIRV'</w:t>
      </w:r>
      <w:r>
        <w:rPr>
          <w:color w:val="2D2F2F"/>
          <w:spacing w:val="12"/>
        </w:rPr>
        <w:t xml:space="preserve"> </w:t>
      </w:r>
      <w:r>
        <w:rPr>
          <w:color w:val="2D2F2F"/>
        </w:rPr>
        <w:t>means</w:t>
      </w:r>
      <w:r>
        <w:rPr>
          <w:color w:val="2D2F2F"/>
          <w:spacing w:val="6"/>
        </w:rPr>
        <w:t xml:space="preserve"> </w:t>
      </w:r>
      <w:r>
        <w:rPr>
          <w:color w:val="2D2F2F"/>
        </w:rPr>
        <w:t>EPA Publicat</w:t>
      </w:r>
      <w:r>
        <w:rPr>
          <w:color w:val="2D2F2F"/>
          <w:spacing w:val="1"/>
        </w:rPr>
        <w:t>i</w:t>
      </w:r>
      <w:r>
        <w:rPr>
          <w:color w:val="2D2F2F"/>
        </w:rPr>
        <w:t>on</w:t>
      </w:r>
      <w:r>
        <w:rPr>
          <w:color w:val="2D2F2F"/>
          <w:spacing w:val="-5"/>
        </w:rPr>
        <w:t xml:space="preserve"> </w:t>
      </w:r>
      <w:r>
        <w:rPr>
          <w:color w:val="2D2F2F"/>
          <w:spacing w:val="-60"/>
          <w:w w:val="110"/>
        </w:rPr>
        <w:t>1</w:t>
      </w:r>
      <w:r>
        <w:rPr>
          <w:color w:val="2D2F2F"/>
          <w:w w:val="110"/>
        </w:rPr>
        <w:t>4</w:t>
      </w:r>
      <w:r>
        <w:rPr>
          <w:color w:val="2D2F2F"/>
          <w:spacing w:val="-13"/>
          <w:w w:val="110"/>
        </w:rPr>
        <w:t>1</w:t>
      </w:r>
      <w:r>
        <w:rPr>
          <w:color w:val="2D2F2F"/>
          <w:spacing w:val="-43"/>
          <w:w w:val="110"/>
        </w:rPr>
        <w:t>1</w:t>
      </w:r>
      <w:r>
        <w:rPr>
          <w:color w:val="494949"/>
          <w:w w:val="110"/>
        </w:rPr>
        <w:t>:</w:t>
      </w:r>
      <w:r>
        <w:rPr>
          <w:color w:val="494949"/>
          <w:spacing w:val="-34"/>
          <w:w w:val="110"/>
        </w:rPr>
        <w:t xml:space="preserve"> </w:t>
      </w:r>
      <w:r>
        <w:rPr>
          <w:color w:val="2D2F2F"/>
        </w:rPr>
        <w:t>No</w:t>
      </w:r>
      <w:r>
        <w:rPr>
          <w:color w:val="2D2F2F"/>
          <w:spacing w:val="-10"/>
        </w:rPr>
        <w:t>i</w:t>
      </w:r>
      <w:r>
        <w:rPr>
          <w:color w:val="2D2F2F"/>
        </w:rPr>
        <w:t>se</w:t>
      </w:r>
      <w:r>
        <w:rPr>
          <w:color w:val="2D2F2F"/>
          <w:spacing w:val="-2"/>
        </w:rPr>
        <w:t xml:space="preserve"> </w:t>
      </w:r>
      <w:r>
        <w:rPr>
          <w:color w:val="2D2F2F"/>
        </w:rPr>
        <w:t>from</w:t>
      </w:r>
      <w:r>
        <w:rPr>
          <w:color w:val="2D2F2F"/>
          <w:spacing w:val="7"/>
        </w:rPr>
        <w:t xml:space="preserve"> </w:t>
      </w:r>
      <w:r>
        <w:rPr>
          <w:color w:val="2D2F2F"/>
          <w:spacing w:val="-22"/>
        </w:rPr>
        <w:t>I</w:t>
      </w:r>
      <w:r>
        <w:rPr>
          <w:color w:val="2D2F2F"/>
        </w:rPr>
        <w:t>ndustry in</w:t>
      </w:r>
      <w:r>
        <w:rPr>
          <w:color w:val="2D2F2F"/>
          <w:spacing w:val="-6"/>
        </w:rPr>
        <w:t xml:space="preserve"> </w:t>
      </w:r>
      <w:r>
        <w:rPr>
          <w:color w:val="2D2F2F"/>
        </w:rPr>
        <w:t>Reg</w:t>
      </w:r>
      <w:r>
        <w:rPr>
          <w:color w:val="2D2F2F"/>
          <w:spacing w:val="-16"/>
        </w:rPr>
        <w:t>i</w:t>
      </w:r>
      <w:r>
        <w:rPr>
          <w:color w:val="2D2F2F"/>
        </w:rPr>
        <w:t>onal</w:t>
      </w:r>
      <w:r>
        <w:rPr>
          <w:color w:val="2D2F2F"/>
          <w:spacing w:val="-2"/>
        </w:rPr>
        <w:t xml:space="preserve"> </w:t>
      </w:r>
      <w:r>
        <w:rPr>
          <w:color w:val="2D2F2F"/>
        </w:rPr>
        <w:t>V</w:t>
      </w:r>
      <w:r>
        <w:rPr>
          <w:color w:val="2D2F2F"/>
          <w:spacing w:val="4"/>
        </w:rPr>
        <w:t>i</w:t>
      </w:r>
      <w:r>
        <w:rPr>
          <w:color w:val="2D2F2F"/>
        </w:rPr>
        <w:t>cto</w:t>
      </w:r>
      <w:r>
        <w:rPr>
          <w:color w:val="2D2F2F"/>
          <w:spacing w:val="13"/>
        </w:rPr>
        <w:t>r</w:t>
      </w:r>
      <w:r>
        <w:rPr>
          <w:color w:val="494949"/>
          <w:spacing w:val="-10"/>
        </w:rPr>
        <w:t>i</w:t>
      </w:r>
      <w:r>
        <w:rPr>
          <w:color w:val="2D2F2F"/>
          <w:spacing w:val="13"/>
        </w:rPr>
        <w:t>a</w:t>
      </w:r>
      <w:r>
        <w:rPr>
          <w:color w:val="494949"/>
        </w:rPr>
        <w:t>.</w:t>
      </w:r>
    </w:p>
    <w:p w14:paraId="13EDDBF5" w14:textId="77777777" w:rsidR="00A5052B" w:rsidRDefault="00A5052B">
      <w:pPr>
        <w:rPr>
          <w:rFonts w:ascii="Arial" w:eastAsia="Arial" w:hAnsi="Arial" w:cs="Arial"/>
          <w:sz w:val="28"/>
          <w:szCs w:val="28"/>
        </w:rPr>
      </w:pPr>
    </w:p>
    <w:p w14:paraId="13EDDBF6" w14:textId="77777777" w:rsidR="00A5052B" w:rsidRDefault="00A72E41">
      <w:pPr>
        <w:pStyle w:val="BodyText"/>
        <w:numPr>
          <w:ilvl w:val="0"/>
          <w:numId w:val="16"/>
        </w:numPr>
        <w:tabs>
          <w:tab w:val="left" w:pos="842"/>
        </w:tabs>
        <w:ind w:left="841" w:hanging="364"/>
      </w:pPr>
      <w:r>
        <w:rPr>
          <w:color w:val="494949"/>
          <w:spacing w:val="-10"/>
        </w:rPr>
        <w:t>'</w:t>
      </w:r>
      <w:r>
        <w:rPr>
          <w:color w:val="2D2F2F"/>
        </w:rPr>
        <w:t>no</w:t>
      </w:r>
      <w:r>
        <w:rPr>
          <w:color w:val="2D2F2F"/>
          <w:spacing w:val="-10"/>
        </w:rPr>
        <w:t>i</w:t>
      </w:r>
      <w:r>
        <w:rPr>
          <w:color w:val="2D2F2F"/>
        </w:rPr>
        <w:t>se</w:t>
      </w:r>
      <w:r>
        <w:rPr>
          <w:color w:val="2D2F2F"/>
          <w:spacing w:val="-6"/>
        </w:rPr>
        <w:t xml:space="preserve"> </w:t>
      </w:r>
      <w:r>
        <w:rPr>
          <w:color w:val="494949"/>
          <w:spacing w:val="-5"/>
        </w:rPr>
        <w:t>s</w:t>
      </w:r>
      <w:r>
        <w:rPr>
          <w:color w:val="2D2F2F"/>
        </w:rPr>
        <w:t>ens</w:t>
      </w:r>
      <w:r>
        <w:rPr>
          <w:color w:val="2D2F2F"/>
          <w:spacing w:val="-7"/>
        </w:rPr>
        <w:t>i</w:t>
      </w:r>
      <w:r>
        <w:rPr>
          <w:color w:val="2D2F2F"/>
        </w:rPr>
        <w:t>tive</w:t>
      </w:r>
      <w:r>
        <w:rPr>
          <w:color w:val="2D2F2F"/>
          <w:spacing w:val="-2"/>
        </w:rPr>
        <w:t xml:space="preserve"> </w:t>
      </w:r>
      <w:r>
        <w:rPr>
          <w:color w:val="2D2F2F"/>
        </w:rPr>
        <w:t>are</w:t>
      </w:r>
      <w:r>
        <w:rPr>
          <w:color w:val="2D2F2F"/>
          <w:spacing w:val="5"/>
        </w:rPr>
        <w:t>a</w:t>
      </w:r>
      <w:r>
        <w:rPr>
          <w:color w:val="494949"/>
        </w:rPr>
        <w:t>s'</w:t>
      </w:r>
      <w:r>
        <w:rPr>
          <w:color w:val="494949"/>
          <w:spacing w:val="-18"/>
        </w:rPr>
        <w:t xml:space="preserve"> </w:t>
      </w:r>
      <w:r>
        <w:rPr>
          <w:color w:val="2D2F2F"/>
        </w:rPr>
        <w:t>are</w:t>
      </w:r>
      <w:r>
        <w:rPr>
          <w:color w:val="2D2F2F"/>
          <w:spacing w:val="6"/>
        </w:rPr>
        <w:t xml:space="preserve"> </w:t>
      </w:r>
      <w:r>
        <w:rPr>
          <w:color w:val="494949"/>
          <w:spacing w:val="-23"/>
        </w:rPr>
        <w:t>l</w:t>
      </w:r>
      <w:r>
        <w:rPr>
          <w:color w:val="2D2F2F"/>
        </w:rPr>
        <w:t>ocat</w:t>
      </w:r>
      <w:r>
        <w:rPr>
          <w:color w:val="2D2F2F"/>
          <w:spacing w:val="-8"/>
        </w:rPr>
        <w:t>i</w:t>
      </w:r>
      <w:r>
        <w:rPr>
          <w:color w:val="2D2F2F"/>
        </w:rPr>
        <w:t>ons</w:t>
      </w:r>
      <w:r>
        <w:rPr>
          <w:color w:val="2D2F2F"/>
          <w:spacing w:val="-12"/>
        </w:rPr>
        <w:t xml:space="preserve"> </w:t>
      </w:r>
      <w:r>
        <w:rPr>
          <w:color w:val="2D2F2F"/>
        </w:rPr>
        <w:t>defined</w:t>
      </w:r>
      <w:r>
        <w:rPr>
          <w:color w:val="2D2F2F"/>
          <w:spacing w:val="-9"/>
        </w:rPr>
        <w:t xml:space="preserve"> </w:t>
      </w:r>
      <w:r>
        <w:rPr>
          <w:color w:val="2D2F2F"/>
        </w:rPr>
        <w:t>as</w:t>
      </w:r>
      <w:r>
        <w:rPr>
          <w:color w:val="2D2F2F"/>
          <w:spacing w:val="-12"/>
        </w:rPr>
        <w:t xml:space="preserve"> </w:t>
      </w:r>
      <w:r>
        <w:rPr>
          <w:color w:val="2D2F2F"/>
        </w:rPr>
        <w:t>such</w:t>
      </w:r>
      <w:r>
        <w:rPr>
          <w:color w:val="2D2F2F"/>
          <w:spacing w:val="-2"/>
        </w:rPr>
        <w:t xml:space="preserve"> </w:t>
      </w:r>
      <w:r>
        <w:rPr>
          <w:color w:val="2D2F2F"/>
        </w:rPr>
        <w:t>in</w:t>
      </w:r>
      <w:r>
        <w:rPr>
          <w:color w:val="2D2F2F"/>
          <w:spacing w:val="-29"/>
        </w:rPr>
        <w:t xml:space="preserve"> </w:t>
      </w:r>
      <w:r>
        <w:rPr>
          <w:color w:val="2D2F2F"/>
        </w:rPr>
        <w:t>the</w:t>
      </w:r>
      <w:r>
        <w:rPr>
          <w:color w:val="2D2F2F"/>
          <w:spacing w:val="3"/>
        </w:rPr>
        <w:t xml:space="preserve"> </w:t>
      </w:r>
      <w:r>
        <w:rPr>
          <w:color w:val="2D2F2F"/>
        </w:rPr>
        <w:t>Glossary</w:t>
      </w:r>
      <w:r>
        <w:rPr>
          <w:color w:val="2D2F2F"/>
          <w:spacing w:val="-4"/>
        </w:rPr>
        <w:t xml:space="preserve"> </w:t>
      </w:r>
      <w:r>
        <w:rPr>
          <w:color w:val="2D2F2F"/>
        </w:rPr>
        <w:t>in</w:t>
      </w:r>
      <w:r>
        <w:rPr>
          <w:color w:val="2D2F2F"/>
          <w:spacing w:val="-15"/>
        </w:rPr>
        <w:t xml:space="preserve"> </w:t>
      </w:r>
      <w:r>
        <w:rPr>
          <w:color w:val="2D2F2F"/>
        </w:rPr>
        <w:t>N</w:t>
      </w:r>
      <w:r>
        <w:rPr>
          <w:color w:val="2D2F2F"/>
          <w:spacing w:val="-2"/>
        </w:rPr>
        <w:t>I</w:t>
      </w:r>
      <w:r>
        <w:rPr>
          <w:color w:val="2D2F2F"/>
        </w:rPr>
        <w:t>R</w:t>
      </w:r>
      <w:r>
        <w:rPr>
          <w:color w:val="2D2F2F"/>
          <w:spacing w:val="4"/>
        </w:rPr>
        <w:t>V</w:t>
      </w:r>
      <w:r>
        <w:rPr>
          <w:color w:val="5D5D5D"/>
        </w:rPr>
        <w:t>.</w:t>
      </w:r>
    </w:p>
    <w:p w14:paraId="13EDDBF7" w14:textId="77777777" w:rsidR="00A5052B" w:rsidRDefault="00A5052B">
      <w:pPr>
        <w:rPr>
          <w:rFonts w:ascii="Arial" w:eastAsia="Arial" w:hAnsi="Arial" w:cs="Arial"/>
          <w:sz w:val="28"/>
          <w:szCs w:val="28"/>
        </w:rPr>
      </w:pPr>
    </w:p>
    <w:p w14:paraId="13EDDBF8" w14:textId="77777777" w:rsidR="00A5052B" w:rsidRDefault="00A72E41">
      <w:pPr>
        <w:pStyle w:val="BodyText"/>
        <w:numPr>
          <w:ilvl w:val="0"/>
          <w:numId w:val="16"/>
        </w:numPr>
        <w:tabs>
          <w:tab w:val="left" w:pos="842"/>
        </w:tabs>
        <w:spacing w:line="314" w:lineRule="auto"/>
        <w:ind w:left="827" w:right="560" w:hanging="350"/>
      </w:pPr>
      <w:r>
        <w:rPr>
          <w:color w:val="2D2F2F"/>
          <w:w w:val="105"/>
        </w:rPr>
        <w:t>'the</w:t>
      </w:r>
      <w:r>
        <w:rPr>
          <w:color w:val="2D2F2F"/>
          <w:spacing w:val="31"/>
          <w:w w:val="105"/>
        </w:rPr>
        <w:t xml:space="preserve"> </w:t>
      </w:r>
      <w:r>
        <w:rPr>
          <w:color w:val="2D2F2F"/>
          <w:w w:val="105"/>
        </w:rPr>
        <w:t>first</w:t>
      </w:r>
      <w:r>
        <w:rPr>
          <w:color w:val="2D2F2F"/>
          <w:spacing w:val="44"/>
          <w:w w:val="105"/>
        </w:rPr>
        <w:t xml:space="preserve"> </w:t>
      </w:r>
      <w:r>
        <w:rPr>
          <w:color w:val="2D2F2F"/>
          <w:w w:val="105"/>
        </w:rPr>
        <w:t>turb</w:t>
      </w:r>
      <w:r>
        <w:rPr>
          <w:color w:val="2D2F2F"/>
          <w:spacing w:val="3"/>
          <w:w w:val="105"/>
        </w:rPr>
        <w:t>i</w:t>
      </w:r>
      <w:r>
        <w:rPr>
          <w:color w:val="2D2F2F"/>
          <w:w w:val="105"/>
        </w:rPr>
        <w:t>ne</w:t>
      </w:r>
      <w:r>
        <w:rPr>
          <w:color w:val="2D2F2F"/>
          <w:spacing w:val="34"/>
          <w:w w:val="105"/>
        </w:rPr>
        <w:t xml:space="preserve"> </w:t>
      </w:r>
      <w:r>
        <w:rPr>
          <w:color w:val="2D2F2F"/>
          <w:w w:val="105"/>
        </w:rPr>
        <w:t>operat</w:t>
      </w:r>
      <w:r>
        <w:rPr>
          <w:color w:val="2D2F2F"/>
          <w:spacing w:val="6"/>
          <w:w w:val="105"/>
        </w:rPr>
        <w:t>i</w:t>
      </w:r>
      <w:r>
        <w:rPr>
          <w:color w:val="2D2F2F"/>
          <w:spacing w:val="-28"/>
          <w:w w:val="105"/>
        </w:rPr>
        <w:t>n</w:t>
      </w:r>
      <w:r>
        <w:rPr>
          <w:color w:val="2D2F2F"/>
          <w:spacing w:val="-5"/>
          <w:w w:val="105"/>
        </w:rPr>
        <w:t>g</w:t>
      </w:r>
      <w:r>
        <w:rPr>
          <w:color w:val="494949"/>
          <w:w w:val="105"/>
        </w:rPr>
        <w:t>'</w:t>
      </w:r>
      <w:r>
        <w:rPr>
          <w:color w:val="494949"/>
          <w:spacing w:val="34"/>
          <w:w w:val="105"/>
        </w:rPr>
        <w:t xml:space="preserve"> </w:t>
      </w:r>
      <w:r>
        <w:rPr>
          <w:color w:val="2D2F2F"/>
          <w:w w:val="105"/>
        </w:rPr>
        <w:t>means</w:t>
      </w:r>
      <w:r>
        <w:rPr>
          <w:color w:val="2D2F2F"/>
          <w:spacing w:val="33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37"/>
          <w:w w:val="105"/>
        </w:rPr>
        <w:t xml:space="preserve"> </w:t>
      </w:r>
      <w:r>
        <w:rPr>
          <w:color w:val="2D2F2F"/>
          <w:w w:val="105"/>
        </w:rPr>
        <w:t>time</w:t>
      </w:r>
      <w:r>
        <w:rPr>
          <w:color w:val="2D2F2F"/>
          <w:spacing w:val="46"/>
          <w:w w:val="105"/>
        </w:rPr>
        <w:t xml:space="preserve"> </w:t>
      </w:r>
      <w:r>
        <w:rPr>
          <w:color w:val="2D2F2F"/>
          <w:w w:val="105"/>
        </w:rPr>
        <w:t>from</w:t>
      </w:r>
      <w:r>
        <w:rPr>
          <w:color w:val="2D2F2F"/>
          <w:spacing w:val="38"/>
          <w:w w:val="105"/>
        </w:rPr>
        <w:t xml:space="preserve"> </w:t>
      </w:r>
      <w:r>
        <w:rPr>
          <w:color w:val="2D2F2F"/>
          <w:w w:val="105"/>
        </w:rPr>
        <w:t>wh</w:t>
      </w:r>
      <w:r>
        <w:rPr>
          <w:color w:val="2D2F2F"/>
          <w:spacing w:val="-3"/>
          <w:w w:val="105"/>
        </w:rPr>
        <w:t>i</w:t>
      </w:r>
      <w:r>
        <w:rPr>
          <w:color w:val="2D2F2F"/>
          <w:w w:val="105"/>
        </w:rPr>
        <w:t>ch</w:t>
      </w:r>
      <w:r>
        <w:rPr>
          <w:color w:val="2D2F2F"/>
          <w:spacing w:val="33"/>
          <w:w w:val="105"/>
        </w:rPr>
        <w:t xml:space="preserve"> </w:t>
      </w:r>
      <w:r>
        <w:rPr>
          <w:color w:val="2D2F2F"/>
          <w:w w:val="105"/>
        </w:rPr>
        <w:t>a</w:t>
      </w:r>
      <w:r>
        <w:rPr>
          <w:color w:val="2D2F2F"/>
          <w:spacing w:val="39"/>
          <w:w w:val="105"/>
        </w:rPr>
        <w:t xml:space="preserve"> </w:t>
      </w:r>
      <w:r>
        <w:rPr>
          <w:color w:val="2D2F2F"/>
          <w:w w:val="105"/>
        </w:rPr>
        <w:t>turbine</w:t>
      </w:r>
      <w:r>
        <w:rPr>
          <w:color w:val="2D2F2F"/>
          <w:spacing w:val="43"/>
          <w:w w:val="105"/>
        </w:rPr>
        <w:t xml:space="preserve"> </w:t>
      </w:r>
      <w:r>
        <w:rPr>
          <w:color w:val="2D2F2F"/>
          <w:w w:val="105"/>
        </w:rPr>
        <w:t>first</w:t>
      </w:r>
      <w:r>
        <w:rPr>
          <w:color w:val="2D2F2F"/>
          <w:spacing w:val="56"/>
          <w:w w:val="105"/>
        </w:rPr>
        <w:t xml:space="preserve"> </w:t>
      </w:r>
      <w:r>
        <w:rPr>
          <w:color w:val="2D2F2F"/>
          <w:w w:val="105"/>
        </w:rPr>
        <w:t>commences</w:t>
      </w:r>
      <w:r>
        <w:rPr>
          <w:color w:val="2D2F2F"/>
          <w:w w:val="96"/>
        </w:rPr>
        <w:t xml:space="preserve"> </w:t>
      </w:r>
      <w:r>
        <w:rPr>
          <w:color w:val="2D2F2F"/>
          <w:spacing w:val="-2"/>
          <w:w w:val="105"/>
        </w:rPr>
        <w:t>g</w:t>
      </w:r>
      <w:r>
        <w:rPr>
          <w:color w:val="2D2F2F"/>
          <w:spacing w:val="-3"/>
          <w:w w:val="105"/>
        </w:rPr>
        <w:t>enerati</w:t>
      </w:r>
      <w:r>
        <w:rPr>
          <w:color w:val="2D2F2F"/>
          <w:spacing w:val="-2"/>
          <w:w w:val="105"/>
        </w:rPr>
        <w:t>ng</w:t>
      </w:r>
      <w:r>
        <w:rPr>
          <w:color w:val="2D2F2F"/>
          <w:spacing w:val="-33"/>
          <w:w w:val="105"/>
        </w:rPr>
        <w:t xml:space="preserve"> </w:t>
      </w:r>
      <w:r>
        <w:rPr>
          <w:color w:val="2D2F2F"/>
          <w:spacing w:val="-2"/>
          <w:w w:val="105"/>
        </w:rPr>
        <w:t>electri</w:t>
      </w:r>
      <w:r>
        <w:rPr>
          <w:color w:val="2D2F2F"/>
          <w:spacing w:val="-3"/>
          <w:w w:val="105"/>
        </w:rPr>
        <w:t>city.</w:t>
      </w:r>
    </w:p>
    <w:p w14:paraId="13EDDBF9" w14:textId="77777777" w:rsidR="00A5052B" w:rsidRDefault="00A5052B">
      <w:pPr>
        <w:spacing w:before="7"/>
        <w:rPr>
          <w:rFonts w:ascii="Arial" w:eastAsia="Arial" w:hAnsi="Arial" w:cs="Arial"/>
        </w:rPr>
      </w:pPr>
    </w:p>
    <w:p w14:paraId="13EDDBFA" w14:textId="77777777" w:rsidR="00A5052B" w:rsidRDefault="00A72E41">
      <w:pPr>
        <w:pStyle w:val="BodyText"/>
        <w:numPr>
          <w:ilvl w:val="0"/>
          <w:numId w:val="16"/>
        </w:numPr>
        <w:tabs>
          <w:tab w:val="left" w:pos="842"/>
        </w:tabs>
        <w:spacing w:line="321" w:lineRule="auto"/>
        <w:ind w:left="827" w:right="539" w:hanging="350"/>
      </w:pPr>
      <w:r>
        <w:rPr>
          <w:color w:val="2D2F2F"/>
          <w:w w:val="105"/>
        </w:rPr>
        <w:t>'the</w:t>
      </w:r>
      <w:r>
        <w:rPr>
          <w:color w:val="2D2F2F"/>
          <w:spacing w:val="-7"/>
          <w:w w:val="105"/>
        </w:rPr>
        <w:t xml:space="preserve"> </w:t>
      </w:r>
      <w:r>
        <w:rPr>
          <w:color w:val="2D2F2F"/>
          <w:spacing w:val="-20"/>
          <w:w w:val="105"/>
        </w:rPr>
        <w:t>l</w:t>
      </w:r>
      <w:r>
        <w:rPr>
          <w:color w:val="2D2F2F"/>
          <w:spacing w:val="2"/>
          <w:w w:val="105"/>
        </w:rPr>
        <w:t>a</w:t>
      </w:r>
      <w:r>
        <w:rPr>
          <w:color w:val="494949"/>
          <w:spacing w:val="-5"/>
          <w:w w:val="105"/>
        </w:rPr>
        <w:t>s</w:t>
      </w:r>
      <w:r>
        <w:rPr>
          <w:color w:val="2D2F2F"/>
          <w:w w:val="105"/>
        </w:rPr>
        <w:t>t</w:t>
      </w:r>
      <w:r>
        <w:rPr>
          <w:color w:val="2D2F2F"/>
          <w:spacing w:val="-17"/>
          <w:w w:val="105"/>
        </w:rPr>
        <w:t xml:space="preserve"> </w:t>
      </w:r>
      <w:r>
        <w:rPr>
          <w:color w:val="2D2F2F"/>
          <w:w w:val="105"/>
        </w:rPr>
        <w:t>turb</w:t>
      </w:r>
      <w:r>
        <w:rPr>
          <w:color w:val="2D2F2F"/>
          <w:spacing w:val="3"/>
          <w:w w:val="105"/>
        </w:rPr>
        <w:t>i</w:t>
      </w:r>
      <w:r>
        <w:rPr>
          <w:color w:val="2D2F2F"/>
          <w:w w:val="105"/>
        </w:rPr>
        <w:t>ne</w:t>
      </w:r>
      <w:r>
        <w:rPr>
          <w:color w:val="2D2F2F"/>
          <w:spacing w:val="-21"/>
          <w:w w:val="105"/>
        </w:rPr>
        <w:t xml:space="preserve"> </w:t>
      </w:r>
      <w:r>
        <w:rPr>
          <w:color w:val="2D2F2F"/>
          <w:w w:val="105"/>
        </w:rPr>
        <w:t>operating' means</w:t>
      </w:r>
      <w:r>
        <w:rPr>
          <w:color w:val="2D2F2F"/>
          <w:spacing w:val="-20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-6"/>
          <w:w w:val="105"/>
        </w:rPr>
        <w:t xml:space="preserve"> </w:t>
      </w:r>
      <w:r>
        <w:rPr>
          <w:color w:val="2D2F2F"/>
          <w:w w:val="105"/>
        </w:rPr>
        <w:t>time</w:t>
      </w:r>
      <w:r>
        <w:rPr>
          <w:color w:val="2D2F2F"/>
          <w:spacing w:val="-4"/>
          <w:w w:val="105"/>
        </w:rPr>
        <w:t xml:space="preserve"> </w:t>
      </w:r>
      <w:r>
        <w:rPr>
          <w:color w:val="2D2F2F"/>
          <w:w w:val="105"/>
        </w:rPr>
        <w:t>from</w:t>
      </w:r>
      <w:r>
        <w:rPr>
          <w:color w:val="2D2F2F"/>
          <w:spacing w:val="-15"/>
          <w:w w:val="105"/>
        </w:rPr>
        <w:t xml:space="preserve"> </w:t>
      </w:r>
      <w:r>
        <w:rPr>
          <w:color w:val="2D2F2F"/>
          <w:w w:val="105"/>
        </w:rPr>
        <w:t>wh</w:t>
      </w:r>
      <w:r>
        <w:rPr>
          <w:color w:val="2D2F2F"/>
          <w:spacing w:val="3"/>
          <w:w w:val="105"/>
        </w:rPr>
        <w:t>i</w:t>
      </w:r>
      <w:r>
        <w:rPr>
          <w:color w:val="2D2F2F"/>
          <w:w w:val="105"/>
        </w:rPr>
        <w:t>ch</w:t>
      </w:r>
      <w:r>
        <w:rPr>
          <w:color w:val="2D2F2F"/>
          <w:spacing w:val="-15"/>
          <w:w w:val="105"/>
        </w:rPr>
        <w:t xml:space="preserve"> </w:t>
      </w:r>
      <w:r>
        <w:rPr>
          <w:color w:val="2D2F2F"/>
          <w:w w:val="105"/>
        </w:rPr>
        <w:t>t</w:t>
      </w:r>
      <w:r>
        <w:rPr>
          <w:color w:val="2D2F2F"/>
          <w:spacing w:val="-3"/>
          <w:w w:val="105"/>
        </w:rPr>
        <w:t>h</w:t>
      </w:r>
      <w:r>
        <w:rPr>
          <w:color w:val="494949"/>
          <w:w w:val="105"/>
        </w:rPr>
        <w:t>e</w:t>
      </w:r>
      <w:r>
        <w:rPr>
          <w:color w:val="494949"/>
          <w:spacing w:val="-5"/>
          <w:w w:val="105"/>
        </w:rPr>
        <w:t xml:space="preserve"> </w:t>
      </w:r>
      <w:r>
        <w:rPr>
          <w:color w:val="2D2F2F"/>
          <w:spacing w:val="-20"/>
          <w:w w:val="105"/>
        </w:rPr>
        <w:t>l</w:t>
      </w:r>
      <w:r>
        <w:rPr>
          <w:color w:val="2D2F2F"/>
          <w:spacing w:val="2"/>
          <w:w w:val="105"/>
        </w:rPr>
        <w:t>a</w:t>
      </w:r>
      <w:r>
        <w:rPr>
          <w:color w:val="494949"/>
          <w:spacing w:val="-5"/>
          <w:w w:val="105"/>
        </w:rPr>
        <w:t>s</w:t>
      </w:r>
      <w:r>
        <w:rPr>
          <w:color w:val="2D2F2F"/>
          <w:w w:val="105"/>
        </w:rPr>
        <w:t>t</w:t>
      </w:r>
      <w:r>
        <w:rPr>
          <w:color w:val="2D2F2F"/>
          <w:spacing w:val="-11"/>
          <w:w w:val="105"/>
        </w:rPr>
        <w:t xml:space="preserve"> </w:t>
      </w:r>
      <w:r>
        <w:rPr>
          <w:color w:val="2D2F2F"/>
          <w:w w:val="105"/>
        </w:rPr>
        <w:t>turbine</w:t>
      </w:r>
      <w:r>
        <w:rPr>
          <w:color w:val="2D2F2F"/>
          <w:spacing w:val="-7"/>
          <w:w w:val="105"/>
        </w:rPr>
        <w:t xml:space="preserve"> </w:t>
      </w:r>
      <w:r>
        <w:rPr>
          <w:color w:val="2D2F2F"/>
          <w:w w:val="105"/>
        </w:rPr>
        <w:t>to</w:t>
      </w:r>
      <w:r>
        <w:rPr>
          <w:color w:val="2D2F2F"/>
          <w:spacing w:val="-8"/>
          <w:w w:val="105"/>
        </w:rPr>
        <w:t xml:space="preserve"> </w:t>
      </w:r>
      <w:r>
        <w:rPr>
          <w:color w:val="2D2F2F"/>
          <w:w w:val="105"/>
        </w:rPr>
        <w:t>be</w:t>
      </w:r>
      <w:r>
        <w:rPr>
          <w:color w:val="2D2F2F"/>
          <w:spacing w:val="-14"/>
          <w:w w:val="105"/>
        </w:rPr>
        <w:t xml:space="preserve"> </w:t>
      </w:r>
      <w:r>
        <w:rPr>
          <w:color w:val="494949"/>
          <w:spacing w:val="-9"/>
          <w:w w:val="105"/>
        </w:rPr>
        <w:t>c</w:t>
      </w:r>
      <w:r>
        <w:rPr>
          <w:color w:val="2D2F2F"/>
          <w:w w:val="105"/>
        </w:rPr>
        <w:t>ons</w:t>
      </w:r>
      <w:r>
        <w:rPr>
          <w:color w:val="2D2F2F"/>
          <w:spacing w:val="14"/>
          <w:w w:val="105"/>
        </w:rPr>
        <w:t>t</w:t>
      </w:r>
      <w:r>
        <w:rPr>
          <w:color w:val="494949"/>
          <w:spacing w:val="5"/>
          <w:w w:val="105"/>
        </w:rPr>
        <w:t>r</w:t>
      </w:r>
      <w:r>
        <w:rPr>
          <w:color w:val="2D2F2F"/>
          <w:w w:val="105"/>
        </w:rPr>
        <w:t>ucted</w:t>
      </w:r>
      <w:r>
        <w:rPr>
          <w:color w:val="2D2F2F"/>
          <w:w w:val="101"/>
        </w:rPr>
        <w:t xml:space="preserve"> </w:t>
      </w:r>
      <w:r>
        <w:rPr>
          <w:color w:val="2D2F2F"/>
        </w:rPr>
        <w:t>first</w:t>
      </w:r>
      <w:r>
        <w:rPr>
          <w:color w:val="2D2F2F"/>
          <w:spacing w:val="9"/>
        </w:rPr>
        <w:t xml:space="preserve"> </w:t>
      </w:r>
      <w:r>
        <w:rPr>
          <w:color w:val="2D2F2F"/>
        </w:rPr>
        <w:t>commences</w:t>
      </w:r>
      <w:r>
        <w:rPr>
          <w:color w:val="2D2F2F"/>
          <w:spacing w:val="4"/>
        </w:rPr>
        <w:t xml:space="preserve"> </w:t>
      </w:r>
      <w:r>
        <w:rPr>
          <w:color w:val="2D2F2F"/>
        </w:rPr>
        <w:t>generating</w:t>
      </w:r>
      <w:r>
        <w:rPr>
          <w:color w:val="2D2F2F"/>
          <w:spacing w:val="10"/>
        </w:rPr>
        <w:t xml:space="preserve"> </w:t>
      </w:r>
      <w:r>
        <w:rPr>
          <w:color w:val="2D2F2F"/>
          <w:spacing w:val="-1"/>
        </w:rPr>
        <w:t>electricity.</w:t>
      </w:r>
    </w:p>
    <w:p w14:paraId="13EDDBFB" w14:textId="77777777" w:rsidR="00A5052B" w:rsidRDefault="00A5052B">
      <w:pPr>
        <w:spacing w:before="7"/>
        <w:rPr>
          <w:rFonts w:ascii="Arial" w:eastAsia="Arial" w:hAnsi="Arial" w:cs="Arial"/>
          <w:sz w:val="21"/>
          <w:szCs w:val="21"/>
        </w:rPr>
      </w:pPr>
    </w:p>
    <w:p w14:paraId="13EDDBFC" w14:textId="77777777" w:rsidR="00A5052B" w:rsidRDefault="00A72E41">
      <w:pPr>
        <w:ind w:left="11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D2F2F"/>
          <w:sz w:val="19"/>
        </w:rPr>
        <w:t>Wind</w:t>
      </w:r>
      <w:r>
        <w:rPr>
          <w:rFonts w:ascii="Arial"/>
          <w:b/>
          <w:color w:val="2D2F2F"/>
          <w:spacing w:val="1"/>
          <w:sz w:val="19"/>
        </w:rPr>
        <w:t xml:space="preserve"> </w:t>
      </w:r>
      <w:r>
        <w:rPr>
          <w:rFonts w:ascii="Arial"/>
          <w:b/>
          <w:color w:val="2D2F2F"/>
          <w:sz w:val="19"/>
        </w:rPr>
        <w:t>Farm</w:t>
      </w:r>
      <w:r>
        <w:rPr>
          <w:rFonts w:ascii="Arial"/>
          <w:b/>
          <w:color w:val="2D2F2F"/>
          <w:spacing w:val="-10"/>
          <w:sz w:val="19"/>
        </w:rPr>
        <w:t xml:space="preserve"> </w:t>
      </w:r>
      <w:r>
        <w:rPr>
          <w:rFonts w:ascii="Arial"/>
          <w:b/>
          <w:color w:val="2D2F2F"/>
          <w:sz w:val="19"/>
        </w:rPr>
        <w:t>Performance</w:t>
      </w:r>
      <w:r>
        <w:rPr>
          <w:rFonts w:ascii="Arial"/>
          <w:b/>
          <w:color w:val="2D2F2F"/>
          <w:spacing w:val="2"/>
          <w:sz w:val="19"/>
        </w:rPr>
        <w:t xml:space="preserve"> </w:t>
      </w:r>
      <w:r>
        <w:rPr>
          <w:rFonts w:ascii="Arial"/>
          <w:b/>
          <w:color w:val="2D2F2F"/>
          <w:sz w:val="19"/>
        </w:rPr>
        <w:t>Requirement</w:t>
      </w:r>
    </w:p>
    <w:p w14:paraId="13EDDBFD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BFE" w14:textId="77777777" w:rsidR="00A5052B" w:rsidRDefault="00A72E41">
      <w:pPr>
        <w:pStyle w:val="BodyText"/>
        <w:numPr>
          <w:ilvl w:val="0"/>
          <w:numId w:val="17"/>
        </w:numPr>
        <w:tabs>
          <w:tab w:val="left" w:pos="471"/>
        </w:tabs>
        <w:spacing w:before="110" w:line="318" w:lineRule="auto"/>
        <w:ind w:left="470" w:right="542" w:hanging="343"/>
        <w:jc w:val="both"/>
      </w:pPr>
      <w:r>
        <w:rPr>
          <w:color w:val="2D2F2F"/>
          <w:w w:val="110"/>
        </w:rPr>
        <w:t>Subject</w:t>
      </w:r>
      <w:r>
        <w:rPr>
          <w:color w:val="2D2F2F"/>
          <w:spacing w:val="-33"/>
          <w:w w:val="110"/>
        </w:rPr>
        <w:t xml:space="preserve"> </w:t>
      </w:r>
      <w:r>
        <w:rPr>
          <w:color w:val="2D2F2F"/>
          <w:w w:val="110"/>
        </w:rPr>
        <w:t>to</w:t>
      </w:r>
      <w:r>
        <w:rPr>
          <w:color w:val="2D2F2F"/>
          <w:spacing w:val="-37"/>
          <w:w w:val="110"/>
        </w:rPr>
        <w:t xml:space="preserve"> </w:t>
      </w:r>
      <w:r>
        <w:rPr>
          <w:color w:val="494949"/>
          <w:spacing w:val="-2"/>
          <w:w w:val="110"/>
        </w:rPr>
        <w:t>c</w:t>
      </w:r>
      <w:r>
        <w:rPr>
          <w:color w:val="2D2F2F"/>
          <w:w w:val="110"/>
        </w:rPr>
        <w:t>ond</w:t>
      </w:r>
      <w:r>
        <w:rPr>
          <w:color w:val="2D2F2F"/>
          <w:spacing w:val="-9"/>
          <w:w w:val="110"/>
        </w:rPr>
        <w:t>i</w:t>
      </w:r>
      <w:r>
        <w:rPr>
          <w:color w:val="2D2F2F"/>
          <w:w w:val="110"/>
        </w:rPr>
        <w:t>t</w:t>
      </w:r>
      <w:r>
        <w:rPr>
          <w:color w:val="2D2F2F"/>
          <w:spacing w:val="-7"/>
          <w:w w:val="110"/>
        </w:rPr>
        <w:t>i</w:t>
      </w:r>
      <w:r>
        <w:rPr>
          <w:color w:val="2D2F2F"/>
          <w:w w:val="110"/>
        </w:rPr>
        <w:t>on</w:t>
      </w:r>
      <w:r>
        <w:rPr>
          <w:color w:val="2D2F2F"/>
          <w:spacing w:val="-39"/>
          <w:w w:val="110"/>
        </w:rPr>
        <w:t xml:space="preserve"> </w:t>
      </w:r>
      <w:r>
        <w:rPr>
          <w:color w:val="2D2F2F"/>
          <w:spacing w:val="-54"/>
          <w:w w:val="110"/>
        </w:rPr>
        <w:t>1</w:t>
      </w:r>
      <w:r>
        <w:rPr>
          <w:color w:val="2D2F2F"/>
          <w:w w:val="110"/>
        </w:rPr>
        <w:t>4</w:t>
      </w:r>
      <w:r>
        <w:rPr>
          <w:color w:val="2D2F2F"/>
          <w:spacing w:val="-38"/>
          <w:w w:val="110"/>
        </w:rPr>
        <w:t xml:space="preserve"> </w:t>
      </w:r>
      <w:r>
        <w:rPr>
          <w:color w:val="2D2F2F"/>
          <w:w w:val="110"/>
        </w:rPr>
        <w:t>and</w:t>
      </w:r>
      <w:r>
        <w:rPr>
          <w:color w:val="2D2F2F"/>
          <w:spacing w:val="-38"/>
          <w:w w:val="110"/>
        </w:rPr>
        <w:t xml:space="preserve"> </w:t>
      </w:r>
      <w:r>
        <w:rPr>
          <w:color w:val="2D2F2F"/>
          <w:w w:val="110"/>
        </w:rPr>
        <w:t>condit</w:t>
      </w:r>
      <w:r>
        <w:rPr>
          <w:color w:val="2D2F2F"/>
          <w:spacing w:val="-6"/>
          <w:w w:val="110"/>
        </w:rPr>
        <w:t>i</w:t>
      </w:r>
      <w:r>
        <w:rPr>
          <w:color w:val="2D2F2F"/>
          <w:w w:val="110"/>
        </w:rPr>
        <w:t>on</w:t>
      </w:r>
      <w:r>
        <w:rPr>
          <w:color w:val="2D2F2F"/>
          <w:spacing w:val="-35"/>
          <w:w w:val="110"/>
        </w:rPr>
        <w:t xml:space="preserve"> </w:t>
      </w:r>
      <w:r>
        <w:rPr>
          <w:color w:val="2D2F2F"/>
          <w:spacing w:val="-54"/>
          <w:w w:val="110"/>
        </w:rPr>
        <w:t>1</w:t>
      </w:r>
      <w:r>
        <w:rPr>
          <w:color w:val="2D2F2F"/>
          <w:w w:val="110"/>
        </w:rPr>
        <w:t>8(c)(i),</w:t>
      </w:r>
      <w:r>
        <w:rPr>
          <w:color w:val="2D2F2F"/>
          <w:spacing w:val="-37"/>
          <w:w w:val="110"/>
        </w:rPr>
        <w:t xml:space="preserve"> </w:t>
      </w:r>
      <w:r>
        <w:rPr>
          <w:color w:val="2D2F2F"/>
          <w:w w:val="110"/>
        </w:rPr>
        <w:t>at</w:t>
      </w:r>
      <w:r>
        <w:rPr>
          <w:color w:val="2D2F2F"/>
          <w:spacing w:val="-40"/>
          <w:w w:val="110"/>
        </w:rPr>
        <w:t xml:space="preserve"> </w:t>
      </w:r>
      <w:r>
        <w:rPr>
          <w:color w:val="2D2F2F"/>
          <w:w w:val="110"/>
        </w:rPr>
        <w:t>any</w:t>
      </w:r>
      <w:r>
        <w:rPr>
          <w:color w:val="2D2F2F"/>
          <w:spacing w:val="-37"/>
          <w:w w:val="110"/>
        </w:rPr>
        <w:t xml:space="preserve"> </w:t>
      </w:r>
      <w:r>
        <w:rPr>
          <w:color w:val="2D2F2F"/>
          <w:w w:val="110"/>
        </w:rPr>
        <w:t>w</w:t>
      </w:r>
      <w:r>
        <w:rPr>
          <w:color w:val="2D2F2F"/>
          <w:spacing w:val="3"/>
          <w:w w:val="110"/>
        </w:rPr>
        <w:t>i</w:t>
      </w:r>
      <w:r>
        <w:rPr>
          <w:color w:val="2D2F2F"/>
          <w:w w:val="110"/>
        </w:rPr>
        <w:t>nd</w:t>
      </w:r>
      <w:r>
        <w:rPr>
          <w:color w:val="2D2F2F"/>
          <w:spacing w:val="-42"/>
          <w:w w:val="110"/>
        </w:rPr>
        <w:t xml:space="preserve"> </w:t>
      </w:r>
      <w:r>
        <w:rPr>
          <w:color w:val="2D2F2F"/>
          <w:w w:val="110"/>
        </w:rPr>
        <w:t>spee</w:t>
      </w:r>
      <w:r>
        <w:rPr>
          <w:color w:val="2D2F2F"/>
          <w:spacing w:val="13"/>
          <w:w w:val="110"/>
        </w:rPr>
        <w:t>d</w:t>
      </w:r>
      <w:r>
        <w:rPr>
          <w:color w:val="494949"/>
          <w:w w:val="110"/>
        </w:rPr>
        <w:t>,</w:t>
      </w:r>
      <w:r>
        <w:rPr>
          <w:color w:val="494949"/>
          <w:spacing w:val="-44"/>
          <w:w w:val="110"/>
        </w:rPr>
        <w:t xml:space="preserve"> </w:t>
      </w:r>
      <w:r>
        <w:rPr>
          <w:color w:val="2D2F2F"/>
          <w:w w:val="110"/>
        </w:rPr>
        <w:t>no</w:t>
      </w:r>
      <w:r>
        <w:rPr>
          <w:color w:val="2D2F2F"/>
          <w:spacing w:val="-10"/>
          <w:w w:val="110"/>
        </w:rPr>
        <w:t>i</w:t>
      </w:r>
      <w:r>
        <w:rPr>
          <w:color w:val="2D2F2F"/>
          <w:w w:val="110"/>
        </w:rPr>
        <w:t>se</w:t>
      </w:r>
      <w:r>
        <w:rPr>
          <w:color w:val="2D2F2F"/>
          <w:spacing w:val="-34"/>
          <w:w w:val="110"/>
        </w:rPr>
        <w:t xml:space="preserve"> </w:t>
      </w:r>
      <w:r>
        <w:rPr>
          <w:color w:val="2D2F2F"/>
          <w:w w:val="110"/>
        </w:rPr>
        <w:t>from</w:t>
      </w:r>
      <w:r>
        <w:rPr>
          <w:color w:val="2D2F2F"/>
          <w:spacing w:val="-33"/>
          <w:w w:val="110"/>
        </w:rPr>
        <w:t xml:space="preserve"> </w:t>
      </w:r>
      <w:r>
        <w:rPr>
          <w:color w:val="2D2F2F"/>
          <w:w w:val="110"/>
        </w:rPr>
        <w:t>the</w:t>
      </w:r>
      <w:r>
        <w:rPr>
          <w:color w:val="2D2F2F"/>
          <w:spacing w:val="-38"/>
          <w:w w:val="110"/>
        </w:rPr>
        <w:t xml:space="preserve"> </w:t>
      </w:r>
      <w:r>
        <w:rPr>
          <w:color w:val="2D2F2F"/>
          <w:w w:val="110"/>
        </w:rPr>
        <w:t>operat</w:t>
      </w:r>
      <w:r>
        <w:rPr>
          <w:color w:val="2D2F2F"/>
          <w:spacing w:val="-7"/>
          <w:w w:val="110"/>
        </w:rPr>
        <w:t>i</w:t>
      </w:r>
      <w:r>
        <w:rPr>
          <w:color w:val="2D2F2F"/>
          <w:w w:val="110"/>
        </w:rPr>
        <w:t>on</w:t>
      </w:r>
      <w:r>
        <w:rPr>
          <w:color w:val="2D2F2F"/>
          <w:spacing w:val="-42"/>
          <w:w w:val="110"/>
        </w:rPr>
        <w:t xml:space="preserve"> </w:t>
      </w:r>
      <w:r>
        <w:rPr>
          <w:color w:val="2D2F2F"/>
          <w:w w:val="110"/>
        </w:rPr>
        <w:t>of</w:t>
      </w:r>
      <w:r>
        <w:rPr>
          <w:color w:val="2D2F2F"/>
          <w:w w:val="108"/>
        </w:rPr>
        <w:t xml:space="preserve"> </w:t>
      </w:r>
      <w:r>
        <w:rPr>
          <w:color w:val="2D2F2F"/>
          <w:w w:val="110"/>
        </w:rPr>
        <w:t>the</w:t>
      </w:r>
      <w:r>
        <w:rPr>
          <w:color w:val="2D2F2F"/>
          <w:spacing w:val="17"/>
          <w:w w:val="110"/>
        </w:rPr>
        <w:t xml:space="preserve"> </w:t>
      </w:r>
      <w:r>
        <w:rPr>
          <w:color w:val="2D2F2F"/>
          <w:w w:val="110"/>
        </w:rPr>
        <w:t>wind</w:t>
      </w:r>
      <w:r>
        <w:rPr>
          <w:color w:val="2D2F2F"/>
          <w:spacing w:val="15"/>
          <w:w w:val="110"/>
        </w:rPr>
        <w:t xml:space="preserve"> </w:t>
      </w:r>
      <w:r>
        <w:rPr>
          <w:color w:val="2D2F2F"/>
          <w:w w:val="110"/>
        </w:rPr>
        <w:t>turbine</w:t>
      </w:r>
      <w:r>
        <w:rPr>
          <w:color w:val="2D2F2F"/>
          <w:spacing w:val="2"/>
          <w:w w:val="110"/>
        </w:rPr>
        <w:t>s</w:t>
      </w:r>
      <w:r>
        <w:rPr>
          <w:color w:val="494949"/>
          <w:w w:val="110"/>
        </w:rPr>
        <w:t>,</w:t>
      </w:r>
      <w:r>
        <w:rPr>
          <w:color w:val="494949"/>
          <w:spacing w:val="-22"/>
          <w:w w:val="110"/>
        </w:rPr>
        <w:t xml:space="preserve"> </w:t>
      </w:r>
      <w:r>
        <w:rPr>
          <w:color w:val="2D2F2F"/>
          <w:w w:val="110"/>
        </w:rPr>
        <w:t>when</w:t>
      </w:r>
      <w:r>
        <w:rPr>
          <w:color w:val="2D2F2F"/>
          <w:spacing w:val="26"/>
          <w:w w:val="110"/>
        </w:rPr>
        <w:t xml:space="preserve"> </w:t>
      </w:r>
      <w:r>
        <w:rPr>
          <w:color w:val="2D2F2F"/>
          <w:w w:val="110"/>
        </w:rPr>
        <w:t>measured</w:t>
      </w:r>
      <w:r>
        <w:rPr>
          <w:color w:val="2D2F2F"/>
          <w:spacing w:val="20"/>
          <w:w w:val="110"/>
        </w:rPr>
        <w:t xml:space="preserve"> </w:t>
      </w:r>
      <w:r>
        <w:rPr>
          <w:color w:val="2D2F2F"/>
          <w:w w:val="110"/>
        </w:rPr>
        <w:t>at</w:t>
      </w:r>
      <w:r>
        <w:rPr>
          <w:color w:val="2D2F2F"/>
          <w:spacing w:val="23"/>
          <w:w w:val="110"/>
        </w:rPr>
        <w:t xml:space="preserve"> </w:t>
      </w:r>
      <w:r>
        <w:rPr>
          <w:color w:val="2D2F2F"/>
          <w:w w:val="110"/>
        </w:rPr>
        <w:t>no</w:t>
      </w:r>
      <w:r>
        <w:rPr>
          <w:color w:val="2D2F2F"/>
          <w:spacing w:val="-10"/>
          <w:w w:val="110"/>
        </w:rPr>
        <w:t>i</w:t>
      </w:r>
      <w:r>
        <w:rPr>
          <w:color w:val="2D2F2F"/>
          <w:w w:val="110"/>
        </w:rPr>
        <w:t>se</w:t>
      </w:r>
      <w:r>
        <w:rPr>
          <w:color w:val="2D2F2F"/>
          <w:spacing w:val="16"/>
          <w:w w:val="110"/>
        </w:rPr>
        <w:t xml:space="preserve"> </w:t>
      </w:r>
      <w:r>
        <w:rPr>
          <w:color w:val="2D2F2F"/>
          <w:w w:val="110"/>
        </w:rPr>
        <w:t>sensitive</w:t>
      </w:r>
      <w:r>
        <w:rPr>
          <w:color w:val="2D2F2F"/>
          <w:spacing w:val="23"/>
          <w:w w:val="110"/>
        </w:rPr>
        <w:t xml:space="preserve"> </w:t>
      </w:r>
      <w:r>
        <w:rPr>
          <w:color w:val="2D2F2F"/>
          <w:spacing w:val="-20"/>
          <w:w w:val="110"/>
        </w:rPr>
        <w:t>l</w:t>
      </w:r>
      <w:r>
        <w:rPr>
          <w:color w:val="2D2F2F"/>
          <w:w w:val="110"/>
        </w:rPr>
        <w:t>ocat</w:t>
      </w:r>
      <w:r>
        <w:rPr>
          <w:color w:val="2D2F2F"/>
          <w:spacing w:val="-8"/>
          <w:w w:val="110"/>
        </w:rPr>
        <w:t>i</w:t>
      </w:r>
      <w:r>
        <w:rPr>
          <w:color w:val="2D2F2F"/>
          <w:w w:val="110"/>
        </w:rPr>
        <w:t>o</w:t>
      </w:r>
      <w:r>
        <w:rPr>
          <w:color w:val="2D2F2F"/>
          <w:spacing w:val="-6"/>
          <w:w w:val="110"/>
        </w:rPr>
        <w:t>n</w:t>
      </w:r>
      <w:r>
        <w:rPr>
          <w:color w:val="494949"/>
          <w:spacing w:val="-14"/>
          <w:w w:val="110"/>
        </w:rPr>
        <w:t>s</w:t>
      </w:r>
      <w:r>
        <w:rPr>
          <w:color w:val="2D2F2F"/>
          <w:w w:val="110"/>
        </w:rPr>
        <w:t>,</w:t>
      </w:r>
      <w:r>
        <w:rPr>
          <w:color w:val="2D2F2F"/>
          <w:spacing w:val="-18"/>
          <w:w w:val="110"/>
        </w:rPr>
        <w:t xml:space="preserve"> </w:t>
      </w:r>
      <w:r>
        <w:rPr>
          <w:color w:val="2D2F2F"/>
          <w:w w:val="110"/>
        </w:rPr>
        <w:t>must</w:t>
      </w:r>
      <w:r>
        <w:rPr>
          <w:color w:val="2D2F2F"/>
          <w:spacing w:val="13"/>
          <w:w w:val="110"/>
        </w:rPr>
        <w:t xml:space="preserve"> </w:t>
      </w:r>
      <w:r>
        <w:rPr>
          <w:color w:val="2D2F2F"/>
          <w:w w:val="110"/>
        </w:rPr>
        <w:t>comp</w:t>
      </w:r>
      <w:r>
        <w:rPr>
          <w:color w:val="2D2F2F"/>
          <w:spacing w:val="-5"/>
          <w:w w:val="110"/>
        </w:rPr>
        <w:t>l</w:t>
      </w:r>
      <w:r>
        <w:rPr>
          <w:color w:val="2D2F2F"/>
          <w:w w:val="110"/>
        </w:rPr>
        <w:t>y</w:t>
      </w:r>
      <w:r>
        <w:rPr>
          <w:color w:val="2D2F2F"/>
          <w:spacing w:val="10"/>
          <w:w w:val="110"/>
        </w:rPr>
        <w:t xml:space="preserve"> </w:t>
      </w:r>
      <w:r>
        <w:rPr>
          <w:color w:val="2D2F2F"/>
          <w:w w:val="110"/>
        </w:rPr>
        <w:t>w</w:t>
      </w:r>
      <w:r>
        <w:rPr>
          <w:color w:val="2D2F2F"/>
          <w:spacing w:val="-5"/>
          <w:w w:val="110"/>
        </w:rPr>
        <w:t>i</w:t>
      </w:r>
      <w:r>
        <w:rPr>
          <w:color w:val="2D2F2F"/>
          <w:w w:val="110"/>
        </w:rPr>
        <w:t>th</w:t>
      </w:r>
      <w:r>
        <w:rPr>
          <w:color w:val="2D2F2F"/>
          <w:spacing w:val="11"/>
          <w:w w:val="110"/>
        </w:rPr>
        <w:t xml:space="preserve"> </w:t>
      </w:r>
      <w:r>
        <w:rPr>
          <w:color w:val="2D2F2F"/>
          <w:w w:val="110"/>
        </w:rPr>
        <w:t>the</w:t>
      </w:r>
      <w:r>
        <w:rPr>
          <w:color w:val="2D2F2F"/>
          <w:w w:val="102"/>
        </w:rPr>
        <w:t xml:space="preserve"> </w:t>
      </w:r>
      <w:r>
        <w:rPr>
          <w:color w:val="2D2F2F"/>
          <w:w w:val="105"/>
        </w:rPr>
        <w:t>appropriate</w:t>
      </w:r>
      <w:r>
        <w:rPr>
          <w:color w:val="2D2F2F"/>
          <w:spacing w:val="-10"/>
          <w:w w:val="105"/>
        </w:rPr>
        <w:t xml:space="preserve"> </w:t>
      </w:r>
      <w:r>
        <w:rPr>
          <w:color w:val="2D2F2F"/>
          <w:spacing w:val="-3"/>
          <w:w w:val="105"/>
        </w:rPr>
        <w:t>l</w:t>
      </w:r>
      <w:r>
        <w:rPr>
          <w:color w:val="2D2F2F"/>
          <w:spacing w:val="-5"/>
          <w:w w:val="105"/>
        </w:rPr>
        <w:t>imits</w:t>
      </w:r>
      <w:r>
        <w:rPr>
          <w:color w:val="2D2F2F"/>
          <w:spacing w:val="-24"/>
          <w:w w:val="105"/>
        </w:rPr>
        <w:t xml:space="preserve"> </w:t>
      </w:r>
      <w:r>
        <w:rPr>
          <w:color w:val="2D2F2F"/>
          <w:spacing w:val="-9"/>
          <w:w w:val="105"/>
        </w:rPr>
        <w:t>i</w:t>
      </w:r>
      <w:r>
        <w:rPr>
          <w:color w:val="2D2F2F"/>
          <w:spacing w:val="-17"/>
          <w:w w:val="105"/>
        </w:rPr>
        <w:t>n</w:t>
      </w:r>
      <w:r>
        <w:rPr>
          <w:color w:val="2D2F2F"/>
          <w:spacing w:val="-34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-13"/>
          <w:w w:val="105"/>
        </w:rPr>
        <w:t xml:space="preserve"> </w:t>
      </w:r>
      <w:r>
        <w:rPr>
          <w:color w:val="2D2F2F"/>
          <w:w w:val="105"/>
        </w:rPr>
        <w:t>Standard</w:t>
      </w:r>
      <w:r>
        <w:rPr>
          <w:color w:val="2D2F2F"/>
          <w:spacing w:val="-9"/>
          <w:w w:val="105"/>
        </w:rPr>
        <w:t xml:space="preserve"> </w:t>
      </w:r>
      <w:r>
        <w:rPr>
          <w:color w:val="2D2F2F"/>
          <w:w w:val="105"/>
        </w:rPr>
        <w:t>at</w:t>
      </w:r>
      <w:r>
        <w:rPr>
          <w:color w:val="2D2F2F"/>
          <w:spacing w:val="-13"/>
          <w:w w:val="105"/>
        </w:rPr>
        <w:t xml:space="preserve"> </w:t>
      </w:r>
      <w:r>
        <w:rPr>
          <w:color w:val="2D2F2F"/>
          <w:w w:val="105"/>
        </w:rPr>
        <w:t>all</w:t>
      </w:r>
      <w:r>
        <w:rPr>
          <w:color w:val="2D2F2F"/>
          <w:spacing w:val="-28"/>
          <w:w w:val="105"/>
        </w:rPr>
        <w:t xml:space="preserve"> </w:t>
      </w:r>
      <w:r>
        <w:rPr>
          <w:color w:val="2D2F2F"/>
          <w:w w:val="105"/>
        </w:rPr>
        <w:t>times.</w:t>
      </w:r>
    </w:p>
    <w:p w14:paraId="13EDDBFF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C00" w14:textId="77777777" w:rsidR="00A5052B" w:rsidRDefault="00A72E41">
      <w:pPr>
        <w:pStyle w:val="BodyText"/>
        <w:numPr>
          <w:ilvl w:val="0"/>
          <w:numId w:val="17"/>
        </w:numPr>
        <w:tabs>
          <w:tab w:val="left" w:pos="485"/>
        </w:tabs>
        <w:spacing w:line="321" w:lineRule="auto"/>
        <w:ind w:left="470" w:right="533" w:hanging="343"/>
        <w:jc w:val="both"/>
      </w:pPr>
      <w:r>
        <w:rPr>
          <w:color w:val="2D2F2F"/>
        </w:rPr>
        <w:t>If</w:t>
      </w:r>
      <w:r>
        <w:rPr>
          <w:color w:val="2D2F2F"/>
          <w:spacing w:val="-8"/>
        </w:rPr>
        <w:t xml:space="preserve"> </w:t>
      </w:r>
      <w:r>
        <w:rPr>
          <w:color w:val="2D2F2F"/>
          <w:spacing w:val="-30"/>
          <w:w w:val="115"/>
        </w:rPr>
        <w:t>i</w:t>
      </w:r>
      <w:r>
        <w:rPr>
          <w:color w:val="2D2F2F"/>
          <w:w w:val="115"/>
        </w:rPr>
        <w:t>t</w:t>
      </w:r>
      <w:r>
        <w:rPr>
          <w:color w:val="2D2F2F"/>
          <w:spacing w:val="9"/>
          <w:w w:val="115"/>
        </w:rPr>
        <w:t xml:space="preserve"> </w:t>
      </w:r>
      <w:r>
        <w:rPr>
          <w:color w:val="2D2F2F"/>
          <w:spacing w:val="-19"/>
        </w:rPr>
        <w:t>i</w:t>
      </w:r>
      <w:r>
        <w:rPr>
          <w:color w:val="2D2F2F"/>
        </w:rPr>
        <w:t>s</w:t>
      </w:r>
      <w:r>
        <w:rPr>
          <w:color w:val="2D2F2F"/>
          <w:spacing w:val="13"/>
        </w:rPr>
        <w:t xml:space="preserve"> </w:t>
      </w:r>
      <w:r>
        <w:rPr>
          <w:color w:val="2D2F2F"/>
        </w:rPr>
        <w:t>de</w:t>
      </w:r>
      <w:r>
        <w:rPr>
          <w:color w:val="2D2F2F"/>
          <w:spacing w:val="5"/>
        </w:rPr>
        <w:t>t</w:t>
      </w:r>
      <w:r>
        <w:rPr>
          <w:color w:val="494949"/>
          <w:spacing w:val="-1"/>
        </w:rPr>
        <w:t>e</w:t>
      </w:r>
      <w:r>
        <w:rPr>
          <w:color w:val="2D2F2F"/>
        </w:rPr>
        <w:t>rm</w:t>
      </w:r>
      <w:r>
        <w:rPr>
          <w:color w:val="2D2F2F"/>
          <w:spacing w:val="-11"/>
        </w:rPr>
        <w:t>i</w:t>
      </w:r>
      <w:r>
        <w:rPr>
          <w:color w:val="2D2F2F"/>
        </w:rPr>
        <w:t>ned</w:t>
      </w:r>
      <w:r>
        <w:rPr>
          <w:color w:val="2D2F2F"/>
          <w:spacing w:val="-10"/>
        </w:rPr>
        <w:t xml:space="preserve"> </w:t>
      </w:r>
      <w:r>
        <w:rPr>
          <w:color w:val="2D2F2F"/>
        </w:rPr>
        <w:t>that</w:t>
      </w:r>
      <w:r>
        <w:rPr>
          <w:color w:val="2D2F2F"/>
          <w:spacing w:val="8"/>
        </w:rPr>
        <w:t xml:space="preserve"> </w:t>
      </w:r>
      <w:r>
        <w:rPr>
          <w:color w:val="494949"/>
          <w:spacing w:val="-5"/>
        </w:rPr>
        <w:t>s</w:t>
      </w:r>
      <w:r>
        <w:rPr>
          <w:color w:val="2D2F2F"/>
        </w:rPr>
        <w:t>ound</w:t>
      </w:r>
      <w:r>
        <w:rPr>
          <w:color w:val="2D2F2F"/>
          <w:spacing w:val="9"/>
        </w:rPr>
        <w:t xml:space="preserve"> </w:t>
      </w:r>
      <w:r>
        <w:rPr>
          <w:color w:val="2D2F2F"/>
        </w:rPr>
        <w:t>from</w:t>
      </w:r>
      <w:r>
        <w:rPr>
          <w:color w:val="2D2F2F"/>
          <w:spacing w:val="9"/>
        </w:rPr>
        <w:t xml:space="preserve"> </w:t>
      </w:r>
      <w:r>
        <w:rPr>
          <w:color w:val="2D2F2F"/>
        </w:rPr>
        <w:t>the</w:t>
      </w:r>
      <w:r>
        <w:rPr>
          <w:color w:val="2D2F2F"/>
          <w:spacing w:val="8"/>
        </w:rPr>
        <w:t xml:space="preserve"> </w:t>
      </w:r>
      <w:r>
        <w:rPr>
          <w:color w:val="2D2F2F"/>
        </w:rPr>
        <w:t>w</w:t>
      </w:r>
      <w:r>
        <w:rPr>
          <w:color w:val="2D2F2F"/>
          <w:spacing w:val="9"/>
        </w:rPr>
        <w:t>i</w:t>
      </w:r>
      <w:r>
        <w:rPr>
          <w:color w:val="2D2F2F"/>
        </w:rPr>
        <w:t>nd</w:t>
      </w:r>
      <w:r>
        <w:rPr>
          <w:color w:val="2D2F2F"/>
          <w:spacing w:val="-4"/>
        </w:rPr>
        <w:t xml:space="preserve"> </w:t>
      </w:r>
      <w:r>
        <w:rPr>
          <w:color w:val="2D2F2F"/>
        </w:rPr>
        <w:t>energy faci</w:t>
      </w:r>
      <w:r>
        <w:rPr>
          <w:color w:val="2D2F2F"/>
          <w:spacing w:val="1"/>
        </w:rPr>
        <w:t>l</w:t>
      </w:r>
      <w:r>
        <w:rPr>
          <w:color w:val="2D2F2F"/>
          <w:spacing w:val="-26"/>
        </w:rPr>
        <w:t>i</w:t>
      </w:r>
      <w:r>
        <w:rPr>
          <w:color w:val="2D2F2F"/>
        </w:rPr>
        <w:t>ty</w:t>
      </w:r>
      <w:r>
        <w:rPr>
          <w:color w:val="2D2F2F"/>
          <w:spacing w:val="12"/>
        </w:rPr>
        <w:t xml:space="preserve"> </w:t>
      </w:r>
      <w:r>
        <w:rPr>
          <w:color w:val="2D2F2F"/>
        </w:rPr>
        <w:t>has a</w:t>
      </w:r>
      <w:r>
        <w:rPr>
          <w:color w:val="2D2F2F"/>
          <w:spacing w:val="10"/>
        </w:rPr>
        <w:t xml:space="preserve"> </w:t>
      </w:r>
      <w:r>
        <w:rPr>
          <w:color w:val="2D2F2F"/>
        </w:rPr>
        <w:t>special</w:t>
      </w:r>
      <w:r>
        <w:rPr>
          <w:color w:val="2D2F2F"/>
          <w:spacing w:val="17"/>
        </w:rPr>
        <w:t xml:space="preserve"> </w:t>
      </w:r>
      <w:r>
        <w:rPr>
          <w:color w:val="2D2F2F"/>
        </w:rPr>
        <w:t>aud</w:t>
      </w:r>
      <w:r>
        <w:rPr>
          <w:color w:val="2D2F2F"/>
          <w:spacing w:val="-1"/>
        </w:rPr>
        <w:t>i</w:t>
      </w:r>
      <w:r>
        <w:rPr>
          <w:color w:val="2D2F2F"/>
        </w:rPr>
        <w:t>b</w:t>
      </w:r>
      <w:r>
        <w:rPr>
          <w:color w:val="2D2F2F"/>
          <w:spacing w:val="-12"/>
        </w:rPr>
        <w:t>l</w:t>
      </w:r>
      <w:r>
        <w:rPr>
          <w:color w:val="2D2F2F"/>
        </w:rPr>
        <w:t>e</w:t>
      </w:r>
      <w:r>
        <w:rPr>
          <w:color w:val="2D2F2F"/>
          <w:spacing w:val="1"/>
        </w:rPr>
        <w:t xml:space="preserve"> </w:t>
      </w:r>
      <w:r>
        <w:rPr>
          <w:color w:val="2D2F2F"/>
        </w:rPr>
        <w:t>character</w:t>
      </w:r>
      <w:r>
        <w:rPr>
          <w:color w:val="2D2F2F"/>
          <w:spacing w:val="13"/>
        </w:rPr>
        <w:t>i</w:t>
      </w:r>
      <w:r>
        <w:rPr>
          <w:color w:val="2D2F2F"/>
        </w:rPr>
        <w:t>st</w:t>
      </w:r>
      <w:r>
        <w:rPr>
          <w:color w:val="2D2F2F"/>
          <w:spacing w:val="-2"/>
        </w:rPr>
        <w:t>i</w:t>
      </w:r>
      <w:r>
        <w:rPr>
          <w:color w:val="2D2F2F"/>
        </w:rPr>
        <w:t>c</w:t>
      </w:r>
      <w:r>
        <w:rPr>
          <w:color w:val="2D2F2F"/>
          <w:w w:val="93"/>
        </w:rPr>
        <w:t xml:space="preserve"> </w:t>
      </w:r>
      <w:r>
        <w:rPr>
          <w:color w:val="2D2F2F"/>
        </w:rPr>
        <w:t>at</w:t>
      </w:r>
      <w:r>
        <w:rPr>
          <w:color w:val="2D2F2F"/>
          <w:spacing w:val="20"/>
        </w:rPr>
        <w:t xml:space="preserve"> </w:t>
      </w:r>
      <w:r>
        <w:rPr>
          <w:color w:val="2D2F2F"/>
        </w:rPr>
        <w:t>any</w:t>
      </w:r>
      <w:r>
        <w:rPr>
          <w:color w:val="2D2F2F"/>
          <w:spacing w:val="38"/>
        </w:rPr>
        <w:t xml:space="preserve"> </w:t>
      </w:r>
      <w:r>
        <w:rPr>
          <w:color w:val="2D2F2F"/>
        </w:rPr>
        <w:t>no</w:t>
      </w:r>
      <w:r>
        <w:rPr>
          <w:color w:val="2D2F2F"/>
          <w:spacing w:val="-9"/>
        </w:rPr>
        <w:t>i</w:t>
      </w:r>
      <w:r>
        <w:rPr>
          <w:color w:val="2D2F2F"/>
        </w:rPr>
        <w:t>se</w:t>
      </w:r>
      <w:r>
        <w:rPr>
          <w:color w:val="2D2F2F"/>
          <w:spacing w:val="24"/>
        </w:rPr>
        <w:t xml:space="preserve"> </w:t>
      </w:r>
      <w:r>
        <w:rPr>
          <w:color w:val="2D2F2F"/>
        </w:rPr>
        <w:t>sensit</w:t>
      </w:r>
      <w:r>
        <w:rPr>
          <w:color w:val="2D2F2F"/>
          <w:spacing w:val="-6"/>
        </w:rPr>
        <w:t>i</w:t>
      </w:r>
      <w:r>
        <w:rPr>
          <w:color w:val="2D2F2F"/>
        </w:rPr>
        <w:t>ve</w:t>
      </w:r>
      <w:r>
        <w:rPr>
          <w:color w:val="2D2F2F"/>
          <w:spacing w:val="33"/>
        </w:rPr>
        <w:t xml:space="preserve"> </w:t>
      </w:r>
      <w:r>
        <w:rPr>
          <w:color w:val="2D2F2F"/>
          <w:spacing w:val="-19"/>
        </w:rPr>
        <w:t>l</w:t>
      </w:r>
      <w:r>
        <w:rPr>
          <w:color w:val="2D2F2F"/>
        </w:rPr>
        <w:t>ocations,</w:t>
      </w:r>
      <w:r>
        <w:rPr>
          <w:color w:val="2D2F2F"/>
          <w:spacing w:val="24"/>
        </w:rPr>
        <w:t xml:space="preserve"> </w:t>
      </w:r>
      <w:r>
        <w:rPr>
          <w:color w:val="2D2F2F"/>
        </w:rPr>
        <w:t>the</w:t>
      </w:r>
      <w:r>
        <w:rPr>
          <w:color w:val="2D2F2F"/>
          <w:spacing w:val="41"/>
        </w:rPr>
        <w:t xml:space="preserve"> </w:t>
      </w:r>
      <w:r>
        <w:rPr>
          <w:color w:val="2D2F2F"/>
        </w:rPr>
        <w:t>measured</w:t>
      </w:r>
      <w:r>
        <w:rPr>
          <w:color w:val="2D2F2F"/>
          <w:spacing w:val="34"/>
        </w:rPr>
        <w:t xml:space="preserve"> </w:t>
      </w:r>
      <w:r>
        <w:rPr>
          <w:color w:val="2D2F2F"/>
        </w:rPr>
        <w:t>sound</w:t>
      </w:r>
      <w:r>
        <w:rPr>
          <w:color w:val="2D2F2F"/>
          <w:spacing w:val="45"/>
        </w:rPr>
        <w:t xml:space="preserve"> </w:t>
      </w:r>
      <w:r>
        <w:rPr>
          <w:color w:val="2D2F2F"/>
          <w:spacing w:val="-19"/>
        </w:rPr>
        <w:t>l</w:t>
      </w:r>
      <w:r>
        <w:rPr>
          <w:color w:val="2D2F2F"/>
        </w:rPr>
        <w:t>evel</w:t>
      </w:r>
      <w:r>
        <w:rPr>
          <w:color w:val="2D2F2F"/>
          <w:spacing w:val="21"/>
        </w:rPr>
        <w:t xml:space="preserve"> </w:t>
      </w:r>
      <w:r>
        <w:rPr>
          <w:color w:val="2D2F2F"/>
        </w:rPr>
        <w:t>shall</w:t>
      </w:r>
      <w:r>
        <w:rPr>
          <w:color w:val="2D2F2F"/>
          <w:spacing w:val="37"/>
        </w:rPr>
        <w:t xml:space="preserve"> </w:t>
      </w:r>
      <w:r>
        <w:rPr>
          <w:color w:val="2D2F2F"/>
        </w:rPr>
        <w:t>have</w:t>
      </w:r>
      <w:r>
        <w:rPr>
          <w:color w:val="2D2F2F"/>
          <w:spacing w:val="28"/>
        </w:rPr>
        <w:t xml:space="preserve"> </w:t>
      </w:r>
      <w:r>
        <w:rPr>
          <w:color w:val="2D2F2F"/>
        </w:rPr>
        <w:t>a</w:t>
      </w:r>
      <w:r>
        <w:rPr>
          <w:color w:val="2D2F2F"/>
          <w:spacing w:val="42"/>
        </w:rPr>
        <w:t xml:space="preserve"> </w:t>
      </w:r>
      <w:r>
        <w:rPr>
          <w:color w:val="2D2F2F"/>
        </w:rPr>
        <w:t>pena</w:t>
      </w:r>
      <w:r>
        <w:rPr>
          <w:color w:val="2D2F2F"/>
          <w:spacing w:val="-10"/>
        </w:rPr>
        <w:t>l</w:t>
      </w:r>
      <w:r>
        <w:rPr>
          <w:color w:val="2D2F2F"/>
        </w:rPr>
        <w:t>ty</w:t>
      </w:r>
      <w:r>
        <w:rPr>
          <w:color w:val="2D2F2F"/>
          <w:spacing w:val="30"/>
        </w:rPr>
        <w:t xml:space="preserve"> </w:t>
      </w:r>
      <w:r>
        <w:rPr>
          <w:color w:val="2D2F2F"/>
        </w:rPr>
        <w:t>applied</w:t>
      </w:r>
      <w:r>
        <w:rPr>
          <w:color w:val="2D2F2F"/>
          <w:spacing w:val="38"/>
        </w:rPr>
        <w:t xml:space="preserve"> </w:t>
      </w:r>
      <w:r>
        <w:rPr>
          <w:color w:val="2D2F2F"/>
        </w:rPr>
        <w:t>in</w:t>
      </w:r>
      <w:r>
        <w:rPr>
          <w:color w:val="2D2F2F"/>
          <w:w w:val="109"/>
        </w:rPr>
        <w:t xml:space="preserve"> </w:t>
      </w:r>
      <w:r>
        <w:rPr>
          <w:color w:val="2D2F2F"/>
          <w:spacing w:val="1"/>
        </w:rPr>
        <w:t>acco</w:t>
      </w:r>
      <w:r>
        <w:rPr>
          <w:color w:val="494949"/>
        </w:rPr>
        <w:t>r</w:t>
      </w:r>
      <w:r>
        <w:rPr>
          <w:color w:val="2D2F2F"/>
          <w:spacing w:val="1"/>
        </w:rPr>
        <w:t>dance</w:t>
      </w:r>
      <w:r>
        <w:rPr>
          <w:color w:val="2D2F2F"/>
          <w:spacing w:val="2"/>
        </w:rPr>
        <w:t xml:space="preserve"> </w:t>
      </w:r>
      <w:r>
        <w:rPr>
          <w:color w:val="2D2F2F"/>
        </w:rPr>
        <w:t>with</w:t>
      </w:r>
      <w:r>
        <w:rPr>
          <w:color w:val="2D2F2F"/>
          <w:spacing w:val="4"/>
        </w:rPr>
        <w:t xml:space="preserve"> </w:t>
      </w:r>
      <w:r>
        <w:rPr>
          <w:color w:val="2D2F2F"/>
        </w:rPr>
        <w:t xml:space="preserve">the </w:t>
      </w:r>
      <w:r>
        <w:rPr>
          <w:color w:val="2D2F2F"/>
          <w:spacing w:val="1"/>
        </w:rPr>
        <w:t>Standard</w:t>
      </w:r>
      <w:r>
        <w:rPr>
          <w:color w:val="494949"/>
        </w:rPr>
        <w:t>.</w:t>
      </w:r>
    </w:p>
    <w:p w14:paraId="13EDDC01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02" w14:textId="77777777" w:rsidR="00A5052B" w:rsidRDefault="00A72E41">
      <w:pPr>
        <w:pStyle w:val="BodyText"/>
        <w:numPr>
          <w:ilvl w:val="0"/>
          <w:numId w:val="17"/>
        </w:numPr>
        <w:tabs>
          <w:tab w:val="left" w:pos="464"/>
        </w:tabs>
        <w:spacing w:line="321" w:lineRule="auto"/>
        <w:ind w:left="470" w:right="549" w:hanging="350"/>
        <w:jc w:val="both"/>
      </w:pPr>
      <w:r>
        <w:rPr>
          <w:color w:val="2D2F2F"/>
          <w:w w:val="105"/>
        </w:rPr>
        <w:t>The</w:t>
      </w:r>
      <w:r>
        <w:rPr>
          <w:color w:val="2D2F2F"/>
          <w:spacing w:val="5"/>
          <w:w w:val="105"/>
        </w:rPr>
        <w:t xml:space="preserve"> </w:t>
      </w:r>
      <w:r>
        <w:rPr>
          <w:color w:val="2D2F2F"/>
          <w:spacing w:val="-20"/>
          <w:w w:val="105"/>
        </w:rPr>
        <w:t>l</w:t>
      </w:r>
      <w:r>
        <w:rPr>
          <w:color w:val="2D2F2F"/>
          <w:w w:val="105"/>
        </w:rPr>
        <w:t>im</w:t>
      </w:r>
      <w:r>
        <w:rPr>
          <w:color w:val="2D2F2F"/>
          <w:spacing w:val="-17"/>
          <w:w w:val="105"/>
        </w:rPr>
        <w:t>i</w:t>
      </w:r>
      <w:r>
        <w:rPr>
          <w:color w:val="2D2F2F"/>
          <w:w w:val="105"/>
        </w:rPr>
        <w:t>ts</w:t>
      </w:r>
      <w:r>
        <w:rPr>
          <w:color w:val="2D2F2F"/>
          <w:spacing w:val="-8"/>
          <w:w w:val="105"/>
        </w:rPr>
        <w:t xml:space="preserve"> </w:t>
      </w:r>
      <w:r>
        <w:rPr>
          <w:color w:val="2D2F2F"/>
          <w:w w:val="105"/>
        </w:rPr>
        <w:t>specified</w:t>
      </w:r>
      <w:r>
        <w:rPr>
          <w:color w:val="2D2F2F"/>
          <w:spacing w:val="8"/>
          <w:w w:val="105"/>
        </w:rPr>
        <w:t xml:space="preserve"> </w:t>
      </w:r>
      <w:r>
        <w:rPr>
          <w:color w:val="2D2F2F"/>
          <w:spacing w:val="-20"/>
          <w:w w:val="105"/>
        </w:rPr>
        <w:t>i</w:t>
      </w:r>
      <w:r>
        <w:rPr>
          <w:color w:val="2D2F2F"/>
          <w:w w:val="105"/>
        </w:rPr>
        <w:t>n</w:t>
      </w:r>
      <w:r>
        <w:rPr>
          <w:color w:val="2D2F2F"/>
          <w:spacing w:val="-17"/>
          <w:w w:val="105"/>
        </w:rPr>
        <w:t xml:space="preserve"> </w:t>
      </w:r>
      <w:r>
        <w:rPr>
          <w:color w:val="2D2F2F"/>
          <w:w w:val="105"/>
        </w:rPr>
        <w:t>cond</w:t>
      </w:r>
      <w:r>
        <w:rPr>
          <w:color w:val="2D2F2F"/>
          <w:spacing w:val="-6"/>
          <w:w w:val="105"/>
        </w:rPr>
        <w:t>i</w:t>
      </w:r>
      <w:r>
        <w:rPr>
          <w:color w:val="2D2F2F"/>
          <w:w w:val="105"/>
        </w:rPr>
        <w:t>t</w:t>
      </w:r>
      <w:r>
        <w:rPr>
          <w:color w:val="2D2F2F"/>
          <w:spacing w:val="-1"/>
          <w:w w:val="105"/>
        </w:rPr>
        <w:t>i</w:t>
      </w:r>
      <w:r>
        <w:rPr>
          <w:color w:val="2D2F2F"/>
          <w:w w:val="105"/>
        </w:rPr>
        <w:t>on</w:t>
      </w:r>
      <w:r>
        <w:rPr>
          <w:color w:val="2D2F2F"/>
          <w:spacing w:val="3"/>
          <w:w w:val="105"/>
        </w:rPr>
        <w:t xml:space="preserve"> </w:t>
      </w:r>
      <w:r>
        <w:rPr>
          <w:color w:val="2D2F2F"/>
          <w:w w:val="105"/>
        </w:rPr>
        <w:t>13</w:t>
      </w:r>
      <w:r>
        <w:rPr>
          <w:color w:val="2D2F2F"/>
          <w:spacing w:val="-18"/>
          <w:w w:val="105"/>
        </w:rPr>
        <w:t xml:space="preserve"> </w:t>
      </w:r>
      <w:r>
        <w:rPr>
          <w:color w:val="2D2F2F"/>
          <w:w w:val="105"/>
        </w:rPr>
        <w:t>do</w:t>
      </w:r>
      <w:r>
        <w:rPr>
          <w:color w:val="2D2F2F"/>
          <w:spacing w:val="-4"/>
          <w:w w:val="105"/>
        </w:rPr>
        <w:t xml:space="preserve"> </w:t>
      </w:r>
      <w:r>
        <w:rPr>
          <w:color w:val="2D2F2F"/>
          <w:w w:val="105"/>
        </w:rPr>
        <w:t>not</w:t>
      </w:r>
      <w:r>
        <w:rPr>
          <w:color w:val="2D2F2F"/>
          <w:spacing w:val="-16"/>
          <w:w w:val="105"/>
        </w:rPr>
        <w:t xml:space="preserve"> </w:t>
      </w:r>
      <w:r>
        <w:rPr>
          <w:color w:val="2D2F2F"/>
          <w:w w:val="105"/>
        </w:rPr>
        <w:t>app</w:t>
      </w:r>
      <w:r>
        <w:rPr>
          <w:color w:val="2D2F2F"/>
          <w:spacing w:val="-9"/>
          <w:w w:val="105"/>
        </w:rPr>
        <w:t>l</w:t>
      </w:r>
      <w:r>
        <w:rPr>
          <w:color w:val="2D2F2F"/>
          <w:w w:val="105"/>
        </w:rPr>
        <w:t>y</w:t>
      </w:r>
      <w:r>
        <w:rPr>
          <w:color w:val="2D2F2F"/>
          <w:spacing w:val="-7"/>
          <w:w w:val="105"/>
        </w:rPr>
        <w:t xml:space="preserve"> </w:t>
      </w:r>
      <w:r>
        <w:rPr>
          <w:color w:val="2D2F2F"/>
          <w:spacing w:val="-28"/>
          <w:w w:val="110"/>
        </w:rPr>
        <w:t>i</w:t>
      </w:r>
      <w:r>
        <w:rPr>
          <w:color w:val="2D2F2F"/>
          <w:w w:val="110"/>
        </w:rPr>
        <w:t>f</w:t>
      </w:r>
      <w:r>
        <w:rPr>
          <w:color w:val="2D2F2F"/>
          <w:spacing w:val="-10"/>
          <w:w w:val="110"/>
        </w:rPr>
        <w:t xml:space="preserve"> </w:t>
      </w:r>
      <w:r>
        <w:rPr>
          <w:color w:val="2D2F2F"/>
          <w:w w:val="105"/>
        </w:rPr>
        <w:t>an</w:t>
      </w:r>
      <w:r>
        <w:rPr>
          <w:color w:val="2D2F2F"/>
          <w:spacing w:val="-8"/>
          <w:w w:val="105"/>
        </w:rPr>
        <w:t xml:space="preserve"> </w:t>
      </w:r>
      <w:r>
        <w:rPr>
          <w:color w:val="2D2F2F"/>
          <w:w w:val="105"/>
        </w:rPr>
        <w:t>agree</w:t>
      </w:r>
      <w:r>
        <w:rPr>
          <w:color w:val="2D2F2F"/>
          <w:spacing w:val="14"/>
          <w:w w:val="105"/>
        </w:rPr>
        <w:t>m</w:t>
      </w:r>
      <w:r>
        <w:rPr>
          <w:color w:val="494949"/>
          <w:spacing w:val="16"/>
          <w:w w:val="105"/>
        </w:rPr>
        <w:t>e</w:t>
      </w:r>
      <w:r>
        <w:rPr>
          <w:color w:val="2D2F2F"/>
          <w:w w:val="105"/>
        </w:rPr>
        <w:t>nt</w:t>
      </w:r>
      <w:r>
        <w:rPr>
          <w:color w:val="2D2F2F"/>
          <w:spacing w:val="-6"/>
          <w:w w:val="105"/>
        </w:rPr>
        <w:t xml:space="preserve"> </w:t>
      </w:r>
      <w:r>
        <w:rPr>
          <w:color w:val="2D2F2F"/>
          <w:w w:val="105"/>
        </w:rPr>
        <w:t>h</w:t>
      </w:r>
      <w:r>
        <w:rPr>
          <w:color w:val="2D2F2F"/>
          <w:spacing w:val="5"/>
          <w:w w:val="105"/>
        </w:rPr>
        <w:t>a</w:t>
      </w:r>
      <w:r>
        <w:rPr>
          <w:color w:val="494949"/>
          <w:w w:val="105"/>
        </w:rPr>
        <w:t>s</w:t>
      </w:r>
      <w:r>
        <w:rPr>
          <w:color w:val="494949"/>
          <w:spacing w:val="2"/>
          <w:w w:val="105"/>
        </w:rPr>
        <w:t xml:space="preserve"> </w:t>
      </w:r>
      <w:r>
        <w:rPr>
          <w:color w:val="2D2F2F"/>
          <w:w w:val="105"/>
        </w:rPr>
        <w:t>been</w:t>
      </w:r>
      <w:r>
        <w:rPr>
          <w:color w:val="2D2F2F"/>
          <w:spacing w:val="-9"/>
          <w:w w:val="105"/>
        </w:rPr>
        <w:t xml:space="preserve"> </w:t>
      </w:r>
      <w:r>
        <w:rPr>
          <w:color w:val="2D2F2F"/>
          <w:w w:val="105"/>
        </w:rPr>
        <w:t>entered</w:t>
      </w:r>
      <w:r>
        <w:rPr>
          <w:color w:val="2D2F2F"/>
          <w:spacing w:val="-1"/>
          <w:w w:val="105"/>
        </w:rPr>
        <w:t xml:space="preserve"> </w:t>
      </w:r>
      <w:r>
        <w:rPr>
          <w:color w:val="2D2F2F"/>
          <w:spacing w:val="-18"/>
          <w:w w:val="105"/>
        </w:rPr>
        <w:t>i</w:t>
      </w:r>
      <w:r>
        <w:rPr>
          <w:color w:val="2D2F2F"/>
          <w:w w:val="105"/>
        </w:rPr>
        <w:t>nto</w:t>
      </w:r>
      <w:r>
        <w:rPr>
          <w:color w:val="2D2F2F"/>
          <w:spacing w:val="-9"/>
          <w:w w:val="105"/>
        </w:rPr>
        <w:t xml:space="preserve"> </w:t>
      </w:r>
      <w:r>
        <w:rPr>
          <w:color w:val="2D2F2F"/>
          <w:w w:val="105"/>
        </w:rPr>
        <w:t>w</w:t>
      </w:r>
      <w:r>
        <w:rPr>
          <w:color w:val="2D2F2F"/>
          <w:spacing w:val="-4"/>
          <w:w w:val="105"/>
        </w:rPr>
        <w:t>i</w:t>
      </w:r>
      <w:r>
        <w:rPr>
          <w:color w:val="2D2F2F"/>
          <w:w w:val="105"/>
        </w:rPr>
        <w:t>th</w:t>
      </w:r>
      <w:r>
        <w:rPr>
          <w:color w:val="2D2F2F"/>
          <w:w w:val="112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-12"/>
          <w:w w:val="105"/>
        </w:rPr>
        <w:t xml:space="preserve"> </w:t>
      </w:r>
      <w:r>
        <w:rPr>
          <w:color w:val="2D2F2F"/>
          <w:w w:val="105"/>
        </w:rPr>
        <w:t>owner</w:t>
      </w:r>
      <w:r>
        <w:rPr>
          <w:color w:val="2D2F2F"/>
          <w:spacing w:val="-17"/>
          <w:w w:val="105"/>
        </w:rPr>
        <w:t xml:space="preserve"> </w:t>
      </w:r>
      <w:r>
        <w:rPr>
          <w:color w:val="2D2F2F"/>
          <w:w w:val="105"/>
        </w:rPr>
        <w:t>of</w:t>
      </w:r>
      <w:r>
        <w:rPr>
          <w:color w:val="2D2F2F"/>
          <w:spacing w:val="-18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-12"/>
          <w:w w:val="105"/>
        </w:rPr>
        <w:t xml:space="preserve"> </w:t>
      </w:r>
      <w:r>
        <w:rPr>
          <w:color w:val="2D2F2F"/>
          <w:w w:val="105"/>
        </w:rPr>
        <w:t>no</w:t>
      </w:r>
      <w:r>
        <w:rPr>
          <w:color w:val="2D2F2F"/>
          <w:spacing w:val="-9"/>
          <w:w w:val="105"/>
        </w:rPr>
        <w:t>i</w:t>
      </w:r>
      <w:r>
        <w:rPr>
          <w:color w:val="2D2F2F"/>
          <w:w w:val="105"/>
        </w:rPr>
        <w:t>se</w:t>
      </w:r>
      <w:r>
        <w:rPr>
          <w:color w:val="2D2F2F"/>
          <w:spacing w:val="-22"/>
          <w:w w:val="105"/>
        </w:rPr>
        <w:t xml:space="preserve"> </w:t>
      </w:r>
      <w:r>
        <w:rPr>
          <w:color w:val="2D2F2F"/>
          <w:w w:val="105"/>
        </w:rPr>
        <w:t>sensit</w:t>
      </w:r>
      <w:r>
        <w:rPr>
          <w:color w:val="2D2F2F"/>
          <w:spacing w:val="-4"/>
          <w:w w:val="105"/>
        </w:rPr>
        <w:t>i</w:t>
      </w:r>
      <w:r>
        <w:rPr>
          <w:color w:val="2D2F2F"/>
          <w:w w:val="105"/>
        </w:rPr>
        <w:t>ve</w:t>
      </w:r>
      <w:r>
        <w:rPr>
          <w:color w:val="2D2F2F"/>
          <w:spacing w:val="-12"/>
          <w:w w:val="105"/>
        </w:rPr>
        <w:t xml:space="preserve"> </w:t>
      </w:r>
      <w:r>
        <w:rPr>
          <w:color w:val="2D2F2F"/>
          <w:spacing w:val="-20"/>
          <w:w w:val="105"/>
        </w:rPr>
        <w:t>l</w:t>
      </w:r>
      <w:r>
        <w:rPr>
          <w:color w:val="2D2F2F"/>
          <w:w w:val="105"/>
        </w:rPr>
        <w:t>ocat</w:t>
      </w:r>
      <w:r>
        <w:rPr>
          <w:color w:val="2D2F2F"/>
          <w:spacing w:val="-1"/>
          <w:w w:val="105"/>
        </w:rPr>
        <w:t>i</w:t>
      </w:r>
      <w:r>
        <w:rPr>
          <w:color w:val="2D2F2F"/>
          <w:w w:val="105"/>
        </w:rPr>
        <w:t>on</w:t>
      </w:r>
      <w:r>
        <w:rPr>
          <w:color w:val="2D2F2F"/>
          <w:spacing w:val="-23"/>
          <w:w w:val="105"/>
        </w:rPr>
        <w:t xml:space="preserve"> </w:t>
      </w:r>
      <w:r>
        <w:rPr>
          <w:color w:val="2D2F2F"/>
          <w:w w:val="105"/>
        </w:rPr>
        <w:t>that</w:t>
      </w:r>
      <w:r>
        <w:rPr>
          <w:color w:val="2D2F2F"/>
          <w:spacing w:val="-21"/>
          <w:w w:val="105"/>
        </w:rPr>
        <w:t xml:space="preserve"> </w:t>
      </w:r>
      <w:r>
        <w:rPr>
          <w:color w:val="2D2F2F"/>
          <w:w w:val="105"/>
        </w:rPr>
        <w:t>wa</w:t>
      </w:r>
      <w:r>
        <w:rPr>
          <w:color w:val="2D2F2F"/>
          <w:spacing w:val="-3"/>
          <w:w w:val="105"/>
        </w:rPr>
        <w:t>i</w:t>
      </w:r>
      <w:r>
        <w:rPr>
          <w:color w:val="2D2F2F"/>
          <w:w w:val="105"/>
        </w:rPr>
        <w:t>ves</w:t>
      </w:r>
      <w:r>
        <w:rPr>
          <w:color w:val="2D2F2F"/>
          <w:spacing w:val="-19"/>
          <w:w w:val="105"/>
        </w:rPr>
        <w:t xml:space="preserve"> </w:t>
      </w:r>
      <w:r>
        <w:rPr>
          <w:color w:val="2D2F2F"/>
          <w:w w:val="105"/>
        </w:rPr>
        <w:t>complia</w:t>
      </w:r>
      <w:r>
        <w:rPr>
          <w:color w:val="2D2F2F"/>
          <w:spacing w:val="13"/>
          <w:w w:val="105"/>
        </w:rPr>
        <w:t>n</w:t>
      </w:r>
      <w:r>
        <w:rPr>
          <w:color w:val="494949"/>
          <w:w w:val="105"/>
        </w:rPr>
        <w:t>c</w:t>
      </w:r>
      <w:r>
        <w:rPr>
          <w:color w:val="2D2F2F"/>
          <w:w w:val="105"/>
        </w:rPr>
        <w:t>e</w:t>
      </w:r>
      <w:r>
        <w:rPr>
          <w:color w:val="2D2F2F"/>
          <w:spacing w:val="-21"/>
          <w:w w:val="105"/>
        </w:rPr>
        <w:t xml:space="preserve"> </w:t>
      </w:r>
      <w:r>
        <w:rPr>
          <w:color w:val="2D2F2F"/>
          <w:w w:val="105"/>
        </w:rPr>
        <w:t>with</w:t>
      </w:r>
      <w:r>
        <w:rPr>
          <w:color w:val="2D2F2F"/>
          <w:spacing w:val="-18"/>
          <w:w w:val="105"/>
        </w:rPr>
        <w:t xml:space="preserve"> </w:t>
      </w:r>
      <w:r>
        <w:rPr>
          <w:color w:val="2D2F2F"/>
          <w:w w:val="105"/>
        </w:rPr>
        <w:t>condit</w:t>
      </w:r>
      <w:r>
        <w:rPr>
          <w:color w:val="2D2F2F"/>
          <w:spacing w:val="1"/>
          <w:w w:val="105"/>
        </w:rPr>
        <w:t>i</w:t>
      </w:r>
      <w:r>
        <w:rPr>
          <w:color w:val="2D2F2F"/>
          <w:w w:val="105"/>
        </w:rPr>
        <w:t>on</w:t>
      </w:r>
      <w:r>
        <w:rPr>
          <w:color w:val="2D2F2F"/>
          <w:spacing w:val="-23"/>
          <w:w w:val="105"/>
        </w:rPr>
        <w:t xml:space="preserve"> </w:t>
      </w:r>
      <w:r>
        <w:rPr>
          <w:color w:val="2D2F2F"/>
          <w:w w:val="105"/>
        </w:rPr>
        <w:t>1</w:t>
      </w:r>
      <w:r>
        <w:rPr>
          <w:color w:val="2D2F2F"/>
          <w:spacing w:val="1"/>
          <w:w w:val="105"/>
        </w:rPr>
        <w:t>3</w:t>
      </w:r>
      <w:r>
        <w:rPr>
          <w:color w:val="494949"/>
          <w:w w:val="105"/>
        </w:rPr>
        <w:t>.</w:t>
      </w:r>
      <w:r>
        <w:rPr>
          <w:color w:val="494949"/>
          <w:spacing w:val="-39"/>
          <w:w w:val="105"/>
        </w:rPr>
        <w:t xml:space="preserve"> </w:t>
      </w:r>
      <w:r>
        <w:rPr>
          <w:color w:val="2D2F2F"/>
          <w:w w:val="105"/>
        </w:rPr>
        <w:t>Ev</w:t>
      </w:r>
      <w:r>
        <w:rPr>
          <w:color w:val="2D2F2F"/>
          <w:spacing w:val="-11"/>
          <w:w w:val="105"/>
        </w:rPr>
        <w:t>i</w:t>
      </w:r>
      <w:r>
        <w:rPr>
          <w:color w:val="2D2F2F"/>
          <w:w w:val="105"/>
        </w:rPr>
        <w:t>dence</w:t>
      </w:r>
      <w:r>
        <w:rPr>
          <w:color w:val="2D2F2F"/>
          <w:w w:val="96"/>
        </w:rPr>
        <w:t xml:space="preserve"> </w:t>
      </w:r>
      <w:r>
        <w:rPr>
          <w:color w:val="2D2F2F"/>
          <w:w w:val="105"/>
        </w:rPr>
        <w:t>of</w:t>
      </w:r>
      <w:r>
        <w:rPr>
          <w:color w:val="2D2F2F"/>
          <w:spacing w:val="15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23"/>
          <w:w w:val="105"/>
        </w:rPr>
        <w:t xml:space="preserve"> </w:t>
      </w:r>
      <w:r>
        <w:rPr>
          <w:color w:val="2D2F2F"/>
          <w:w w:val="105"/>
        </w:rPr>
        <w:t>agreement</w:t>
      </w:r>
      <w:r>
        <w:rPr>
          <w:color w:val="2D2F2F"/>
          <w:spacing w:val="34"/>
          <w:w w:val="105"/>
        </w:rPr>
        <w:t xml:space="preserve"> </w:t>
      </w:r>
      <w:r>
        <w:rPr>
          <w:color w:val="2D2F2F"/>
          <w:w w:val="105"/>
        </w:rPr>
        <w:t>must</w:t>
      </w:r>
      <w:r>
        <w:rPr>
          <w:color w:val="2D2F2F"/>
          <w:spacing w:val="26"/>
          <w:w w:val="105"/>
        </w:rPr>
        <w:t xml:space="preserve"> </w:t>
      </w:r>
      <w:r>
        <w:rPr>
          <w:color w:val="2D2F2F"/>
          <w:w w:val="105"/>
        </w:rPr>
        <w:t>be</w:t>
      </w:r>
      <w:r>
        <w:rPr>
          <w:color w:val="2D2F2F"/>
          <w:spacing w:val="16"/>
          <w:w w:val="105"/>
        </w:rPr>
        <w:t xml:space="preserve"> </w:t>
      </w:r>
      <w:r>
        <w:rPr>
          <w:color w:val="2D2F2F"/>
          <w:spacing w:val="-1"/>
          <w:w w:val="105"/>
        </w:rPr>
        <w:t>provi</w:t>
      </w:r>
      <w:r>
        <w:rPr>
          <w:color w:val="2D2F2F"/>
          <w:spacing w:val="-2"/>
          <w:w w:val="105"/>
        </w:rPr>
        <w:t>ded</w:t>
      </w:r>
      <w:r>
        <w:rPr>
          <w:color w:val="2D2F2F"/>
          <w:spacing w:val="11"/>
          <w:w w:val="105"/>
        </w:rPr>
        <w:t xml:space="preserve"> </w:t>
      </w:r>
      <w:r>
        <w:rPr>
          <w:color w:val="2D2F2F"/>
          <w:w w:val="105"/>
        </w:rPr>
        <w:t>to</w:t>
      </w:r>
      <w:r>
        <w:rPr>
          <w:color w:val="2D2F2F"/>
          <w:spacing w:val="17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18"/>
          <w:w w:val="105"/>
        </w:rPr>
        <w:t xml:space="preserve"> </w:t>
      </w:r>
      <w:r>
        <w:rPr>
          <w:color w:val="2D2F2F"/>
          <w:w w:val="105"/>
        </w:rPr>
        <w:t>satisfaction</w:t>
      </w:r>
      <w:r>
        <w:rPr>
          <w:color w:val="2D2F2F"/>
          <w:spacing w:val="8"/>
          <w:w w:val="105"/>
        </w:rPr>
        <w:t xml:space="preserve"> </w:t>
      </w:r>
      <w:r>
        <w:rPr>
          <w:color w:val="2D2F2F"/>
          <w:w w:val="105"/>
        </w:rPr>
        <w:t>of</w:t>
      </w:r>
      <w:r>
        <w:rPr>
          <w:color w:val="2D2F2F"/>
          <w:spacing w:val="3"/>
          <w:w w:val="105"/>
        </w:rPr>
        <w:t xml:space="preserve"> </w:t>
      </w:r>
      <w:r>
        <w:rPr>
          <w:color w:val="2D2F2F"/>
          <w:spacing w:val="-1"/>
          <w:w w:val="105"/>
        </w:rPr>
        <w:t>th</w:t>
      </w:r>
      <w:r>
        <w:rPr>
          <w:color w:val="494949"/>
          <w:spacing w:val="-2"/>
          <w:w w:val="105"/>
        </w:rPr>
        <w:t>e</w:t>
      </w:r>
      <w:r>
        <w:rPr>
          <w:color w:val="494949"/>
          <w:spacing w:val="25"/>
          <w:w w:val="105"/>
        </w:rPr>
        <w:t xml:space="preserve"> </w:t>
      </w:r>
      <w:r>
        <w:rPr>
          <w:color w:val="2D2F2F"/>
          <w:spacing w:val="-3"/>
          <w:w w:val="105"/>
        </w:rPr>
        <w:t>re</w:t>
      </w:r>
      <w:r>
        <w:rPr>
          <w:color w:val="494949"/>
          <w:spacing w:val="-3"/>
          <w:w w:val="105"/>
        </w:rPr>
        <w:t>s</w:t>
      </w:r>
      <w:r>
        <w:rPr>
          <w:color w:val="2D2F2F"/>
          <w:spacing w:val="-3"/>
          <w:w w:val="105"/>
        </w:rPr>
        <w:t>ponsi</w:t>
      </w:r>
      <w:r>
        <w:rPr>
          <w:color w:val="2D2F2F"/>
          <w:spacing w:val="-2"/>
          <w:w w:val="105"/>
        </w:rPr>
        <w:t>bl</w:t>
      </w:r>
      <w:r>
        <w:rPr>
          <w:color w:val="2D2F2F"/>
          <w:spacing w:val="-3"/>
          <w:w w:val="105"/>
        </w:rPr>
        <w:t>e</w:t>
      </w:r>
      <w:r>
        <w:rPr>
          <w:color w:val="2D2F2F"/>
          <w:spacing w:val="12"/>
          <w:w w:val="105"/>
        </w:rPr>
        <w:t xml:space="preserve"> </w:t>
      </w:r>
      <w:r>
        <w:rPr>
          <w:color w:val="2D2F2F"/>
          <w:w w:val="105"/>
        </w:rPr>
        <w:t>authority</w:t>
      </w:r>
      <w:r>
        <w:rPr>
          <w:color w:val="2D2F2F"/>
          <w:spacing w:val="37"/>
          <w:w w:val="105"/>
        </w:rPr>
        <w:t xml:space="preserve"> </w:t>
      </w:r>
      <w:r>
        <w:rPr>
          <w:color w:val="2D2F2F"/>
          <w:w w:val="105"/>
        </w:rPr>
        <w:t>upon</w:t>
      </w:r>
      <w:r>
        <w:rPr>
          <w:color w:val="2D2F2F"/>
          <w:spacing w:val="28"/>
        </w:rPr>
        <w:t xml:space="preserve"> </w:t>
      </w:r>
      <w:r>
        <w:rPr>
          <w:color w:val="2D2F2F"/>
          <w:w w:val="105"/>
        </w:rPr>
        <w:t>reques</w:t>
      </w:r>
      <w:r>
        <w:rPr>
          <w:color w:val="2D2F2F"/>
          <w:spacing w:val="-4"/>
          <w:w w:val="105"/>
        </w:rPr>
        <w:t>t</w:t>
      </w:r>
      <w:r>
        <w:rPr>
          <w:color w:val="494949"/>
          <w:w w:val="105"/>
        </w:rPr>
        <w:t>,</w:t>
      </w:r>
      <w:r>
        <w:rPr>
          <w:color w:val="494949"/>
          <w:spacing w:val="-43"/>
          <w:w w:val="105"/>
        </w:rPr>
        <w:t xml:space="preserve"> </w:t>
      </w:r>
      <w:r>
        <w:rPr>
          <w:color w:val="2D2F2F"/>
          <w:w w:val="105"/>
        </w:rPr>
        <w:t>and</w:t>
      </w:r>
      <w:r>
        <w:rPr>
          <w:color w:val="2D2F2F"/>
          <w:spacing w:val="1"/>
          <w:w w:val="105"/>
        </w:rPr>
        <w:t xml:space="preserve"> </w:t>
      </w:r>
      <w:r>
        <w:rPr>
          <w:color w:val="2D2F2F"/>
          <w:w w:val="105"/>
        </w:rPr>
        <w:t>be</w:t>
      </w:r>
      <w:r>
        <w:rPr>
          <w:color w:val="2D2F2F"/>
          <w:spacing w:val="3"/>
          <w:w w:val="105"/>
        </w:rPr>
        <w:t xml:space="preserve"> </w:t>
      </w:r>
      <w:r>
        <w:rPr>
          <w:color w:val="2D2F2F"/>
          <w:w w:val="105"/>
        </w:rPr>
        <w:t>in</w:t>
      </w:r>
      <w:r>
        <w:rPr>
          <w:color w:val="2D2F2F"/>
          <w:spacing w:val="-19"/>
          <w:w w:val="105"/>
        </w:rPr>
        <w:t xml:space="preserve"> </w:t>
      </w:r>
      <w:r>
        <w:rPr>
          <w:color w:val="2D2F2F"/>
          <w:w w:val="105"/>
        </w:rPr>
        <w:t>a</w:t>
      </w:r>
      <w:r>
        <w:rPr>
          <w:color w:val="2D2F2F"/>
          <w:spacing w:val="5"/>
          <w:w w:val="105"/>
        </w:rPr>
        <w:t xml:space="preserve"> </w:t>
      </w:r>
      <w:r>
        <w:rPr>
          <w:color w:val="2D2F2F"/>
          <w:w w:val="105"/>
        </w:rPr>
        <w:t>form</w:t>
      </w:r>
      <w:r>
        <w:rPr>
          <w:color w:val="2D2F2F"/>
          <w:spacing w:val="5"/>
          <w:w w:val="105"/>
        </w:rPr>
        <w:t xml:space="preserve"> </w:t>
      </w:r>
      <w:r>
        <w:rPr>
          <w:color w:val="2D2F2F"/>
          <w:w w:val="105"/>
        </w:rPr>
        <w:t>that</w:t>
      </w:r>
      <w:r>
        <w:rPr>
          <w:color w:val="2D2F2F"/>
          <w:spacing w:val="4"/>
          <w:w w:val="105"/>
        </w:rPr>
        <w:t xml:space="preserve"> </w:t>
      </w:r>
      <w:r>
        <w:rPr>
          <w:color w:val="2D2F2F"/>
          <w:w w:val="105"/>
        </w:rPr>
        <w:t>app</w:t>
      </w:r>
      <w:r>
        <w:rPr>
          <w:color w:val="2D2F2F"/>
          <w:spacing w:val="7"/>
          <w:w w:val="105"/>
        </w:rPr>
        <w:t>l</w:t>
      </w:r>
      <w:r>
        <w:rPr>
          <w:color w:val="2D2F2F"/>
          <w:spacing w:val="-20"/>
          <w:w w:val="105"/>
        </w:rPr>
        <w:t>i</w:t>
      </w:r>
      <w:r>
        <w:rPr>
          <w:color w:val="2D2F2F"/>
          <w:spacing w:val="1"/>
          <w:w w:val="105"/>
        </w:rPr>
        <w:t>e</w:t>
      </w:r>
      <w:r>
        <w:rPr>
          <w:color w:val="494949"/>
          <w:w w:val="105"/>
        </w:rPr>
        <w:t>s</w:t>
      </w:r>
      <w:r>
        <w:rPr>
          <w:color w:val="494949"/>
          <w:spacing w:val="-5"/>
          <w:w w:val="105"/>
        </w:rPr>
        <w:t xml:space="preserve"> </w:t>
      </w:r>
      <w:r>
        <w:rPr>
          <w:color w:val="2D2F2F"/>
          <w:w w:val="105"/>
        </w:rPr>
        <w:t>to</w:t>
      </w:r>
      <w:r>
        <w:rPr>
          <w:color w:val="2D2F2F"/>
          <w:spacing w:val="3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9"/>
          <w:w w:val="105"/>
        </w:rPr>
        <w:t xml:space="preserve"> </w:t>
      </w:r>
      <w:r>
        <w:rPr>
          <w:color w:val="2D2F2F"/>
          <w:spacing w:val="-20"/>
          <w:w w:val="105"/>
        </w:rPr>
        <w:t>l</w:t>
      </w:r>
      <w:r>
        <w:rPr>
          <w:color w:val="2D2F2F"/>
          <w:w w:val="105"/>
        </w:rPr>
        <w:t>and</w:t>
      </w:r>
      <w:r>
        <w:rPr>
          <w:color w:val="2D2F2F"/>
          <w:spacing w:val="2"/>
          <w:w w:val="105"/>
        </w:rPr>
        <w:t xml:space="preserve"> </w:t>
      </w:r>
      <w:r>
        <w:rPr>
          <w:color w:val="2D2F2F"/>
          <w:w w:val="105"/>
        </w:rPr>
        <w:t>upon</w:t>
      </w:r>
      <w:r>
        <w:rPr>
          <w:color w:val="2D2F2F"/>
          <w:spacing w:val="2"/>
          <w:w w:val="105"/>
        </w:rPr>
        <w:t xml:space="preserve"> </w:t>
      </w:r>
      <w:r>
        <w:rPr>
          <w:color w:val="2D2F2F"/>
          <w:w w:val="105"/>
        </w:rPr>
        <w:t>wh</w:t>
      </w:r>
      <w:r>
        <w:rPr>
          <w:color w:val="2D2F2F"/>
          <w:spacing w:val="5"/>
          <w:w w:val="105"/>
        </w:rPr>
        <w:t>i</w:t>
      </w:r>
      <w:r>
        <w:rPr>
          <w:color w:val="2D2F2F"/>
          <w:w w:val="105"/>
        </w:rPr>
        <w:t>ch</w:t>
      </w:r>
      <w:r>
        <w:rPr>
          <w:color w:val="2D2F2F"/>
          <w:spacing w:val="-7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11"/>
          <w:w w:val="105"/>
        </w:rPr>
        <w:t xml:space="preserve"> </w:t>
      </w:r>
      <w:r>
        <w:rPr>
          <w:color w:val="2D2F2F"/>
          <w:w w:val="105"/>
        </w:rPr>
        <w:t>no</w:t>
      </w:r>
      <w:r>
        <w:rPr>
          <w:color w:val="2D2F2F"/>
          <w:spacing w:val="-9"/>
          <w:w w:val="105"/>
        </w:rPr>
        <w:t>i</w:t>
      </w:r>
      <w:r>
        <w:rPr>
          <w:color w:val="2D2F2F"/>
          <w:w w:val="105"/>
        </w:rPr>
        <w:t>se</w:t>
      </w:r>
      <w:r>
        <w:rPr>
          <w:color w:val="2D2F2F"/>
          <w:spacing w:val="2"/>
          <w:w w:val="105"/>
        </w:rPr>
        <w:t xml:space="preserve"> </w:t>
      </w:r>
      <w:r>
        <w:rPr>
          <w:color w:val="2D2F2F"/>
          <w:w w:val="105"/>
        </w:rPr>
        <w:t>sen</w:t>
      </w:r>
      <w:r>
        <w:rPr>
          <w:color w:val="2D2F2F"/>
          <w:spacing w:val="12"/>
          <w:w w:val="105"/>
        </w:rPr>
        <w:t>s</w:t>
      </w:r>
      <w:r>
        <w:rPr>
          <w:color w:val="494949"/>
          <w:spacing w:val="-20"/>
          <w:w w:val="105"/>
        </w:rPr>
        <w:t>i</w:t>
      </w:r>
      <w:r>
        <w:rPr>
          <w:color w:val="2D2F2F"/>
          <w:w w:val="105"/>
        </w:rPr>
        <w:t>t</w:t>
      </w:r>
      <w:r>
        <w:rPr>
          <w:color w:val="2D2F2F"/>
          <w:spacing w:val="-17"/>
          <w:w w:val="105"/>
        </w:rPr>
        <w:t>i</w:t>
      </w:r>
      <w:r>
        <w:rPr>
          <w:color w:val="2D2F2F"/>
          <w:w w:val="105"/>
        </w:rPr>
        <w:t>ve</w:t>
      </w:r>
      <w:r>
        <w:rPr>
          <w:color w:val="2D2F2F"/>
          <w:spacing w:val="10"/>
          <w:w w:val="105"/>
        </w:rPr>
        <w:t xml:space="preserve"> </w:t>
      </w:r>
      <w:r>
        <w:rPr>
          <w:color w:val="2D2F2F"/>
          <w:spacing w:val="-20"/>
          <w:w w:val="105"/>
        </w:rPr>
        <w:t>l</w:t>
      </w:r>
      <w:r>
        <w:rPr>
          <w:color w:val="2D2F2F"/>
          <w:w w:val="105"/>
        </w:rPr>
        <w:t>ocat</w:t>
      </w:r>
      <w:r>
        <w:rPr>
          <w:color w:val="2D2F2F"/>
          <w:spacing w:val="-8"/>
          <w:w w:val="105"/>
        </w:rPr>
        <w:t>i</w:t>
      </w:r>
      <w:r>
        <w:rPr>
          <w:color w:val="2D2F2F"/>
          <w:w w:val="105"/>
        </w:rPr>
        <w:t>on</w:t>
      </w:r>
      <w:r>
        <w:rPr>
          <w:color w:val="2D2F2F"/>
          <w:spacing w:val="-10"/>
          <w:w w:val="105"/>
        </w:rPr>
        <w:t xml:space="preserve"> </w:t>
      </w:r>
      <w:r>
        <w:rPr>
          <w:color w:val="2D2F2F"/>
          <w:spacing w:val="-27"/>
          <w:w w:val="105"/>
        </w:rPr>
        <w:t>i</w:t>
      </w:r>
      <w:r>
        <w:rPr>
          <w:color w:val="2D2F2F"/>
          <w:w w:val="105"/>
        </w:rPr>
        <w:t>s</w:t>
      </w:r>
      <w:r>
        <w:rPr>
          <w:color w:val="2D2F2F"/>
          <w:w w:val="89"/>
        </w:rPr>
        <w:t xml:space="preserve"> </w:t>
      </w:r>
      <w:r>
        <w:rPr>
          <w:color w:val="2D2F2F"/>
          <w:spacing w:val="-20"/>
          <w:w w:val="105"/>
        </w:rPr>
        <w:t>l</w:t>
      </w:r>
      <w:r>
        <w:rPr>
          <w:color w:val="2D2F2F"/>
          <w:w w:val="105"/>
        </w:rPr>
        <w:t>ocated</w:t>
      </w:r>
      <w:r>
        <w:rPr>
          <w:color w:val="2D2F2F"/>
          <w:spacing w:val="-3"/>
          <w:w w:val="105"/>
        </w:rPr>
        <w:t xml:space="preserve"> </w:t>
      </w:r>
      <w:r>
        <w:rPr>
          <w:color w:val="2D2F2F"/>
          <w:w w:val="105"/>
        </w:rPr>
        <w:t>for</w:t>
      </w:r>
      <w:r>
        <w:rPr>
          <w:color w:val="2D2F2F"/>
          <w:spacing w:val="-4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-1"/>
          <w:w w:val="105"/>
        </w:rPr>
        <w:t xml:space="preserve"> </w:t>
      </w:r>
      <w:r>
        <w:rPr>
          <w:color w:val="2D2F2F"/>
          <w:spacing w:val="-15"/>
          <w:w w:val="105"/>
        </w:rPr>
        <w:t>l</w:t>
      </w:r>
      <w:r>
        <w:rPr>
          <w:color w:val="2D2F2F"/>
          <w:w w:val="105"/>
        </w:rPr>
        <w:t>ife</w:t>
      </w:r>
      <w:r>
        <w:rPr>
          <w:color w:val="2D2F2F"/>
          <w:spacing w:val="-21"/>
          <w:w w:val="105"/>
        </w:rPr>
        <w:t xml:space="preserve"> </w:t>
      </w:r>
      <w:r>
        <w:rPr>
          <w:color w:val="2D2F2F"/>
          <w:w w:val="105"/>
        </w:rPr>
        <w:t>of</w:t>
      </w:r>
      <w:r>
        <w:rPr>
          <w:color w:val="2D2F2F"/>
          <w:spacing w:val="-12"/>
          <w:w w:val="105"/>
        </w:rPr>
        <w:t xml:space="preserve"> </w:t>
      </w:r>
      <w:r>
        <w:rPr>
          <w:color w:val="2D2F2F"/>
          <w:w w:val="105"/>
        </w:rPr>
        <w:t>the</w:t>
      </w:r>
      <w:r>
        <w:rPr>
          <w:color w:val="2D2F2F"/>
          <w:spacing w:val="-3"/>
          <w:w w:val="105"/>
        </w:rPr>
        <w:t xml:space="preserve"> </w:t>
      </w:r>
      <w:r>
        <w:rPr>
          <w:color w:val="2D2F2F"/>
          <w:w w:val="105"/>
        </w:rPr>
        <w:t>w</w:t>
      </w:r>
      <w:r>
        <w:rPr>
          <w:color w:val="2D2F2F"/>
          <w:spacing w:val="9"/>
          <w:w w:val="105"/>
        </w:rPr>
        <w:t>i</w:t>
      </w:r>
      <w:r>
        <w:rPr>
          <w:color w:val="2D2F2F"/>
          <w:w w:val="105"/>
        </w:rPr>
        <w:t>nd</w:t>
      </w:r>
      <w:r>
        <w:rPr>
          <w:color w:val="2D2F2F"/>
          <w:spacing w:val="-19"/>
          <w:w w:val="105"/>
        </w:rPr>
        <w:t xml:space="preserve"> </w:t>
      </w:r>
      <w:r>
        <w:rPr>
          <w:color w:val="2D2F2F"/>
          <w:w w:val="105"/>
        </w:rPr>
        <w:t>energy</w:t>
      </w:r>
      <w:r>
        <w:rPr>
          <w:color w:val="2D2F2F"/>
          <w:spacing w:val="1"/>
          <w:w w:val="105"/>
        </w:rPr>
        <w:t xml:space="preserve"> </w:t>
      </w:r>
      <w:r>
        <w:rPr>
          <w:color w:val="2D2F2F"/>
          <w:w w:val="105"/>
        </w:rPr>
        <w:t>fac</w:t>
      </w:r>
      <w:r>
        <w:rPr>
          <w:color w:val="2D2F2F"/>
          <w:spacing w:val="6"/>
          <w:w w:val="105"/>
        </w:rPr>
        <w:t>i</w:t>
      </w:r>
      <w:r>
        <w:rPr>
          <w:color w:val="2D2F2F"/>
          <w:spacing w:val="-18"/>
          <w:w w:val="105"/>
        </w:rPr>
        <w:t>l</w:t>
      </w:r>
      <w:r>
        <w:rPr>
          <w:color w:val="2D2F2F"/>
          <w:spacing w:val="-24"/>
          <w:w w:val="105"/>
        </w:rPr>
        <w:t>i</w:t>
      </w:r>
      <w:r>
        <w:rPr>
          <w:color w:val="2D2F2F"/>
          <w:w w:val="105"/>
        </w:rPr>
        <w:t>ty.</w:t>
      </w:r>
    </w:p>
    <w:p w14:paraId="13EDDC03" w14:textId="77777777" w:rsidR="00A5052B" w:rsidRDefault="00A5052B">
      <w:pPr>
        <w:spacing w:line="321" w:lineRule="auto"/>
        <w:jc w:val="both"/>
        <w:sectPr w:rsidR="00A5052B">
          <w:pgSz w:w="11910" w:h="16830"/>
          <w:pgMar w:top="1080" w:right="980" w:bottom="840" w:left="1600" w:header="0" w:footer="650" w:gutter="0"/>
          <w:cols w:space="720"/>
        </w:sectPr>
      </w:pPr>
    </w:p>
    <w:p w14:paraId="13EDDC04" w14:textId="77777777" w:rsidR="00A5052B" w:rsidRDefault="00A72E41">
      <w:pPr>
        <w:spacing w:before="56"/>
        <w:ind w:left="19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D3D3D"/>
          <w:w w:val="105"/>
          <w:sz w:val="18"/>
        </w:rPr>
        <w:lastRenderedPageBreak/>
        <w:t>Aocillary</w:t>
      </w:r>
      <w:r>
        <w:rPr>
          <w:rFonts w:ascii="Arial"/>
          <w:b/>
          <w:color w:val="3D3D3D"/>
          <w:spacing w:val="-3"/>
          <w:w w:val="105"/>
          <w:sz w:val="18"/>
        </w:rPr>
        <w:t xml:space="preserve"> </w:t>
      </w:r>
      <w:r>
        <w:rPr>
          <w:rFonts w:ascii="Arial"/>
          <w:b/>
          <w:color w:val="3D3D3D"/>
          <w:w w:val="105"/>
          <w:sz w:val="18"/>
        </w:rPr>
        <w:t>Infrastructure</w:t>
      </w:r>
      <w:r>
        <w:rPr>
          <w:rFonts w:ascii="Arial"/>
          <w:b/>
          <w:color w:val="3D3D3D"/>
          <w:spacing w:val="-6"/>
          <w:w w:val="105"/>
          <w:sz w:val="18"/>
        </w:rPr>
        <w:t xml:space="preserve"> </w:t>
      </w:r>
      <w:r>
        <w:rPr>
          <w:rFonts w:ascii="Arial"/>
          <w:b/>
          <w:color w:val="3D3D3D"/>
          <w:w w:val="105"/>
          <w:sz w:val="18"/>
        </w:rPr>
        <w:t>Performance</w:t>
      </w:r>
      <w:r>
        <w:rPr>
          <w:rFonts w:ascii="Arial"/>
          <w:b/>
          <w:color w:val="3D3D3D"/>
          <w:spacing w:val="-4"/>
          <w:w w:val="105"/>
          <w:sz w:val="18"/>
        </w:rPr>
        <w:t xml:space="preserve"> </w:t>
      </w:r>
      <w:r>
        <w:rPr>
          <w:rFonts w:ascii="Arial"/>
          <w:b/>
          <w:color w:val="3D3D3D"/>
          <w:w w:val="105"/>
          <w:sz w:val="18"/>
        </w:rPr>
        <w:t>Requirements</w:t>
      </w:r>
    </w:p>
    <w:p w14:paraId="13EDDC05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06" w14:textId="77777777" w:rsidR="00A5052B" w:rsidRDefault="00A72E41">
      <w:pPr>
        <w:pStyle w:val="BodyText"/>
        <w:numPr>
          <w:ilvl w:val="0"/>
          <w:numId w:val="17"/>
        </w:numPr>
        <w:tabs>
          <w:tab w:val="left" w:pos="560"/>
        </w:tabs>
        <w:spacing w:before="111" w:line="321" w:lineRule="auto"/>
        <w:ind w:left="559" w:right="443" w:hanging="342"/>
        <w:jc w:val="both"/>
      </w:pPr>
      <w:r>
        <w:rPr>
          <w:color w:val="3D3D3D"/>
        </w:rPr>
        <w:t>Subject</w:t>
      </w:r>
      <w:r>
        <w:rPr>
          <w:color w:val="3D3D3D"/>
          <w:spacing w:val="22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10"/>
        </w:rPr>
        <w:t xml:space="preserve"> </w:t>
      </w:r>
      <w:r>
        <w:rPr>
          <w:color w:val="595959"/>
          <w:spacing w:val="-2"/>
        </w:rPr>
        <w:t>c</w:t>
      </w:r>
      <w:r>
        <w:rPr>
          <w:color w:val="3D3D3D"/>
        </w:rPr>
        <w:t>ond</w:t>
      </w:r>
      <w:r>
        <w:rPr>
          <w:color w:val="3D3D3D"/>
          <w:spacing w:val="-9"/>
        </w:rPr>
        <w:t>i</w:t>
      </w:r>
      <w:r>
        <w:rPr>
          <w:color w:val="3D3D3D"/>
        </w:rPr>
        <w:t>t</w:t>
      </w:r>
      <w:r>
        <w:rPr>
          <w:color w:val="3D3D3D"/>
          <w:spacing w:val="-6"/>
        </w:rPr>
        <w:t>i</w:t>
      </w:r>
      <w:r>
        <w:rPr>
          <w:color w:val="3D3D3D"/>
        </w:rPr>
        <w:t>on</w:t>
      </w:r>
      <w:r>
        <w:rPr>
          <w:color w:val="3D3D3D"/>
          <w:spacing w:val="34"/>
        </w:rPr>
        <w:t xml:space="preserve"> </w:t>
      </w:r>
      <w:r>
        <w:rPr>
          <w:color w:val="3D3D3D"/>
          <w:spacing w:val="-44"/>
        </w:rPr>
        <w:t>1</w:t>
      </w:r>
      <w:r>
        <w:rPr>
          <w:color w:val="3D3D3D"/>
        </w:rPr>
        <w:t>7,</w:t>
      </w:r>
      <w:r>
        <w:rPr>
          <w:color w:val="3D3D3D"/>
          <w:spacing w:val="25"/>
        </w:rPr>
        <w:t xml:space="preserve"> </w:t>
      </w:r>
      <w:r>
        <w:rPr>
          <w:color w:val="3D3D3D"/>
        </w:rPr>
        <w:t>no</w:t>
      </w:r>
      <w:r>
        <w:rPr>
          <w:color w:val="3D3D3D"/>
          <w:spacing w:val="-10"/>
        </w:rPr>
        <w:t>i</w:t>
      </w:r>
      <w:r>
        <w:rPr>
          <w:color w:val="3D3D3D"/>
        </w:rPr>
        <w:t>se</w:t>
      </w:r>
      <w:r>
        <w:rPr>
          <w:color w:val="3D3D3D"/>
          <w:spacing w:val="18"/>
        </w:rPr>
        <w:t xml:space="preserve"> </w:t>
      </w:r>
      <w:r>
        <w:rPr>
          <w:color w:val="3D3D3D"/>
        </w:rPr>
        <w:t>from</w:t>
      </w:r>
      <w:r>
        <w:rPr>
          <w:color w:val="3D3D3D"/>
          <w:spacing w:val="29"/>
        </w:rPr>
        <w:t xml:space="preserve"> </w:t>
      </w:r>
      <w:r>
        <w:rPr>
          <w:color w:val="3D3D3D"/>
        </w:rPr>
        <w:t>ancillary</w:t>
      </w:r>
      <w:r>
        <w:rPr>
          <w:color w:val="3D3D3D"/>
          <w:spacing w:val="45"/>
        </w:rPr>
        <w:t xml:space="preserve"> </w:t>
      </w:r>
      <w:r>
        <w:rPr>
          <w:color w:val="3D3D3D"/>
        </w:rPr>
        <w:t>infrastructure</w:t>
      </w:r>
      <w:r>
        <w:rPr>
          <w:color w:val="3D3D3D"/>
          <w:spacing w:val="32"/>
        </w:rPr>
        <w:t xml:space="preserve"> </w:t>
      </w:r>
      <w:r>
        <w:rPr>
          <w:color w:val="3D3D3D"/>
          <w:spacing w:val="12"/>
        </w:rPr>
        <w:t>a</w:t>
      </w:r>
      <w:r>
        <w:rPr>
          <w:color w:val="595959"/>
          <w:spacing w:val="4"/>
        </w:rPr>
        <w:t>s</w:t>
      </w:r>
      <w:r>
        <w:rPr>
          <w:color w:val="3D3D3D"/>
        </w:rPr>
        <w:t>sociated</w:t>
      </w:r>
      <w:r>
        <w:rPr>
          <w:color w:val="3D3D3D"/>
          <w:spacing w:val="33"/>
        </w:rPr>
        <w:t xml:space="preserve"> </w:t>
      </w:r>
      <w:r>
        <w:rPr>
          <w:color w:val="3D3D3D"/>
        </w:rPr>
        <w:t>with</w:t>
      </w:r>
      <w:r>
        <w:rPr>
          <w:color w:val="3D3D3D"/>
          <w:spacing w:val="26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21"/>
        </w:rPr>
        <w:t xml:space="preserve"> </w:t>
      </w:r>
      <w:r>
        <w:rPr>
          <w:color w:val="3D3D3D"/>
        </w:rPr>
        <w:t>w</w:t>
      </w:r>
      <w:r>
        <w:rPr>
          <w:color w:val="3D3D3D"/>
          <w:spacing w:val="9"/>
        </w:rPr>
        <w:t>i</w:t>
      </w:r>
      <w:r>
        <w:rPr>
          <w:color w:val="3D3D3D"/>
        </w:rPr>
        <w:t>nd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energy</w:t>
      </w:r>
      <w:r>
        <w:rPr>
          <w:color w:val="3D3D3D"/>
          <w:w w:val="97"/>
        </w:rPr>
        <w:t xml:space="preserve"> </w:t>
      </w:r>
      <w:r>
        <w:rPr>
          <w:color w:val="3D3D3D"/>
        </w:rPr>
        <w:t>faci</w:t>
      </w:r>
      <w:r>
        <w:rPr>
          <w:color w:val="3D3D3D"/>
          <w:spacing w:val="11"/>
        </w:rPr>
        <w:t>l</w:t>
      </w:r>
      <w:r>
        <w:rPr>
          <w:color w:val="3D3D3D"/>
          <w:spacing w:val="-23"/>
        </w:rPr>
        <w:t>i</w:t>
      </w:r>
      <w:r>
        <w:rPr>
          <w:color w:val="3D3D3D"/>
        </w:rPr>
        <w:t>ty</w:t>
      </w:r>
      <w:r>
        <w:rPr>
          <w:color w:val="3D3D3D"/>
          <w:spacing w:val="6"/>
        </w:rPr>
        <w:t xml:space="preserve"> </w:t>
      </w:r>
      <w:r>
        <w:rPr>
          <w:color w:val="3D3D3D"/>
        </w:rPr>
        <w:t>must</w:t>
      </w:r>
      <w:r>
        <w:rPr>
          <w:color w:val="3D3D3D"/>
          <w:spacing w:val="2"/>
        </w:rPr>
        <w:t xml:space="preserve"> </w:t>
      </w:r>
      <w:r>
        <w:rPr>
          <w:color w:val="3D3D3D"/>
        </w:rPr>
        <w:t>comply</w:t>
      </w:r>
      <w:r>
        <w:rPr>
          <w:color w:val="3D3D3D"/>
          <w:spacing w:val="2"/>
        </w:rPr>
        <w:t xml:space="preserve"> </w:t>
      </w:r>
      <w:r>
        <w:rPr>
          <w:color w:val="3D3D3D"/>
        </w:rPr>
        <w:t>w</w:t>
      </w:r>
      <w:r>
        <w:rPr>
          <w:color w:val="3D3D3D"/>
          <w:spacing w:val="-5"/>
        </w:rPr>
        <w:t>i</w:t>
      </w:r>
      <w:r>
        <w:rPr>
          <w:color w:val="3D3D3D"/>
        </w:rPr>
        <w:t>th</w:t>
      </w:r>
      <w:r>
        <w:rPr>
          <w:color w:val="3D3D3D"/>
          <w:spacing w:val="-8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16"/>
        </w:rPr>
        <w:t xml:space="preserve"> </w:t>
      </w:r>
      <w:r>
        <w:rPr>
          <w:color w:val="3D3D3D"/>
        </w:rPr>
        <w:t>no</w:t>
      </w:r>
      <w:r>
        <w:rPr>
          <w:color w:val="3D3D3D"/>
          <w:spacing w:val="-10"/>
        </w:rPr>
        <w:t>i</w:t>
      </w:r>
      <w:r>
        <w:rPr>
          <w:color w:val="3D3D3D"/>
        </w:rPr>
        <w:t>se</w:t>
      </w:r>
      <w:r>
        <w:rPr>
          <w:color w:val="3D3D3D"/>
          <w:spacing w:val="8"/>
        </w:rPr>
        <w:t xml:space="preserve"> </w:t>
      </w:r>
      <w:r>
        <w:rPr>
          <w:color w:val="3D3D3D"/>
          <w:spacing w:val="-19"/>
        </w:rPr>
        <w:t>l</w:t>
      </w:r>
      <w:r>
        <w:rPr>
          <w:color w:val="3D3D3D"/>
        </w:rPr>
        <w:t>eve</w:t>
      </w:r>
      <w:r>
        <w:rPr>
          <w:color w:val="3D3D3D"/>
          <w:spacing w:val="-1"/>
        </w:rPr>
        <w:t>l</w:t>
      </w:r>
      <w:r>
        <w:rPr>
          <w:color w:val="3D3D3D"/>
        </w:rPr>
        <w:t>s</w:t>
      </w:r>
      <w:r>
        <w:rPr>
          <w:color w:val="3D3D3D"/>
          <w:spacing w:val="-9"/>
        </w:rPr>
        <w:t xml:space="preserve"> </w:t>
      </w:r>
      <w:r>
        <w:rPr>
          <w:color w:val="3D3D3D"/>
        </w:rPr>
        <w:t>for</w:t>
      </w:r>
      <w:r>
        <w:rPr>
          <w:color w:val="3D3D3D"/>
          <w:spacing w:val="15"/>
        </w:rPr>
        <w:t xml:space="preserve"> </w:t>
      </w:r>
      <w:r>
        <w:rPr>
          <w:color w:val="3D3D3D"/>
        </w:rPr>
        <w:t>no</w:t>
      </w:r>
      <w:r>
        <w:rPr>
          <w:color w:val="3D3D3D"/>
          <w:spacing w:val="-10"/>
        </w:rPr>
        <w:t>i</w:t>
      </w:r>
      <w:r>
        <w:rPr>
          <w:color w:val="3D3D3D"/>
        </w:rPr>
        <w:t>se</w:t>
      </w:r>
      <w:r>
        <w:rPr>
          <w:color w:val="3D3D3D"/>
          <w:spacing w:val="6"/>
        </w:rPr>
        <w:t xml:space="preserve"> </w:t>
      </w:r>
      <w:r>
        <w:rPr>
          <w:color w:val="3D3D3D"/>
        </w:rPr>
        <w:t>sensitive</w:t>
      </w:r>
      <w:r>
        <w:rPr>
          <w:color w:val="3D3D3D"/>
          <w:spacing w:val="1"/>
        </w:rPr>
        <w:t xml:space="preserve"> </w:t>
      </w:r>
      <w:r>
        <w:rPr>
          <w:color w:val="3D3D3D"/>
        </w:rPr>
        <w:t>areas</w:t>
      </w:r>
      <w:r>
        <w:rPr>
          <w:color w:val="3D3D3D"/>
          <w:spacing w:val="11"/>
        </w:rPr>
        <w:t xml:space="preserve"> </w:t>
      </w:r>
      <w:r>
        <w:rPr>
          <w:color w:val="3D3D3D"/>
          <w:spacing w:val="-19"/>
        </w:rPr>
        <w:t>i</w:t>
      </w:r>
      <w:r>
        <w:rPr>
          <w:color w:val="3D3D3D"/>
        </w:rPr>
        <w:t>n</w:t>
      </w:r>
      <w:r>
        <w:rPr>
          <w:color w:val="3D3D3D"/>
          <w:spacing w:val="-11"/>
        </w:rPr>
        <w:t xml:space="preserve"> </w:t>
      </w:r>
      <w:r>
        <w:rPr>
          <w:color w:val="3D3D3D"/>
        </w:rPr>
        <w:t>accordance</w:t>
      </w:r>
      <w:r>
        <w:rPr>
          <w:color w:val="3D3D3D"/>
          <w:spacing w:val="19"/>
        </w:rPr>
        <w:t xml:space="preserve"> </w:t>
      </w:r>
      <w:r>
        <w:rPr>
          <w:color w:val="3D3D3D"/>
        </w:rPr>
        <w:t>with</w:t>
      </w:r>
      <w:r>
        <w:rPr>
          <w:color w:val="3D3D3D"/>
          <w:spacing w:val="20"/>
        </w:rPr>
        <w:t xml:space="preserve"> </w:t>
      </w:r>
      <w:r>
        <w:rPr>
          <w:color w:val="3D3D3D"/>
        </w:rPr>
        <w:t>N</w:t>
      </w:r>
      <w:r>
        <w:rPr>
          <w:color w:val="3D3D3D"/>
          <w:spacing w:val="-8"/>
        </w:rPr>
        <w:t>I</w:t>
      </w:r>
      <w:r>
        <w:rPr>
          <w:color w:val="3D3D3D"/>
        </w:rPr>
        <w:t>RV</w:t>
      </w:r>
      <w:r>
        <w:rPr>
          <w:color w:val="3D3D3D"/>
          <w:spacing w:val="-1"/>
        </w:rPr>
        <w:t xml:space="preserve"> </w:t>
      </w:r>
      <w:r>
        <w:rPr>
          <w:color w:val="3D3D3D"/>
        </w:rPr>
        <w:t>at</w:t>
      </w:r>
      <w:r>
        <w:rPr>
          <w:color w:val="3D3D3D"/>
          <w:w w:val="105"/>
        </w:rPr>
        <w:t xml:space="preserve"> </w:t>
      </w:r>
      <w:r>
        <w:rPr>
          <w:color w:val="3D3D3D"/>
        </w:rPr>
        <w:t>all</w:t>
      </w:r>
      <w:r>
        <w:rPr>
          <w:color w:val="3D3D3D"/>
          <w:spacing w:val="29"/>
        </w:rPr>
        <w:t xml:space="preserve"> </w:t>
      </w:r>
      <w:r>
        <w:rPr>
          <w:color w:val="3D3D3D"/>
        </w:rPr>
        <w:t>ti</w:t>
      </w:r>
      <w:r>
        <w:rPr>
          <w:color w:val="3D3D3D"/>
          <w:spacing w:val="1"/>
        </w:rPr>
        <w:t>mes</w:t>
      </w:r>
      <w:r>
        <w:rPr>
          <w:color w:val="595959"/>
        </w:rPr>
        <w:t>.</w:t>
      </w:r>
    </w:p>
    <w:p w14:paraId="13EDDC07" w14:textId="77777777" w:rsidR="00A5052B" w:rsidRDefault="00A5052B">
      <w:pPr>
        <w:spacing w:before="8"/>
        <w:rPr>
          <w:rFonts w:ascii="Arial" w:eastAsia="Arial" w:hAnsi="Arial" w:cs="Arial"/>
          <w:sz w:val="20"/>
          <w:szCs w:val="20"/>
        </w:rPr>
      </w:pPr>
    </w:p>
    <w:p w14:paraId="13EDDC08" w14:textId="77777777" w:rsidR="00A5052B" w:rsidRDefault="00A72E41">
      <w:pPr>
        <w:pStyle w:val="BodyText"/>
        <w:numPr>
          <w:ilvl w:val="0"/>
          <w:numId w:val="17"/>
        </w:numPr>
        <w:tabs>
          <w:tab w:val="left" w:pos="546"/>
        </w:tabs>
        <w:spacing w:line="317" w:lineRule="auto"/>
        <w:ind w:left="552" w:right="437" w:hanging="342"/>
        <w:jc w:val="both"/>
      </w:pPr>
      <w:r>
        <w:rPr>
          <w:color w:val="3D3D3D"/>
          <w:w w:val="105"/>
        </w:rPr>
        <w:t>The</w:t>
      </w:r>
      <w:r>
        <w:rPr>
          <w:color w:val="3D3D3D"/>
          <w:spacing w:val="7"/>
          <w:w w:val="105"/>
        </w:rPr>
        <w:t xml:space="preserve"> </w:t>
      </w:r>
      <w:r>
        <w:rPr>
          <w:color w:val="3D3D3D"/>
          <w:w w:val="105"/>
        </w:rPr>
        <w:t>lim</w:t>
      </w:r>
      <w:r>
        <w:rPr>
          <w:color w:val="3D3D3D"/>
          <w:spacing w:val="-23"/>
          <w:w w:val="105"/>
        </w:rPr>
        <w:t>i</w:t>
      </w:r>
      <w:r>
        <w:rPr>
          <w:color w:val="3D3D3D"/>
          <w:w w:val="105"/>
        </w:rPr>
        <w:t>ts</w:t>
      </w:r>
      <w:r>
        <w:rPr>
          <w:color w:val="3D3D3D"/>
          <w:spacing w:val="-5"/>
          <w:w w:val="105"/>
        </w:rPr>
        <w:t xml:space="preserve"> </w:t>
      </w:r>
      <w:r>
        <w:rPr>
          <w:color w:val="3D3D3D"/>
          <w:w w:val="105"/>
        </w:rPr>
        <w:t>specified</w:t>
      </w:r>
      <w:r>
        <w:rPr>
          <w:color w:val="3D3D3D"/>
          <w:spacing w:val="9"/>
          <w:w w:val="105"/>
        </w:rPr>
        <w:t xml:space="preserve"> </w:t>
      </w:r>
      <w:r>
        <w:rPr>
          <w:color w:val="3D3D3D"/>
          <w:spacing w:val="-15"/>
          <w:w w:val="105"/>
        </w:rPr>
        <w:t>i</w:t>
      </w:r>
      <w:r>
        <w:rPr>
          <w:color w:val="3D3D3D"/>
          <w:w w:val="105"/>
        </w:rPr>
        <w:t>n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condition</w:t>
      </w:r>
      <w:r>
        <w:rPr>
          <w:color w:val="3D3D3D"/>
          <w:spacing w:val="-2"/>
          <w:w w:val="105"/>
        </w:rPr>
        <w:t xml:space="preserve"> </w:t>
      </w:r>
      <w:r>
        <w:rPr>
          <w:color w:val="3D3D3D"/>
          <w:spacing w:val="-57"/>
          <w:w w:val="105"/>
        </w:rPr>
        <w:t>1</w:t>
      </w:r>
      <w:r>
        <w:rPr>
          <w:color w:val="3D3D3D"/>
          <w:w w:val="105"/>
        </w:rPr>
        <w:t>6</w:t>
      </w:r>
      <w:r>
        <w:rPr>
          <w:color w:val="3D3D3D"/>
          <w:spacing w:val="-11"/>
          <w:w w:val="105"/>
        </w:rPr>
        <w:t xml:space="preserve"> </w:t>
      </w:r>
      <w:r>
        <w:rPr>
          <w:color w:val="3D3D3D"/>
          <w:w w:val="105"/>
        </w:rPr>
        <w:t>do</w:t>
      </w:r>
      <w:r>
        <w:rPr>
          <w:color w:val="3D3D3D"/>
          <w:spacing w:val="-7"/>
          <w:w w:val="105"/>
        </w:rPr>
        <w:t xml:space="preserve"> </w:t>
      </w:r>
      <w:r>
        <w:rPr>
          <w:color w:val="3D3D3D"/>
          <w:w w:val="105"/>
        </w:rPr>
        <w:t>not</w:t>
      </w:r>
      <w:r>
        <w:rPr>
          <w:color w:val="3D3D3D"/>
          <w:spacing w:val="-9"/>
          <w:w w:val="105"/>
        </w:rPr>
        <w:t xml:space="preserve"> </w:t>
      </w:r>
      <w:r>
        <w:rPr>
          <w:color w:val="3D3D3D"/>
          <w:w w:val="105"/>
        </w:rPr>
        <w:t>apply</w:t>
      </w:r>
      <w:r>
        <w:rPr>
          <w:color w:val="3D3D3D"/>
          <w:spacing w:val="1"/>
          <w:w w:val="105"/>
        </w:rPr>
        <w:t xml:space="preserve"> </w:t>
      </w:r>
      <w:r>
        <w:rPr>
          <w:color w:val="3D3D3D"/>
          <w:w w:val="105"/>
        </w:rPr>
        <w:t>if</w:t>
      </w:r>
      <w:r>
        <w:rPr>
          <w:color w:val="3D3D3D"/>
          <w:spacing w:val="-16"/>
          <w:w w:val="105"/>
        </w:rPr>
        <w:t xml:space="preserve"> </w:t>
      </w:r>
      <w:r>
        <w:rPr>
          <w:color w:val="3D3D3D"/>
          <w:w w:val="105"/>
        </w:rPr>
        <w:t>an</w:t>
      </w:r>
      <w:r>
        <w:rPr>
          <w:color w:val="3D3D3D"/>
          <w:spacing w:val="-12"/>
          <w:w w:val="105"/>
        </w:rPr>
        <w:t xml:space="preserve"> </w:t>
      </w:r>
      <w:r>
        <w:rPr>
          <w:color w:val="3D3D3D"/>
          <w:w w:val="105"/>
        </w:rPr>
        <w:t>agreement</w:t>
      </w:r>
      <w:r>
        <w:rPr>
          <w:color w:val="3D3D3D"/>
          <w:spacing w:val="20"/>
          <w:w w:val="105"/>
        </w:rPr>
        <w:t xml:space="preserve"> </w:t>
      </w:r>
      <w:r>
        <w:rPr>
          <w:color w:val="3D3D3D"/>
          <w:w w:val="105"/>
        </w:rPr>
        <w:t>has</w:t>
      </w:r>
      <w:r>
        <w:rPr>
          <w:color w:val="3D3D3D"/>
          <w:spacing w:val="-2"/>
          <w:w w:val="105"/>
        </w:rPr>
        <w:t xml:space="preserve"> </w:t>
      </w:r>
      <w:r>
        <w:rPr>
          <w:color w:val="3D3D3D"/>
          <w:w w:val="105"/>
        </w:rPr>
        <w:t>been</w:t>
      </w:r>
      <w:r>
        <w:rPr>
          <w:color w:val="3D3D3D"/>
          <w:spacing w:val="-8"/>
          <w:w w:val="105"/>
        </w:rPr>
        <w:t xml:space="preserve"> </w:t>
      </w:r>
      <w:r>
        <w:rPr>
          <w:color w:val="3D3D3D"/>
          <w:w w:val="105"/>
        </w:rPr>
        <w:t>entered</w:t>
      </w:r>
      <w:r>
        <w:rPr>
          <w:color w:val="3D3D3D"/>
          <w:spacing w:val="1"/>
          <w:w w:val="105"/>
        </w:rPr>
        <w:t xml:space="preserve"> </w:t>
      </w:r>
      <w:r>
        <w:rPr>
          <w:color w:val="3D3D3D"/>
          <w:spacing w:val="-17"/>
          <w:w w:val="105"/>
        </w:rPr>
        <w:t>i</w:t>
      </w:r>
      <w:r>
        <w:rPr>
          <w:color w:val="3D3D3D"/>
          <w:w w:val="105"/>
        </w:rPr>
        <w:t>nto</w:t>
      </w:r>
      <w:r>
        <w:rPr>
          <w:color w:val="3D3D3D"/>
          <w:spacing w:val="-14"/>
          <w:w w:val="105"/>
        </w:rPr>
        <w:t xml:space="preserve"> </w:t>
      </w:r>
      <w:r>
        <w:rPr>
          <w:color w:val="3D3D3D"/>
          <w:w w:val="105"/>
        </w:rPr>
        <w:t>with</w:t>
      </w:r>
      <w:r>
        <w:rPr>
          <w:color w:val="3D3D3D"/>
          <w:w w:val="106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6"/>
          <w:w w:val="105"/>
        </w:rPr>
        <w:t xml:space="preserve"> </w:t>
      </w:r>
      <w:r>
        <w:rPr>
          <w:color w:val="3D3D3D"/>
          <w:w w:val="105"/>
        </w:rPr>
        <w:t>owner of</w:t>
      </w:r>
      <w:r>
        <w:rPr>
          <w:color w:val="3D3D3D"/>
          <w:spacing w:val="-13"/>
          <w:w w:val="105"/>
        </w:rPr>
        <w:t xml:space="preserve"> </w:t>
      </w:r>
      <w:r>
        <w:rPr>
          <w:color w:val="3D3D3D"/>
          <w:w w:val="105"/>
        </w:rPr>
        <w:t>a</w:t>
      </w:r>
      <w:r>
        <w:rPr>
          <w:color w:val="3D3D3D"/>
          <w:spacing w:val="1"/>
          <w:w w:val="105"/>
        </w:rPr>
        <w:t xml:space="preserve"> </w:t>
      </w:r>
      <w:r>
        <w:rPr>
          <w:color w:val="3D3D3D"/>
          <w:w w:val="105"/>
        </w:rPr>
        <w:t>no</w:t>
      </w:r>
      <w:r>
        <w:rPr>
          <w:color w:val="3D3D3D"/>
          <w:spacing w:val="-10"/>
          <w:w w:val="105"/>
        </w:rPr>
        <w:t>i</w:t>
      </w:r>
      <w:r>
        <w:rPr>
          <w:color w:val="3D3D3D"/>
          <w:w w:val="105"/>
        </w:rPr>
        <w:t>se</w:t>
      </w:r>
      <w:r>
        <w:rPr>
          <w:color w:val="3D3D3D"/>
          <w:spacing w:val="-8"/>
          <w:w w:val="105"/>
        </w:rPr>
        <w:t xml:space="preserve"> </w:t>
      </w:r>
      <w:r>
        <w:rPr>
          <w:color w:val="3D3D3D"/>
          <w:w w:val="105"/>
        </w:rPr>
        <w:t>sensitive</w:t>
      </w:r>
      <w:r>
        <w:rPr>
          <w:color w:val="3D3D3D"/>
          <w:spacing w:val="1"/>
          <w:w w:val="105"/>
        </w:rPr>
        <w:t xml:space="preserve"> </w:t>
      </w:r>
      <w:r>
        <w:rPr>
          <w:color w:val="3D3D3D"/>
          <w:w w:val="105"/>
        </w:rPr>
        <w:t>area</w:t>
      </w:r>
      <w:r>
        <w:rPr>
          <w:color w:val="3D3D3D"/>
          <w:spacing w:val="1"/>
          <w:w w:val="105"/>
        </w:rPr>
        <w:t xml:space="preserve"> </w:t>
      </w:r>
      <w:r>
        <w:rPr>
          <w:color w:val="3D3D3D"/>
          <w:w w:val="105"/>
        </w:rPr>
        <w:t>which</w:t>
      </w:r>
      <w:r>
        <w:rPr>
          <w:color w:val="3D3D3D"/>
          <w:spacing w:val="-2"/>
          <w:w w:val="105"/>
        </w:rPr>
        <w:t xml:space="preserve"> </w:t>
      </w:r>
      <w:r>
        <w:rPr>
          <w:color w:val="3D3D3D"/>
          <w:w w:val="105"/>
        </w:rPr>
        <w:t>wa</w:t>
      </w:r>
      <w:r>
        <w:rPr>
          <w:color w:val="3D3D3D"/>
          <w:spacing w:val="-4"/>
          <w:w w:val="105"/>
        </w:rPr>
        <w:t>i</w:t>
      </w:r>
      <w:r>
        <w:rPr>
          <w:color w:val="3D3D3D"/>
          <w:w w:val="105"/>
        </w:rPr>
        <w:t>ves</w:t>
      </w:r>
      <w:r>
        <w:rPr>
          <w:color w:val="3D3D3D"/>
          <w:spacing w:val="-8"/>
          <w:w w:val="105"/>
        </w:rPr>
        <w:t xml:space="preserve"> </w:t>
      </w:r>
      <w:r>
        <w:rPr>
          <w:color w:val="595959"/>
          <w:spacing w:val="6"/>
          <w:w w:val="105"/>
        </w:rPr>
        <w:t>c</w:t>
      </w:r>
      <w:r>
        <w:rPr>
          <w:color w:val="3D3D3D"/>
          <w:w w:val="105"/>
        </w:rPr>
        <w:t>omp</w:t>
      </w:r>
      <w:r>
        <w:rPr>
          <w:color w:val="3D3D3D"/>
          <w:spacing w:val="6"/>
          <w:w w:val="105"/>
        </w:rPr>
        <w:t>l</w:t>
      </w:r>
      <w:r>
        <w:rPr>
          <w:color w:val="3D3D3D"/>
          <w:spacing w:val="-21"/>
          <w:w w:val="105"/>
        </w:rPr>
        <w:t>i</w:t>
      </w:r>
      <w:r>
        <w:rPr>
          <w:color w:val="3D3D3D"/>
          <w:w w:val="105"/>
        </w:rPr>
        <w:t>a</w:t>
      </w:r>
      <w:r>
        <w:rPr>
          <w:color w:val="3D3D3D"/>
          <w:spacing w:val="-4"/>
          <w:w w:val="105"/>
        </w:rPr>
        <w:t>n</w:t>
      </w:r>
      <w:r>
        <w:rPr>
          <w:color w:val="595959"/>
          <w:spacing w:val="-9"/>
          <w:w w:val="105"/>
        </w:rPr>
        <w:t>c</w:t>
      </w:r>
      <w:r>
        <w:rPr>
          <w:color w:val="3D3D3D"/>
          <w:w w:val="105"/>
        </w:rPr>
        <w:t>e</w:t>
      </w:r>
      <w:r>
        <w:rPr>
          <w:color w:val="3D3D3D"/>
          <w:spacing w:val="-16"/>
          <w:w w:val="105"/>
        </w:rPr>
        <w:t xml:space="preserve"> </w:t>
      </w:r>
      <w:r>
        <w:rPr>
          <w:color w:val="3D3D3D"/>
          <w:spacing w:val="6"/>
          <w:w w:val="105"/>
        </w:rPr>
        <w:t>w</w:t>
      </w:r>
      <w:r>
        <w:rPr>
          <w:color w:val="595959"/>
          <w:spacing w:val="-21"/>
          <w:w w:val="105"/>
        </w:rPr>
        <w:t>i</w:t>
      </w:r>
      <w:r>
        <w:rPr>
          <w:color w:val="3D3D3D"/>
          <w:w w:val="105"/>
        </w:rPr>
        <w:t>th</w:t>
      </w:r>
      <w:r>
        <w:rPr>
          <w:color w:val="3D3D3D"/>
          <w:spacing w:val="-11"/>
          <w:w w:val="105"/>
        </w:rPr>
        <w:t xml:space="preserve"> </w:t>
      </w:r>
      <w:r>
        <w:rPr>
          <w:color w:val="3D3D3D"/>
          <w:w w:val="105"/>
        </w:rPr>
        <w:t>con</w:t>
      </w:r>
      <w:r>
        <w:rPr>
          <w:color w:val="3D3D3D"/>
          <w:spacing w:val="4"/>
          <w:w w:val="105"/>
        </w:rPr>
        <w:t>d</w:t>
      </w:r>
      <w:r>
        <w:rPr>
          <w:color w:val="595959"/>
          <w:spacing w:val="-27"/>
          <w:w w:val="105"/>
        </w:rPr>
        <w:t>i</w:t>
      </w:r>
      <w:r>
        <w:rPr>
          <w:color w:val="3D3D3D"/>
          <w:w w:val="105"/>
        </w:rPr>
        <w:t>t</w:t>
      </w:r>
      <w:r>
        <w:rPr>
          <w:color w:val="3D3D3D"/>
          <w:spacing w:val="-6"/>
          <w:w w:val="105"/>
        </w:rPr>
        <w:t>i</w:t>
      </w:r>
      <w:r>
        <w:rPr>
          <w:color w:val="3D3D3D"/>
          <w:w w:val="105"/>
        </w:rPr>
        <w:t>on</w:t>
      </w:r>
      <w:r>
        <w:rPr>
          <w:color w:val="3D3D3D"/>
          <w:spacing w:val="-7"/>
          <w:w w:val="105"/>
        </w:rPr>
        <w:t xml:space="preserve"> </w:t>
      </w:r>
      <w:r>
        <w:rPr>
          <w:color w:val="3D3D3D"/>
          <w:spacing w:val="-52"/>
          <w:w w:val="105"/>
        </w:rPr>
        <w:t>1</w:t>
      </w:r>
      <w:r>
        <w:rPr>
          <w:color w:val="3D3D3D"/>
          <w:w w:val="105"/>
        </w:rPr>
        <w:t>6.</w:t>
      </w:r>
      <w:r>
        <w:rPr>
          <w:color w:val="3D3D3D"/>
          <w:spacing w:val="-12"/>
          <w:w w:val="105"/>
        </w:rPr>
        <w:t xml:space="preserve"> </w:t>
      </w:r>
      <w:r>
        <w:rPr>
          <w:color w:val="3D3D3D"/>
          <w:w w:val="105"/>
        </w:rPr>
        <w:t>Ev</w:t>
      </w:r>
      <w:r>
        <w:rPr>
          <w:color w:val="3D3D3D"/>
          <w:spacing w:val="-10"/>
          <w:w w:val="105"/>
        </w:rPr>
        <w:t>i</w:t>
      </w:r>
      <w:r>
        <w:rPr>
          <w:color w:val="3D3D3D"/>
          <w:w w:val="105"/>
        </w:rPr>
        <w:t>dence</w:t>
      </w:r>
      <w:r>
        <w:rPr>
          <w:color w:val="3D3D3D"/>
          <w:spacing w:val="-2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w w:val="108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44"/>
          <w:w w:val="105"/>
        </w:rPr>
        <w:t xml:space="preserve"> </w:t>
      </w:r>
      <w:r>
        <w:rPr>
          <w:color w:val="3D3D3D"/>
          <w:w w:val="105"/>
        </w:rPr>
        <w:t>agreement</w:t>
      </w:r>
      <w:r>
        <w:rPr>
          <w:color w:val="3D3D3D"/>
          <w:spacing w:val="56"/>
          <w:w w:val="105"/>
        </w:rPr>
        <w:t xml:space="preserve"> </w:t>
      </w:r>
      <w:r>
        <w:rPr>
          <w:color w:val="3D3D3D"/>
          <w:w w:val="105"/>
        </w:rPr>
        <w:t>must</w:t>
      </w:r>
      <w:r>
        <w:rPr>
          <w:color w:val="3D3D3D"/>
          <w:spacing w:val="45"/>
          <w:w w:val="105"/>
        </w:rPr>
        <w:t xml:space="preserve"> </w:t>
      </w:r>
      <w:r>
        <w:rPr>
          <w:color w:val="3D3D3D"/>
          <w:w w:val="105"/>
        </w:rPr>
        <w:t>be</w:t>
      </w:r>
      <w:r>
        <w:rPr>
          <w:color w:val="3D3D3D"/>
          <w:spacing w:val="27"/>
          <w:w w:val="105"/>
        </w:rPr>
        <w:t xml:space="preserve"> </w:t>
      </w:r>
      <w:r>
        <w:rPr>
          <w:color w:val="3D3D3D"/>
          <w:w w:val="105"/>
        </w:rPr>
        <w:t>prov</w:t>
      </w:r>
      <w:r>
        <w:rPr>
          <w:color w:val="3D3D3D"/>
          <w:spacing w:val="-8"/>
          <w:w w:val="105"/>
        </w:rPr>
        <w:t>i</w:t>
      </w:r>
      <w:r>
        <w:rPr>
          <w:color w:val="3D3D3D"/>
          <w:w w:val="105"/>
        </w:rPr>
        <w:t>ded</w:t>
      </w:r>
      <w:r>
        <w:rPr>
          <w:color w:val="3D3D3D"/>
          <w:spacing w:val="30"/>
          <w:w w:val="105"/>
        </w:rPr>
        <w:t xml:space="preserve"> </w:t>
      </w:r>
      <w:r>
        <w:rPr>
          <w:color w:val="3D3D3D"/>
          <w:w w:val="105"/>
        </w:rPr>
        <w:t>to</w:t>
      </w:r>
      <w:r>
        <w:rPr>
          <w:color w:val="3D3D3D"/>
          <w:spacing w:val="36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43"/>
          <w:w w:val="105"/>
        </w:rPr>
        <w:t xml:space="preserve"> </w:t>
      </w:r>
      <w:r>
        <w:rPr>
          <w:color w:val="3D3D3D"/>
          <w:w w:val="105"/>
        </w:rPr>
        <w:t>sat</w:t>
      </w:r>
      <w:r>
        <w:rPr>
          <w:color w:val="3D3D3D"/>
          <w:spacing w:val="-2"/>
          <w:w w:val="105"/>
        </w:rPr>
        <w:t>i</w:t>
      </w:r>
      <w:r>
        <w:rPr>
          <w:color w:val="3D3D3D"/>
          <w:w w:val="105"/>
        </w:rPr>
        <w:t>sfact</w:t>
      </w:r>
      <w:r>
        <w:rPr>
          <w:color w:val="3D3D3D"/>
          <w:spacing w:val="3"/>
          <w:w w:val="105"/>
        </w:rPr>
        <w:t>i</w:t>
      </w:r>
      <w:r>
        <w:rPr>
          <w:color w:val="3D3D3D"/>
          <w:w w:val="105"/>
        </w:rPr>
        <w:t>on</w:t>
      </w:r>
      <w:r>
        <w:rPr>
          <w:color w:val="3D3D3D"/>
          <w:spacing w:val="36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34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44"/>
          <w:w w:val="105"/>
        </w:rPr>
        <w:t xml:space="preserve"> </w:t>
      </w:r>
      <w:r>
        <w:rPr>
          <w:color w:val="3D3D3D"/>
          <w:w w:val="105"/>
        </w:rPr>
        <w:t>respo</w:t>
      </w:r>
      <w:r>
        <w:rPr>
          <w:color w:val="3D3D3D"/>
          <w:spacing w:val="-7"/>
          <w:w w:val="105"/>
        </w:rPr>
        <w:t>n</w:t>
      </w:r>
      <w:r>
        <w:rPr>
          <w:color w:val="595959"/>
          <w:spacing w:val="11"/>
          <w:w w:val="105"/>
        </w:rPr>
        <w:t>s</w:t>
      </w:r>
      <w:r>
        <w:rPr>
          <w:color w:val="3D3D3D"/>
          <w:spacing w:val="-20"/>
          <w:w w:val="105"/>
        </w:rPr>
        <w:t>i</w:t>
      </w:r>
      <w:r>
        <w:rPr>
          <w:color w:val="3D3D3D"/>
          <w:w w:val="105"/>
        </w:rPr>
        <w:t>ble</w:t>
      </w:r>
      <w:r>
        <w:rPr>
          <w:color w:val="3D3D3D"/>
          <w:spacing w:val="29"/>
          <w:w w:val="105"/>
        </w:rPr>
        <w:t xml:space="preserve"> </w:t>
      </w:r>
      <w:r>
        <w:rPr>
          <w:color w:val="3D3D3D"/>
          <w:w w:val="105"/>
        </w:rPr>
        <w:t>authority</w:t>
      </w:r>
      <w:r>
        <w:rPr>
          <w:color w:val="3D3D3D"/>
          <w:spacing w:val="49"/>
          <w:w w:val="105"/>
        </w:rPr>
        <w:t xml:space="preserve"> </w:t>
      </w:r>
      <w:r>
        <w:rPr>
          <w:color w:val="3D3D3D"/>
          <w:w w:val="105"/>
        </w:rPr>
        <w:t>upon</w:t>
      </w:r>
      <w:r>
        <w:rPr>
          <w:color w:val="3D3D3D"/>
          <w:w w:val="102"/>
        </w:rPr>
        <w:t xml:space="preserve"> </w:t>
      </w:r>
      <w:r>
        <w:rPr>
          <w:color w:val="3D3D3D"/>
          <w:w w:val="105"/>
        </w:rPr>
        <w:t>reques</w:t>
      </w:r>
      <w:r>
        <w:rPr>
          <w:color w:val="3D3D3D"/>
          <w:spacing w:val="2"/>
          <w:w w:val="105"/>
        </w:rPr>
        <w:t>t</w:t>
      </w:r>
      <w:r>
        <w:rPr>
          <w:color w:val="595959"/>
          <w:w w:val="105"/>
        </w:rPr>
        <w:t>,</w:t>
      </w:r>
      <w:r>
        <w:rPr>
          <w:color w:val="595959"/>
          <w:spacing w:val="-31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13"/>
          <w:w w:val="105"/>
        </w:rPr>
        <w:t xml:space="preserve"> </w:t>
      </w:r>
      <w:r>
        <w:rPr>
          <w:color w:val="3D3D3D"/>
          <w:w w:val="105"/>
        </w:rPr>
        <w:t>be</w:t>
      </w:r>
      <w:r>
        <w:rPr>
          <w:color w:val="3D3D3D"/>
          <w:spacing w:val="13"/>
          <w:w w:val="105"/>
        </w:rPr>
        <w:t xml:space="preserve"> </w:t>
      </w:r>
      <w:r>
        <w:rPr>
          <w:color w:val="3D3D3D"/>
          <w:spacing w:val="-21"/>
          <w:w w:val="105"/>
        </w:rPr>
        <w:t>i</w:t>
      </w:r>
      <w:r>
        <w:rPr>
          <w:color w:val="3D3D3D"/>
          <w:w w:val="105"/>
        </w:rPr>
        <w:t>n</w:t>
      </w:r>
      <w:r>
        <w:rPr>
          <w:color w:val="3D3D3D"/>
          <w:spacing w:val="9"/>
          <w:w w:val="105"/>
        </w:rPr>
        <w:t xml:space="preserve"> </w:t>
      </w:r>
      <w:r>
        <w:rPr>
          <w:color w:val="3D3D3D"/>
          <w:w w:val="105"/>
        </w:rPr>
        <w:t>a</w:t>
      </w:r>
      <w:r>
        <w:rPr>
          <w:color w:val="3D3D3D"/>
          <w:spacing w:val="12"/>
          <w:w w:val="105"/>
        </w:rPr>
        <w:t xml:space="preserve"> </w:t>
      </w:r>
      <w:r>
        <w:rPr>
          <w:color w:val="3D3D3D"/>
          <w:w w:val="105"/>
        </w:rPr>
        <w:t>form</w:t>
      </w:r>
      <w:r>
        <w:rPr>
          <w:color w:val="3D3D3D"/>
          <w:spacing w:val="21"/>
          <w:w w:val="105"/>
        </w:rPr>
        <w:t xml:space="preserve"> </w:t>
      </w:r>
      <w:r>
        <w:rPr>
          <w:color w:val="3D3D3D"/>
          <w:w w:val="105"/>
        </w:rPr>
        <w:t>that</w:t>
      </w:r>
      <w:r>
        <w:rPr>
          <w:color w:val="3D3D3D"/>
          <w:spacing w:val="24"/>
          <w:w w:val="105"/>
        </w:rPr>
        <w:t xml:space="preserve"> </w:t>
      </w:r>
      <w:r>
        <w:rPr>
          <w:color w:val="3D3D3D"/>
          <w:w w:val="105"/>
        </w:rPr>
        <w:t>app</w:t>
      </w:r>
      <w:r>
        <w:rPr>
          <w:color w:val="3D3D3D"/>
          <w:spacing w:val="6"/>
          <w:w w:val="105"/>
        </w:rPr>
        <w:t>l</w:t>
      </w:r>
      <w:r>
        <w:rPr>
          <w:color w:val="3D3D3D"/>
          <w:spacing w:val="-20"/>
          <w:w w:val="105"/>
        </w:rPr>
        <w:t>i</w:t>
      </w:r>
      <w:r>
        <w:rPr>
          <w:color w:val="3D3D3D"/>
          <w:w w:val="105"/>
        </w:rPr>
        <w:t>es</w:t>
      </w:r>
      <w:r>
        <w:rPr>
          <w:color w:val="3D3D3D"/>
          <w:spacing w:val="8"/>
          <w:w w:val="105"/>
        </w:rPr>
        <w:t xml:space="preserve"> </w:t>
      </w:r>
      <w:r>
        <w:rPr>
          <w:color w:val="3D3D3D"/>
          <w:w w:val="105"/>
        </w:rPr>
        <w:t>to</w:t>
      </w:r>
      <w:r>
        <w:rPr>
          <w:color w:val="3D3D3D"/>
          <w:spacing w:val="19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29"/>
          <w:w w:val="105"/>
        </w:rPr>
        <w:t xml:space="preserve"> </w:t>
      </w:r>
      <w:r>
        <w:rPr>
          <w:color w:val="3D3D3D"/>
          <w:spacing w:val="-20"/>
          <w:w w:val="105"/>
        </w:rPr>
        <w:t>l</w:t>
      </w:r>
      <w:r>
        <w:rPr>
          <w:color w:val="3D3D3D"/>
          <w:w w:val="105"/>
        </w:rPr>
        <w:t>and</w:t>
      </w:r>
      <w:r>
        <w:rPr>
          <w:color w:val="3D3D3D"/>
          <w:spacing w:val="14"/>
          <w:w w:val="105"/>
        </w:rPr>
        <w:t xml:space="preserve"> </w:t>
      </w:r>
      <w:r>
        <w:rPr>
          <w:color w:val="3D3D3D"/>
          <w:w w:val="105"/>
        </w:rPr>
        <w:t>upon</w:t>
      </w:r>
      <w:r>
        <w:rPr>
          <w:color w:val="3D3D3D"/>
          <w:spacing w:val="5"/>
          <w:w w:val="105"/>
        </w:rPr>
        <w:t xml:space="preserve"> </w:t>
      </w:r>
      <w:r>
        <w:rPr>
          <w:color w:val="3D3D3D"/>
          <w:w w:val="105"/>
        </w:rPr>
        <w:t>which</w:t>
      </w:r>
      <w:r>
        <w:rPr>
          <w:color w:val="3D3D3D"/>
          <w:spacing w:val="18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21"/>
          <w:w w:val="105"/>
        </w:rPr>
        <w:t xml:space="preserve"> </w:t>
      </w:r>
      <w:r>
        <w:rPr>
          <w:color w:val="3D3D3D"/>
          <w:w w:val="105"/>
        </w:rPr>
        <w:t>no</w:t>
      </w:r>
      <w:r>
        <w:rPr>
          <w:color w:val="3D3D3D"/>
          <w:spacing w:val="-11"/>
          <w:w w:val="105"/>
        </w:rPr>
        <w:t>i</w:t>
      </w:r>
      <w:r>
        <w:rPr>
          <w:color w:val="3D3D3D"/>
          <w:w w:val="105"/>
        </w:rPr>
        <w:t>se</w:t>
      </w:r>
      <w:r>
        <w:rPr>
          <w:color w:val="3D3D3D"/>
          <w:spacing w:val="19"/>
          <w:w w:val="105"/>
        </w:rPr>
        <w:t xml:space="preserve"> </w:t>
      </w:r>
      <w:r>
        <w:rPr>
          <w:color w:val="3D3D3D"/>
          <w:w w:val="105"/>
        </w:rPr>
        <w:t>sensitive</w:t>
      </w:r>
      <w:r>
        <w:rPr>
          <w:color w:val="3D3D3D"/>
          <w:spacing w:val="29"/>
          <w:w w:val="105"/>
        </w:rPr>
        <w:t xml:space="preserve"> </w:t>
      </w:r>
      <w:r>
        <w:rPr>
          <w:color w:val="3D3D3D"/>
          <w:w w:val="105"/>
        </w:rPr>
        <w:t>area</w:t>
      </w:r>
      <w:r>
        <w:rPr>
          <w:color w:val="3D3D3D"/>
          <w:spacing w:val="22"/>
          <w:w w:val="105"/>
        </w:rPr>
        <w:t xml:space="preserve"> </w:t>
      </w:r>
      <w:r>
        <w:rPr>
          <w:color w:val="3D3D3D"/>
          <w:spacing w:val="-21"/>
          <w:w w:val="105"/>
        </w:rPr>
        <w:t>i</w:t>
      </w:r>
      <w:r>
        <w:rPr>
          <w:color w:val="3D3D3D"/>
          <w:w w:val="105"/>
        </w:rPr>
        <w:t>s</w:t>
      </w:r>
      <w:r>
        <w:rPr>
          <w:color w:val="3D3D3D"/>
          <w:w w:val="81"/>
        </w:rPr>
        <w:t xml:space="preserve"> </w:t>
      </w:r>
      <w:r>
        <w:rPr>
          <w:color w:val="3D3D3D"/>
          <w:spacing w:val="-20"/>
          <w:w w:val="105"/>
        </w:rPr>
        <w:t>l</w:t>
      </w:r>
      <w:r>
        <w:rPr>
          <w:color w:val="3D3D3D"/>
          <w:w w:val="105"/>
        </w:rPr>
        <w:t>ocated</w:t>
      </w:r>
      <w:r>
        <w:rPr>
          <w:color w:val="3D3D3D"/>
          <w:spacing w:val="-1"/>
          <w:w w:val="105"/>
        </w:rPr>
        <w:t xml:space="preserve"> </w:t>
      </w:r>
      <w:r>
        <w:rPr>
          <w:color w:val="3D3D3D"/>
          <w:w w:val="105"/>
        </w:rPr>
        <w:t>for</w:t>
      </w:r>
      <w:r>
        <w:rPr>
          <w:color w:val="3D3D3D"/>
          <w:spacing w:val="-11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3"/>
          <w:w w:val="105"/>
        </w:rPr>
        <w:t xml:space="preserve"> </w:t>
      </w:r>
      <w:r>
        <w:rPr>
          <w:color w:val="3D3D3D"/>
          <w:spacing w:val="-15"/>
          <w:w w:val="105"/>
        </w:rPr>
        <w:t>l</w:t>
      </w:r>
      <w:r>
        <w:rPr>
          <w:color w:val="3D3D3D"/>
          <w:spacing w:val="-24"/>
          <w:w w:val="105"/>
        </w:rPr>
        <w:t>i</w:t>
      </w:r>
      <w:r>
        <w:rPr>
          <w:color w:val="3D3D3D"/>
          <w:w w:val="105"/>
        </w:rPr>
        <w:t>fe</w:t>
      </w:r>
      <w:r>
        <w:rPr>
          <w:color w:val="3D3D3D"/>
          <w:spacing w:val="-11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-15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4"/>
          <w:w w:val="105"/>
        </w:rPr>
        <w:t xml:space="preserve"> </w:t>
      </w:r>
      <w:r>
        <w:rPr>
          <w:color w:val="3D3D3D"/>
          <w:w w:val="105"/>
        </w:rPr>
        <w:t>w</w:t>
      </w:r>
      <w:r>
        <w:rPr>
          <w:color w:val="3D3D3D"/>
          <w:spacing w:val="8"/>
          <w:w w:val="105"/>
        </w:rPr>
        <w:t>i</w:t>
      </w:r>
      <w:r>
        <w:rPr>
          <w:color w:val="3D3D3D"/>
          <w:w w:val="105"/>
        </w:rPr>
        <w:t>nd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energy</w:t>
      </w:r>
      <w:r>
        <w:rPr>
          <w:color w:val="3D3D3D"/>
          <w:spacing w:val="-4"/>
          <w:w w:val="105"/>
        </w:rPr>
        <w:t xml:space="preserve"> </w:t>
      </w:r>
      <w:r>
        <w:rPr>
          <w:color w:val="3D3D3D"/>
          <w:w w:val="105"/>
        </w:rPr>
        <w:t>facilit</w:t>
      </w:r>
      <w:r>
        <w:rPr>
          <w:color w:val="3D3D3D"/>
          <w:spacing w:val="20"/>
          <w:w w:val="105"/>
        </w:rPr>
        <w:t>y</w:t>
      </w:r>
      <w:r>
        <w:rPr>
          <w:color w:val="595959"/>
          <w:w w:val="105"/>
        </w:rPr>
        <w:t>.</w:t>
      </w:r>
    </w:p>
    <w:p w14:paraId="13EDDC09" w14:textId="77777777" w:rsidR="00A5052B" w:rsidRDefault="00A5052B">
      <w:pPr>
        <w:spacing w:before="8"/>
        <w:rPr>
          <w:rFonts w:ascii="Arial" w:eastAsia="Arial" w:hAnsi="Arial" w:cs="Arial"/>
        </w:rPr>
      </w:pPr>
    </w:p>
    <w:p w14:paraId="13EDDC0A" w14:textId="77777777" w:rsidR="00A5052B" w:rsidRDefault="00A72E41">
      <w:pPr>
        <w:ind w:left="19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D3D3D"/>
          <w:spacing w:val="-1"/>
          <w:sz w:val="18"/>
        </w:rPr>
        <w:t>Compliance</w:t>
      </w:r>
      <w:r>
        <w:rPr>
          <w:rFonts w:ascii="Arial"/>
          <w:b/>
          <w:color w:val="3D3D3D"/>
          <w:spacing w:val="20"/>
          <w:sz w:val="18"/>
        </w:rPr>
        <w:t xml:space="preserve"> </w:t>
      </w:r>
      <w:r>
        <w:rPr>
          <w:rFonts w:ascii="Arial"/>
          <w:b/>
          <w:color w:val="3D3D3D"/>
          <w:sz w:val="18"/>
        </w:rPr>
        <w:t>assessment</w:t>
      </w:r>
    </w:p>
    <w:p w14:paraId="13EDDC0B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0C" w14:textId="77777777" w:rsidR="00A5052B" w:rsidRDefault="00A72E41">
      <w:pPr>
        <w:spacing w:before="120"/>
        <w:ind w:left="203"/>
        <w:rPr>
          <w:rFonts w:ascii="Arial" w:eastAsia="Arial" w:hAnsi="Arial" w:cs="Arial"/>
          <w:sz w:val="19"/>
          <w:szCs w:val="19"/>
        </w:rPr>
      </w:pPr>
      <w:r>
        <w:rPr>
          <w:rFonts w:ascii="Arial"/>
          <w:i/>
          <w:color w:val="3D3D3D"/>
          <w:sz w:val="19"/>
        </w:rPr>
        <w:t>Pre</w:t>
      </w:r>
      <w:r>
        <w:rPr>
          <w:rFonts w:ascii="Arial"/>
          <w:i/>
          <w:color w:val="595959"/>
          <w:sz w:val="19"/>
        </w:rPr>
        <w:t>-</w:t>
      </w:r>
      <w:r>
        <w:rPr>
          <w:rFonts w:ascii="Arial"/>
          <w:i/>
          <w:color w:val="3D3D3D"/>
          <w:sz w:val="19"/>
        </w:rPr>
        <w:t>construction Noise</w:t>
      </w:r>
      <w:r>
        <w:rPr>
          <w:rFonts w:ascii="Arial"/>
          <w:i/>
          <w:color w:val="3D3D3D"/>
          <w:spacing w:val="-15"/>
          <w:sz w:val="19"/>
        </w:rPr>
        <w:t xml:space="preserve"> </w:t>
      </w:r>
      <w:r>
        <w:rPr>
          <w:rFonts w:ascii="Arial"/>
          <w:i/>
          <w:color w:val="3D3D3D"/>
          <w:sz w:val="19"/>
        </w:rPr>
        <w:t>Assessment</w:t>
      </w:r>
    </w:p>
    <w:p w14:paraId="13EDDC0D" w14:textId="77777777" w:rsidR="00A5052B" w:rsidRDefault="00A5052B">
      <w:pPr>
        <w:rPr>
          <w:rFonts w:ascii="Arial" w:eastAsia="Arial" w:hAnsi="Arial" w:cs="Arial"/>
          <w:i/>
          <w:sz w:val="18"/>
          <w:szCs w:val="18"/>
        </w:rPr>
      </w:pPr>
    </w:p>
    <w:p w14:paraId="13EDDC0E" w14:textId="77777777" w:rsidR="00A5052B" w:rsidRDefault="00A72E41">
      <w:pPr>
        <w:pStyle w:val="BodyText"/>
        <w:numPr>
          <w:ilvl w:val="0"/>
          <w:numId w:val="17"/>
        </w:numPr>
        <w:tabs>
          <w:tab w:val="left" w:pos="560"/>
        </w:tabs>
        <w:spacing w:before="109" w:line="317" w:lineRule="auto"/>
        <w:ind w:left="559" w:right="459" w:hanging="356"/>
        <w:jc w:val="left"/>
      </w:pPr>
      <w:r>
        <w:rPr>
          <w:color w:val="3D3D3D"/>
        </w:rPr>
        <w:t>Before</w:t>
      </w:r>
      <w:r>
        <w:rPr>
          <w:color w:val="3D3D3D"/>
          <w:spacing w:val="-20"/>
        </w:rPr>
        <w:t xml:space="preserve"> </w:t>
      </w:r>
      <w:r>
        <w:rPr>
          <w:color w:val="3D3D3D"/>
        </w:rPr>
        <w:t>development</w:t>
      </w:r>
      <w:r>
        <w:rPr>
          <w:color w:val="3D3D3D"/>
          <w:spacing w:val="-6"/>
        </w:rPr>
        <w:t xml:space="preserve"> </w:t>
      </w:r>
      <w:r>
        <w:rPr>
          <w:color w:val="3D3D3D"/>
        </w:rPr>
        <w:t>starts,</w:t>
      </w:r>
      <w:r>
        <w:rPr>
          <w:color w:val="3D3D3D"/>
          <w:spacing w:val="-15"/>
        </w:rPr>
        <w:t xml:space="preserve"> </w:t>
      </w:r>
      <w:r>
        <w:rPr>
          <w:color w:val="3D3D3D"/>
        </w:rPr>
        <w:t>a</w:t>
      </w:r>
      <w:r>
        <w:rPr>
          <w:color w:val="3D3D3D"/>
          <w:spacing w:val="-1"/>
        </w:rPr>
        <w:t xml:space="preserve"> </w:t>
      </w:r>
      <w:r>
        <w:rPr>
          <w:color w:val="3D3D3D"/>
        </w:rPr>
        <w:t>Pre</w:t>
      </w:r>
      <w:r>
        <w:rPr>
          <w:color w:val="595959"/>
        </w:rPr>
        <w:t>-</w:t>
      </w:r>
      <w:r>
        <w:rPr>
          <w:color w:val="3D3D3D"/>
        </w:rPr>
        <w:t>construction</w:t>
      </w:r>
      <w:r>
        <w:rPr>
          <w:color w:val="3D3D3D"/>
          <w:spacing w:val="-12"/>
        </w:rPr>
        <w:t xml:space="preserve"> </w:t>
      </w:r>
      <w:r>
        <w:rPr>
          <w:color w:val="3D3D3D"/>
          <w:spacing w:val="-2"/>
        </w:rPr>
        <w:t>Noi</w:t>
      </w:r>
      <w:r>
        <w:rPr>
          <w:color w:val="3D3D3D"/>
          <w:spacing w:val="-3"/>
        </w:rPr>
        <w:t>se</w:t>
      </w:r>
      <w:r>
        <w:rPr>
          <w:color w:val="3D3D3D"/>
          <w:spacing w:val="-12"/>
        </w:rPr>
        <w:t xml:space="preserve"> </w:t>
      </w:r>
      <w:r>
        <w:rPr>
          <w:color w:val="3D3D3D"/>
        </w:rPr>
        <w:t>Assessment</w:t>
      </w:r>
      <w:r>
        <w:rPr>
          <w:color w:val="3D3D3D"/>
          <w:spacing w:val="22"/>
        </w:rPr>
        <w:t xml:space="preserve"> </w:t>
      </w:r>
      <w:r>
        <w:rPr>
          <w:color w:val="3D3D3D"/>
        </w:rPr>
        <w:t>based</w:t>
      </w:r>
      <w:r>
        <w:rPr>
          <w:color w:val="3D3D3D"/>
          <w:spacing w:val="-9"/>
        </w:rPr>
        <w:t xml:space="preserve"> </w:t>
      </w:r>
      <w:r>
        <w:rPr>
          <w:color w:val="3D3D3D"/>
        </w:rPr>
        <w:t>on</w:t>
      </w:r>
      <w:r>
        <w:rPr>
          <w:color w:val="3D3D3D"/>
          <w:spacing w:val="-18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-9"/>
        </w:rPr>
        <w:t xml:space="preserve"> </w:t>
      </w:r>
      <w:r>
        <w:rPr>
          <w:color w:val="3D3D3D"/>
        </w:rPr>
        <w:t>final</w:t>
      </w:r>
      <w:r>
        <w:rPr>
          <w:color w:val="3D3D3D"/>
          <w:spacing w:val="-19"/>
        </w:rPr>
        <w:t xml:space="preserve"> </w:t>
      </w:r>
      <w:r>
        <w:rPr>
          <w:color w:val="3D3D3D"/>
        </w:rPr>
        <w:t>turbine</w:t>
      </w:r>
      <w:r>
        <w:rPr>
          <w:color w:val="3D3D3D"/>
          <w:spacing w:val="26"/>
          <w:w w:val="103"/>
        </w:rPr>
        <w:t xml:space="preserve"> </w:t>
      </w:r>
      <w:r>
        <w:rPr>
          <w:color w:val="3D3D3D"/>
          <w:spacing w:val="-19"/>
        </w:rPr>
        <w:t>l</w:t>
      </w:r>
      <w:r>
        <w:rPr>
          <w:color w:val="3D3D3D"/>
        </w:rPr>
        <w:t>ayout</w:t>
      </w:r>
      <w:r>
        <w:rPr>
          <w:color w:val="3D3D3D"/>
          <w:spacing w:val="13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-7"/>
        </w:rPr>
        <w:t xml:space="preserve"> </w:t>
      </w:r>
      <w:r>
        <w:rPr>
          <w:color w:val="3D3D3D"/>
        </w:rPr>
        <w:t>turb</w:t>
      </w:r>
      <w:r>
        <w:rPr>
          <w:color w:val="3D3D3D"/>
          <w:spacing w:val="9"/>
        </w:rPr>
        <w:t>i</w:t>
      </w:r>
      <w:r>
        <w:rPr>
          <w:color w:val="3D3D3D"/>
        </w:rPr>
        <w:t>ne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model</w:t>
      </w:r>
      <w:r>
        <w:rPr>
          <w:color w:val="3D3D3D"/>
          <w:spacing w:val="-11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18"/>
        </w:rPr>
        <w:t xml:space="preserve"> </w:t>
      </w:r>
      <w:r>
        <w:rPr>
          <w:color w:val="3D3D3D"/>
        </w:rPr>
        <w:t>be</w:t>
      </w:r>
      <w:r>
        <w:rPr>
          <w:color w:val="3D3D3D"/>
          <w:spacing w:val="11"/>
        </w:rPr>
        <w:t xml:space="preserve"> </w:t>
      </w:r>
      <w:r>
        <w:rPr>
          <w:color w:val="3D3D3D"/>
          <w:spacing w:val="-14"/>
        </w:rPr>
        <w:t>i</w:t>
      </w:r>
      <w:r>
        <w:rPr>
          <w:color w:val="3D3D3D"/>
        </w:rPr>
        <w:t>nstalled</w:t>
      </w:r>
      <w:r>
        <w:rPr>
          <w:color w:val="3D3D3D"/>
          <w:spacing w:val="16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1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14"/>
        </w:rPr>
        <w:t xml:space="preserve"> </w:t>
      </w:r>
      <w:r>
        <w:rPr>
          <w:color w:val="3D3D3D"/>
        </w:rPr>
        <w:t>detailed</w:t>
      </w:r>
      <w:r>
        <w:rPr>
          <w:color w:val="3D3D3D"/>
          <w:spacing w:val="2"/>
        </w:rPr>
        <w:t xml:space="preserve"> </w:t>
      </w:r>
      <w:r>
        <w:rPr>
          <w:color w:val="3D3D3D"/>
        </w:rPr>
        <w:t>de</w:t>
      </w:r>
      <w:r>
        <w:rPr>
          <w:color w:val="3D3D3D"/>
          <w:spacing w:val="7"/>
        </w:rPr>
        <w:t>s</w:t>
      </w:r>
      <w:r>
        <w:rPr>
          <w:color w:val="595959"/>
          <w:spacing w:val="-19"/>
        </w:rPr>
        <w:t>i</w:t>
      </w:r>
      <w:r>
        <w:rPr>
          <w:color w:val="3D3D3D"/>
        </w:rPr>
        <w:t>gn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9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5"/>
        </w:rPr>
        <w:t xml:space="preserve"> </w:t>
      </w:r>
      <w:r>
        <w:rPr>
          <w:color w:val="3D3D3D"/>
        </w:rPr>
        <w:t>anc</w:t>
      </w:r>
      <w:r>
        <w:rPr>
          <w:color w:val="3D3D3D"/>
          <w:spacing w:val="-1"/>
        </w:rPr>
        <w:t>i</w:t>
      </w:r>
      <w:r>
        <w:rPr>
          <w:color w:val="3D3D3D"/>
        </w:rPr>
        <w:t>llary</w:t>
      </w:r>
      <w:r>
        <w:rPr>
          <w:color w:val="3D3D3D"/>
          <w:spacing w:val="22"/>
        </w:rPr>
        <w:t xml:space="preserve"> </w:t>
      </w:r>
      <w:r>
        <w:rPr>
          <w:color w:val="3D3D3D"/>
          <w:spacing w:val="-19"/>
        </w:rPr>
        <w:t>i</w:t>
      </w:r>
      <w:r>
        <w:rPr>
          <w:color w:val="3D3D3D"/>
        </w:rPr>
        <w:t>nfrastructure</w:t>
      </w:r>
      <w:r>
        <w:rPr>
          <w:color w:val="3D3D3D"/>
          <w:w w:val="101"/>
        </w:rPr>
        <w:t xml:space="preserve"> </w:t>
      </w:r>
      <w:r>
        <w:rPr>
          <w:color w:val="3D3D3D"/>
        </w:rPr>
        <w:t>must</w:t>
      </w:r>
      <w:r>
        <w:rPr>
          <w:color w:val="3D3D3D"/>
          <w:spacing w:val="13"/>
        </w:rPr>
        <w:t xml:space="preserve"> </w:t>
      </w:r>
      <w:r>
        <w:rPr>
          <w:color w:val="3D3D3D"/>
        </w:rPr>
        <w:t>be</w:t>
      </w:r>
      <w:r>
        <w:rPr>
          <w:color w:val="3D3D3D"/>
          <w:spacing w:val="-13"/>
        </w:rPr>
        <w:t xml:space="preserve"> </w:t>
      </w:r>
      <w:r>
        <w:rPr>
          <w:color w:val="3D3D3D"/>
          <w:spacing w:val="-1"/>
        </w:rPr>
        <w:t>submitted</w:t>
      </w:r>
      <w:r>
        <w:rPr>
          <w:color w:val="3D3D3D"/>
          <w:spacing w:val="-3"/>
        </w:rPr>
        <w:t xml:space="preserve"> </w:t>
      </w:r>
      <w:r>
        <w:rPr>
          <w:color w:val="3D3D3D"/>
        </w:rPr>
        <w:t>to, approved</w:t>
      </w:r>
      <w:r>
        <w:rPr>
          <w:color w:val="3D3D3D"/>
          <w:spacing w:val="6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-5"/>
        </w:rPr>
        <w:t xml:space="preserve"> </w:t>
      </w:r>
      <w:r>
        <w:rPr>
          <w:color w:val="3D3D3D"/>
        </w:rPr>
        <w:t>endorsed</w:t>
      </w:r>
      <w:r>
        <w:rPr>
          <w:color w:val="3D3D3D"/>
          <w:spacing w:val="12"/>
        </w:rPr>
        <w:t xml:space="preserve"> </w:t>
      </w:r>
      <w:r>
        <w:rPr>
          <w:color w:val="3D3D3D"/>
        </w:rPr>
        <w:t>by</w:t>
      </w:r>
      <w:r>
        <w:rPr>
          <w:color w:val="3D3D3D"/>
          <w:spacing w:val="-8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5"/>
        </w:rPr>
        <w:t xml:space="preserve"> </w:t>
      </w:r>
      <w:r>
        <w:rPr>
          <w:color w:val="3D3D3D"/>
        </w:rPr>
        <w:t>responsible</w:t>
      </w:r>
      <w:r>
        <w:rPr>
          <w:color w:val="3D3D3D"/>
          <w:spacing w:val="-1"/>
        </w:rPr>
        <w:t xml:space="preserve"> </w:t>
      </w:r>
      <w:r>
        <w:rPr>
          <w:color w:val="3D3D3D"/>
        </w:rPr>
        <w:t>authority.</w:t>
      </w:r>
      <w:r>
        <w:rPr>
          <w:color w:val="3D3D3D"/>
          <w:spacing w:val="1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-3"/>
        </w:rPr>
        <w:t xml:space="preserve"> </w:t>
      </w:r>
      <w:r>
        <w:rPr>
          <w:color w:val="3D3D3D"/>
        </w:rPr>
        <w:t>endorsed</w:t>
      </w:r>
    </w:p>
    <w:p w14:paraId="13EDDC0F" w14:textId="77777777" w:rsidR="00A5052B" w:rsidRDefault="00A72E41">
      <w:pPr>
        <w:pStyle w:val="BodyText"/>
        <w:spacing w:before="5" w:line="321" w:lineRule="auto"/>
        <w:ind w:left="559" w:right="466" w:firstLine="0"/>
      </w:pPr>
      <w:r>
        <w:rPr>
          <w:color w:val="3D3D3D"/>
          <w:spacing w:val="-2"/>
        </w:rPr>
        <w:t>Pre</w:t>
      </w:r>
      <w:r>
        <w:rPr>
          <w:color w:val="595959"/>
          <w:spacing w:val="-1"/>
        </w:rPr>
        <w:t>-</w:t>
      </w:r>
      <w:r>
        <w:rPr>
          <w:color w:val="3D3D3D"/>
          <w:spacing w:val="-1"/>
        </w:rPr>
        <w:t>Construction</w:t>
      </w:r>
      <w:r>
        <w:rPr>
          <w:color w:val="3D3D3D"/>
          <w:spacing w:val="-8"/>
        </w:rPr>
        <w:t xml:space="preserve"> </w:t>
      </w:r>
      <w:r>
        <w:rPr>
          <w:color w:val="3D3D3D"/>
          <w:spacing w:val="-2"/>
        </w:rPr>
        <w:t>Noi</w:t>
      </w:r>
      <w:r>
        <w:rPr>
          <w:color w:val="3D3D3D"/>
          <w:spacing w:val="-3"/>
        </w:rPr>
        <w:t>se</w:t>
      </w:r>
      <w:r>
        <w:rPr>
          <w:color w:val="3D3D3D"/>
          <w:spacing w:val="-19"/>
        </w:rPr>
        <w:t xml:space="preserve"> </w:t>
      </w:r>
      <w:r>
        <w:rPr>
          <w:color w:val="3D3D3D"/>
        </w:rPr>
        <w:t>Assessment</w:t>
      </w:r>
      <w:r>
        <w:rPr>
          <w:color w:val="3D3D3D"/>
          <w:spacing w:val="14"/>
        </w:rPr>
        <w:t xml:space="preserve"> </w:t>
      </w:r>
      <w:r>
        <w:rPr>
          <w:color w:val="3D3D3D"/>
        </w:rPr>
        <w:t>must</w:t>
      </w:r>
      <w:r>
        <w:rPr>
          <w:color w:val="3D3D3D"/>
          <w:spacing w:val="-5"/>
        </w:rPr>
        <w:t xml:space="preserve"> </w:t>
      </w:r>
      <w:r>
        <w:rPr>
          <w:color w:val="3D3D3D"/>
        </w:rPr>
        <w:t>be</w:t>
      </w:r>
      <w:r>
        <w:rPr>
          <w:color w:val="3D3D3D"/>
          <w:spacing w:val="-12"/>
        </w:rPr>
        <w:t xml:space="preserve"> </w:t>
      </w:r>
      <w:r>
        <w:rPr>
          <w:color w:val="3D3D3D"/>
          <w:spacing w:val="-3"/>
        </w:rPr>
        <w:t>pl</w:t>
      </w:r>
      <w:r>
        <w:rPr>
          <w:color w:val="3D3D3D"/>
          <w:spacing w:val="-4"/>
        </w:rPr>
        <w:t>aced</w:t>
      </w:r>
      <w:r>
        <w:rPr>
          <w:color w:val="3D3D3D"/>
          <w:spacing w:val="-10"/>
        </w:rPr>
        <w:t xml:space="preserve"> </w:t>
      </w:r>
      <w:r>
        <w:rPr>
          <w:color w:val="3D3D3D"/>
        </w:rPr>
        <w:t>on</w:t>
      </w:r>
      <w:r>
        <w:rPr>
          <w:color w:val="3D3D3D"/>
          <w:spacing w:val="-25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-6"/>
        </w:rPr>
        <w:t xml:space="preserve"> </w:t>
      </w:r>
      <w:r>
        <w:rPr>
          <w:color w:val="3D3D3D"/>
        </w:rPr>
        <w:t>project</w:t>
      </w:r>
      <w:r>
        <w:rPr>
          <w:color w:val="3D3D3D"/>
          <w:spacing w:val="-17"/>
        </w:rPr>
        <w:t xml:space="preserve"> </w:t>
      </w:r>
      <w:r>
        <w:rPr>
          <w:color w:val="3D3D3D"/>
        </w:rPr>
        <w:t>website</w:t>
      </w:r>
      <w:r>
        <w:rPr>
          <w:color w:val="3D3D3D"/>
          <w:spacing w:val="-5"/>
        </w:rPr>
        <w:t xml:space="preserve"> </w:t>
      </w:r>
      <w:r>
        <w:rPr>
          <w:color w:val="3D3D3D"/>
        </w:rPr>
        <w:t>as</w:t>
      </w:r>
      <w:r>
        <w:rPr>
          <w:color w:val="3D3D3D"/>
          <w:spacing w:val="-18"/>
        </w:rPr>
        <w:t xml:space="preserve"> </w:t>
      </w:r>
      <w:r>
        <w:rPr>
          <w:color w:val="3D3D3D"/>
        </w:rPr>
        <w:t>soon</w:t>
      </w:r>
      <w:r>
        <w:rPr>
          <w:color w:val="3D3D3D"/>
          <w:spacing w:val="-20"/>
        </w:rPr>
        <w:t xml:space="preserve"> </w:t>
      </w:r>
      <w:r>
        <w:rPr>
          <w:color w:val="3D3D3D"/>
        </w:rPr>
        <w:t>as</w:t>
      </w:r>
      <w:r>
        <w:rPr>
          <w:color w:val="3D3D3D"/>
          <w:spacing w:val="36"/>
          <w:w w:val="92"/>
        </w:rPr>
        <w:t xml:space="preserve"> </w:t>
      </w:r>
      <w:r>
        <w:rPr>
          <w:color w:val="3D3D3D"/>
          <w:spacing w:val="1"/>
        </w:rPr>
        <w:t>practicabl</w:t>
      </w:r>
      <w:r>
        <w:rPr>
          <w:color w:val="3D3D3D"/>
        </w:rPr>
        <w:t>e</w:t>
      </w:r>
      <w:r>
        <w:rPr>
          <w:color w:val="595959"/>
        </w:rPr>
        <w:t>.</w:t>
      </w:r>
    </w:p>
    <w:p w14:paraId="13EDDC10" w14:textId="77777777" w:rsidR="00A5052B" w:rsidRDefault="00A5052B">
      <w:pPr>
        <w:spacing w:before="1"/>
        <w:rPr>
          <w:rFonts w:ascii="Arial" w:eastAsia="Arial" w:hAnsi="Arial" w:cs="Arial"/>
          <w:sz w:val="20"/>
          <w:szCs w:val="20"/>
        </w:rPr>
      </w:pPr>
    </w:p>
    <w:p w14:paraId="13EDDC11" w14:textId="77777777" w:rsidR="00A5052B" w:rsidRDefault="00A72E41">
      <w:pPr>
        <w:pStyle w:val="BodyText"/>
        <w:ind w:left="545" w:firstLine="0"/>
      </w:pPr>
      <w:r>
        <w:rPr>
          <w:color w:val="3D3D3D"/>
        </w:rPr>
        <w:t>The</w:t>
      </w:r>
      <w:r>
        <w:rPr>
          <w:color w:val="3D3D3D"/>
          <w:spacing w:val="-11"/>
        </w:rPr>
        <w:t xml:space="preserve"> </w:t>
      </w:r>
      <w:r>
        <w:rPr>
          <w:color w:val="3D3D3D"/>
        </w:rPr>
        <w:t>Pre-construction</w:t>
      </w:r>
      <w:r>
        <w:rPr>
          <w:color w:val="3D3D3D"/>
          <w:spacing w:val="-22"/>
        </w:rPr>
        <w:t xml:space="preserve"> </w:t>
      </w:r>
      <w:r>
        <w:rPr>
          <w:color w:val="3D3D3D"/>
          <w:spacing w:val="-2"/>
        </w:rPr>
        <w:t>Noi</w:t>
      </w:r>
      <w:r>
        <w:rPr>
          <w:color w:val="3D3D3D"/>
          <w:spacing w:val="-3"/>
        </w:rPr>
        <w:t>se</w:t>
      </w:r>
      <w:r>
        <w:rPr>
          <w:color w:val="3D3D3D"/>
          <w:spacing w:val="-26"/>
        </w:rPr>
        <w:t xml:space="preserve"> </w:t>
      </w:r>
      <w:r>
        <w:rPr>
          <w:color w:val="3D3D3D"/>
          <w:spacing w:val="2"/>
        </w:rPr>
        <w:t>Asse</w:t>
      </w:r>
      <w:r>
        <w:rPr>
          <w:color w:val="595959"/>
          <w:spacing w:val="2"/>
        </w:rPr>
        <w:t>s</w:t>
      </w:r>
      <w:r>
        <w:rPr>
          <w:color w:val="3D3D3D"/>
          <w:spacing w:val="2"/>
        </w:rPr>
        <w:t>sment</w:t>
      </w:r>
      <w:r>
        <w:rPr>
          <w:color w:val="3D3D3D"/>
          <w:spacing w:val="-13"/>
        </w:rPr>
        <w:t xml:space="preserve"> </w:t>
      </w:r>
      <w:r>
        <w:rPr>
          <w:color w:val="3D3D3D"/>
          <w:spacing w:val="1"/>
        </w:rPr>
        <w:t>must</w:t>
      </w:r>
      <w:r>
        <w:rPr>
          <w:color w:val="595959"/>
          <w:spacing w:val="1"/>
        </w:rPr>
        <w:t>:</w:t>
      </w:r>
    </w:p>
    <w:p w14:paraId="13EDDC12" w14:textId="77777777" w:rsidR="00A5052B" w:rsidRDefault="00A5052B">
      <w:pPr>
        <w:spacing w:before="3"/>
        <w:rPr>
          <w:rFonts w:ascii="Arial" w:eastAsia="Arial" w:hAnsi="Arial" w:cs="Arial"/>
          <w:sz w:val="27"/>
          <w:szCs w:val="27"/>
        </w:rPr>
      </w:pPr>
    </w:p>
    <w:p w14:paraId="13EDDC13" w14:textId="77777777" w:rsidR="00A5052B" w:rsidRDefault="00A72E41">
      <w:pPr>
        <w:pStyle w:val="BodyText"/>
        <w:numPr>
          <w:ilvl w:val="1"/>
          <w:numId w:val="17"/>
        </w:numPr>
        <w:tabs>
          <w:tab w:val="left" w:pos="916"/>
        </w:tabs>
        <w:spacing w:line="313" w:lineRule="auto"/>
        <w:ind w:left="908" w:right="466" w:hanging="349"/>
      </w:pPr>
      <w:r>
        <w:rPr>
          <w:color w:val="3D3D3D"/>
          <w:w w:val="105"/>
        </w:rPr>
        <w:t>be</w:t>
      </w:r>
      <w:r>
        <w:rPr>
          <w:color w:val="3D3D3D"/>
          <w:spacing w:val="-31"/>
          <w:w w:val="105"/>
        </w:rPr>
        <w:t xml:space="preserve"> </w:t>
      </w:r>
      <w:r>
        <w:rPr>
          <w:color w:val="3D3D3D"/>
          <w:w w:val="105"/>
        </w:rPr>
        <w:t>prepared</w:t>
      </w:r>
      <w:r>
        <w:rPr>
          <w:color w:val="3D3D3D"/>
          <w:spacing w:val="-24"/>
          <w:w w:val="105"/>
        </w:rPr>
        <w:t xml:space="preserve"> </w:t>
      </w:r>
      <w:r>
        <w:rPr>
          <w:color w:val="3D3D3D"/>
          <w:spacing w:val="-10"/>
          <w:w w:val="105"/>
        </w:rPr>
        <w:t>i</w:t>
      </w:r>
      <w:r>
        <w:rPr>
          <w:color w:val="3D3D3D"/>
          <w:spacing w:val="-15"/>
          <w:w w:val="105"/>
        </w:rPr>
        <w:t>n</w:t>
      </w:r>
      <w:r>
        <w:rPr>
          <w:color w:val="3D3D3D"/>
          <w:spacing w:val="-40"/>
          <w:w w:val="105"/>
        </w:rPr>
        <w:t xml:space="preserve"> </w:t>
      </w:r>
      <w:r>
        <w:rPr>
          <w:color w:val="3D3D3D"/>
          <w:w w:val="105"/>
        </w:rPr>
        <w:t>accordance</w:t>
      </w:r>
      <w:r>
        <w:rPr>
          <w:color w:val="3D3D3D"/>
          <w:spacing w:val="-20"/>
          <w:w w:val="105"/>
        </w:rPr>
        <w:t xml:space="preserve"> </w:t>
      </w:r>
      <w:r>
        <w:rPr>
          <w:color w:val="3D3D3D"/>
          <w:w w:val="105"/>
        </w:rPr>
        <w:t>with</w:t>
      </w:r>
      <w:r>
        <w:rPr>
          <w:color w:val="3D3D3D"/>
          <w:spacing w:val="-27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33"/>
          <w:w w:val="105"/>
        </w:rPr>
        <w:t xml:space="preserve"> </w:t>
      </w:r>
      <w:r>
        <w:rPr>
          <w:color w:val="3D3D3D"/>
          <w:w w:val="105"/>
        </w:rPr>
        <w:t>Standard</w:t>
      </w:r>
      <w:r>
        <w:rPr>
          <w:color w:val="3D3D3D"/>
          <w:spacing w:val="-28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-31"/>
          <w:w w:val="105"/>
        </w:rPr>
        <w:t xml:space="preserve"> </w:t>
      </w:r>
      <w:r>
        <w:rPr>
          <w:color w:val="3D3D3D"/>
          <w:w w:val="105"/>
        </w:rPr>
        <w:t>NIRV</w:t>
      </w:r>
      <w:r>
        <w:rPr>
          <w:color w:val="595959"/>
          <w:w w:val="105"/>
        </w:rPr>
        <w:t>,</w:t>
      </w:r>
      <w:r>
        <w:rPr>
          <w:color w:val="3D3D3D"/>
          <w:w w:val="105"/>
        </w:rPr>
        <w:t>and</w:t>
      </w:r>
      <w:r>
        <w:rPr>
          <w:color w:val="3D3D3D"/>
          <w:spacing w:val="-31"/>
          <w:w w:val="105"/>
        </w:rPr>
        <w:t xml:space="preserve"> </w:t>
      </w:r>
      <w:r>
        <w:rPr>
          <w:color w:val="3D3D3D"/>
          <w:w w:val="105"/>
        </w:rPr>
        <w:t>must</w:t>
      </w:r>
      <w:r>
        <w:rPr>
          <w:color w:val="3D3D3D"/>
          <w:spacing w:val="-34"/>
          <w:w w:val="105"/>
        </w:rPr>
        <w:t xml:space="preserve"> </w:t>
      </w:r>
      <w:r>
        <w:rPr>
          <w:color w:val="3D3D3D"/>
          <w:w w:val="105"/>
        </w:rPr>
        <w:t>demonstrate</w:t>
      </w:r>
      <w:r>
        <w:rPr>
          <w:color w:val="3D3D3D"/>
          <w:spacing w:val="-26"/>
          <w:w w:val="105"/>
        </w:rPr>
        <w:t xml:space="preserve"> </w:t>
      </w:r>
      <w:r>
        <w:rPr>
          <w:color w:val="3D3D3D"/>
          <w:w w:val="105"/>
        </w:rPr>
        <w:t>to</w:t>
      </w:r>
      <w:r>
        <w:rPr>
          <w:color w:val="3D3D3D"/>
          <w:spacing w:val="-34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25"/>
          <w:w w:val="104"/>
        </w:rPr>
        <w:t xml:space="preserve"> </w:t>
      </w:r>
      <w:r>
        <w:rPr>
          <w:color w:val="3D3D3D"/>
          <w:spacing w:val="-2"/>
          <w:w w:val="105"/>
        </w:rPr>
        <w:t>satisfa</w:t>
      </w:r>
      <w:r>
        <w:rPr>
          <w:color w:val="595959"/>
          <w:spacing w:val="-2"/>
          <w:w w:val="105"/>
        </w:rPr>
        <w:t>c</w:t>
      </w:r>
      <w:r>
        <w:rPr>
          <w:color w:val="3D3D3D"/>
          <w:spacing w:val="-1"/>
          <w:w w:val="105"/>
        </w:rPr>
        <w:t>tion</w:t>
      </w:r>
      <w:r>
        <w:rPr>
          <w:color w:val="3D3D3D"/>
          <w:spacing w:val="-20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-13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10"/>
          <w:w w:val="105"/>
        </w:rPr>
        <w:t xml:space="preserve"> </w:t>
      </w:r>
      <w:r>
        <w:rPr>
          <w:color w:val="3D3D3D"/>
          <w:spacing w:val="-3"/>
          <w:w w:val="105"/>
        </w:rPr>
        <w:t>responsi</w:t>
      </w:r>
      <w:r>
        <w:rPr>
          <w:color w:val="3D3D3D"/>
          <w:spacing w:val="-2"/>
          <w:w w:val="105"/>
        </w:rPr>
        <w:t>bl</w:t>
      </w:r>
      <w:r>
        <w:rPr>
          <w:color w:val="3D3D3D"/>
          <w:spacing w:val="-3"/>
          <w:w w:val="105"/>
        </w:rPr>
        <w:t>e</w:t>
      </w:r>
      <w:r>
        <w:rPr>
          <w:color w:val="3D3D3D"/>
          <w:spacing w:val="-23"/>
          <w:w w:val="105"/>
        </w:rPr>
        <w:t xml:space="preserve"> </w:t>
      </w:r>
      <w:r>
        <w:rPr>
          <w:color w:val="3D3D3D"/>
          <w:w w:val="105"/>
        </w:rPr>
        <w:t>authority</w:t>
      </w:r>
      <w:r>
        <w:rPr>
          <w:color w:val="3D3D3D"/>
          <w:spacing w:val="-10"/>
          <w:w w:val="105"/>
        </w:rPr>
        <w:t xml:space="preserve"> </w:t>
      </w:r>
      <w:r>
        <w:rPr>
          <w:color w:val="3D3D3D"/>
          <w:w w:val="105"/>
        </w:rPr>
        <w:t>that</w:t>
      </w:r>
      <w:r>
        <w:rPr>
          <w:color w:val="3D3D3D"/>
          <w:spacing w:val="-16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16"/>
          <w:w w:val="105"/>
        </w:rPr>
        <w:t xml:space="preserve"> </w:t>
      </w:r>
      <w:r>
        <w:rPr>
          <w:color w:val="3D3D3D"/>
          <w:spacing w:val="1"/>
          <w:w w:val="105"/>
        </w:rPr>
        <w:t>facility</w:t>
      </w:r>
      <w:r>
        <w:rPr>
          <w:color w:val="3D3D3D"/>
          <w:spacing w:val="-20"/>
          <w:w w:val="105"/>
        </w:rPr>
        <w:t xml:space="preserve"> </w:t>
      </w:r>
      <w:r>
        <w:rPr>
          <w:color w:val="3D3D3D"/>
          <w:spacing w:val="1"/>
          <w:w w:val="105"/>
        </w:rPr>
        <w:t>will</w:t>
      </w:r>
      <w:r>
        <w:rPr>
          <w:color w:val="3D3D3D"/>
          <w:spacing w:val="2"/>
          <w:w w:val="105"/>
        </w:rPr>
        <w:t>comply</w:t>
      </w:r>
      <w:r>
        <w:rPr>
          <w:color w:val="3D3D3D"/>
          <w:spacing w:val="-12"/>
          <w:w w:val="105"/>
        </w:rPr>
        <w:t xml:space="preserve"> </w:t>
      </w:r>
      <w:r>
        <w:rPr>
          <w:color w:val="3D3D3D"/>
          <w:spacing w:val="-2"/>
          <w:w w:val="105"/>
        </w:rPr>
        <w:t>with</w:t>
      </w:r>
      <w:r>
        <w:rPr>
          <w:color w:val="3D3D3D"/>
          <w:spacing w:val="-26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10"/>
          <w:w w:val="105"/>
        </w:rPr>
        <w:t xml:space="preserve"> </w:t>
      </w:r>
      <w:r>
        <w:rPr>
          <w:color w:val="3D3D3D"/>
          <w:w w:val="105"/>
        </w:rPr>
        <w:t>performance</w:t>
      </w:r>
      <w:r>
        <w:rPr>
          <w:color w:val="3D3D3D"/>
          <w:spacing w:val="33"/>
          <w:w w:val="99"/>
        </w:rPr>
        <w:t xml:space="preserve"> </w:t>
      </w:r>
      <w:r>
        <w:rPr>
          <w:color w:val="3D3D3D"/>
          <w:w w:val="105"/>
        </w:rPr>
        <w:t>requ</w:t>
      </w:r>
      <w:r>
        <w:rPr>
          <w:color w:val="3D3D3D"/>
          <w:spacing w:val="-8"/>
          <w:w w:val="105"/>
        </w:rPr>
        <w:t>i</w:t>
      </w:r>
      <w:r>
        <w:rPr>
          <w:color w:val="3D3D3D"/>
          <w:w w:val="105"/>
        </w:rPr>
        <w:t>re</w:t>
      </w:r>
      <w:r>
        <w:rPr>
          <w:color w:val="3D3D3D"/>
          <w:spacing w:val="-6"/>
          <w:w w:val="105"/>
        </w:rPr>
        <w:t>m</w:t>
      </w:r>
      <w:r>
        <w:rPr>
          <w:color w:val="595959"/>
          <w:spacing w:val="8"/>
          <w:w w:val="105"/>
        </w:rPr>
        <w:t>e</w:t>
      </w:r>
      <w:r>
        <w:rPr>
          <w:color w:val="3D3D3D"/>
          <w:w w:val="105"/>
        </w:rPr>
        <w:t>nts</w:t>
      </w:r>
      <w:r>
        <w:rPr>
          <w:color w:val="3D3D3D"/>
          <w:spacing w:val="-30"/>
          <w:w w:val="105"/>
        </w:rPr>
        <w:t xml:space="preserve"> </w:t>
      </w:r>
      <w:r>
        <w:rPr>
          <w:color w:val="3D3D3D"/>
          <w:w w:val="105"/>
        </w:rPr>
        <w:t>specified</w:t>
      </w:r>
      <w:r>
        <w:rPr>
          <w:color w:val="3D3D3D"/>
          <w:spacing w:val="-6"/>
          <w:w w:val="105"/>
        </w:rPr>
        <w:t xml:space="preserve"> </w:t>
      </w:r>
      <w:r>
        <w:rPr>
          <w:color w:val="3D3D3D"/>
          <w:spacing w:val="-15"/>
          <w:w w:val="105"/>
        </w:rPr>
        <w:t>i</w:t>
      </w:r>
      <w:r>
        <w:rPr>
          <w:color w:val="3D3D3D"/>
          <w:w w:val="105"/>
        </w:rPr>
        <w:t>n</w:t>
      </w:r>
      <w:r>
        <w:rPr>
          <w:color w:val="3D3D3D"/>
          <w:spacing w:val="-32"/>
          <w:w w:val="105"/>
        </w:rPr>
        <w:t xml:space="preserve"> </w:t>
      </w:r>
      <w:r>
        <w:rPr>
          <w:color w:val="3D3D3D"/>
          <w:w w:val="105"/>
        </w:rPr>
        <w:t>conditions</w:t>
      </w:r>
      <w:r>
        <w:rPr>
          <w:color w:val="3D3D3D"/>
          <w:spacing w:val="-18"/>
          <w:w w:val="105"/>
        </w:rPr>
        <w:t xml:space="preserve"> </w:t>
      </w:r>
      <w:r>
        <w:rPr>
          <w:color w:val="3D3D3D"/>
          <w:w w:val="105"/>
        </w:rPr>
        <w:t>13</w:t>
      </w:r>
      <w:r>
        <w:rPr>
          <w:color w:val="3D3D3D"/>
          <w:spacing w:val="-32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-15"/>
          <w:w w:val="105"/>
        </w:rPr>
        <w:t xml:space="preserve"> </w:t>
      </w:r>
      <w:r>
        <w:rPr>
          <w:color w:val="3D3D3D"/>
          <w:spacing w:val="-52"/>
          <w:w w:val="105"/>
        </w:rPr>
        <w:t>1</w:t>
      </w:r>
      <w:r>
        <w:rPr>
          <w:color w:val="3D3D3D"/>
          <w:w w:val="105"/>
        </w:rPr>
        <w:t>6</w:t>
      </w:r>
    </w:p>
    <w:p w14:paraId="13EDDC14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C15" w14:textId="77777777" w:rsidR="00A5052B" w:rsidRDefault="00A72E41">
      <w:pPr>
        <w:pStyle w:val="BodyText"/>
        <w:numPr>
          <w:ilvl w:val="1"/>
          <w:numId w:val="17"/>
        </w:numPr>
        <w:tabs>
          <w:tab w:val="left" w:pos="916"/>
        </w:tabs>
        <w:spacing w:line="318" w:lineRule="auto"/>
        <w:ind w:left="901" w:right="557" w:hanging="342"/>
      </w:pPr>
      <w:r>
        <w:rPr>
          <w:color w:val="3D3D3D"/>
          <w:spacing w:val="-19"/>
        </w:rPr>
        <w:t>i</w:t>
      </w:r>
      <w:r>
        <w:rPr>
          <w:color w:val="3D3D3D"/>
        </w:rPr>
        <w:t>nclude</w:t>
      </w:r>
      <w:r>
        <w:rPr>
          <w:color w:val="3D3D3D"/>
          <w:spacing w:val="6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14"/>
        </w:rPr>
        <w:t xml:space="preserve"> </w:t>
      </w:r>
      <w:r>
        <w:rPr>
          <w:color w:val="3D3D3D"/>
        </w:rPr>
        <w:t>coll</w:t>
      </w:r>
      <w:r>
        <w:rPr>
          <w:color w:val="3D3D3D"/>
          <w:spacing w:val="-3"/>
        </w:rPr>
        <w:t>e</w:t>
      </w:r>
      <w:r>
        <w:rPr>
          <w:color w:val="595959"/>
          <w:spacing w:val="-2"/>
        </w:rPr>
        <w:t>c</w:t>
      </w:r>
      <w:r>
        <w:rPr>
          <w:color w:val="3D3D3D"/>
        </w:rPr>
        <w:t>t</w:t>
      </w:r>
      <w:r>
        <w:rPr>
          <w:color w:val="3D3D3D"/>
          <w:spacing w:val="-5"/>
        </w:rPr>
        <w:t>i</w:t>
      </w:r>
      <w:r>
        <w:rPr>
          <w:color w:val="3D3D3D"/>
        </w:rPr>
        <w:t>on of</w:t>
      </w:r>
      <w:r>
        <w:rPr>
          <w:color w:val="3D3D3D"/>
          <w:spacing w:val="8"/>
        </w:rPr>
        <w:t xml:space="preserve"> </w:t>
      </w:r>
      <w:r>
        <w:rPr>
          <w:color w:val="3D3D3D"/>
        </w:rPr>
        <w:t>background</w:t>
      </w:r>
      <w:r>
        <w:rPr>
          <w:color w:val="3D3D3D"/>
          <w:spacing w:val="27"/>
        </w:rPr>
        <w:t xml:space="preserve"> </w:t>
      </w:r>
      <w:r>
        <w:rPr>
          <w:color w:val="3D3D3D"/>
        </w:rPr>
        <w:t>no</w:t>
      </w:r>
      <w:r>
        <w:rPr>
          <w:color w:val="3D3D3D"/>
          <w:spacing w:val="-10"/>
        </w:rPr>
        <w:t>i</w:t>
      </w:r>
      <w:r>
        <w:rPr>
          <w:color w:val="3D3D3D"/>
        </w:rPr>
        <w:t>se</w:t>
      </w:r>
      <w:r>
        <w:rPr>
          <w:color w:val="3D3D3D"/>
          <w:spacing w:val="10"/>
        </w:rPr>
        <w:t xml:space="preserve"> </w:t>
      </w:r>
      <w:r>
        <w:rPr>
          <w:color w:val="3D3D3D"/>
        </w:rPr>
        <w:t>monitor</w:t>
      </w:r>
      <w:r>
        <w:rPr>
          <w:color w:val="3D3D3D"/>
          <w:spacing w:val="7"/>
        </w:rPr>
        <w:t>i</w:t>
      </w:r>
      <w:r>
        <w:rPr>
          <w:color w:val="3D3D3D"/>
        </w:rPr>
        <w:t>ng</w:t>
      </w:r>
      <w:r>
        <w:rPr>
          <w:color w:val="3D3D3D"/>
          <w:spacing w:val="-15"/>
        </w:rPr>
        <w:t xml:space="preserve"> </w:t>
      </w:r>
      <w:r>
        <w:rPr>
          <w:color w:val="3D3D3D"/>
        </w:rPr>
        <w:t>data</w:t>
      </w:r>
      <w:r>
        <w:rPr>
          <w:color w:val="3D3D3D"/>
          <w:spacing w:val="38"/>
        </w:rPr>
        <w:t xml:space="preserve"> </w:t>
      </w:r>
      <w:r>
        <w:rPr>
          <w:color w:val="3D3D3D"/>
        </w:rPr>
        <w:t>po</w:t>
      </w:r>
      <w:r>
        <w:rPr>
          <w:color w:val="3D3D3D"/>
          <w:spacing w:val="-2"/>
        </w:rPr>
        <w:t>i</w:t>
      </w:r>
      <w:r>
        <w:rPr>
          <w:color w:val="3D3D3D"/>
        </w:rPr>
        <w:t>nts</w:t>
      </w:r>
      <w:r>
        <w:rPr>
          <w:color w:val="3D3D3D"/>
          <w:spacing w:val="-7"/>
        </w:rPr>
        <w:t xml:space="preserve"> </w:t>
      </w:r>
      <w:r>
        <w:rPr>
          <w:color w:val="3D3D3D"/>
        </w:rPr>
        <w:t>over</w:t>
      </w:r>
      <w:r>
        <w:rPr>
          <w:color w:val="3D3D3D"/>
          <w:spacing w:val="15"/>
        </w:rPr>
        <w:t xml:space="preserve"> </w:t>
      </w:r>
      <w:r>
        <w:rPr>
          <w:color w:val="3D3D3D"/>
        </w:rPr>
        <w:t>a</w:t>
      </w:r>
      <w:r>
        <w:rPr>
          <w:color w:val="3D3D3D"/>
          <w:spacing w:val="16"/>
        </w:rPr>
        <w:t xml:space="preserve"> </w:t>
      </w:r>
      <w:r>
        <w:rPr>
          <w:color w:val="3D3D3D"/>
        </w:rPr>
        <w:t>6-week</w:t>
      </w:r>
      <w:r>
        <w:rPr>
          <w:color w:val="3D3D3D"/>
          <w:spacing w:val="17"/>
        </w:rPr>
        <w:t xml:space="preserve"> </w:t>
      </w:r>
      <w:r>
        <w:rPr>
          <w:color w:val="3D3D3D"/>
        </w:rPr>
        <w:t>per</w:t>
      </w:r>
      <w:r>
        <w:rPr>
          <w:color w:val="3D3D3D"/>
          <w:spacing w:val="-9"/>
        </w:rPr>
        <w:t>i</w:t>
      </w:r>
      <w:r>
        <w:rPr>
          <w:color w:val="3D3D3D"/>
        </w:rPr>
        <w:t>o</w:t>
      </w:r>
      <w:r>
        <w:rPr>
          <w:color w:val="3D3D3D"/>
          <w:spacing w:val="-4"/>
        </w:rPr>
        <w:t>d</w:t>
      </w:r>
      <w:r>
        <w:rPr>
          <w:color w:val="6B6B6B"/>
        </w:rPr>
        <w:t>,</w:t>
      </w:r>
      <w:r>
        <w:rPr>
          <w:color w:val="6B6B6B"/>
          <w:w w:val="165"/>
        </w:rPr>
        <w:t xml:space="preserve"> </w:t>
      </w:r>
      <w:r>
        <w:rPr>
          <w:color w:val="3D3D3D"/>
        </w:rPr>
        <w:t>or</w:t>
      </w:r>
      <w:r>
        <w:rPr>
          <w:color w:val="3D3D3D"/>
          <w:spacing w:val="8"/>
        </w:rPr>
        <w:t xml:space="preserve"> </w:t>
      </w:r>
      <w:r>
        <w:rPr>
          <w:color w:val="3D3D3D"/>
        </w:rPr>
        <w:t>at</w:t>
      </w:r>
      <w:r>
        <w:rPr>
          <w:color w:val="3D3D3D"/>
          <w:spacing w:val="21"/>
        </w:rPr>
        <w:t xml:space="preserve"> </w:t>
      </w:r>
      <w:r>
        <w:rPr>
          <w:color w:val="3D3D3D"/>
        </w:rPr>
        <w:t>least</w:t>
      </w:r>
      <w:r>
        <w:rPr>
          <w:color w:val="3D3D3D"/>
          <w:spacing w:val="3"/>
        </w:rPr>
        <w:t xml:space="preserve"> </w:t>
      </w:r>
      <w:r>
        <w:rPr>
          <w:color w:val="3D3D3D"/>
          <w:spacing w:val="-9"/>
        </w:rPr>
        <w:t>4</w:t>
      </w:r>
      <w:r>
        <w:rPr>
          <w:color w:val="595959"/>
          <w:spacing w:val="-37"/>
        </w:rPr>
        <w:t>,</w:t>
      </w:r>
      <w:r>
        <w:rPr>
          <w:color w:val="3D3D3D"/>
        </w:rPr>
        <w:t>032</w:t>
      </w:r>
      <w:r>
        <w:rPr>
          <w:color w:val="3D3D3D"/>
          <w:spacing w:val="-4"/>
        </w:rPr>
        <w:t xml:space="preserve"> </w:t>
      </w:r>
      <w:r>
        <w:rPr>
          <w:color w:val="3D3D3D"/>
        </w:rPr>
        <w:t>va</w:t>
      </w:r>
      <w:r>
        <w:rPr>
          <w:color w:val="3D3D3D"/>
          <w:spacing w:val="10"/>
        </w:rPr>
        <w:t>l</w:t>
      </w:r>
      <w:r>
        <w:rPr>
          <w:color w:val="3D3D3D"/>
          <w:spacing w:val="-19"/>
        </w:rPr>
        <w:t>i</w:t>
      </w:r>
      <w:r>
        <w:rPr>
          <w:color w:val="3D3D3D"/>
        </w:rPr>
        <w:t>d</w:t>
      </w:r>
      <w:r>
        <w:rPr>
          <w:color w:val="3D3D3D"/>
          <w:spacing w:val="-5"/>
        </w:rPr>
        <w:t xml:space="preserve"> </w:t>
      </w:r>
      <w:r>
        <w:rPr>
          <w:color w:val="3D3D3D"/>
        </w:rPr>
        <w:t>data</w:t>
      </w:r>
      <w:r>
        <w:rPr>
          <w:color w:val="3D3D3D"/>
          <w:spacing w:val="10"/>
        </w:rPr>
        <w:t xml:space="preserve"> </w:t>
      </w:r>
      <w:r>
        <w:rPr>
          <w:color w:val="3D3D3D"/>
        </w:rPr>
        <w:t>po</w:t>
      </w:r>
      <w:r>
        <w:rPr>
          <w:color w:val="3D3D3D"/>
          <w:spacing w:val="-11"/>
        </w:rPr>
        <w:t>i</w:t>
      </w:r>
      <w:r>
        <w:rPr>
          <w:color w:val="3D3D3D"/>
        </w:rPr>
        <w:t>nts (wh</w:t>
      </w:r>
      <w:r>
        <w:rPr>
          <w:color w:val="3D3D3D"/>
          <w:spacing w:val="-8"/>
        </w:rPr>
        <w:t>i</w:t>
      </w:r>
      <w:r>
        <w:rPr>
          <w:color w:val="3D3D3D"/>
        </w:rPr>
        <w:t>chever</w:t>
      </w:r>
      <w:r>
        <w:rPr>
          <w:color w:val="3D3D3D"/>
          <w:spacing w:val="31"/>
        </w:rPr>
        <w:t xml:space="preserve"> </w:t>
      </w:r>
      <w:r>
        <w:rPr>
          <w:color w:val="3D3D3D"/>
          <w:spacing w:val="-19"/>
        </w:rPr>
        <w:t>i</w:t>
      </w:r>
      <w:r>
        <w:rPr>
          <w:color w:val="595959"/>
        </w:rPr>
        <w:t>s</w:t>
      </w:r>
      <w:r>
        <w:rPr>
          <w:color w:val="595959"/>
          <w:spacing w:val="7"/>
        </w:rPr>
        <w:t xml:space="preserve"> </w:t>
      </w:r>
      <w:r>
        <w:rPr>
          <w:color w:val="3D3D3D"/>
          <w:spacing w:val="-19"/>
        </w:rPr>
        <w:t>l</w:t>
      </w:r>
      <w:r>
        <w:rPr>
          <w:color w:val="3D3D3D"/>
        </w:rPr>
        <w:t>esser)</w:t>
      </w:r>
      <w:r>
        <w:rPr>
          <w:color w:val="3D3D3D"/>
          <w:spacing w:val="7"/>
        </w:rPr>
        <w:t xml:space="preserve"> </w:t>
      </w:r>
      <w:r>
        <w:rPr>
          <w:color w:val="3D3D3D"/>
        </w:rPr>
        <w:t>for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each</w:t>
      </w:r>
      <w:r>
        <w:rPr>
          <w:color w:val="3D3D3D"/>
          <w:spacing w:val="13"/>
        </w:rPr>
        <w:t xml:space="preserve"> </w:t>
      </w:r>
      <w:r>
        <w:rPr>
          <w:color w:val="3D3D3D"/>
        </w:rPr>
        <w:t>representative</w:t>
      </w:r>
      <w:r>
        <w:rPr>
          <w:color w:val="3D3D3D"/>
          <w:spacing w:val="16"/>
        </w:rPr>
        <w:t xml:space="preserve"> </w:t>
      </w:r>
      <w:r>
        <w:rPr>
          <w:color w:val="595959"/>
        </w:rPr>
        <w:t>s</w:t>
      </w:r>
      <w:r>
        <w:rPr>
          <w:color w:val="3D3D3D"/>
          <w:spacing w:val="-25"/>
        </w:rPr>
        <w:t>i</w:t>
      </w:r>
      <w:r>
        <w:rPr>
          <w:color w:val="3D3D3D"/>
        </w:rPr>
        <w:t>t</w:t>
      </w:r>
      <w:r>
        <w:rPr>
          <w:color w:val="3D3D3D"/>
          <w:spacing w:val="3"/>
        </w:rPr>
        <w:t>e</w:t>
      </w:r>
      <w:r>
        <w:rPr>
          <w:color w:val="595959"/>
        </w:rPr>
        <w:t>,</w:t>
      </w:r>
      <w:r>
        <w:rPr>
          <w:color w:val="595959"/>
          <w:w w:val="199"/>
        </w:rPr>
        <w:t xml:space="preserve"> </w:t>
      </w:r>
      <w:r>
        <w:rPr>
          <w:color w:val="3D3D3D"/>
          <w:spacing w:val="-2"/>
        </w:rPr>
        <w:t>anal</w:t>
      </w:r>
      <w:r>
        <w:rPr>
          <w:color w:val="3D3D3D"/>
          <w:spacing w:val="-1"/>
        </w:rPr>
        <w:t>ysi</w:t>
      </w:r>
      <w:r>
        <w:rPr>
          <w:color w:val="3D3D3D"/>
          <w:spacing w:val="-2"/>
        </w:rPr>
        <w:t>s</w:t>
      </w:r>
      <w:r>
        <w:rPr>
          <w:color w:val="3D3D3D"/>
          <w:spacing w:val="1"/>
        </w:rPr>
        <w:t xml:space="preserve"> </w:t>
      </w:r>
      <w:r>
        <w:rPr>
          <w:color w:val="3D3D3D"/>
        </w:rPr>
        <w:t>by</w:t>
      </w:r>
      <w:r>
        <w:rPr>
          <w:color w:val="3D3D3D"/>
          <w:spacing w:val="-7"/>
        </w:rPr>
        <w:t xml:space="preserve"> </w:t>
      </w:r>
      <w:r>
        <w:rPr>
          <w:color w:val="3D3D3D"/>
        </w:rPr>
        <w:t>24</w:t>
      </w:r>
      <w:r>
        <w:rPr>
          <w:color w:val="3D3D3D"/>
          <w:spacing w:val="1"/>
        </w:rPr>
        <w:t xml:space="preserve"> </w:t>
      </w:r>
      <w:r>
        <w:rPr>
          <w:color w:val="3D3D3D"/>
        </w:rPr>
        <w:t>hour</w:t>
      </w:r>
      <w:r>
        <w:rPr>
          <w:color w:val="3D3D3D"/>
          <w:spacing w:val="2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3"/>
        </w:rPr>
        <w:t xml:space="preserve"> </w:t>
      </w:r>
      <w:r>
        <w:rPr>
          <w:color w:val="3D3D3D"/>
          <w:spacing w:val="-3"/>
        </w:rPr>
        <w:t>night</w:t>
      </w:r>
      <w:r>
        <w:rPr>
          <w:color w:val="3D3D3D"/>
          <w:spacing w:val="10"/>
        </w:rPr>
        <w:t xml:space="preserve"> </w:t>
      </w:r>
      <w:r>
        <w:rPr>
          <w:color w:val="3D3D3D"/>
        </w:rPr>
        <w:t>(10</w:t>
      </w:r>
      <w:r>
        <w:rPr>
          <w:color w:val="3D3D3D"/>
          <w:spacing w:val="-5"/>
        </w:rPr>
        <w:t xml:space="preserve"> </w:t>
      </w:r>
      <w:r>
        <w:rPr>
          <w:color w:val="3D3D3D"/>
        </w:rPr>
        <w:t>pm</w:t>
      </w:r>
      <w:r>
        <w:rPr>
          <w:color w:val="3D3D3D"/>
          <w:spacing w:val="-17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7</w:t>
      </w:r>
      <w:r>
        <w:rPr>
          <w:color w:val="3D3D3D"/>
          <w:spacing w:val="-6"/>
        </w:rPr>
        <w:t xml:space="preserve"> </w:t>
      </w:r>
      <w:r>
        <w:rPr>
          <w:color w:val="3D3D3D"/>
        </w:rPr>
        <w:t>am)</w:t>
      </w:r>
      <w:r>
        <w:rPr>
          <w:color w:val="3D3D3D"/>
          <w:spacing w:val="7"/>
        </w:rPr>
        <w:t xml:space="preserve"> </w:t>
      </w:r>
      <w:r>
        <w:rPr>
          <w:color w:val="3D3D3D"/>
        </w:rPr>
        <w:t>only</w:t>
      </w:r>
      <w:r>
        <w:rPr>
          <w:color w:val="3D3D3D"/>
          <w:spacing w:val="13"/>
        </w:rPr>
        <w:t xml:space="preserve"> </w:t>
      </w:r>
      <w:r>
        <w:rPr>
          <w:color w:val="3D3D3D"/>
          <w:spacing w:val="-2"/>
        </w:rPr>
        <w:t>peri</w:t>
      </w:r>
      <w:r>
        <w:rPr>
          <w:color w:val="3D3D3D"/>
          <w:spacing w:val="-3"/>
        </w:rPr>
        <w:t>od,</w:t>
      </w:r>
      <w:r>
        <w:rPr>
          <w:color w:val="3D3D3D"/>
          <w:spacing w:val="2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-5"/>
        </w:rPr>
        <w:t xml:space="preserve"> </w:t>
      </w:r>
      <w:r>
        <w:rPr>
          <w:color w:val="3D3D3D"/>
        </w:rPr>
        <w:t>for</w:t>
      </w:r>
      <w:r>
        <w:rPr>
          <w:color w:val="3D3D3D"/>
          <w:spacing w:val="5"/>
        </w:rPr>
        <w:t xml:space="preserve"> </w:t>
      </w:r>
      <w:r>
        <w:rPr>
          <w:color w:val="3D3D3D"/>
        </w:rPr>
        <w:t>each</w:t>
      </w:r>
      <w:r>
        <w:rPr>
          <w:color w:val="3D3D3D"/>
          <w:spacing w:val="-7"/>
        </w:rPr>
        <w:t xml:space="preserve"> </w:t>
      </w:r>
      <w:r>
        <w:rPr>
          <w:color w:val="3D3D3D"/>
          <w:spacing w:val="-1"/>
        </w:rPr>
        <w:t>time</w:t>
      </w:r>
      <w:r>
        <w:rPr>
          <w:color w:val="3D3D3D"/>
          <w:spacing w:val="-5"/>
        </w:rPr>
        <w:t xml:space="preserve"> </w:t>
      </w:r>
      <w:r>
        <w:rPr>
          <w:color w:val="3D3D3D"/>
        </w:rPr>
        <w:t>sector</w:t>
      </w:r>
      <w:r>
        <w:rPr>
          <w:color w:val="3D3D3D"/>
          <w:spacing w:val="25"/>
          <w:w w:val="97"/>
        </w:rPr>
        <w:t xml:space="preserve"> </w:t>
      </w:r>
      <w:r>
        <w:rPr>
          <w:color w:val="3D3D3D"/>
        </w:rPr>
        <w:t>analysi</w:t>
      </w:r>
      <w:r>
        <w:rPr>
          <w:color w:val="595959"/>
        </w:rPr>
        <w:t>s</w:t>
      </w:r>
      <w:r>
        <w:rPr>
          <w:color w:val="595959"/>
          <w:spacing w:val="-9"/>
        </w:rPr>
        <w:t xml:space="preserve"> </w:t>
      </w:r>
      <w:r>
        <w:rPr>
          <w:color w:val="3D3D3D"/>
        </w:rPr>
        <w:t>for</w:t>
      </w:r>
      <w:r>
        <w:rPr>
          <w:color w:val="3D3D3D"/>
          <w:spacing w:val="8"/>
        </w:rPr>
        <w:t xml:space="preserve"> </w:t>
      </w:r>
      <w:r>
        <w:rPr>
          <w:color w:val="3D3D3D"/>
        </w:rPr>
        <w:t>each</w:t>
      </w:r>
      <w:r>
        <w:rPr>
          <w:color w:val="3D3D3D"/>
          <w:spacing w:val="-5"/>
        </w:rPr>
        <w:t xml:space="preserve"> </w:t>
      </w:r>
      <w:r>
        <w:rPr>
          <w:color w:val="3D3D3D"/>
        </w:rPr>
        <w:t>45</w:t>
      </w:r>
      <w:r>
        <w:rPr>
          <w:color w:val="3D3D3D"/>
          <w:spacing w:val="10"/>
        </w:rPr>
        <w:t xml:space="preserve"> </w:t>
      </w:r>
      <w:r>
        <w:rPr>
          <w:color w:val="3D3D3D"/>
        </w:rPr>
        <w:t>degree</w:t>
      </w:r>
      <w:r>
        <w:rPr>
          <w:color w:val="3D3D3D"/>
          <w:spacing w:val="9"/>
        </w:rPr>
        <w:t xml:space="preserve"> </w:t>
      </w:r>
      <w:r>
        <w:rPr>
          <w:color w:val="3D3D3D"/>
          <w:spacing w:val="1"/>
        </w:rPr>
        <w:t>wind</w:t>
      </w:r>
      <w:r>
        <w:rPr>
          <w:color w:val="3D3D3D"/>
          <w:spacing w:val="-10"/>
        </w:rPr>
        <w:t xml:space="preserve"> </w:t>
      </w:r>
      <w:r>
        <w:rPr>
          <w:color w:val="3D3D3D"/>
        </w:rPr>
        <w:t>rose</w:t>
      </w:r>
      <w:r>
        <w:rPr>
          <w:color w:val="3D3D3D"/>
          <w:spacing w:val="-14"/>
        </w:rPr>
        <w:t xml:space="preserve"> </w:t>
      </w:r>
      <w:r>
        <w:rPr>
          <w:color w:val="3D3D3D"/>
          <w:spacing w:val="-3"/>
        </w:rPr>
        <w:t>direction</w:t>
      </w:r>
    </w:p>
    <w:p w14:paraId="13EDDC16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C17" w14:textId="77777777" w:rsidR="00A5052B" w:rsidRDefault="00A72E41">
      <w:pPr>
        <w:pStyle w:val="BodyText"/>
        <w:numPr>
          <w:ilvl w:val="1"/>
          <w:numId w:val="17"/>
        </w:numPr>
        <w:tabs>
          <w:tab w:val="left" w:pos="916"/>
        </w:tabs>
        <w:ind w:left="915" w:hanging="356"/>
      </w:pPr>
      <w:r>
        <w:rPr>
          <w:color w:val="3D3D3D"/>
          <w:spacing w:val="-2"/>
          <w:w w:val="110"/>
        </w:rPr>
        <w:t>i</w:t>
      </w:r>
      <w:r>
        <w:rPr>
          <w:color w:val="3D3D3D"/>
          <w:spacing w:val="-3"/>
          <w:w w:val="110"/>
        </w:rPr>
        <w:t>nclude</w:t>
      </w:r>
      <w:r>
        <w:rPr>
          <w:color w:val="595959"/>
          <w:spacing w:val="-2"/>
          <w:w w:val="110"/>
        </w:rPr>
        <w:t>:</w:t>
      </w:r>
    </w:p>
    <w:p w14:paraId="13EDDC18" w14:textId="77777777" w:rsidR="00A5052B" w:rsidRDefault="00A5052B">
      <w:pPr>
        <w:spacing w:before="8"/>
        <w:rPr>
          <w:rFonts w:ascii="Arial" w:eastAsia="Arial" w:hAnsi="Arial" w:cs="Arial"/>
          <w:sz w:val="26"/>
          <w:szCs w:val="26"/>
        </w:rPr>
      </w:pPr>
    </w:p>
    <w:p w14:paraId="13EDDC19" w14:textId="77777777" w:rsidR="00A5052B" w:rsidRDefault="00A72E41">
      <w:pPr>
        <w:pStyle w:val="BodyText"/>
        <w:numPr>
          <w:ilvl w:val="2"/>
          <w:numId w:val="17"/>
        </w:numPr>
        <w:tabs>
          <w:tab w:val="left" w:pos="1265"/>
        </w:tabs>
        <w:spacing w:line="317" w:lineRule="auto"/>
        <w:ind w:left="1257" w:right="662" w:hanging="342"/>
      </w:pPr>
      <w:r>
        <w:rPr>
          <w:color w:val="3D3D3D"/>
        </w:rPr>
        <w:t>a</w:t>
      </w:r>
      <w:r>
        <w:rPr>
          <w:color w:val="3D3D3D"/>
          <w:spacing w:val="-8"/>
        </w:rPr>
        <w:t xml:space="preserve"> </w:t>
      </w:r>
      <w:r>
        <w:rPr>
          <w:color w:val="3D3D3D"/>
        </w:rPr>
        <w:t>specific</w:t>
      </w:r>
      <w:r>
        <w:rPr>
          <w:color w:val="3D3D3D"/>
          <w:spacing w:val="4"/>
        </w:rPr>
        <w:t xml:space="preserve"> </w:t>
      </w:r>
      <w:r>
        <w:rPr>
          <w:color w:val="3D3D3D"/>
        </w:rPr>
        <w:t>a</w:t>
      </w:r>
      <w:r>
        <w:rPr>
          <w:color w:val="595959"/>
        </w:rPr>
        <w:t>c</w:t>
      </w:r>
      <w:r>
        <w:rPr>
          <w:color w:val="3D3D3D"/>
        </w:rPr>
        <w:t>knowledgement</w:t>
      </w:r>
      <w:r>
        <w:rPr>
          <w:color w:val="3D3D3D"/>
          <w:spacing w:val="4"/>
        </w:rPr>
        <w:t xml:space="preserve"> </w:t>
      </w:r>
      <w:r>
        <w:rPr>
          <w:color w:val="3D3D3D"/>
        </w:rPr>
        <w:t>that</w:t>
      </w:r>
      <w:r>
        <w:rPr>
          <w:color w:val="3D3D3D"/>
          <w:spacing w:val="-1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2"/>
        </w:rPr>
        <w:t xml:space="preserve"> </w:t>
      </w:r>
      <w:r>
        <w:rPr>
          <w:color w:val="3D3D3D"/>
        </w:rPr>
        <w:t>areas</w:t>
      </w:r>
      <w:r>
        <w:rPr>
          <w:color w:val="3D3D3D"/>
          <w:spacing w:val="1"/>
        </w:rPr>
        <w:t xml:space="preserve"> </w:t>
      </w:r>
      <w:r>
        <w:rPr>
          <w:color w:val="3D3D3D"/>
          <w:spacing w:val="-7"/>
        </w:rPr>
        <w:t>i</w:t>
      </w:r>
      <w:r>
        <w:rPr>
          <w:color w:val="3D3D3D"/>
          <w:spacing w:val="-11"/>
        </w:rPr>
        <w:t>n</w:t>
      </w:r>
      <w:r>
        <w:rPr>
          <w:color w:val="3D3D3D"/>
          <w:spacing w:val="-22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-13"/>
        </w:rPr>
        <w:t xml:space="preserve"> </w:t>
      </w:r>
      <w:r>
        <w:rPr>
          <w:color w:val="3D3D3D"/>
        </w:rPr>
        <w:t>around</w:t>
      </w:r>
      <w:r>
        <w:rPr>
          <w:color w:val="3D3D3D"/>
          <w:spacing w:val="6"/>
        </w:rPr>
        <w:t xml:space="preserve"> </w:t>
      </w:r>
      <w:r>
        <w:rPr>
          <w:color w:val="3D3D3D"/>
        </w:rPr>
        <w:t>Rokewood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that</w:t>
      </w:r>
      <w:r>
        <w:rPr>
          <w:color w:val="3D3D3D"/>
          <w:spacing w:val="-1"/>
        </w:rPr>
        <w:t xml:space="preserve"> </w:t>
      </w:r>
      <w:r>
        <w:rPr>
          <w:color w:val="3D3D3D"/>
        </w:rPr>
        <w:t>are</w:t>
      </w:r>
      <w:r>
        <w:rPr>
          <w:color w:val="3D3D3D"/>
          <w:spacing w:val="-8"/>
        </w:rPr>
        <w:t xml:space="preserve"> </w:t>
      </w:r>
      <w:r>
        <w:rPr>
          <w:color w:val="3D3D3D"/>
        </w:rPr>
        <w:t>zoned</w:t>
      </w:r>
      <w:r>
        <w:rPr>
          <w:color w:val="3D3D3D"/>
          <w:spacing w:val="23"/>
          <w:w w:val="95"/>
        </w:rPr>
        <w:t xml:space="preserve"> </w:t>
      </w:r>
      <w:r>
        <w:rPr>
          <w:color w:val="3D3D3D"/>
          <w:spacing w:val="2"/>
        </w:rPr>
        <w:t>Townshi</w:t>
      </w:r>
      <w:r>
        <w:rPr>
          <w:color w:val="3D3D3D"/>
          <w:spacing w:val="1"/>
        </w:rPr>
        <w:t>p</w:t>
      </w:r>
      <w:r>
        <w:rPr>
          <w:color w:val="3D3D3D"/>
          <w:spacing w:val="-27"/>
        </w:rPr>
        <w:t xml:space="preserve"> </w:t>
      </w:r>
      <w:r>
        <w:rPr>
          <w:color w:val="3D3D3D"/>
        </w:rPr>
        <w:t>Zone</w:t>
      </w:r>
      <w:r>
        <w:rPr>
          <w:color w:val="3D3D3D"/>
          <w:spacing w:val="-9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-3"/>
        </w:rPr>
        <w:t xml:space="preserve"> </w:t>
      </w:r>
      <w:r>
        <w:rPr>
          <w:color w:val="3D3D3D"/>
        </w:rPr>
        <w:t>Low</w:t>
      </w:r>
      <w:r>
        <w:rPr>
          <w:color w:val="3D3D3D"/>
          <w:spacing w:val="-2"/>
        </w:rPr>
        <w:t xml:space="preserve"> </w:t>
      </w:r>
      <w:r>
        <w:rPr>
          <w:color w:val="3D3D3D"/>
        </w:rPr>
        <w:t xml:space="preserve">Density </w:t>
      </w:r>
      <w:r>
        <w:rPr>
          <w:color w:val="3D3D3D"/>
          <w:spacing w:val="-2"/>
        </w:rPr>
        <w:t>Resi</w:t>
      </w:r>
      <w:r>
        <w:rPr>
          <w:color w:val="3D3D3D"/>
          <w:spacing w:val="-1"/>
        </w:rPr>
        <w:t>dential</w:t>
      </w:r>
      <w:r>
        <w:rPr>
          <w:color w:val="3D3D3D"/>
          <w:spacing w:val="-18"/>
        </w:rPr>
        <w:t xml:space="preserve"> </w:t>
      </w:r>
      <w:r>
        <w:rPr>
          <w:color w:val="3D3D3D"/>
        </w:rPr>
        <w:t>Zone</w:t>
      </w:r>
      <w:r>
        <w:rPr>
          <w:color w:val="3D3D3D"/>
          <w:spacing w:val="-9"/>
        </w:rPr>
        <w:t xml:space="preserve"> </w:t>
      </w:r>
      <w:r>
        <w:rPr>
          <w:color w:val="3D3D3D"/>
        </w:rPr>
        <w:t>are</w:t>
      </w:r>
      <w:r>
        <w:rPr>
          <w:color w:val="3D3D3D"/>
          <w:spacing w:val="-11"/>
        </w:rPr>
        <w:t xml:space="preserve"> </w:t>
      </w:r>
      <w:r>
        <w:rPr>
          <w:color w:val="3D3D3D"/>
        </w:rPr>
        <w:t>a</w:t>
      </w:r>
      <w:r>
        <w:rPr>
          <w:color w:val="3D3D3D"/>
          <w:spacing w:val="-5"/>
        </w:rPr>
        <w:t xml:space="preserve"> </w:t>
      </w:r>
      <w:r>
        <w:rPr>
          <w:color w:val="3D3D3D"/>
          <w:spacing w:val="-6"/>
        </w:rPr>
        <w:t>high</w:t>
      </w:r>
      <w:r>
        <w:rPr>
          <w:color w:val="3D3D3D"/>
          <w:spacing w:val="-16"/>
        </w:rPr>
        <w:t xml:space="preserve"> </w:t>
      </w:r>
      <w:r>
        <w:rPr>
          <w:color w:val="3D3D3D"/>
        </w:rPr>
        <w:t>amenity</w:t>
      </w:r>
      <w:r>
        <w:rPr>
          <w:color w:val="3D3D3D"/>
          <w:spacing w:val="-3"/>
        </w:rPr>
        <w:t xml:space="preserve"> </w:t>
      </w:r>
      <w:r>
        <w:rPr>
          <w:color w:val="3D3D3D"/>
        </w:rPr>
        <w:t>area</w:t>
      </w:r>
      <w:r>
        <w:rPr>
          <w:color w:val="3D3D3D"/>
          <w:spacing w:val="-2"/>
        </w:rPr>
        <w:t xml:space="preserve"> </w:t>
      </w:r>
      <w:r>
        <w:rPr>
          <w:color w:val="3D3D3D"/>
        </w:rPr>
        <w:t>for</w:t>
      </w:r>
      <w:r>
        <w:rPr>
          <w:color w:val="3D3D3D"/>
          <w:spacing w:val="-8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24"/>
          <w:w w:val="104"/>
        </w:rPr>
        <w:t xml:space="preserve"> </w:t>
      </w:r>
      <w:r>
        <w:rPr>
          <w:color w:val="3D3D3D"/>
        </w:rPr>
        <w:t>purposes</w:t>
      </w:r>
      <w:r>
        <w:rPr>
          <w:color w:val="3D3D3D"/>
          <w:spacing w:val="-9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-17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-14"/>
        </w:rPr>
        <w:t xml:space="preserve"> </w:t>
      </w:r>
      <w:r>
        <w:rPr>
          <w:color w:val="3D3D3D"/>
        </w:rPr>
        <w:t>Standard</w:t>
      </w:r>
    </w:p>
    <w:p w14:paraId="13EDDC1A" w14:textId="77777777" w:rsidR="00A5052B" w:rsidRDefault="00A5052B">
      <w:pPr>
        <w:spacing w:before="5"/>
        <w:rPr>
          <w:rFonts w:ascii="Arial" w:eastAsia="Arial" w:hAnsi="Arial" w:cs="Arial"/>
          <w:sz w:val="20"/>
          <w:szCs w:val="20"/>
        </w:rPr>
      </w:pPr>
    </w:p>
    <w:p w14:paraId="13EDDC1B" w14:textId="77777777" w:rsidR="00A5052B" w:rsidRDefault="00A72E41">
      <w:pPr>
        <w:pStyle w:val="BodyText"/>
        <w:numPr>
          <w:ilvl w:val="2"/>
          <w:numId w:val="17"/>
        </w:numPr>
        <w:tabs>
          <w:tab w:val="left" w:pos="1272"/>
        </w:tabs>
        <w:spacing w:line="321" w:lineRule="auto"/>
        <w:ind w:left="1264" w:right="489" w:hanging="349"/>
        <w:jc w:val="both"/>
      </w:pPr>
      <w:r>
        <w:rPr>
          <w:color w:val="3D3D3D"/>
          <w:w w:val="105"/>
        </w:rPr>
        <w:t>an</w:t>
      </w:r>
      <w:r>
        <w:rPr>
          <w:color w:val="3D3D3D"/>
          <w:spacing w:val="-33"/>
          <w:w w:val="105"/>
        </w:rPr>
        <w:t xml:space="preserve"> </w:t>
      </w:r>
      <w:r>
        <w:rPr>
          <w:color w:val="3D3D3D"/>
          <w:w w:val="105"/>
        </w:rPr>
        <w:t>a</w:t>
      </w:r>
      <w:r>
        <w:rPr>
          <w:color w:val="595959"/>
          <w:w w:val="105"/>
        </w:rPr>
        <w:t>s</w:t>
      </w:r>
      <w:r>
        <w:rPr>
          <w:color w:val="3D3D3D"/>
          <w:w w:val="105"/>
        </w:rPr>
        <w:t>se</w:t>
      </w:r>
      <w:r>
        <w:rPr>
          <w:color w:val="595959"/>
          <w:w w:val="105"/>
        </w:rPr>
        <w:t>ss</w:t>
      </w:r>
      <w:r>
        <w:rPr>
          <w:color w:val="3D3D3D"/>
          <w:w w:val="105"/>
        </w:rPr>
        <w:t>ment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as</w:t>
      </w:r>
      <w:r>
        <w:rPr>
          <w:color w:val="3D3D3D"/>
          <w:spacing w:val="-32"/>
          <w:w w:val="105"/>
        </w:rPr>
        <w:t xml:space="preserve"> </w:t>
      </w:r>
      <w:r>
        <w:rPr>
          <w:color w:val="3D3D3D"/>
          <w:w w:val="105"/>
        </w:rPr>
        <w:t>to</w:t>
      </w:r>
      <w:r>
        <w:rPr>
          <w:color w:val="3D3D3D"/>
          <w:spacing w:val="-28"/>
          <w:w w:val="105"/>
        </w:rPr>
        <w:t xml:space="preserve"> </w:t>
      </w:r>
      <w:r>
        <w:rPr>
          <w:color w:val="3D3D3D"/>
          <w:w w:val="105"/>
        </w:rPr>
        <w:t>whether</w:t>
      </w:r>
      <w:r>
        <w:rPr>
          <w:color w:val="3D3D3D"/>
          <w:spacing w:val="-17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22"/>
          <w:w w:val="105"/>
        </w:rPr>
        <w:t xml:space="preserve"> </w:t>
      </w:r>
      <w:r>
        <w:rPr>
          <w:color w:val="3D3D3D"/>
          <w:spacing w:val="-4"/>
          <w:w w:val="105"/>
        </w:rPr>
        <w:t>hi</w:t>
      </w:r>
      <w:r>
        <w:rPr>
          <w:color w:val="3D3D3D"/>
          <w:spacing w:val="-5"/>
          <w:w w:val="105"/>
        </w:rPr>
        <w:t>gh</w:t>
      </w:r>
      <w:r>
        <w:rPr>
          <w:color w:val="3D3D3D"/>
          <w:spacing w:val="-28"/>
          <w:w w:val="105"/>
        </w:rPr>
        <w:t xml:space="preserve"> </w:t>
      </w:r>
      <w:r>
        <w:rPr>
          <w:color w:val="3D3D3D"/>
          <w:spacing w:val="-2"/>
          <w:w w:val="105"/>
        </w:rPr>
        <w:t>ameni</w:t>
      </w:r>
      <w:r>
        <w:rPr>
          <w:color w:val="3D3D3D"/>
          <w:spacing w:val="-1"/>
          <w:w w:val="105"/>
        </w:rPr>
        <w:t>ty</w:t>
      </w:r>
      <w:r>
        <w:rPr>
          <w:color w:val="3D3D3D"/>
          <w:spacing w:val="-23"/>
          <w:w w:val="105"/>
        </w:rPr>
        <w:t xml:space="preserve"> </w:t>
      </w:r>
      <w:r>
        <w:rPr>
          <w:color w:val="3D3D3D"/>
          <w:spacing w:val="-4"/>
          <w:w w:val="105"/>
        </w:rPr>
        <w:t>noi</w:t>
      </w:r>
      <w:r>
        <w:rPr>
          <w:color w:val="3D3D3D"/>
          <w:spacing w:val="-5"/>
          <w:w w:val="105"/>
        </w:rPr>
        <w:t>se</w:t>
      </w:r>
      <w:r>
        <w:rPr>
          <w:color w:val="3D3D3D"/>
          <w:spacing w:val="-23"/>
          <w:w w:val="105"/>
        </w:rPr>
        <w:t xml:space="preserve"> </w:t>
      </w:r>
      <w:r>
        <w:rPr>
          <w:color w:val="3D3D3D"/>
          <w:spacing w:val="-8"/>
          <w:w w:val="105"/>
        </w:rPr>
        <w:t>li</w:t>
      </w:r>
      <w:r>
        <w:rPr>
          <w:color w:val="3D3D3D"/>
          <w:spacing w:val="-11"/>
          <w:w w:val="105"/>
        </w:rPr>
        <w:t>mit</w:t>
      </w:r>
      <w:r>
        <w:rPr>
          <w:color w:val="3D3D3D"/>
          <w:spacing w:val="-29"/>
          <w:w w:val="105"/>
        </w:rPr>
        <w:t xml:space="preserve"> </w:t>
      </w:r>
      <w:r>
        <w:rPr>
          <w:color w:val="3D3D3D"/>
          <w:w w:val="105"/>
        </w:rPr>
        <w:t>should</w:t>
      </w:r>
      <w:r>
        <w:rPr>
          <w:color w:val="3D3D3D"/>
          <w:spacing w:val="-31"/>
          <w:w w:val="105"/>
        </w:rPr>
        <w:t xml:space="preserve"> </w:t>
      </w:r>
      <w:r>
        <w:rPr>
          <w:color w:val="3D3D3D"/>
          <w:w w:val="105"/>
        </w:rPr>
        <w:t>apply</w:t>
      </w:r>
      <w:r>
        <w:rPr>
          <w:color w:val="3D3D3D"/>
          <w:spacing w:val="-22"/>
          <w:w w:val="105"/>
        </w:rPr>
        <w:t xml:space="preserve"> </w:t>
      </w:r>
      <w:r>
        <w:rPr>
          <w:color w:val="3D3D3D"/>
          <w:w w:val="105"/>
        </w:rPr>
        <w:t>to</w:t>
      </w:r>
      <w:r>
        <w:rPr>
          <w:color w:val="3D3D3D"/>
          <w:spacing w:val="-23"/>
          <w:w w:val="105"/>
        </w:rPr>
        <w:t xml:space="preserve"> </w:t>
      </w:r>
      <w:r>
        <w:rPr>
          <w:color w:val="3D3D3D"/>
          <w:w w:val="105"/>
        </w:rPr>
        <w:t>these</w:t>
      </w:r>
      <w:r>
        <w:rPr>
          <w:color w:val="3D3D3D"/>
          <w:spacing w:val="-12"/>
          <w:w w:val="105"/>
        </w:rPr>
        <w:t xml:space="preserve"> </w:t>
      </w:r>
      <w:r>
        <w:rPr>
          <w:color w:val="3D3D3D"/>
          <w:w w:val="105"/>
        </w:rPr>
        <w:t>areas</w:t>
      </w:r>
      <w:r>
        <w:rPr>
          <w:color w:val="3D3D3D"/>
          <w:spacing w:val="41"/>
          <w:w w:val="92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-37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24"/>
          <w:w w:val="105"/>
        </w:rPr>
        <w:t xml:space="preserve"> </w:t>
      </w:r>
      <w:r>
        <w:rPr>
          <w:color w:val="3D3D3D"/>
          <w:spacing w:val="-1"/>
          <w:w w:val="105"/>
        </w:rPr>
        <w:t>appropriate</w:t>
      </w:r>
      <w:r>
        <w:rPr>
          <w:color w:val="3D3D3D"/>
          <w:spacing w:val="-30"/>
          <w:w w:val="105"/>
        </w:rPr>
        <w:t xml:space="preserve"> </w:t>
      </w:r>
      <w:r>
        <w:rPr>
          <w:color w:val="3D3D3D"/>
          <w:w w:val="105"/>
        </w:rPr>
        <w:t>threshold</w:t>
      </w:r>
      <w:r>
        <w:rPr>
          <w:color w:val="3D3D3D"/>
          <w:spacing w:val="-31"/>
          <w:w w:val="105"/>
        </w:rPr>
        <w:t xml:space="preserve"> </w:t>
      </w:r>
      <w:r>
        <w:rPr>
          <w:color w:val="3D3D3D"/>
          <w:spacing w:val="1"/>
          <w:w w:val="105"/>
        </w:rPr>
        <w:t>wi</w:t>
      </w:r>
      <w:r>
        <w:rPr>
          <w:color w:val="3D3D3D"/>
          <w:spacing w:val="2"/>
          <w:w w:val="105"/>
        </w:rPr>
        <w:t>nd</w:t>
      </w:r>
      <w:r>
        <w:rPr>
          <w:color w:val="3D3D3D"/>
          <w:spacing w:val="-37"/>
          <w:w w:val="105"/>
        </w:rPr>
        <w:t xml:space="preserve"> </w:t>
      </w:r>
      <w:r>
        <w:rPr>
          <w:color w:val="3D3D3D"/>
          <w:w w:val="105"/>
        </w:rPr>
        <w:t>speed,</w:t>
      </w:r>
      <w:r>
        <w:rPr>
          <w:color w:val="3D3D3D"/>
          <w:spacing w:val="-27"/>
          <w:w w:val="105"/>
        </w:rPr>
        <w:t xml:space="preserve"> </w:t>
      </w:r>
      <w:r>
        <w:rPr>
          <w:color w:val="3D3D3D"/>
          <w:w w:val="105"/>
        </w:rPr>
        <w:t>based</w:t>
      </w:r>
      <w:r>
        <w:rPr>
          <w:color w:val="3D3D3D"/>
          <w:spacing w:val="-27"/>
          <w:w w:val="105"/>
        </w:rPr>
        <w:t xml:space="preserve"> </w:t>
      </w:r>
      <w:r>
        <w:rPr>
          <w:color w:val="3D3D3D"/>
          <w:w w:val="105"/>
        </w:rPr>
        <w:t>on</w:t>
      </w:r>
      <w:r>
        <w:rPr>
          <w:color w:val="3D3D3D"/>
          <w:spacing w:val="-32"/>
          <w:w w:val="105"/>
        </w:rPr>
        <w:t xml:space="preserve"> </w:t>
      </w:r>
      <w:r>
        <w:rPr>
          <w:color w:val="3D3D3D"/>
          <w:w w:val="105"/>
        </w:rPr>
        <w:t>the</w:t>
      </w:r>
      <w:r>
        <w:rPr>
          <w:color w:val="3D3D3D"/>
          <w:spacing w:val="-27"/>
          <w:w w:val="105"/>
        </w:rPr>
        <w:t xml:space="preserve"> </w:t>
      </w:r>
      <w:r>
        <w:rPr>
          <w:color w:val="3D3D3D"/>
          <w:w w:val="105"/>
        </w:rPr>
        <w:t>guidance</w:t>
      </w:r>
      <w:r>
        <w:rPr>
          <w:color w:val="3D3D3D"/>
          <w:spacing w:val="-25"/>
          <w:w w:val="105"/>
        </w:rPr>
        <w:t xml:space="preserve"> </w:t>
      </w:r>
      <w:r>
        <w:rPr>
          <w:color w:val="3D3D3D"/>
          <w:spacing w:val="-9"/>
          <w:w w:val="105"/>
        </w:rPr>
        <w:t>i</w:t>
      </w:r>
      <w:r>
        <w:rPr>
          <w:color w:val="3D3D3D"/>
          <w:spacing w:val="-16"/>
          <w:w w:val="105"/>
        </w:rPr>
        <w:t>n</w:t>
      </w:r>
      <w:r>
        <w:rPr>
          <w:color w:val="3D3D3D"/>
          <w:spacing w:val="-39"/>
          <w:w w:val="105"/>
        </w:rPr>
        <w:t xml:space="preserve"> </w:t>
      </w:r>
      <w:r>
        <w:rPr>
          <w:color w:val="3D3D3D"/>
          <w:spacing w:val="-2"/>
          <w:w w:val="105"/>
        </w:rPr>
        <w:t>Clause</w:t>
      </w:r>
      <w:r>
        <w:rPr>
          <w:color w:val="3D3D3D"/>
          <w:spacing w:val="-22"/>
          <w:w w:val="105"/>
        </w:rPr>
        <w:t xml:space="preserve"> </w:t>
      </w:r>
      <w:r>
        <w:rPr>
          <w:color w:val="3D3D3D"/>
          <w:spacing w:val="-3"/>
          <w:w w:val="105"/>
        </w:rPr>
        <w:t>CS.3.</w:t>
      </w:r>
      <w:r>
        <w:rPr>
          <w:color w:val="3D3D3D"/>
          <w:spacing w:val="-2"/>
          <w:w w:val="105"/>
        </w:rPr>
        <w:t>1of</w:t>
      </w:r>
      <w:r>
        <w:rPr>
          <w:color w:val="3D3D3D"/>
          <w:spacing w:val="52"/>
          <w:w w:val="104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-13"/>
        </w:rPr>
        <w:t xml:space="preserve"> </w:t>
      </w:r>
      <w:r>
        <w:rPr>
          <w:color w:val="3D3D3D"/>
        </w:rPr>
        <w:t>Standard</w:t>
      </w:r>
    </w:p>
    <w:p w14:paraId="13EDDC1C" w14:textId="77777777" w:rsidR="00A5052B" w:rsidRDefault="00A5052B">
      <w:pPr>
        <w:spacing w:before="1"/>
        <w:rPr>
          <w:rFonts w:ascii="Arial" w:eastAsia="Arial" w:hAnsi="Arial" w:cs="Arial"/>
          <w:sz w:val="20"/>
          <w:szCs w:val="20"/>
        </w:rPr>
      </w:pPr>
    </w:p>
    <w:p w14:paraId="13EDDC1D" w14:textId="77777777" w:rsidR="00A5052B" w:rsidRDefault="00A72E41">
      <w:pPr>
        <w:pStyle w:val="BodyText"/>
        <w:numPr>
          <w:ilvl w:val="1"/>
          <w:numId w:val="17"/>
        </w:numPr>
        <w:tabs>
          <w:tab w:val="left" w:pos="916"/>
        </w:tabs>
        <w:spacing w:line="276" w:lineRule="auto"/>
        <w:ind w:left="901" w:right="424" w:hanging="342"/>
        <w:jc w:val="both"/>
      </w:pPr>
      <w:r>
        <w:rPr>
          <w:color w:val="3D3D3D"/>
          <w:spacing w:val="-3"/>
        </w:rPr>
        <w:t>b</w:t>
      </w:r>
      <w:r>
        <w:rPr>
          <w:color w:val="595959"/>
          <w:spacing w:val="-4"/>
        </w:rPr>
        <w:t>e</w:t>
      </w:r>
      <w:r>
        <w:rPr>
          <w:color w:val="595959"/>
          <w:spacing w:val="-3"/>
        </w:rPr>
        <w:t xml:space="preserve"> </w:t>
      </w:r>
      <w:r>
        <w:rPr>
          <w:color w:val="3D3D3D"/>
        </w:rPr>
        <w:t>accompanied</w:t>
      </w:r>
      <w:r>
        <w:rPr>
          <w:color w:val="3D3D3D"/>
          <w:spacing w:val="-2"/>
        </w:rPr>
        <w:t xml:space="preserve"> </w:t>
      </w:r>
      <w:r>
        <w:rPr>
          <w:color w:val="3D3D3D"/>
        </w:rPr>
        <w:t>by an</w:t>
      </w:r>
      <w:r>
        <w:rPr>
          <w:color w:val="3D3D3D"/>
          <w:spacing w:val="8"/>
        </w:rPr>
        <w:t xml:space="preserve"> </w:t>
      </w:r>
      <w:r>
        <w:rPr>
          <w:color w:val="3D3D3D"/>
        </w:rPr>
        <w:t>Environmental</w:t>
      </w:r>
      <w:r>
        <w:rPr>
          <w:color w:val="3D3D3D"/>
          <w:spacing w:val="-5"/>
        </w:rPr>
        <w:t xml:space="preserve"> </w:t>
      </w:r>
      <w:r>
        <w:rPr>
          <w:color w:val="3D3D3D"/>
        </w:rPr>
        <w:t>Audit</w:t>
      </w:r>
      <w:r>
        <w:rPr>
          <w:color w:val="3D3D3D"/>
          <w:spacing w:val="21"/>
        </w:rPr>
        <w:t xml:space="preserve"> </w:t>
      </w:r>
      <w:r>
        <w:rPr>
          <w:color w:val="3D3D3D"/>
        </w:rPr>
        <w:t>Report</w:t>
      </w:r>
      <w:r>
        <w:rPr>
          <w:color w:val="3D3D3D"/>
          <w:spacing w:val="6"/>
        </w:rPr>
        <w:t xml:space="preserve"> </w:t>
      </w:r>
      <w:r>
        <w:rPr>
          <w:color w:val="3D3D3D"/>
        </w:rPr>
        <w:t>prepared</w:t>
      </w:r>
      <w:r>
        <w:rPr>
          <w:color w:val="3D3D3D"/>
          <w:spacing w:val="14"/>
        </w:rPr>
        <w:t xml:space="preserve"> </w:t>
      </w:r>
      <w:r>
        <w:rPr>
          <w:color w:val="3D3D3D"/>
        </w:rPr>
        <w:t>under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Part</w:t>
      </w:r>
      <w:r>
        <w:rPr>
          <w:color w:val="3D3D3D"/>
          <w:spacing w:val="1"/>
        </w:rPr>
        <w:t xml:space="preserve"> </w:t>
      </w:r>
      <w:r>
        <w:rPr>
          <w:color w:val="3D3D3D"/>
          <w:spacing w:val="-3"/>
        </w:rPr>
        <w:t>IXD</w:t>
      </w:r>
      <w:r>
        <w:rPr>
          <w:color w:val="595959"/>
          <w:spacing w:val="-1"/>
        </w:rPr>
        <w:t>,</w:t>
      </w:r>
      <w:r>
        <w:rPr>
          <w:color w:val="3D3D3D"/>
          <w:spacing w:val="-3"/>
        </w:rPr>
        <w:t>Se</w:t>
      </w:r>
      <w:r>
        <w:rPr>
          <w:color w:val="595959"/>
          <w:spacing w:val="-3"/>
        </w:rPr>
        <w:t>c</w:t>
      </w:r>
      <w:r>
        <w:rPr>
          <w:color w:val="3D3D3D"/>
          <w:spacing w:val="-2"/>
        </w:rPr>
        <w:t>tion</w:t>
      </w:r>
      <w:r>
        <w:rPr>
          <w:color w:val="3D3D3D"/>
          <w:spacing w:val="1"/>
        </w:rPr>
        <w:t xml:space="preserve"> </w:t>
      </w:r>
      <w:r>
        <w:rPr>
          <w:color w:val="3D3D3D"/>
        </w:rPr>
        <w:t>53V</w:t>
      </w:r>
      <w:r>
        <w:rPr>
          <w:color w:val="3D3D3D"/>
          <w:spacing w:val="22"/>
          <w:w w:val="92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13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46"/>
        </w:rPr>
        <w:t xml:space="preserve"> </w:t>
      </w:r>
      <w:r>
        <w:rPr>
          <w:i/>
          <w:color w:val="3D3D3D"/>
          <w:sz w:val="19"/>
        </w:rPr>
        <w:t>Environment</w:t>
      </w:r>
      <w:r>
        <w:rPr>
          <w:i/>
          <w:color w:val="3D3D3D"/>
          <w:spacing w:val="17"/>
          <w:sz w:val="19"/>
        </w:rPr>
        <w:t xml:space="preserve"> </w:t>
      </w:r>
      <w:r>
        <w:rPr>
          <w:i/>
          <w:color w:val="3D3D3D"/>
          <w:sz w:val="19"/>
        </w:rPr>
        <w:t>Protection</w:t>
      </w:r>
      <w:r>
        <w:rPr>
          <w:i/>
          <w:color w:val="3D3D3D"/>
          <w:spacing w:val="30"/>
          <w:sz w:val="19"/>
        </w:rPr>
        <w:t xml:space="preserve"> </w:t>
      </w:r>
      <w:r>
        <w:rPr>
          <w:i/>
          <w:color w:val="3D3D3D"/>
          <w:sz w:val="19"/>
        </w:rPr>
        <w:t>Act</w:t>
      </w:r>
      <w:r>
        <w:rPr>
          <w:i/>
          <w:color w:val="3D3D3D"/>
          <w:spacing w:val="1"/>
          <w:sz w:val="19"/>
        </w:rPr>
        <w:t xml:space="preserve"> </w:t>
      </w:r>
      <w:r>
        <w:rPr>
          <w:i/>
          <w:color w:val="3D3D3D"/>
          <w:sz w:val="19"/>
        </w:rPr>
        <w:t>1970</w:t>
      </w:r>
      <w:r>
        <w:rPr>
          <w:i/>
          <w:color w:val="3D3D3D"/>
          <w:spacing w:val="5"/>
          <w:sz w:val="19"/>
        </w:rPr>
        <w:t xml:space="preserve"> </w:t>
      </w:r>
      <w:r>
        <w:rPr>
          <w:color w:val="3D3D3D"/>
        </w:rPr>
        <w:t>from</w:t>
      </w:r>
      <w:r>
        <w:rPr>
          <w:color w:val="3D3D3D"/>
          <w:spacing w:val="27"/>
        </w:rPr>
        <w:t xml:space="preserve"> </w:t>
      </w:r>
      <w:r>
        <w:rPr>
          <w:color w:val="3D3D3D"/>
        </w:rPr>
        <w:t>an</w:t>
      </w:r>
      <w:r>
        <w:rPr>
          <w:color w:val="3D3D3D"/>
          <w:spacing w:val="21"/>
        </w:rPr>
        <w:t xml:space="preserve"> </w:t>
      </w:r>
      <w:r>
        <w:rPr>
          <w:color w:val="3D3D3D"/>
          <w:spacing w:val="-1"/>
        </w:rPr>
        <w:t>environmental</w:t>
      </w:r>
      <w:r>
        <w:rPr>
          <w:color w:val="3D3D3D"/>
          <w:spacing w:val="31"/>
        </w:rPr>
        <w:t xml:space="preserve"> </w:t>
      </w:r>
      <w:r>
        <w:rPr>
          <w:color w:val="3D3D3D"/>
        </w:rPr>
        <w:t>auditor</w:t>
      </w:r>
      <w:r>
        <w:rPr>
          <w:color w:val="3D3D3D"/>
          <w:spacing w:val="27"/>
        </w:rPr>
        <w:t xml:space="preserve"> </w:t>
      </w:r>
      <w:r>
        <w:rPr>
          <w:color w:val="3D3D3D"/>
        </w:rPr>
        <w:t>appointed</w:t>
      </w:r>
      <w:r>
        <w:rPr>
          <w:color w:val="3D3D3D"/>
          <w:spacing w:val="24"/>
        </w:rPr>
        <w:t xml:space="preserve"> </w:t>
      </w:r>
      <w:r>
        <w:rPr>
          <w:color w:val="3D3D3D"/>
          <w:spacing w:val="1"/>
        </w:rPr>
        <w:t>unde</w:t>
      </w:r>
      <w:r>
        <w:rPr>
          <w:color w:val="595959"/>
        </w:rPr>
        <w:t>r</w:t>
      </w:r>
      <w:r>
        <w:rPr>
          <w:color w:val="595959"/>
          <w:spacing w:val="34"/>
          <w:w w:val="112"/>
        </w:rPr>
        <w:t xml:space="preserve"> </w:t>
      </w:r>
      <w:r>
        <w:rPr>
          <w:color w:val="3D3D3D"/>
        </w:rPr>
        <w:t>Part</w:t>
      </w:r>
      <w:r>
        <w:rPr>
          <w:color w:val="3D3D3D"/>
          <w:spacing w:val="34"/>
        </w:rPr>
        <w:t xml:space="preserve"> </w:t>
      </w:r>
      <w:r>
        <w:rPr>
          <w:color w:val="3D3D3D"/>
          <w:spacing w:val="-28"/>
        </w:rPr>
        <w:t>I</w:t>
      </w:r>
      <w:r>
        <w:rPr>
          <w:color w:val="3D3D3D"/>
        </w:rPr>
        <w:t>XD</w:t>
      </w:r>
      <w:r>
        <w:rPr>
          <w:color w:val="3D3D3D"/>
          <w:spacing w:val="32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26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54"/>
        </w:rPr>
        <w:t xml:space="preserve"> </w:t>
      </w:r>
      <w:r>
        <w:rPr>
          <w:color w:val="3D3D3D"/>
        </w:rPr>
        <w:t>Env</w:t>
      </w:r>
      <w:r>
        <w:rPr>
          <w:color w:val="3D3D3D"/>
          <w:spacing w:val="-8"/>
        </w:rPr>
        <w:t>i</w:t>
      </w:r>
      <w:r>
        <w:rPr>
          <w:color w:val="3D3D3D"/>
        </w:rPr>
        <w:t>ronment</w:t>
      </w:r>
      <w:r>
        <w:rPr>
          <w:color w:val="3D3D3D"/>
          <w:spacing w:val="53"/>
        </w:rPr>
        <w:t xml:space="preserve"> </w:t>
      </w:r>
      <w:r>
        <w:rPr>
          <w:color w:val="3D3D3D"/>
        </w:rPr>
        <w:t>Protection</w:t>
      </w:r>
      <w:r>
        <w:rPr>
          <w:color w:val="3D3D3D"/>
          <w:spacing w:val="19"/>
        </w:rPr>
        <w:t xml:space="preserve"> </w:t>
      </w:r>
      <w:r>
        <w:rPr>
          <w:color w:val="3D3D3D"/>
        </w:rPr>
        <w:t>Act</w:t>
      </w:r>
      <w:r>
        <w:rPr>
          <w:color w:val="3D3D3D"/>
          <w:spacing w:val="3"/>
        </w:rPr>
        <w:t xml:space="preserve"> </w:t>
      </w:r>
      <w:r>
        <w:rPr>
          <w:color w:val="3D3D3D"/>
          <w:spacing w:val="-50"/>
        </w:rPr>
        <w:t>1</w:t>
      </w:r>
      <w:r>
        <w:rPr>
          <w:color w:val="3D3D3D"/>
        </w:rPr>
        <w:t>97</w:t>
      </w:r>
      <w:r>
        <w:rPr>
          <w:color w:val="3D3D3D"/>
          <w:spacing w:val="1"/>
        </w:rPr>
        <w:t>0</w:t>
      </w:r>
      <w:r>
        <w:rPr>
          <w:color w:val="6B6B6B"/>
        </w:rPr>
        <w:t>.</w:t>
      </w:r>
      <w:r>
        <w:rPr>
          <w:color w:val="6B6B6B"/>
          <w:spacing w:val="-30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53"/>
        </w:rPr>
        <w:t xml:space="preserve"> </w:t>
      </w:r>
      <w:r>
        <w:rPr>
          <w:color w:val="3D3D3D"/>
        </w:rPr>
        <w:t>report</w:t>
      </w:r>
      <w:r>
        <w:rPr>
          <w:color w:val="3D3D3D"/>
          <w:spacing w:val="38"/>
        </w:rPr>
        <w:t xml:space="preserve"> </w:t>
      </w:r>
      <w:r>
        <w:rPr>
          <w:color w:val="3D3D3D"/>
        </w:rPr>
        <w:t>must</w:t>
      </w:r>
      <w:r>
        <w:rPr>
          <w:color w:val="3D3D3D"/>
          <w:spacing w:val="20"/>
        </w:rPr>
        <w:t xml:space="preserve"> </w:t>
      </w:r>
      <w:r>
        <w:rPr>
          <w:color w:val="3D3D3D"/>
        </w:rPr>
        <w:t>ve</w:t>
      </w:r>
      <w:r>
        <w:rPr>
          <w:color w:val="3D3D3D"/>
          <w:spacing w:val="1"/>
        </w:rPr>
        <w:t>r</w:t>
      </w:r>
      <w:r>
        <w:rPr>
          <w:color w:val="595959"/>
          <w:spacing w:val="-25"/>
        </w:rPr>
        <w:t>i</w:t>
      </w:r>
      <w:r>
        <w:rPr>
          <w:color w:val="3D3D3D"/>
        </w:rPr>
        <w:t>fy</w:t>
      </w:r>
      <w:r>
        <w:rPr>
          <w:color w:val="3D3D3D"/>
          <w:spacing w:val="37"/>
        </w:rPr>
        <w:t xml:space="preserve"> </w:t>
      </w:r>
      <w:r>
        <w:rPr>
          <w:color w:val="3D3D3D"/>
        </w:rPr>
        <w:t>that</w:t>
      </w:r>
      <w:r>
        <w:rPr>
          <w:color w:val="3D3D3D"/>
          <w:spacing w:val="38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46"/>
        </w:rPr>
        <w:t xml:space="preserve"> </w:t>
      </w:r>
      <w:r>
        <w:rPr>
          <w:color w:val="3D3D3D"/>
        </w:rPr>
        <w:t>Pr</w:t>
      </w:r>
      <w:r>
        <w:rPr>
          <w:color w:val="3D3D3D"/>
          <w:spacing w:val="-3"/>
        </w:rPr>
        <w:t>e</w:t>
      </w:r>
      <w:r>
        <w:rPr>
          <w:color w:val="6B6B6B"/>
        </w:rPr>
        <w:t>­</w:t>
      </w:r>
      <w:r>
        <w:rPr>
          <w:color w:val="6B6B6B"/>
          <w:w w:val="90"/>
        </w:rPr>
        <w:t xml:space="preserve"> </w:t>
      </w:r>
      <w:r>
        <w:rPr>
          <w:color w:val="3D3D3D"/>
        </w:rPr>
        <w:t>construct</w:t>
      </w:r>
      <w:r>
        <w:rPr>
          <w:color w:val="3D3D3D"/>
          <w:spacing w:val="9"/>
        </w:rPr>
        <w:t>i</w:t>
      </w:r>
      <w:r>
        <w:rPr>
          <w:color w:val="3D3D3D"/>
        </w:rPr>
        <w:t>on No</w:t>
      </w:r>
      <w:r>
        <w:rPr>
          <w:color w:val="3D3D3D"/>
          <w:spacing w:val="-10"/>
        </w:rPr>
        <w:t>i</w:t>
      </w:r>
      <w:r>
        <w:rPr>
          <w:color w:val="3D3D3D"/>
        </w:rPr>
        <w:t>se</w:t>
      </w:r>
      <w:r>
        <w:rPr>
          <w:color w:val="3D3D3D"/>
          <w:spacing w:val="1"/>
        </w:rPr>
        <w:t xml:space="preserve"> </w:t>
      </w:r>
      <w:r>
        <w:rPr>
          <w:color w:val="3D3D3D"/>
        </w:rPr>
        <w:t>assessment</w:t>
      </w:r>
      <w:r>
        <w:rPr>
          <w:color w:val="3D3D3D"/>
          <w:spacing w:val="18"/>
        </w:rPr>
        <w:t xml:space="preserve"> </w:t>
      </w:r>
      <w:r>
        <w:rPr>
          <w:color w:val="3D3D3D"/>
        </w:rPr>
        <w:t>has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been</w:t>
      </w:r>
      <w:r>
        <w:rPr>
          <w:color w:val="3D3D3D"/>
          <w:spacing w:val="-3"/>
        </w:rPr>
        <w:t xml:space="preserve"> </w:t>
      </w:r>
      <w:r>
        <w:rPr>
          <w:color w:val="3D3D3D"/>
        </w:rPr>
        <w:t>conducted</w:t>
      </w:r>
      <w:r>
        <w:rPr>
          <w:color w:val="3D3D3D"/>
          <w:spacing w:val="15"/>
        </w:rPr>
        <w:t xml:space="preserve"> </w:t>
      </w:r>
      <w:r>
        <w:rPr>
          <w:color w:val="3D3D3D"/>
          <w:spacing w:val="-20"/>
        </w:rPr>
        <w:t>i</w:t>
      </w:r>
      <w:r>
        <w:rPr>
          <w:color w:val="3D3D3D"/>
        </w:rPr>
        <w:t>n</w:t>
      </w:r>
      <w:r>
        <w:rPr>
          <w:color w:val="3D3D3D"/>
          <w:spacing w:val="-9"/>
        </w:rPr>
        <w:t xml:space="preserve"> </w:t>
      </w:r>
      <w:r>
        <w:rPr>
          <w:color w:val="3D3D3D"/>
        </w:rPr>
        <w:t>a</w:t>
      </w:r>
      <w:r>
        <w:rPr>
          <w:color w:val="3D3D3D"/>
          <w:spacing w:val="2"/>
        </w:rPr>
        <w:t>c</w:t>
      </w:r>
      <w:r>
        <w:rPr>
          <w:color w:val="595959"/>
          <w:spacing w:val="-2"/>
        </w:rPr>
        <w:t>c</w:t>
      </w:r>
      <w:r>
        <w:rPr>
          <w:color w:val="3D3D3D"/>
        </w:rPr>
        <w:t>orda</w:t>
      </w:r>
      <w:r>
        <w:rPr>
          <w:color w:val="3D3D3D"/>
          <w:spacing w:val="9"/>
        </w:rPr>
        <w:t>n</w:t>
      </w:r>
      <w:r>
        <w:rPr>
          <w:color w:val="595959"/>
        </w:rPr>
        <w:t>c</w:t>
      </w:r>
      <w:r>
        <w:rPr>
          <w:color w:val="3D3D3D"/>
          <w:spacing w:val="12"/>
        </w:rPr>
        <w:t>e</w:t>
      </w:r>
      <w:r>
        <w:rPr>
          <w:color w:val="909090"/>
          <w:spacing w:val="-37"/>
        </w:rPr>
        <w:t>·</w:t>
      </w:r>
      <w:r>
        <w:rPr>
          <w:color w:val="3D3D3D"/>
        </w:rPr>
        <w:t>w</w:t>
      </w:r>
      <w:r>
        <w:rPr>
          <w:color w:val="3D3D3D"/>
          <w:spacing w:val="-5"/>
        </w:rPr>
        <w:t>i</w:t>
      </w:r>
      <w:r>
        <w:rPr>
          <w:color w:val="3D3D3D"/>
        </w:rPr>
        <w:t>th</w:t>
      </w:r>
      <w:r>
        <w:rPr>
          <w:color w:val="3D3D3D"/>
          <w:spacing w:val="-7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Standard</w:t>
      </w:r>
      <w:r>
        <w:rPr>
          <w:color w:val="3D3D3D"/>
          <w:spacing w:val="-1"/>
        </w:rPr>
        <w:t xml:space="preserve"> </w:t>
      </w:r>
      <w:r>
        <w:rPr>
          <w:color w:val="3D3D3D"/>
        </w:rPr>
        <w:t>and</w:t>
      </w:r>
      <w:r>
        <w:rPr>
          <w:color w:val="3D3D3D"/>
          <w:w w:val="99"/>
        </w:rPr>
        <w:t xml:space="preserve"> </w:t>
      </w:r>
      <w:r>
        <w:rPr>
          <w:color w:val="3D3D3D"/>
        </w:rPr>
        <w:t>meet</w:t>
      </w:r>
      <w:r>
        <w:rPr>
          <w:color w:val="595959"/>
        </w:rPr>
        <w:t>s</w:t>
      </w:r>
      <w:r>
        <w:rPr>
          <w:color w:val="595959"/>
          <w:spacing w:val="8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32"/>
        </w:rPr>
        <w:t xml:space="preserve"> </w:t>
      </w:r>
      <w:r>
        <w:rPr>
          <w:color w:val="3D3D3D"/>
        </w:rPr>
        <w:t>requirements</w:t>
      </w:r>
      <w:r>
        <w:rPr>
          <w:color w:val="3D3D3D"/>
          <w:spacing w:val="28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17"/>
        </w:rPr>
        <w:t xml:space="preserve"> </w:t>
      </w:r>
      <w:r>
        <w:rPr>
          <w:color w:val="3D3D3D"/>
        </w:rPr>
        <w:t>thi</w:t>
      </w:r>
      <w:r>
        <w:rPr>
          <w:color w:val="595959"/>
          <w:spacing w:val="1"/>
        </w:rPr>
        <w:t>s</w:t>
      </w:r>
      <w:r>
        <w:rPr>
          <w:color w:val="595959"/>
          <w:spacing w:val="18"/>
        </w:rPr>
        <w:t xml:space="preserve"> </w:t>
      </w:r>
      <w:r>
        <w:rPr>
          <w:color w:val="3D3D3D"/>
          <w:spacing w:val="-1"/>
        </w:rPr>
        <w:t>permit</w:t>
      </w:r>
      <w:r>
        <w:rPr>
          <w:color w:val="6B6B6B"/>
          <w:spacing w:val="-1"/>
        </w:rPr>
        <w:t>.</w:t>
      </w:r>
    </w:p>
    <w:p w14:paraId="13EDDC1E" w14:textId="77777777" w:rsidR="00A5052B" w:rsidRDefault="00A5052B">
      <w:pPr>
        <w:spacing w:line="276" w:lineRule="auto"/>
        <w:jc w:val="both"/>
        <w:sectPr w:rsidR="00A5052B">
          <w:pgSz w:w="11910" w:h="16830"/>
          <w:pgMar w:top="1200" w:right="980" w:bottom="840" w:left="1620" w:header="0" w:footer="650" w:gutter="0"/>
          <w:cols w:space="720"/>
        </w:sectPr>
      </w:pPr>
    </w:p>
    <w:p w14:paraId="13EDDC1F" w14:textId="77777777" w:rsidR="00A5052B" w:rsidRDefault="00A72E41">
      <w:pPr>
        <w:pStyle w:val="BodyText"/>
        <w:numPr>
          <w:ilvl w:val="0"/>
          <w:numId w:val="17"/>
        </w:numPr>
        <w:tabs>
          <w:tab w:val="left" w:pos="473"/>
        </w:tabs>
        <w:spacing w:before="52" w:line="318" w:lineRule="auto"/>
        <w:ind w:left="472" w:right="662" w:hanging="334"/>
        <w:jc w:val="left"/>
      </w:pPr>
      <w:r>
        <w:rPr>
          <w:color w:val="282828"/>
        </w:rPr>
        <w:lastRenderedPageBreak/>
        <w:t>The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followi</w:t>
      </w:r>
      <w:r>
        <w:rPr>
          <w:color w:val="282828"/>
          <w:spacing w:val="1"/>
        </w:rPr>
        <w:t>ng</w:t>
      </w:r>
      <w:r>
        <w:rPr>
          <w:color w:val="282828"/>
          <w:spacing w:val="-19"/>
        </w:rPr>
        <w:t xml:space="preserve"> </w:t>
      </w:r>
      <w:r>
        <w:rPr>
          <w:color w:val="282828"/>
        </w:rPr>
        <w:t>data</w:t>
      </w:r>
      <w:r>
        <w:rPr>
          <w:color w:val="282828"/>
          <w:spacing w:val="1"/>
        </w:rPr>
        <w:t xml:space="preserve"> </w:t>
      </w:r>
      <w:r>
        <w:rPr>
          <w:color w:val="363636"/>
        </w:rPr>
        <w:t>collected</w:t>
      </w:r>
      <w:r>
        <w:rPr>
          <w:color w:val="363636"/>
          <w:spacing w:val="-2"/>
        </w:rPr>
        <w:t xml:space="preserve"> </w:t>
      </w:r>
      <w:r>
        <w:rPr>
          <w:color w:val="282828"/>
        </w:rPr>
        <w:t>during</w:t>
      </w:r>
      <w:r>
        <w:rPr>
          <w:color w:val="282828"/>
          <w:spacing w:val="-13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"/>
        </w:rPr>
        <w:t xml:space="preserve"> </w:t>
      </w:r>
      <w:r>
        <w:rPr>
          <w:color w:val="282828"/>
          <w:spacing w:val="-2"/>
        </w:rPr>
        <w:t>Pre</w:t>
      </w:r>
      <w:r>
        <w:rPr>
          <w:color w:val="565656"/>
          <w:spacing w:val="-1"/>
        </w:rPr>
        <w:t>-</w:t>
      </w:r>
      <w:r>
        <w:rPr>
          <w:color w:val="363636"/>
          <w:spacing w:val="-1"/>
        </w:rPr>
        <w:t>construction</w:t>
      </w:r>
      <w:r>
        <w:rPr>
          <w:color w:val="363636"/>
          <w:spacing w:val="-8"/>
        </w:rPr>
        <w:t xml:space="preserve"> </w:t>
      </w:r>
      <w:r>
        <w:rPr>
          <w:color w:val="282828"/>
          <w:spacing w:val="-3"/>
        </w:rPr>
        <w:t>Noi</w:t>
      </w:r>
      <w:r>
        <w:rPr>
          <w:color w:val="282828"/>
          <w:spacing w:val="-4"/>
        </w:rPr>
        <w:t>se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Assessment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must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be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retained</w:t>
      </w:r>
      <w:r>
        <w:rPr>
          <w:color w:val="282828"/>
          <w:spacing w:val="46"/>
        </w:rPr>
        <w:t xml:space="preserve"> </w:t>
      </w:r>
      <w:r>
        <w:rPr>
          <w:color w:val="282828"/>
          <w:spacing w:val="-10"/>
        </w:rPr>
        <w:t>i</w:t>
      </w:r>
      <w:r>
        <w:rPr>
          <w:color w:val="282828"/>
          <w:spacing w:val="-13"/>
        </w:rPr>
        <w:t>n</w:t>
      </w:r>
      <w:r>
        <w:rPr>
          <w:color w:val="282828"/>
          <w:spacing w:val="-22"/>
        </w:rPr>
        <w:t xml:space="preserve"> </w:t>
      </w:r>
      <w:r>
        <w:rPr>
          <w:color w:val="282828"/>
        </w:rPr>
        <w:t>their</w:t>
      </w:r>
      <w:r>
        <w:rPr>
          <w:color w:val="282828"/>
          <w:spacing w:val="-8"/>
        </w:rPr>
        <w:t xml:space="preserve"> </w:t>
      </w:r>
      <w:r>
        <w:rPr>
          <w:color w:val="282828"/>
          <w:spacing w:val="-2"/>
        </w:rPr>
        <w:t>original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form</w:t>
      </w:r>
      <w:r>
        <w:rPr>
          <w:color w:val="282828"/>
          <w:spacing w:val="23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15"/>
        </w:rPr>
        <w:t xml:space="preserve"> </w:t>
      </w:r>
      <w:r>
        <w:rPr>
          <w:color w:val="282828"/>
        </w:rPr>
        <w:t>made</w:t>
      </w:r>
      <w:r>
        <w:rPr>
          <w:color w:val="282828"/>
          <w:spacing w:val="1"/>
        </w:rPr>
        <w:t xml:space="preserve"> </w:t>
      </w:r>
      <w:r>
        <w:rPr>
          <w:color w:val="282828"/>
        </w:rPr>
        <w:t>available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on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request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2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33"/>
        </w:rPr>
        <w:t xml:space="preserve"> </w:t>
      </w:r>
      <w:r>
        <w:rPr>
          <w:color w:val="282828"/>
          <w:spacing w:val="-3"/>
        </w:rPr>
        <w:t>responsi</w:t>
      </w:r>
      <w:r>
        <w:rPr>
          <w:color w:val="282828"/>
          <w:spacing w:val="-2"/>
        </w:rPr>
        <w:t>ble</w:t>
      </w:r>
      <w:r>
        <w:rPr>
          <w:color w:val="282828"/>
          <w:spacing w:val="-3"/>
        </w:rPr>
        <w:t xml:space="preserve"> </w:t>
      </w:r>
      <w:r>
        <w:rPr>
          <w:color w:val="282828"/>
          <w:spacing w:val="-1"/>
        </w:rPr>
        <w:t>authority,</w:t>
      </w:r>
      <w:r>
        <w:rPr>
          <w:color w:val="282828"/>
          <w:spacing w:val="1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person</w:t>
      </w:r>
      <w:r>
        <w:rPr>
          <w:color w:val="282828"/>
          <w:spacing w:val="53"/>
          <w:w w:val="99"/>
        </w:rPr>
        <w:t xml:space="preserve"> </w:t>
      </w:r>
      <w:r>
        <w:rPr>
          <w:color w:val="282828"/>
        </w:rPr>
        <w:t>conduct</w:t>
      </w:r>
      <w:r>
        <w:rPr>
          <w:color w:val="282828"/>
          <w:spacing w:val="15"/>
        </w:rPr>
        <w:t>i</w:t>
      </w:r>
      <w:r>
        <w:rPr>
          <w:color w:val="282828"/>
        </w:rPr>
        <w:t>ng</w:t>
      </w:r>
      <w:r>
        <w:rPr>
          <w:color w:val="282828"/>
          <w:spacing w:val="-13"/>
        </w:rPr>
        <w:t xml:space="preserve"> </w:t>
      </w:r>
      <w:r>
        <w:rPr>
          <w:color w:val="282828"/>
        </w:rPr>
        <w:t>a</w:t>
      </w:r>
      <w:r>
        <w:rPr>
          <w:color w:val="282828"/>
          <w:spacing w:val="16"/>
        </w:rPr>
        <w:t xml:space="preserve"> </w:t>
      </w:r>
      <w:r>
        <w:rPr>
          <w:color w:val="282828"/>
        </w:rPr>
        <w:t>no</w:t>
      </w:r>
      <w:r>
        <w:rPr>
          <w:color w:val="282828"/>
          <w:spacing w:val="-10"/>
        </w:rPr>
        <w:t>i</w:t>
      </w:r>
      <w:r>
        <w:rPr>
          <w:color w:val="282828"/>
        </w:rPr>
        <w:t>se</w:t>
      </w:r>
      <w:r>
        <w:rPr>
          <w:color w:val="282828"/>
          <w:spacing w:val="2"/>
        </w:rPr>
        <w:t xml:space="preserve"> </w:t>
      </w:r>
      <w:r>
        <w:rPr>
          <w:color w:val="282828"/>
          <w:spacing w:val="-16"/>
        </w:rPr>
        <w:t>i</w:t>
      </w:r>
      <w:r>
        <w:rPr>
          <w:color w:val="282828"/>
        </w:rPr>
        <w:t>nvest</w:t>
      </w:r>
      <w:r>
        <w:rPr>
          <w:color w:val="282828"/>
          <w:spacing w:val="-11"/>
        </w:rPr>
        <w:t>i</w:t>
      </w:r>
      <w:r>
        <w:rPr>
          <w:color w:val="282828"/>
        </w:rPr>
        <w:t>gat</w:t>
      </w:r>
      <w:r>
        <w:rPr>
          <w:color w:val="282828"/>
          <w:spacing w:val="-1"/>
        </w:rPr>
        <w:t>i</w:t>
      </w:r>
      <w:r>
        <w:rPr>
          <w:color w:val="282828"/>
        </w:rPr>
        <w:t>on report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under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No</w:t>
      </w:r>
      <w:r>
        <w:rPr>
          <w:color w:val="282828"/>
          <w:spacing w:val="-9"/>
        </w:rPr>
        <w:t>i</w:t>
      </w:r>
      <w:r>
        <w:rPr>
          <w:color w:val="282828"/>
        </w:rPr>
        <w:t>se</w:t>
      </w:r>
      <w:r>
        <w:rPr>
          <w:color w:val="282828"/>
          <w:spacing w:val="9"/>
        </w:rPr>
        <w:t xml:space="preserve"> </w:t>
      </w:r>
      <w:r>
        <w:rPr>
          <w:color w:val="282828"/>
        </w:rPr>
        <w:t>Mana</w:t>
      </w:r>
      <w:r>
        <w:rPr>
          <w:color w:val="282828"/>
          <w:spacing w:val="-20"/>
        </w:rPr>
        <w:t>g</w:t>
      </w:r>
      <w:r>
        <w:rPr>
          <w:color w:val="282828"/>
        </w:rPr>
        <w:t>ement</w:t>
      </w:r>
      <w:r>
        <w:rPr>
          <w:color w:val="282828"/>
          <w:spacing w:val="22"/>
        </w:rPr>
        <w:t xml:space="preserve"> </w:t>
      </w:r>
      <w:r>
        <w:rPr>
          <w:color w:val="282828"/>
        </w:rPr>
        <w:t>Plan,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or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for</w:t>
      </w:r>
      <w:r>
        <w:rPr>
          <w:color w:val="282828"/>
          <w:w w:val="103"/>
        </w:rPr>
        <w:t xml:space="preserve"> </w:t>
      </w:r>
      <w:r>
        <w:rPr>
          <w:color w:val="282828"/>
          <w:spacing w:val="-19"/>
        </w:rPr>
        <w:t>i</w:t>
      </w:r>
      <w:r>
        <w:rPr>
          <w:color w:val="282828"/>
        </w:rPr>
        <w:t>ndependent</w:t>
      </w:r>
      <w:r>
        <w:rPr>
          <w:color w:val="282828"/>
          <w:spacing w:val="31"/>
        </w:rPr>
        <w:t xml:space="preserve"> </w:t>
      </w:r>
      <w:r>
        <w:rPr>
          <w:color w:val="282828"/>
        </w:rPr>
        <w:t>review</w:t>
      </w:r>
      <w:r>
        <w:rPr>
          <w:color w:val="282828"/>
          <w:spacing w:val="23"/>
        </w:rPr>
        <w:t xml:space="preserve"> </w:t>
      </w:r>
      <w:r>
        <w:rPr>
          <w:color w:val="282828"/>
        </w:rPr>
        <w:t>under</w:t>
      </w:r>
      <w:r>
        <w:rPr>
          <w:color w:val="282828"/>
          <w:spacing w:val="22"/>
        </w:rPr>
        <w:t xml:space="preserve"> </w:t>
      </w:r>
      <w:r>
        <w:rPr>
          <w:color w:val="282828"/>
        </w:rPr>
        <w:t>condit</w:t>
      </w:r>
      <w:r>
        <w:rPr>
          <w:color w:val="282828"/>
          <w:spacing w:val="3"/>
        </w:rPr>
        <w:t>i</w:t>
      </w:r>
      <w:r>
        <w:rPr>
          <w:color w:val="282828"/>
        </w:rPr>
        <w:t>ons</w:t>
      </w:r>
      <w:r>
        <w:rPr>
          <w:color w:val="282828"/>
          <w:spacing w:val="12"/>
        </w:rPr>
        <w:t xml:space="preserve"> </w:t>
      </w:r>
      <w:r>
        <w:rPr>
          <w:color w:val="363636"/>
        </w:rPr>
        <w:t>28</w:t>
      </w:r>
      <w:r>
        <w:rPr>
          <w:color w:val="363636"/>
          <w:spacing w:val="9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18"/>
        </w:rPr>
        <w:t xml:space="preserve"> </w:t>
      </w:r>
      <w:r>
        <w:rPr>
          <w:color w:val="282828"/>
        </w:rPr>
        <w:t>3</w:t>
      </w:r>
      <w:r>
        <w:rPr>
          <w:color w:val="282828"/>
          <w:spacing w:val="-29"/>
        </w:rPr>
        <w:t>1</w:t>
      </w:r>
      <w:r>
        <w:rPr>
          <w:color w:val="565656"/>
        </w:rPr>
        <w:t>:</w:t>
      </w:r>
    </w:p>
    <w:p w14:paraId="13EDDC20" w14:textId="77777777" w:rsidR="00A5052B" w:rsidRDefault="00A5052B">
      <w:pPr>
        <w:spacing w:before="7"/>
        <w:rPr>
          <w:rFonts w:ascii="Arial" w:eastAsia="Arial" w:hAnsi="Arial" w:cs="Arial"/>
          <w:sz w:val="21"/>
          <w:szCs w:val="21"/>
        </w:rPr>
      </w:pPr>
    </w:p>
    <w:p w14:paraId="13EDDC21" w14:textId="77777777" w:rsidR="00A5052B" w:rsidRDefault="00A72E41">
      <w:pPr>
        <w:pStyle w:val="BodyText"/>
        <w:numPr>
          <w:ilvl w:val="1"/>
          <w:numId w:val="17"/>
        </w:numPr>
        <w:tabs>
          <w:tab w:val="left" w:pos="843"/>
        </w:tabs>
        <w:spacing w:line="317" w:lineRule="auto"/>
        <w:ind w:left="828" w:right="916" w:hanging="356"/>
      </w:pPr>
      <w:r>
        <w:rPr>
          <w:color w:val="282828"/>
        </w:rPr>
        <w:t>background</w:t>
      </w:r>
      <w:r>
        <w:rPr>
          <w:color w:val="282828"/>
          <w:spacing w:val="23"/>
        </w:rPr>
        <w:t xml:space="preserve"> </w:t>
      </w:r>
      <w:r>
        <w:rPr>
          <w:color w:val="282828"/>
        </w:rPr>
        <w:t>noise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monitoring</w:t>
      </w:r>
      <w:r>
        <w:rPr>
          <w:color w:val="282828"/>
          <w:spacing w:val="-13"/>
        </w:rPr>
        <w:t xml:space="preserve"> </w:t>
      </w:r>
      <w:r>
        <w:rPr>
          <w:color w:val="282828"/>
        </w:rPr>
        <w:t>survey</w:t>
      </w:r>
      <w:r>
        <w:rPr>
          <w:color w:val="282828"/>
          <w:spacing w:val="9"/>
        </w:rPr>
        <w:t xml:space="preserve"> </w:t>
      </w:r>
      <w:r>
        <w:rPr>
          <w:color w:val="282828"/>
        </w:rPr>
        <w:t>data,</w:t>
      </w:r>
      <w:r>
        <w:rPr>
          <w:color w:val="282828"/>
          <w:spacing w:val="-4"/>
        </w:rPr>
        <w:t xml:space="preserve"> </w:t>
      </w:r>
      <w:r>
        <w:rPr>
          <w:color w:val="282828"/>
          <w:spacing w:val="-9"/>
          <w:w w:val="105"/>
        </w:rPr>
        <w:t>i</w:t>
      </w:r>
      <w:r>
        <w:rPr>
          <w:color w:val="282828"/>
          <w:spacing w:val="-16"/>
          <w:w w:val="105"/>
        </w:rPr>
        <w:t>n</w:t>
      </w:r>
      <w:r>
        <w:rPr>
          <w:color w:val="282828"/>
          <w:spacing w:val="-28"/>
          <w:w w:val="105"/>
        </w:rPr>
        <w:t xml:space="preserve"> </w:t>
      </w:r>
      <w:r>
        <w:rPr>
          <w:color w:val="282828"/>
        </w:rPr>
        <w:t>their</w:t>
      </w:r>
      <w:r>
        <w:rPr>
          <w:color w:val="282828"/>
          <w:spacing w:val="-15"/>
        </w:rPr>
        <w:t xml:space="preserve"> </w:t>
      </w:r>
      <w:r>
        <w:rPr>
          <w:color w:val="282828"/>
          <w:spacing w:val="-2"/>
        </w:rPr>
        <w:t>original</w:t>
      </w:r>
      <w:r>
        <w:rPr>
          <w:color w:val="282828"/>
          <w:spacing w:val="-13"/>
        </w:rPr>
        <w:t xml:space="preserve"> </w:t>
      </w:r>
      <w:r>
        <w:rPr>
          <w:color w:val="282828"/>
        </w:rPr>
        <w:t>form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as</w:t>
      </w:r>
      <w:r>
        <w:rPr>
          <w:color w:val="282828"/>
          <w:spacing w:val="1"/>
        </w:rPr>
        <w:t xml:space="preserve"> </w:t>
      </w:r>
      <w:r>
        <w:rPr>
          <w:color w:val="282828"/>
        </w:rPr>
        <w:t>recorded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by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each</w:t>
      </w:r>
      <w:r>
        <w:rPr>
          <w:color w:val="282828"/>
          <w:spacing w:val="28"/>
          <w:w w:val="95"/>
        </w:rPr>
        <w:t xml:space="preserve"> </w:t>
      </w:r>
      <w:r>
        <w:rPr>
          <w:color w:val="282828"/>
          <w:spacing w:val="-20"/>
        </w:rPr>
        <w:t>i</w:t>
      </w:r>
      <w:r>
        <w:rPr>
          <w:color w:val="282828"/>
        </w:rPr>
        <w:t>ndividual fie</w:t>
      </w:r>
      <w:r>
        <w:rPr>
          <w:color w:val="282828"/>
          <w:spacing w:val="1"/>
        </w:rPr>
        <w:t>l</w:t>
      </w:r>
      <w:r>
        <w:rPr>
          <w:color w:val="282828"/>
        </w:rPr>
        <w:t>d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sound</w:t>
      </w:r>
      <w:r>
        <w:rPr>
          <w:color w:val="282828"/>
          <w:spacing w:val="16"/>
        </w:rPr>
        <w:t xml:space="preserve"> </w:t>
      </w:r>
      <w:r>
        <w:rPr>
          <w:color w:val="282828"/>
          <w:spacing w:val="-19"/>
        </w:rPr>
        <w:t>l</w:t>
      </w:r>
      <w:r>
        <w:rPr>
          <w:color w:val="282828"/>
        </w:rPr>
        <w:t>evel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meter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at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each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no</w:t>
      </w:r>
      <w:r>
        <w:rPr>
          <w:color w:val="282828"/>
          <w:spacing w:val="-10"/>
        </w:rPr>
        <w:t>i</w:t>
      </w:r>
      <w:r>
        <w:rPr>
          <w:color w:val="282828"/>
        </w:rPr>
        <w:t>se</w:t>
      </w:r>
      <w:r>
        <w:rPr>
          <w:color w:val="282828"/>
          <w:spacing w:val="7"/>
        </w:rPr>
        <w:t xml:space="preserve"> </w:t>
      </w:r>
      <w:r>
        <w:rPr>
          <w:color w:val="363636"/>
        </w:rPr>
        <w:t>sens</w:t>
      </w:r>
      <w:r>
        <w:rPr>
          <w:color w:val="363636"/>
          <w:spacing w:val="-4"/>
        </w:rPr>
        <w:t>i</w:t>
      </w:r>
      <w:r>
        <w:rPr>
          <w:color w:val="363636"/>
        </w:rPr>
        <w:t>tive</w:t>
      </w:r>
      <w:r>
        <w:rPr>
          <w:color w:val="363636"/>
          <w:spacing w:val="20"/>
        </w:rPr>
        <w:t xml:space="preserve"> </w:t>
      </w:r>
      <w:r>
        <w:rPr>
          <w:color w:val="282828"/>
          <w:spacing w:val="-19"/>
        </w:rPr>
        <w:t>l</w:t>
      </w:r>
      <w:r>
        <w:rPr>
          <w:color w:val="282828"/>
        </w:rPr>
        <w:t>ocat</w:t>
      </w:r>
      <w:r>
        <w:rPr>
          <w:color w:val="282828"/>
          <w:spacing w:val="-5"/>
        </w:rPr>
        <w:t>i</w:t>
      </w:r>
      <w:r>
        <w:rPr>
          <w:color w:val="282828"/>
        </w:rPr>
        <w:t>on</w:t>
      </w:r>
      <w:r>
        <w:rPr>
          <w:color w:val="282828"/>
          <w:spacing w:val="5"/>
        </w:rPr>
        <w:t xml:space="preserve"> </w:t>
      </w:r>
      <w:r>
        <w:rPr>
          <w:color w:val="282828"/>
        </w:rPr>
        <w:t>at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wh</w:t>
      </w:r>
      <w:r>
        <w:rPr>
          <w:color w:val="282828"/>
          <w:spacing w:val="2"/>
        </w:rPr>
        <w:t>i</w:t>
      </w:r>
      <w:r>
        <w:rPr>
          <w:color w:val="282828"/>
        </w:rPr>
        <w:t>ch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monitoring was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undertaken</w:t>
      </w:r>
    </w:p>
    <w:p w14:paraId="13EDDC22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C23" w14:textId="77777777" w:rsidR="00A5052B" w:rsidRDefault="00A72E41">
      <w:pPr>
        <w:pStyle w:val="BodyText"/>
        <w:numPr>
          <w:ilvl w:val="1"/>
          <w:numId w:val="17"/>
        </w:numPr>
        <w:tabs>
          <w:tab w:val="left" w:pos="829"/>
        </w:tabs>
        <w:spacing w:line="328" w:lineRule="auto"/>
        <w:ind w:left="828" w:right="848" w:hanging="349"/>
      </w:pPr>
      <w:r>
        <w:rPr>
          <w:color w:val="282828"/>
          <w:spacing w:val="1"/>
        </w:rPr>
        <w:t>wind</w:t>
      </w:r>
      <w:r>
        <w:rPr>
          <w:color w:val="282828"/>
          <w:spacing w:val="-8"/>
        </w:rPr>
        <w:t xml:space="preserve"> </w:t>
      </w:r>
      <w:r>
        <w:rPr>
          <w:color w:val="363636"/>
        </w:rPr>
        <w:t>speed</w:t>
      </w:r>
      <w:r>
        <w:rPr>
          <w:color w:val="363636"/>
          <w:spacing w:val="20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15"/>
        </w:rPr>
        <w:t xml:space="preserve"> </w:t>
      </w:r>
      <w:r>
        <w:rPr>
          <w:color w:val="282828"/>
          <w:spacing w:val="-2"/>
        </w:rPr>
        <w:t>direction</w:t>
      </w:r>
      <w:r>
        <w:rPr>
          <w:color w:val="282828"/>
          <w:spacing w:val="10"/>
        </w:rPr>
        <w:t xml:space="preserve"> </w:t>
      </w:r>
      <w:r>
        <w:rPr>
          <w:color w:val="282828"/>
          <w:spacing w:val="-1"/>
        </w:rPr>
        <w:t>monitoring</w:t>
      </w:r>
      <w:r>
        <w:rPr>
          <w:color w:val="282828"/>
          <w:spacing w:val="-5"/>
        </w:rPr>
        <w:t xml:space="preserve"> </w:t>
      </w:r>
      <w:r>
        <w:rPr>
          <w:color w:val="363636"/>
        </w:rPr>
        <w:t>survey</w:t>
      </w:r>
      <w:r>
        <w:rPr>
          <w:color w:val="363636"/>
          <w:spacing w:val="27"/>
        </w:rPr>
        <w:t xml:space="preserve"> </w:t>
      </w:r>
      <w:r>
        <w:rPr>
          <w:color w:val="282828"/>
        </w:rPr>
        <w:t>data,</w:t>
      </w:r>
      <w:r>
        <w:rPr>
          <w:color w:val="282828"/>
          <w:spacing w:val="11"/>
        </w:rPr>
        <w:t xml:space="preserve"> </w:t>
      </w:r>
      <w:r>
        <w:rPr>
          <w:color w:val="282828"/>
          <w:spacing w:val="-10"/>
        </w:rPr>
        <w:t>i</w:t>
      </w:r>
      <w:r>
        <w:rPr>
          <w:color w:val="282828"/>
          <w:spacing w:val="-14"/>
        </w:rPr>
        <w:t>n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their</w:t>
      </w:r>
      <w:r>
        <w:rPr>
          <w:color w:val="282828"/>
          <w:spacing w:val="-7"/>
        </w:rPr>
        <w:t xml:space="preserve"> </w:t>
      </w:r>
      <w:r>
        <w:rPr>
          <w:color w:val="282828"/>
          <w:spacing w:val="-2"/>
        </w:rPr>
        <w:t>original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form</w:t>
      </w:r>
      <w:r>
        <w:rPr>
          <w:color w:val="282828"/>
          <w:spacing w:val="24"/>
        </w:rPr>
        <w:t xml:space="preserve"> </w:t>
      </w:r>
      <w:r>
        <w:rPr>
          <w:color w:val="282828"/>
        </w:rPr>
        <w:t>as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recorded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32"/>
          <w:w w:val="106"/>
        </w:rPr>
        <w:t xml:space="preserve"> </w:t>
      </w:r>
      <w:r>
        <w:rPr>
          <w:color w:val="282828"/>
        </w:rPr>
        <w:t>assessment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at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each no</w:t>
      </w:r>
      <w:r>
        <w:rPr>
          <w:color w:val="282828"/>
          <w:spacing w:val="-10"/>
        </w:rPr>
        <w:t>i</w:t>
      </w:r>
      <w:r>
        <w:rPr>
          <w:color w:val="282828"/>
        </w:rPr>
        <w:t>se</w:t>
      </w:r>
      <w:r>
        <w:rPr>
          <w:color w:val="282828"/>
          <w:spacing w:val="-3"/>
        </w:rPr>
        <w:t xml:space="preserve"> </w:t>
      </w:r>
      <w:r>
        <w:rPr>
          <w:color w:val="363636"/>
        </w:rPr>
        <w:t>sens</w:t>
      </w:r>
      <w:r>
        <w:rPr>
          <w:color w:val="363636"/>
          <w:spacing w:val="-6"/>
        </w:rPr>
        <w:t>i</w:t>
      </w:r>
      <w:r>
        <w:rPr>
          <w:color w:val="363636"/>
        </w:rPr>
        <w:t>tive</w:t>
      </w:r>
      <w:r>
        <w:rPr>
          <w:color w:val="363636"/>
          <w:spacing w:val="7"/>
        </w:rPr>
        <w:t xml:space="preserve"> </w:t>
      </w:r>
      <w:r>
        <w:rPr>
          <w:color w:val="282828"/>
          <w:spacing w:val="-19"/>
        </w:rPr>
        <w:t>l</w:t>
      </w:r>
      <w:r>
        <w:rPr>
          <w:color w:val="282828"/>
        </w:rPr>
        <w:t>ocat</w:t>
      </w:r>
      <w:r>
        <w:rPr>
          <w:color w:val="282828"/>
          <w:spacing w:val="2"/>
        </w:rPr>
        <w:t>i</w:t>
      </w:r>
      <w:r>
        <w:rPr>
          <w:color w:val="282828"/>
        </w:rPr>
        <w:t>on</w:t>
      </w:r>
      <w:r>
        <w:rPr>
          <w:color w:val="282828"/>
          <w:spacing w:val="-19"/>
        </w:rPr>
        <w:t xml:space="preserve"> </w:t>
      </w:r>
      <w:r>
        <w:rPr>
          <w:color w:val="282828"/>
        </w:rPr>
        <w:t>at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wh</w:t>
      </w:r>
      <w:r>
        <w:rPr>
          <w:color w:val="282828"/>
          <w:spacing w:val="3"/>
        </w:rPr>
        <w:t>i</w:t>
      </w:r>
      <w:r>
        <w:rPr>
          <w:color w:val="282828"/>
        </w:rPr>
        <w:t>ch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monitor</w:t>
      </w:r>
      <w:r>
        <w:rPr>
          <w:color w:val="282828"/>
          <w:spacing w:val="7"/>
        </w:rPr>
        <w:t>i</w:t>
      </w:r>
      <w:r>
        <w:rPr>
          <w:color w:val="282828"/>
        </w:rPr>
        <w:t>ng</w:t>
      </w:r>
      <w:r>
        <w:rPr>
          <w:color w:val="282828"/>
          <w:spacing w:val="-23"/>
        </w:rPr>
        <w:t xml:space="preserve"> </w:t>
      </w:r>
      <w:r>
        <w:rPr>
          <w:color w:val="282828"/>
        </w:rPr>
        <w:t>was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undertake</w:t>
      </w:r>
      <w:r>
        <w:rPr>
          <w:color w:val="282828"/>
          <w:spacing w:val="10"/>
        </w:rPr>
        <w:t>n</w:t>
      </w:r>
      <w:r>
        <w:rPr>
          <w:color w:val="565656"/>
        </w:rPr>
        <w:t>.</w:t>
      </w:r>
    </w:p>
    <w:p w14:paraId="13EDDC24" w14:textId="77777777" w:rsidR="00A5052B" w:rsidRDefault="00A5052B">
      <w:pPr>
        <w:spacing w:before="4"/>
        <w:rPr>
          <w:rFonts w:ascii="Arial" w:eastAsia="Arial" w:hAnsi="Arial" w:cs="Arial"/>
          <w:sz w:val="20"/>
          <w:szCs w:val="20"/>
        </w:rPr>
      </w:pPr>
    </w:p>
    <w:p w14:paraId="13EDDC25" w14:textId="77777777" w:rsidR="00A5052B" w:rsidRDefault="00A72E41">
      <w:pPr>
        <w:ind w:left="116"/>
        <w:rPr>
          <w:rFonts w:ascii="Arial" w:eastAsia="Arial" w:hAnsi="Arial" w:cs="Arial"/>
          <w:sz w:val="19"/>
          <w:szCs w:val="19"/>
        </w:rPr>
      </w:pPr>
      <w:r>
        <w:rPr>
          <w:rFonts w:ascii="Arial"/>
          <w:i/>
          <w:color w:val="282828"/>
          <w:spacing w:val="-2"/>
          <w:sz w:val="19"/>
        </w:rPr>
        <w:t>Near-field</w:t>
      </w:r>
      <w:r>
        <w:rPr>
          <w:rFonts w:ascii="Arial"/>
          <w:i/>
          <w:color w:val="282828"/>
          <w:spacing w:val="22"/>
          <w:sz w:val="19"/>
        </w:rPr>
        <w:t xml:space="preserve"> </w:t>
      </w:r>
      <w:r>
        <w:rPr>
          <w:rFonts w:ascii="Arial"/>
          <w:i/>
          <w:color w:val="282828"/>
          <w:sz w:val="19"/>
        </w:rPr>
        <w:t>Compliance</w:t>
      </w:r>
      <w:r>
        <w:rPr>
          <w:rFonts w:ascii="Arial"/>
          <w:i/>
          <w:color w:val="282828"/>
          <w:spacing w:val="50"/>
          <w:sz w:val="19"/>
        </w:rPr>
        <w:t xml:space="preserve"> </w:t>
      </w:r>
      <w:r>
        <w:rPr>
          <w:rFonts w:ascii="Arial"/>
          <w:i/>
          <w:color w:val="282828"/>
          <w:sz w:val="19"/>
        </w:rPr>
        <w:t>Testing</w:t>
      </w:r>
      <w:r>
        <w:rPr>
          <w:rFonts w:ascii="Arial"/>
          <w:i/>
          <w:color w:val="282828"/>
          <w:spacing w:val="21"/>
          <w:sz w:val="19"/>
        </w:rPr>
        <w:t xml:space="preserve"> </w:t>
      </w:r>
      <w:r>
        <w:rPr>
          <w:rFonts w:ascii="Arial"/>
          <w:i/>
          <w:color w:val="282828"/>
          <w:sz w:val="19"/>
        </w:rPr>
        <w:t>Report</w:t>
      </w:r>
    </w:p>
    <w:p w14:paraId="13EDDC26" w14:textId="77777777" w:rsidR="00A5052B" w:rsidRDefault="00A5052B">
      <w:pPr>
        <w:rPr>
          <w:rFonts w:ascii="Arial" w:eastAsia="Arial" w:hAnsi="Arial" w:cs="Arial"/>
          <w:i/>
          <w:sz w:val="18"/>
          <w:szCs w:val="18"/>
        </w:rPr>
      </w:pPr>
    </w:p>
    <w:p w14:paraId="13EDDC27" w14:textId="77777777" w:rsidR="00A5052B" w:rsidRDefault="00A72E41">
      <w:pPr>
        <w:pStyle w:val="BodyText"/>
        <w:numPr>
          <w:ilvl w:val="0"/>
          <w:numId w:val="17"/>
        </w:numPr>
        <w:tabs>
          <w:tab w:val="left" w:pos="473"/>
        </w:tabs>
        <w:spacing w:before="109" w:line="318" w:lineRule="auto"/>
        <w:ind w:left="465" w:right="663" w:hanging="349"/>
        <w:jc w:val="left"/>
      </w:pPr>
      <w:r>
        <w:rPr>
          <w:color w:val="282828"/>
        </w:rPr>
        <w:t>Pr</w:t>
      </w:r>
      <w:r>
        <w:rPr>
          <w:color w:val="282828"/>
          <w:spacing w:val="-12"/>
        </w:rPr>
        <w:t>i</w:t>
      </w:r>
      <w:r>
        <w:rPr>
          <w:color w:val="282828"/>
        </w:rPr>
        <w:t>or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5"/>
        </w:rPr>
        <w:t xml:space="preserve"> </w:t>
      </w:r>
      <w:r>
        <w:rPr>
          <w:color w:val="363636"/>
          <w:spacing w:val="-19"/>
        </w:rPr>
        <w:t>l</w:t>
      </w:r>
      <w:r>
        <w:rPr>
          <w:color w:val="363636"/>
        </w:rPr>
        <w:t>ast</w:t>
      </w:r>
      <w:r>
        <w:rPr>
          <w:color w:val="363636"/>
          <w:spacing w:val="-5"/>
        </w:rPr>
        <w:t xml:space="preserve"> </w:t>
      </w:r>
      <w:r>
        <w:rPr>
          <w:color w:val="282828"/>
        </w:rPr>
        <w:t>turb</w:t>
      </w:r>
      <w:r>
        <w:rPr>
          <w:color w:val="282828"/>
          <w:spacing w:val="8"/>
        </w:rPr>
        <w:t>i</w:t>
      </w:r>
      <w:r>
        <w:rPr>
          <w:color w:val="282828"/>
        </w:rPr>
        <w:t>ne</w:t>
      </w:r>
      <w:r>
        <w:rPr>
          <w:color w:val="282828"/>
          <w:spacing w:val="-12"/>
        </w:rPr>
        <w:t xml:space="preserve"> </w:t>
      </w:r>
      <w:r>
        <w:rPr>
          <w:color w:val="282828"/>
        </w:rPr>
        <w:t>operat</w:t>
      </w:r>
      <w:r>
        <w:rPr>
          <w:color w:val="282828"/>
          <w:spacing w:val="12"/>
        </w:rPr>
        <w:t>i</w:t>
      </w:r>
      <w:r>
        <w:rPr>
          <w:color w:val="282828"/>
        </w:rPr>
        <w:t>n</w:t>
      </w:r>
      <w:r>
        <w:rPr>
          <w:color w:val="282828"/>
          <w:spacing w:val="-16"/>
        </w:rPr>
        <w:t>g</w:t>
      </w:r>
      <w:r>
        <w:rPr>
          <w:color w:val="565656"/>
          <w:spacing w:val="8"/>
        </w:rPr>
        <w:t>,</w:t>
      </w:r>
      <w:r>
        <w:rPr>
          <w:color w:val="282828"/>
        </w:rPr>
        <w:t>a</w:t>
      </w:r>
      <w:r>
        <w:rPr>
          <w:color w:val="282828"/>
          <w:spacing w:val="18"/>
        </w:rPr>
        <w:t xml:space="preserve"> </w:t>
      </w:r>
      <w:r>
        <w:rPr>
          <w:color w:val="282828"/>
        </w:rPr>
        <w:t>Nea</w:t>
      </w:r>
      <w:r>
        <w:rPr>
          <w:color w:val="282828"/>
          <w:spacing w:val="5"/>
        </w:rPr>
        <w:t>r</w:t>
      </w:r>
      <w:r>
        <w:rPr>
          <w:color w:val="565656"/>
          <w:spacing w:val="-5"/>
        </w:rPr>
        <w:t>-</w:t>
      </w:r>
      <w:r>
        <w:rPr>
          <w:color w:val="363636"/>
        </w:rPr>
        <w:t>field</w:t>
      </w:r>
      <w:r>
        <w:rPr>
          <w:color w:val="363636"/>
          <w:spacing w:val="1"/>
        </w:rPr>
        <w:t xml:space="preserve"> </w:t>
      </w:r>
      <w:r>
        <w:rPr>
          <w:color w:val="363636"/>
        </w:rPr>
        <w:t>Comp</w:t>
      </w:r>
      <w:r>
        <w:rPr>
          <w:color w:val="363636"/>
          <w:spacing w:val="9"/>
        </w:rPr>
        <w:t>l</w:t>
      </w:r>
      <w:r>
        <w:rPr>
          <w:color w:val="363636"/>
          <w:spacing w:val="-19"/>
        </w:rPr>
        <w:t>i</w:t>
      </w:r>
      <w:r>
        <w:rPr>
          <w:color w:val="363636"/>
        </w:rPr>
        <w:t>ance</w:t>
      </w:r>
      <w:r>
        <w:rPr>
          <w:color w:val="363636"/>
          <w:spacing w:val="1"/>
        </w:rPr>
        <w:t xml:space="preserve"> </w:t>
      </w:r>
      <w:r>
        <w:rPr>
          <w:color w:val="282828"/>
        </w:rPr>
        <w:t>Test</w:t>
      </w:r>
      <w:r>
        <w:rPr>
          <w:color w:val="282828"/>
          <w:spacing w:val="4"/>
        </w:rPr>
        <w:t>i</w:t>
      </w:r>
      <w:r>
        <w:rPr>
          <w:color w:val="282828"/>
        </w:rPr>
        <w:t>ng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Report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must</w:t>
      </w:r>
      <w:r>
        <w:rPr>
          <w:color w:val="282828"/>
          <w:spacing w:val="9"/>
        </w:rPr>
        <w:t xml:space="preserve"> </w:t>
      </w:r>
      <w:r>
        <w:rPr>
          <w:color w:val="282828"/>
        </w:rPr>
        <w:t>be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prepared</w:t>
      </w:r>
      <w:r>
        <w:rPr>
          <w:color w:val="282828"/>
          <w:w w:val="99"/>
        </w:rPr>
        <w:t xml:space="preserve"> </w:t>
      </w:r>
      <w:r>
        <w:rPr>
          <w:color w:val="282828"/>
        </w:rPr>
        <w:t>wh</w:t>
      </w:r>
      <w:r>
        <w:rPr>
          <w:color w:val="282828"/>
          <w:spacing w:val="3"/>
        </w:rPr>
        <w:t>i</w:t>
      </w:r>
      <w:r>
        <w:rPr>
          <w:color w:val="282828"/>
        </w:rPr>
        <w:t>ch</w:t>
      </w:r>
      <w:r>
        <w:rPr>
          <w:color w:val="282828"/>
          <w:spacing w:val="-21"/>
        </w:rPr>
        <w:t xml:space="preserve"> </w:t>
      </w:r>
      <w:r>
        <w:rPr>
          <w:color w:val="282828"/>
        </w:rPr>
        <w:t>describes and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assesses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results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-20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4"/>
        </w:rPr>
        <w:t xml:space="preserve"> </w:t>
      </w:r>
      <w:r>
        <w:rPr>
          <w:color w:val="363636"/>
        </w:rPr>
        <w:t xml:space="preserve">sound </w:t>
      </w:r>
      <w:r>
        <w:rPr>
          <w:color w:val="282828"/>
        </w:rPr>
        <w:t>power</w:t>
      </w:r>
      <w:r>
        <w:rPr>
          <w:color w:val="282828"/>
          <w:spacing w:val="3"/>
        </w:rPr>
        <w:t xml:space="preserve"> </w:t>
      </w:r>
      <w:r>
        <w:rPr>
          <w:color w:val="363636"/>
          <w:spacing w:val="-19"/>
        </w:rPr>
        <w:t>l</w:t>
      </w:r>
      <w:r>
        <w:rPr>
          <w:color w:val="363636"/>
        </w:rPr>
        <w:t>evel</w:t>
      </w:r>
      <w:r>
        <w:rPr>
          <w:color w:val="363636"/>
          <w:spacing w:val="-10"/>
        </w:rPr>
        <w:t xml:space="preserve"> </w:t>
      </w:r>
      <w:r>
        <w:rPr>
          <w:color w:val="282828"/>
        </w:rPr>
        <w:t>test</w:t>
      </w:r>
      <w:r>
        <w:rPr>
          <w:color w:val="282828"/>
          <w:spacing w:val="9"/>
        </w:rPr>
        <w:t>i</w:t>
      </w:r>
      <w:r>
        <w:rPr>
          <w:color w:val="282828"/>
        </w:rPr>
        <w:t>ng</w:t>
      </w:r>
      <w:r>
        <w:rPr>
          <w:color w:val="282828"/>
          <w:spacing w:val="-25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a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representat</w:t>
      </w:r>
      <w:r>
        <w:rPr>
          <w:color w:val="282828"/>
          <w:spacing w:val="1"/>
        </w:rPr>
        <w:t>i</w:t>
      </w:r>
      <w:r>
        <w:rPr>
          <w:color w:val="282828"/>
        </w:rPr>
        <w:t>ve</w:t>
      </w:r>
      <w:r>
        <w:rPr>
          <w:color w:val="282828"/>
          <w:w w:val="97"/>
        </w:rPr>
        <w:t xml:space="preserve"> </w:t>
      </w:r>
      <w:r>
        <w:rPr>
          <w:color w:val="363636"/>
        </w:rPr>
        <w:t>samp</w:t>
      </w:r>
      <w:r>
        <w:rPr>
          <w:color w:val="363636"/>
          <w:spacing w:val="4"/>
        </w:rPr>
        <w:t>l</w:t>
      </w:r>
      <w:r>
        <w:rPr>
          <w:color w:val="363636"/>
        </w:rPr>
        <w:t>e</w:t>
      </w:r>
      <w:r>
        <w:rPr>
          <w:color w:val="363636"/>
          <w:spacing w:val="-5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turb</w:t>
      </w:r>
      <w:r>
        <w:rPr>
          <w:color w:val="282828"/>
          <w:spacing w:val="9"/>
        </w:rPr>
        <w:t>i</w:t>
      </w:r>
      <w:r>
        <w:rPr>
          <w:color w:val="282828"/>
        </w:rPr>
        <w:t>ne</w:t>
      </w:r>
      <w:r>
        <w:rPr>
          <w:color w:val="282828"/>
          <w:spacing w:val="-16"/>
        </w:rPr>
        <w:t>s</w:t>
      </w:r>
      <w:r>
        <w:rPr>
          <w:color w:val="282828"/>
          <w:spacing w:val="1"/>
        </w:rPr>
        <w:t>,</w:t>
      </w:r>
      <w:r>
        <w:rPr>
          <w:color w:val="282828"/>
          <w:spacing w:val="-16"/>
        </w:rPr>
        <w:t>i</w:t>
      </w:r>
      <w:r>
        <w:rPr>
          <w:color w:val="282828"/>
        </w:rPr>
        <w:t>nclud</w:t>
      </w:r>
      <w:r>
        <w:rPr>
          <w:color w:val="282828"/>
          <w:spacing w:val="-1"/>
        </w:rPr>
        <w:t>i</w:t>
      </w:r>
      <w:r>
        <w:rPr>
          <w:color w:val="282828"/>
        </w:rPr>
        <w:t>ng</w:t>
      </w:r>
      <w:r>
        <w:rPr>
          <w:color w:val="282828"/>
          <w:spacing w:val="-21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9"/>
        </w:rPr>
        <w:t xml:space="preserve"> </w:t>
      </w:r>
      <w:r>
        <w:rPr>
          <w:color w:val="282828"/>
        </w:rPr>
        <w:t>presence</w:t>
      </w:r>
      <w:r>
        <w:rPr>
          <w:color w:val="282828"/>
          <w:spacing w:val="2"/>
        </w:rPr>
        <w:t xml:space="preserve"> </w:t>
      </w:r>
      <w:r>
        <w:rPr>
          <w:color w:val="282828"/>
        </w:rPr>
        <w:t>or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absence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special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audib</w:t>
      </w:r>
      <w:r>
        <w:rPr>
          <w:color w:val="282828"/>
          <w:spacing w:val="2"/>
        </w:rPr>
        <w:t>l</w:t>
      </w:r>
      <w:r>
        <w:rPr>
          <w:color w:val="282828"/>
        </w:rPr>
        <w:t>e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character</w:t>
      </w:r>
      <w:r>
        <w:rPr>
          <w:color w:val="282828"/>
          <w:spacing w:val="6"/>
        </w:rPr>
        <w:t>i</w:t>
      </w:r>
      <w:r>
        <w:rPr>
          <w:color w:val="282828"/>
        </w:rPr>
        <w:t>st</w:t>
      </w:r>
      <w:r>
        <w:rPr>
          <w:color w:val="282828"/>
          <w:spacing w:val="-4"/>
        </w:rPr>
        <w:t>i</w:t>
      </w:r>
      <w:r>
        <w:rPr>
          <w:color w:val="282828"/>
        </w:rPr>
        <w:t>cs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and</w:t>
      </w:r>
      <w:r>
        <w:rPr>
          <w:color w:val="282828"/>
          <w:w w:val="98"/>
        </w:rPr>
        <w:t xml:space="preserve"> </w:t>
      </w:r>
      <w:r>
        <w:rPr>
          <w:color w:val="282828"/>
        </w:rPr>
        <w:t>tonal</w:t>
      </w:r>
      <w:r>
        <w:rPr>
          <w:color w:val="282828"/>
          <w:spacing w:val="40"/>
        </w:rPr>
        <w:t xml:space="preserve"> </w:t>
      </w:r>
      <w:r>
        <w:rPr>
          <w:color w:val="282828"/>
          <w:spacing w:val="-2"/>
        </w:rPr>
        <w:t>audibility</w:t>
      </w:r>
      <w:r>
        <w:rPr>
          <w:color w:val="282828"/>
        </w:rPr>
        <w:t xml:space="preserve"> </w:t>
      </w:r>
      <w:r>
        <w:rPr>
          <w:color w:val="282828"/>
          <w:spacing w:val="11"/>
        </w:rPr>
        <w:t xml:space="preserve"> </w:t>
      </w:r>
      <w:r>
        <w:rPr>
          <w:color w:val="282828"/>
          <w:spacing w:val="-1"/>
        </w:rPr>
        <w:t>level</w:t>
      </w:r>
      <w:r>
        <w:rPr>
          <w:color w:val="282828"/>
          <w:spacing w:val="-2"/>
        </w:rPr>
        <w:t>s</w:t>
      </w:r>
      <w:r>
        <w:rPr>
          <w:color w:val="565656"/>
          <w:spacing w:val="-1"/>
        </w:rPr>
        <w:t>,</w:t>
      </w:r>
      <w:r>
        <w:rPr>
          <w:color w:val="282828"/>
          <w:spacing w:val="-2"/>
        </w:rPr>
        <w:t>by</w:t>
      </w:r>
      <w:r>
        <w:rPr>
          <w:color w:val="282828"/>
          <w:spacing w:val="41"/>
        </w:rPr>
        <w:t xml:space="preserve"> </w:t>
      </w:r>
      <w:r>
        <w:rPr>
          <w:color w:val="363636"/>
          <w:spacing w:val="-3"/>
        </w:rPr>
        <w:t>either:</w:t>
      </w:r>
    </w:p>
    <w:p w14:paraId="13EDDC28" w14:textId="77777777" w:rsidR="00A5052B" w:rsidRDefault="00A5052B">
      <w:pPr>
        <w:spacing w:before="7"/>
        <w:rPr>
          <w:rFonts w:ascii="Arial" w:eastAsia="Arial" w:hAnsi="Arial" w:cs="Arial"/>
          <w:sz w:val="21"/>
          <w:szCs w:val="21"/>
        </w:rPr>
      </w:pPr>
    </w:p>
    <w:p w14:paraId="13EDDC29" w14:textId="77777777" w:rsidR="00A5052B" w:rsidRDefault="00A72E41">
      <w:pPr>
        <w:pStyle w:val="BodyText"/>
        <w:numPr>
          <w:ilvl w:val="1"/>
          <w:numId w:val="17"/>
        </w:numPr>
        <w:tabs>
          <w:tab w:val="left" w:pos="822"/>
        </w:tabs>
        <w:spacing w:line="317" w:lineRule="auto"/>
        <w:ind w:left="821" w:right="613" w:hanging="349"/>
      </w:pPr>
      <w:r>
        <w:rPr>
          <w:color w:val="282828"/>
        </w:rPr>
        <w:t>verify</w:t>
      </w:r>
      <w:r>
        <w:rPr>
          <w:color w:val="282828"/>
          <w:spacing w:val="11"/>
        </w:rPr>
        <w:t>i</w:t>
      </w:r>
      <w:r>
        <w:rPr>
          <w:color w:val="282828"/>
        </w:rPr>
        <w:t>ng</w:t>
      </w:r>
      <w:r>
        <w:rPr>
          <w:color w:val="282828"/>
          <w:spacing w:val="-19"/>
        </w:rPr>
        <w:t xml:space="preserve"> </w:t>
      </w:r>
      <w:r>
        <w:rPr>
          <w:color w:val="282828"/>
        </w:rPr>
        <w:t>that</w:t>
      </w:r>
      <w:r>
        <w:rPr>
          <w:color w:val="282828"/>
          <w:spacing w:val="2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measured</w:t>
      </w:r>
      <w:r>
        <w:rPr>
          <w:color w:val="282828"/>
          <w:spacing w:val="4"/>
        </w:rPr>
        <w:t xml:space="preserve"> </w:t>
      </w:r>
      <w:r>
        <w:rPr>
          <w:color w:val="363636"/>
        </w:rPr>
        <w:t>sound</w:t>
      </w:r>
      <w:r>
        <w:rPr>
          <w:color w:val="363636"/>
          <w:spacing w:val="9"/>
        </w:rPr>
        <w:t xml:space="preserve"> </w:t>
      </w:r>
      <w:r>
        <w:rPr>
          <w:color w:val="282828"/>
        </w:rPr>
        <w:t>power</w:t>
      </w:r>
      <w:r>
        <w:rPr>
          <w:color w:val="282828"/>
          <w:spacing w:val="8"/>
        </w:rPr>
        <w:t xml:space="preserve"> </w:t>
      </w:r>
      <w:r>
        <w:rPr>
          <w:color w:val="282828"/>
          <w:spacing w:val="-19"/>
        </w:rPr>
        <w:t>l</w:t>
      </w:r>
      <w:r>
        <w:rPr>
          <w:color w:val="282828"/>
        </w:rPr>
        <w:t>eve</w:t>
      </w:r>
      <w:r>
        <w:rPr>
          <w:color w:val="282828"/>
          <w:spacing w:val="-1"/>
        </w:rPr>
        <w:t>l</w:t>
      </w:r>
      <w:r>
        <w:rPr>
          <w:color w:val="282828"/>
        </w:rPr>
        <w:t>s</w:t>
      </w:r>
      <w:r>
        <w:rPr>
          <w:color w:val="282828"/>
          <w:spacing w:val="4"/>
        </w:rPr>
        <w:t xml:space="preserve"> </w:t>
      </w:r>
      <w:r>
        <w:rPr>
          <w:color w:val="282828"/>
        </w:rPr>
        <w:t>(</w:t>
      </w:r>
      <w:r>
        <w:rPr>
          <w:color w:val="282828"/>
          <w:spacing w:val="-7"/>
        </w:rPr>
        <w:t>i</w:t>
      </w:r>
      <w:r>
        <w:rPr>
          <w:color w:val="282828"/>
        </w:rPr>
        <w:t>nclud</w:t>
      </w:r>
      <w:r>
        <w:rPr>
          <w:color w:val="282828"/>
          <w:spacing w:val="4"/>
        </w:rPr>
        <w:t>i</w:t>
      </w:r>
      <w:r>
        <w:rPr>
          <w:color w:val="282828"/>
        </w:rPr>
        <w:t>ng</w:t>
      </w:r>
      <w:r>
        <w:rPr>
          <w:color w:val="282828"/>
          <w:spacing w:val="-18"/>
        </w:rPr>
        <w:t xml:space="preserve"> </w:t>
      </w:r>
      <w:r>
        <w:rPr>
          <w:color w:val="363636"/>
        </w:rPr>
        <w:t>any</w:t>
      </w:r>
      <w:r>
        <w:rPr>
          <w:color w:val="363636"/>
          <w:spacing w:val="12"/>
        </w:rPr>
        <w:t xml:space="preserve"> </w:t>
      </w:r>
      <w:r>
        <w:rPr>
          <w:color w:val="282828"/>
        </w:rPr>
        <w:t>pena</w:t>
      </w:r>
      <w:r>
        <w:rPr>
          <w:color w:val="282828"/>
          <w:spacing w:val="-13"/>
        </w:rPr>
        <w:t>l</w:t>
      </w:r>
      <w:r>
        <w:rPr>
          <w:color w:val="282828"/>
        </w:rPr>
        <w:t>t</w:t>
      </w:r>
      <w:r>
        <w:rPr>
          <w:color w:val="282828"/>
          <w:spacing w:val="-12"/>
        </w:rPr>
        <w:t>i</w:t>
      </w:r>
      <w:r>
        <w:rPr>
          <w:color w:val="282828"/>
        </w:rPr>
        <w:t>es),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account</w:t>
      </w:r>
      <w:r>
        <w:rPr>
          <w:color w:val="282828"/>
          <w:spacing w:val="17"/>
        </w:rPr>
        <w:t>i</w:t>
      </w:r>
      <w:r>
        <w:rPr>
          <w:color w:val="282828"/>
        </w:rPr>
        <w:t>ng</w:t>
      </w:r>
      <w:r>
        <w:rPr>
          <w:color w:val="282828"/>
          <w:spacing w:val="-19"/>
        </w:rPr>
        <w:t xml:space="preserve"> </w:t>
      </w:r>
      <w:r>
        <w:rPr>
          <w:color w:val="282828"/>
        </w:rPr>
        <w:t>for</w:t>
      </w:r>
      <w:r>
        <w:rPr>
          <w:color w:val="282828"/>
          <w:w w:val="106"/>
        </w:rPr>
        <w:t xml:space="preserve"> </w:t>
      </w:r>
      <w:r>
        <w:rPr>
          <w:color w:val="282828"/>
        </w:rPr>
        <w:t>test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uncerta</w:t>
      </w:r>
      <w:r>
        <w:rPr>
          <w:color w:val="282828"/>
          <w:spacing w:val="6"/>
        </w:rPr>
        <w:t>i</w:t>
      </w:r>
      <w:r>
        <w:rPr>
          <w:color w:val="282828"/>
        </w:rPr>
        <w:t>nty,</w:t>
      </w:r>
      <w:r>
        <w:rPr>
          <w:color w:val="282828"/>
          <w:spacing w:val="-14"/>
        </w:rPr>
        <w:t xml:space="preserve"> </w:t>
      </w:r>
      <w:r>
        <w:rPr>
          <w:color w:val="363636"/>
        </w:rPr>
        <w:t>are</w:t>
      </w:r>
      <w:r>
        <w:rPr>
          <w:color w:val="363636"/>
          <w:spacing w:val="-9"/>
        </w:rPr>
        <w:t xml:space="preserve"> </w:t>
      </w:r>
      <w:r>
        <w:rPr>
          <w:color w:val="363636"/>
        </w:rPr>
        <w:t>equiva</w:t>
      </w:r>
      <w:r>
        <w:rPr>
          <w:color w:val="363636"/>
          <w:spacing w:val="7"/>
        </w:rPr>
        <w:t>l</w:t>
      </w:r>
      <w:r>
        <w:rPr>
          <w:color w:val="363636"/>
        </w:rPr>
        <w:t>ent</w:t>
      </w:r>
      <w:r>
        <w:rPr>
          <w:color w:val="363636"/>
          <w:spacing w:val="-3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 xml:space="preserve">or </w:t>
      </w:r>
      <w:r>
        <w:rPr>
          <w:color w:val="282828"/>
          <w:spacing w:val="-19"/>
        </w:rPr>
        <w:t>l</w:t>
      </w:r>
      <w:r>
        <w:rPr>
          <w:color w:val="282828"/>
        </w:rPr>
        <w:t>ess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than</w:t>
      </w:r>
      <w:r>
        <w:rPr>
          <w:color w:val="282828"/>
          <w:spacing w:val="-8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va</w:t>
      </w:r>
      <w:r>
        <w:rPr>
          <w:color w:val="282828"/>
          <w:spacing w:val="10"/>
        </w:rPr>
        <w:t>l</w:t>
      </w:r>
      <w:r>
        <w:rPr>
          <w:color w:val="282828"/>
        </w:rPr>
        <w:t>ues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adopted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as</w:t>
      </w:r>
      <w:r>
        <w:rPr>
          <w:color w:val="282828"/>
          <w:spacing w:val="-16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bas</w:t>
      </w:r>
      <w:r>
        <w:rPr>
          <w:color w:val="282828"/>
          <w:spacing w:val="-5"/>
        </w:rPr>
        <w:t>i</w:t>
      </w:r>
      <w:r>
        <w:rPr>
          <w:color w:val="282828"/>
        </w:rPr>
        <w:t>s</w:t>
      </w:r>
      <w:r>
        <w:rPr>
          <w:color w:val="282828"/>
          <w:spacing w:val="-17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Pre­</w:t>
      </w:r>
      <w:r>
        <w:rPr>
          <w:color w:val="282828"/>
          <w:w w:val="93"/>
        </w:rPr>
        <w:t xml:space="preserve"> </w:t>
      </w:r>
      <w:r>
        <w:rPr>
          <w:color w:val="363636"/>
        </w:rPr>
        <w:t>construction</w:t>
      </w:r>
      <w:r>
        <w:rPr>
          <w:color w:val="363636"/>
          <w:spacing w:val="14"/>
        </w:rPr>
        <w:t xml:space="preserve"> </w:t>
      </w:r>
      <w:r>
        <w:rPr>
          <w:color w:val="282828"/>
        </w:rPr>
        <w:t>Noise</w:t>
      </w:r>
      <w:r>
        <w:rPr>
          <w:color w:val="282828"/>
          <w:spacing w:val="-8"/>
        </w:rPr>
        <w:t xml:space="preserve"> </w:t>
      </w:r>
      <w:r>
        <w:rPr>
          <w:color w:val="282828"/>
        </w:rPr>
        <w:t>Assessment</w:t>
      </w:r>
      <w:r>
        <w:rPr>
          <w:color w:val="282828"/>
          <w:spacing w:val="20"/>
        </w:rPr>
        <w:t xml:space="preserve"> </w:t>
      </w:r>
      <w:r>
        <w:rPr>
          <w:color w:val="282828"/>
        </w:rPr>
        <w:t>carr</w:t>
      </w:r>
      <w:r>
        <w:rPr>
          <w:color w:val="282828"/>
          <w:spacing w:val="-2"/>
        </w:rPr>
        <w:t>i</w:t>
      </w:r>
      <w:r>
        <w:rPr>
          <w:color w:val="282828"/>
        </w:rPr>
        <w:t>ed</w:t>
      </w:r>
      <w:r>
        <w:rPr>
          <w:color w:val="282828"/>
          <w:spacing w:val="-8"/>
        </w:rPr>
        <w:t xml:space="preserve"> </w:t>
      </w:r>
      <w:r>
        <w:rPr>
          <w:color w:val="282828"/>
        </w:rPr>
        <w:t>out under</w:t>
      </w:r>
      <w:r>
        <w:rPr>
          <w:color w:val="282828"/>
          <w:spacing w:val="4"/>
        </w:rPr>
        <w:t xml:space="preserve"> </w:t>
      </w:r>
      <w:r>
        <w:rPr>
          <w:color w:val="363636"/>
        </w:rPr>
        <w:t>cond</w:t>
      </w:r>
      <w:r>
        <w:rPr>
          <w:color w:val="363636"/>
          <w:spacing w:val="-5"/>
        </w:rPr>
        <w:t>i</w:t>
      </w:r>
      <w:r>
        <w:rPr>
          <w:color w:val="363636"/>
        </w:rPr>
        <w:t>t</w:t>
      </w:r>
      <w:r>
        <w:rPr>
          <w:color w:val="363636"/>
          <w:spacing w:val="-6"/>
        </w:rPr>
        <w:t>i</w:t>
      </w:r>
      <w:r>
        <w:rPr>
          <w:color w:val="363636"/>
        </w:rPr>
        <w:t>on</w:t>
      </w:r>
      <w:r>
        <w:rPr>
          <w:color w:val="363636"/>
          <w:spacing w:val="15"/>
        </w:rPr>
        <w:t xml:space="preserve"> </w:t>
      </w:r>
      <w:r>
        <w:rPr>
          <w:color w:val="363636"/>
          <w:spacing w:val="-50"/>
        </w:rPr>
        <w:t>1</w:t>
      </w:r>
      <w:r>
        <w:rPr>
          <w:color w:val="363636"/>
        </w:rPr>
        <w:t>8;</w:t>
      </w:r>
      <w:r>
        <w:rPr>
          <w:color w:val="363636"/>
          <w:spacing w:val="-5"/>
        </w:rPr>
        <w:t xml:space="preserve"> </w:t>
      </w:r>
      <w:r>
        <w:rPr>
          <w:color w:val="282828"/>
        </w:rPr>
        <w:t>or</w:t>
      </w:r>
    </w:p>
    <w:p w14:paraId="13EDDC2A" w14:textId="77777777" w:rsidR="00A5052B" w:rsidRDefault="00A5052B">
      <w:pPr>
        <w:spacing w:before="8"/>
        <w:rPr>
          <w:rFonts w:ascii="Arial" w:eastAsia="Arial" w:hAnsi="Arial" w:cs="Arial"/>
          <w:sz w:val="21"/>
          <w:szCs w:val="21"/>
        </w:rPr>
      </w:pPr>
    </w:p>
    <w:p w14:paraId="13EDDC2B" w14:textId="77777777" w:rsidR="00A5052B" w:rsidRDefault="00A72E41">
      <w:pPr>
        <w:pStyle w:val="BodyText"/>
        <w:numPr>
          <w:ilvl w:val="1"/>
          <w:numId w:val="17"/>
        </w:numPr>
        <w:tabs>
          <w:tab w:val="left" w:pos="815"/>
        </w:tabs>
        <w:spacing w:line="313" w:lineRule="auto"/>
        <w:ind w:left="814" w:right="583" w:hanging="342"/>
      </w:pPr>
      <w:r>
        <w:rPr>
          <w:color w:val="282828"/>
        </w:rPr>
        <w:t>verify</w:t>
      </w:r>
      <w:r>
        <w:rPr>
          <w:color w:val="282828"/>
          <w:spacing w:val="13"/>
        </w:rPr>
        <w:t>i</w:t>
      </w:r>
      <w:r>
        <w:rPr>
          <w:color w:val="282828"/>
        </w:rPr>
        <w:t>ng</w:t>
      </w:r>
      <w:r>
        <w:rPr>
          <w:color w:val="282828"/>
          <w:spacing w:val="-17"/>
        </w:rPr>
        <w:t xml:space="preserve"> </w:t>
      </w:r>
      <w:r>
        <w:rPr>
          <w:color w:val="363636"/>
        </w:rPr>
        <w:t>that</w:t>
      </w:r>
      <w:r>
        <w:rPr>
          <w:color w:val="363636"/>
          <w:spacing w:val="10"/>
        </w:rPr>
        <w:t xml:space="preserve"> </w:t>
      </w:r>
      <w:r>
        <w:rPr>
          <w:color w:val="282828"/>
        </w:rPr>
        <w:t>predicted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no</w:t>
      </w:r>
      <w:r>
        <w:rPr>
          <w:color w:val="282828"/>
          <w:spacing w:val="-17"/>
        </w:rPr>
        <w:t>i</w:t>
      </w:r>
      <w:r>
        <w:rPr>
          <w:color w:val="282828"/>
        </w:rPr>
        <w:t>se</w:t>
      </w:r>
      <w:r>
        <w:rPr>
          <w:color w:val="282828"/>
          <w:spacing w:val="16"/>
        </w:rPr>
        <w:t xml:space="preserve"> </w:t>
      </w:r>
      <w:r>
        <w:rPr>
          <w:color w:val="282828"/>
          <w:spacing w:val="-19"/>
        </w:rPr>
        <w:t>l</w:t>
      </w:r>
      <w:r>
        <w:rPr>
          <w:color w:val="282828"/>
        </w:rPr>
        <w:t>eve</w:t>
      </w:r>
      <w:r>
        <w:rPr>
          <w:color w:val="282828"/>
          <w:spacing w:val="-9"/>
        </w:rPr>
        <w:t>l</w:t>
      </w:r>
      <w:r>
        <w:rPr>
          <w:color w:val="282828"/>
        </w:rPr>
        <w:t>s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(</w:t>
      </w:r>
      <w:r>
        <w:rPr>
          <w:color w:val="282828"/>
          <w:spacing w:val="-13"/>
        </w:rPr>
        <w:t>i</w:t>
      </w:r>
      <w:r>
        <w:rPr>
          <w:color w:val="282828"/>
        </w:rPr>
        <w:t>nclud</w:t>
      </w:r>
      <w:r>
        <w:rPr>
          <w:color w:val="282828"/>
          <w:spacing w:val="5"/>
        </w:rPr>
        <w:t>i</w:t>
      </w:r>
      <w:r>
        <w:rPr>
          <w:color w:val="282828"/>
        </w:rPr>
        <w:t>ng</w:t>
      </w:r>
      <w:r>
        <w:rPr>
          <w:color w:val="282828"/>
          <w:spacing w:val="-17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15"/>
        </w:rPr>
        <w:t xml:space="preserve"> </w:t>
      </w:r>
      <w:r>
        <w:rPr>
          <w:color w:val="282828"/>
        </w:rPr>
        <w:t>pena</w:t>
      </w:r>
      <w:r>
        <w:rPr>
          <w:color w:val="282828"/>
          <w:spacing w:val="-13"/>
        </w:rPr>
        <w:t>l</w:t>
      </w:r>
      <w:r>
        <w:rPr>
          <w:color w:val="282828"/>
        </w:rPr>
        <w:t>t</w:t>
      </w:r>
      <w:r>
        <w:rPr>
          <w:color w:val="282828"/>
          <w:spacing w:val="-6"/>
        </w:rPr>
        <w:t>i</w:t>
      </w:r>
      <w:r>
        <w:rPr>
          <w:color w:val="282828"/>
        </w:rPr>
        <w:t>es)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determined</w:t>
      </w:r>
      <w:r>
        <w:rPr>
          <w:color w:val="282828"/>
          <w:spacing w:val="16"/>
        </w:rPr>
        <w:t xml:space="preserve"> </w:t>
      </w:r>
      <w:r>
        <w:rPr>
          <w:color w:val="282828"/>
        </w:rPr>
        <w:t>on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8"/>
        </w:rPr>
        <w:t xml:space="preserve"> </w:t>
      </w:r>
      <w:r>
        <w:rPr>
          <w:color w:val="282828"/>
        </w:rPr>
        <w:t>bas</w:t>
      </w:r>
      <w:r>
        <w:rPr>
          <w:color w:val="282828"/>
          <w:spacing w:val="-5"/>
        </w:rPr>
        <w:t>i</w:t>
      </w:r>
      <w:r>
        <w:rPr>
          <w:color w:val="282828"/>
        </w:rPr>
        <w:t>s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of</w:t>
      </w:r>
      <w:r>
        <w:rPr>
          <w:color w:val="282828"/>
          <w:w w:val="108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measured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sound</w:t>
      </w:r>
      <w:r>
        <w:rPr>
          <w:color w:val="282828"/>
          <w:spacing w:val="14"/>
        </w:rPr>
        <w:t xml:space="preserve"> </w:t>
      </w:r>
      <w:r>
        <w:rPr>
          <w:color w:val="282828"/>
        </w:rPr>
        <w:t>power</w:t>
      </w:r>
      <w:r>
        <w:rPr>
          <w:color w:val="282828"/>
          <w:spacing w:val="21"/>
        </w:rPr>
        <w:t xml:space="preserve"> </w:t>
      </w:r>
      <w:r>
        <w:rPr>
          <w:color w:val="282828"/>
          <w:spacing w:val="-19"/>
        </w:rPr>
        <w:t>l</w:t>
      </w:r>
      <w:r>
        <w:rPr>
          <w:color w:val="282828"/>
        </w:rPr>
        <w:t>evel</w:t>
      </w:r>
      <w:r>
        <w:rPr>
          <w:color w:val="282828"/>
          <w:spacing w:val="5"/>
        </w:rPr>
        <w:t xml:space="preserve"> </w:t>
      </w:r>
      <w:r>
        <w:rPr>
          <w:color w:val="282828"/>
        </w:rPr>
        <w:t>test</w:t>
      </w:r>
      <w:r>
        <w:rPr>
          <w:color w:val="282828"/>
          <w:spacing w:val="17"/>
        </w:rPr>
        <w:t xml:space="preserve"> </w:t>
      </w:r>
      <w:r>
        <w:rPr>
          <w:color w:val="282828"/>
        </w:rPr>
        <w:t>results</w:t>
      </w:r>
      <w:r>
        <w:rPr>
          <w:color w:val="282828"/>
          <w:spacing w:val="5"/>
        </w:rPr>
        <w:t xml:space="preserve"> </w:t>
      </w:r>
      <w:r>
        <w:rPr>
          <w:color w:val="282828"/>
        </w:rPr>
        <w:t>are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be</w:t>
      </w:r>
      <w:r>
        <w:rPr>
          <w:color w:val="282828"/>
          <w:spacing w:val="-10"/>
        </w:rPr>
        <w:t>l</w:t>
      </w:r>
      <w:r>
        <w:rPr>
          <w:color w:val="282828"/>
        </w:rPr>
        <w:t>ow</w:t>
      </w:r>
      <w:r>
        <w:rPr>
          <w:color w:val="282828"/>
          <w:spacing w:val="1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1"/>
        </w:rPr>
        <w:t xml:space="preserve"> </w:t>
      </w:r>
      <w:r>
        <w:rPr>
          <w:color w:val="282828"/>
        </w:rPr>
        <w:t>no</w:t>
      </w:r>
      <w:r>
        <w:rPr>
          <w:color w:val="282828"/>
          <w:spacing w:val="-17"/>
        </w:rPr>
        <w:t>i</w:t>
      </w:r>
      <w:r>
        <w:rPr>
          <w:color w:val="282828"/>
        </w:rPr>
        <w:t>se</w:t>
      </w:r>
      <w:r>
        <w:rPr>
          <w:color w:val="282828"/>
          <w:spacing w:val="20"/>
        </w:rPr>
        <w:t xml:space="preserve"> </w:t>
      </w:r>
      <w:r>
        <w:rPr>
          <w:color w:val="282828"/>
        </w:rPr>
        <w:t>limits</w:t>
      </w:r>
      <w:r>
        <w:rPr>
          <w:color w:val="282828"/>
          <w:spacing w:val="8"/>
        </w:rPr>
        <w:t xml:space="preserve"> </w:t>
      </w:r>
      <w:r>
        <w:rPr>
          <w:color w:val="282828"/>
          <w:spacing w:val="-19"/>
        </w:rPr>
        <w:t>i</w:t>
      </w:r>
      <w:r>
        <w:rPr>
          <w:color w:val="282828"/>
        </w:rPr>
        <w:t>n</w:t>
      </w:r>
      <w:r>
        <w:rPr>
          <w:color w:val="282828"/>
          <w:spacing w:val="-22"/>
        </w:rPr>
        <w:t xml:space="preserve"> </w:t>
      </w:r>
      <w:r>
        <w:rPr>
          <w:color w:val="282828"/>
        </w:rPr>
        <w:t>condit</w:t>
      </w:r>
      <w:r>
        <w:rPr>
          <w:color w:val="282828"/>
          <w:spacing w:val="-3"/>
        </w:rPr>
        <w:t>i</w:t>
      </w:r>
      <w:r>
        <w:rPr>
          <w:color w:val="282828"/>
        </w:rPr>
        <w:t>on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13</w:t>
      </w:r>
      <w:r>
        <w:rPr>
          <w:color w:val="282828"/>
          <w:spacing w:val="-21"/>
        </w:rPr>
        <w:t xml:space="preserve"> </w:t>
      </w:r>
      <w:r>
        <w:rPr>
          <w:color w:val="282828"/>
        </w:rPr>
        <w:t>for</w:t>
      </w:r>
      <w:r>
        <w:rPr>
          <w:color w:val="282828"/>
          <w:w w:val="109"/>
        </w:rPr>
        <w:t xml:space="preserve"> </w:t>
      </w:r>
      <w:r>
        <w:rPr>
          <w:color w:val="282828"/>
        </w:rPr>
        <w:t>no</w:t>
      </w:r>
      <w:r>
        <w:rPr>
          <w:color w:val="282828"/>
          <w:spacing w:val="-10"/>
        </w:rPr>
        <w:t>i</w:t>
      </w:r>
      <w:r>
        <w:rPr>
          <w:color w:val="282828"/>
        </w:rPr>
        <w:t>se</w:t>
      </w:r>
      <w:r>
        <w:rPr>
          <w:color w:val="282828"/>
          <w:spacing w:val="1"/>
        </w:rPr>
        <w:t xml:space="preserve"> </w:t>
      </w:r>
      <w:r>
        <w:rPr>
          <w:color w:val="282828"/>
        </w:rPr>
        <w:t>sens</w:t>
      </w:r>
      <w:r>
        <w:rPr>
          <w:color w:val="282828"/>
          <w:spacing w:val="-6"/>
        </w:rPr>
        <w:t>i</w:t>
      </w:r>
      <w:r>
        <w:rPr>
          <w:color w:val="282828"/>
        </w:rPr>
        <w:t>t</w:t>
      </w:r>
      <w:r>
        <w:rPr>
          <w:color w:val="282828"/>
          <w:spacing w:val="-11"/>
        </w:rPr>
        <w:t>i</w:t>
      </w:r>
      <w:r>
        <w:rPr>
          <w:color w:val="282828"/>
        </w:rPr>
        <w:t>ve</w:t>
      </w:r>
      <w:r>
        <w:rPr>
          <w:color w:val="282828"/>
          <w:spacing w:val="12"/>
        </w:rPr>
        <w:t xml:space="preserve"> </w:t>
      </w:r>
      <w:r>
        <w:rPr>
          <w:color w:val="282828"/>
          <w:spacing w:val="-23"/>
        </w:rPr>
        <w:t>l</w:t>
      </w:r>
      <w:r>
        <w:rPr>
          <w:color w:val="282828"/>
        </w:rPr>
        <w:t>ocat</w:t>
      </w:r>
      <w:r>
        <w:rPr>
          <w:color w:val="282828"/>
          <w:spacing w:val="-5"/>
        </w:rPr>
        <w:t>i</w:t>
      </w:r>
      <w:r>
        <w:rPr>
          <w:color w:val="282828"/>
        </w:rPr>
        <w:t>ons,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us</w:t>
      </w:r>
      <w:r>
        <w:rPr>
          <w:color w:val="282828"/>
          <w:spacing w:val="1"/>
        </w:rPr>
        <w:t>i</w:t>
      </w:r>
      <w:r>
        <w:rPr>
          <w:color w:val="282828"/>
        </w:rPr>
        <w:t>ng</w:t>
      </w:r>
      <w:r>
        <w:rPr>
          <w:color w:val="282828"/>
          <w:spacing w:val="-20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same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pred</w:t>
      </w:r>
      <w:r>
        <w:rPr>
          <w:color w:val="282828"/>
          <w:spacing w:val="-7"/>
        </w:rPr>
        <w:t>i</w:t>
      </w:r>
      <w:r>
        <w:rPr>
          <w:color w:val="282828"/>
        </w:rPr>
        <w:t>ct</w:t>
      </w:r>
      <w:r>
        <w:rPr>
          <w:color w:val="282828"/>
          <w:spacing w:val="-7"/>
        </w:rPr>
        <w:t>i</w:t>
      </w:r>
      <w:r>
        <w:rPr>
          <w:color w:val="282828"/>
        </w:rPr>
        <w:t>on</w:t>
      </w:r>
      <w:r>
        <w:rPr>
          <w:color w:val="282828"/>
          <w:spacing w:val="1"/>
        </w:rPr>
        <w:t xml:space="preserve"> </w:t>
      </w:r>
      <w:r>
        <w:rPr>
          <w:color w:val="282828"/>
        </w:rPr>
        <w:t>methodo</w:t>
      </w:r>
      <w:r>
        <w:rPr>
          <w:color w:val="282828"/>
          <w:spacing w:val="-3"/>
        </w:rPr>
        <w:t>l</w:t>
      </w:r>
      <w:r>
        <w:rPr>
          <w:color w:val="282828"/>
        </w:rPr>
        <w:t>ogy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used</w:t>
      </w:r>
      <w:r>
        <w:rPr>
          <w:color w:val="282828"/>
          <w:spacing w:val="-16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Pr</w:t>
      </w:r>
      <w:r>
        <w:rPr>
          <w:color w:val="282828"/>
          <w:spacing w:val="-3"/>
        </w:rPr>
        <w:t>e</w:t>
      </w:r>
      <w:r>
        <w:rPr>
          <w:color w:val="6D6D6D"/>
        </w:rPr>
        <w:t>­</w:t>
      </w:r>
      <w:r>
        <w:rPr>
          <w:color w:val="6D6D6D"/>
          <w:w w:val="103"/>
        </w:rPr>
        <w:t xml:space="preserve"> </w:t>
      </w:r>
      <w:r>
        <w:rPr>
          <w:color w:val="363636"/>
        </w:rPr>
        <w:t>construct</w:t>
      </w:r>
      <w:r>
        <w:rPr>
          <w:color w:val="363636"/>
          <w:spacing w:val="9"/>
        </w:rPr>
        <w:t>i</w:t>
      </w:r>
      <w:r>
        <w:rPr>
          <w:color w:val="363636"/>
        </w:rPr>
        <w:t>on</w:t>
      </w:r>
      <w:r>
        <w:rPr>
          <w:color w:val="363636"/>
          <w:spacing w:val="4"/>
        </w:rPr>
        <w:t xml:space="preserve"> </w:t>
      </w:r>
      <w:r>
        <w:rPr>
          <w:color w:val="282828"/>
        </w:rPr>
        <w:t>No</w:t>
      </w:r>
      <w:r>
        <w:rPr>
          <w:color w:val="282828"/>
          <w:spacing w:val="-9"/>
        </w:rPr>
        <w:t>i</w:t>
      </w:r>
      <w:r>
        <w:rPr>
          <w:color w:val="282828"/>
        </w:rPr>
        <w:t>se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Assessment</w:t>
      </w:r>
      <w:r>
        <w:rPr>
          <w:color w:val="282828"/>
          <w:spacing w:val="27"/>
        </w:rPr>
        <w:t xml:space="preserve"> </w:t>
      </w:r>
      <w:r>
        <w:rPr>
          <w:color w:val="363636"/>
        </w:rPr>
        <w:t>carr</w:t>
      </w:r>
      <w:r>
        <w:rPr>
          <w:color w:val="363636"/>
          <w:spacing w:val="-2"/>
        </w:rPr>
        <w:t>i</w:t>
      </w:r>
      <w:r>
        <w:rPr>
          <w:color w:val="363636"/>
        </w:rPr>
        <w:t>ed</w:t>
      </w:r>
      <w:r>
        <w:rPr>
          <w:color w:val="363636"/>
          <w:spacing w:val="-4"/>
        </w:rPr>
        <w:t xml:space="preserve"> </w:t>
      </w:r>
      <w:r>
        <w:rPr>
          <w:color w:val="282828"/>
        </w:rPr>
        <w:t>out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under</w:t>
      </w:r>
      <w:r>
        <w:rPr>
          <w:color w:val="282828"/>
          <w:spacing w:val="2"/>
        </w:rPr>
        <w:t xml:space="preserve"> </w:t>
      </w:r>
      <w:r>
        <w:rPr>
          <w:color w:val="363636"/>
        </w:rPr>
        <w:t>condit</w:t>
      </w:r>
      <w:r>
        <w:rPr>
          <w:color w:val="363636"/>
          <w:spacing w:val="3"/>
        </w:rPr>
        <w:t>i</w:t>
      </w:r>
      <w:r>
        <w:rPr>
          <w:color w:val="363636"/>
        </w:rPr>
        <w:t>on</w:t>
      </w:r>
      <w:r>
        <w:rPr>
          <w:color w:val="363636"/>
          <w:spacing w:val="12"/>
        </w:rPr>
        <w:t xml:space="preserve"> </w:t>
      </w:r>
      <w:r>
        <w:rPr>
          <w:color w:val="282828"/>
          <w:spacing w:val="-54"/>
        </w:rPr>
        <w:t>1</w:t>
      </w:r>
      <w:r>
        <w:rPr>
          <w:color w:val="282828"/>
          <w:spacing w:val="4"/>
        </w:rPr>
        <w:t>8</w:t>
      </w:r>
      <w:r>
        <w:rPr>
          <w:color w:val="565656"/>
        </w:rPr>
        <w:t>.</w:t>
      </w:r>
    </w:p>
    <w:p w14:paraId="13EDDC2C" w14:textId="77777777" w:rsidR="00A5052B" w:rsidRDefault="00A5052B">
      <w:pPr>
        <w:spacing w:before="11"/>
        <w:rPr>
          <w:rFonts w:ascii="Arial" w:eastAsia="Arial" w:hAnsi="Arial" w:cs="Arial"/>
          <w:sz w:val="21"/>
          <w:szCs w:val="21"/>
        </w:rPr>
      </w:pPr>
    </w:p>
    <w:p w14:paraId="13EDDC2D" w14:textId="77777777" w:rsidR="00A5052B" w:rsidRDefault="00A72E41">
      <w:pPr>
        <w:pStyle w:val="BodyText"/>
        <w:numPr>
          <w:ilvl w:val="0"/>
          <w:numId w:val="17"/>
        </w:numPr>
        <w:tabs>
          <w:tab w:val="left" w:pos="473"/>
        </w:tabs>
        <w:spacing w:line="319" w:lineRule="auto"/>
        <w:ind w:left="458" w:right="768" w:hanging="342"/>
        <w:jc w:val="left"/>
      </w:pPr>
      <w:r>
        <w:rPr>
          <w:color w:val="282828"/>
          <w:spacing w:val="-28"/>
        </w:rPr>
        <w:t>I</w:t>
      </w:r>
      <w:r>
        <w:rPr>
          <w:color w:val="282828"/>
        </w:rPr>
        <w:t>f</w:t>
      </w:r>
      <w:r>
        <w:rPr>
          <w:color w:val="282828"/>
          <w:spacing w:val="4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measured</w:t>
      </w:r>
      <w:r>
        <w:rPr>
          <w:color w:val="282828"/>
          <w:spacing w:val="9"/>
        </w:rPr>
        <w:t xml:space="preserve"> </w:t>
      </w:r>
      <w:r>
        <w:rPr>
          <w:color w:val="363636"/>
        </w:rPr>
        <w:t>sound</w:t>
      </w:r>
      <w:r>
        <w:rPr>
          <w:color w:val="363636"/>
          <w:spacing w:val="14"/>
        </w:rPr>
        <w:t xml:space="preserve"> </w:t>
      </w:r>
      <w:r>
        <w:rPr>
          <w:color w:val="363636"/>
        </w:rPr>
        <w:t>power</w:t>
      </w:r>
      <w:r>
        <w:rPr>
          <w:color w:val="363636"/>
          <w:spacing w:val="21"/>
        </w:rPr>
        <w:t xml:space="preserve"> </w:t>
      </w:r>
      <w:r>
        <w:rPr>
          <w:color w:val="282828"/>
          <w:spacing w:val="-19"/>
        </w:rPr>
        <w:t>l</w:t>
      </w:r>
      <w:r>
        <w:rPr>
          <w:color w:val="282828"/>
        </w:rPr>
        <w:t>eve</w:t>
      </w:r>
      <w:r>
        <w:rPr>
          <w:color w:val="282828"/>
          <w:spacing w:val="-1"/>
        </w:rPr>
        <w:t>l</w:t>
      </w:r>
      <w:r>
        <w:rPr>
          <w:color w:val="282828"/>
        </w:rPr>
        <w:t>s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or</w:t>
      </w:r>
      <w:r>
        <w:rPr>
          <w:color w:val="282828"/>
          <w:spacing w:val="4"/>
        </w:rPr>
        <w:t xml:space="preserve"> </w:t>
      </w:r>
      <w:r>
        <w:rPr>
          <w:color w:val="282828"/>
        </w:rPr>
        <w:t>tonal</w:t>
      </w:r>
      <w:r>
        <w:rPr>
          <w:color w:val="282828"/>
          <w:spacing w:val="18"/>
        </w:rPr>
        <w:t xml:space="preserve"> </w:t>
      </w:r>
      <w:r>
        <w:rPr>
          <w:color w:val="282828"/>
        </w:rPr>
        <w:t>audibi</w:t>
      </w:r>
      <w:r>
        <w:rPr>
          <w:color w:val="282828"/>
          <w:spacing w:val="12"/>
        </w:rPr>
        <w:t>l</w:t>
      </w:r>
      <w:r>
        <w:rPr>
          <w:color w:val="282828"/>
          <w:spacing w:val="-23"/>
        </w:rPr>
        <w:t>i</w:t>
      </w:r>
      <w:r>
        <w:rPr>
          <w:color w:val="282828"/>
        </w:rPr>
        <w:t>ty</w:t>
      </w:r>
      <w:r>
        <w:rPr>
          <w:color w:val="282828"/>
          <w:spacing w:val="9"/>
        </w:rPr>
        <w:t xml:space="preserve"> </w:t>
      </w:r>
      <w:r>
        <w:rPr>
          <w:color w:val="282828"/>
          <w:spacing w:val="-19"/>
        </w:rPr>
        <w:t>l</w:t>
      </w:r>
      <w:r>
        <w:rPr>
          <w:color w:val="282828"/>
        </w:rPr>
        <w:t>eve</w:t>
      </w:r>
      <w:r>
        <w:rPr>
          <w:color w:val="282828"/>
          <w:spacing w:val="-1"/>
        </w:rPr>
        <w:t>l</w:t>
      </w:r>
      <w:r>
        <w:rPr>
          <w:color w:val="282828"/>
        </w:rPr>
        <w:t>s are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s</w:t>
      </w:r>
      <w:r>
        <w:rPr>
          <w:color w:val="282828"/>
          <w:spacing w:val="-11"/>
        </w:rPr>
        <w:t>i</w:t>
      </w:r>
      <w:r>
        <w:rPr>
          <w:color w:val="282828"/>
        </w:rPr>
        <w:t>gn</w:t>
      </w:r>
      <w:r>
        <w:rPr>
          <w:color w:val="282828"/>
          <w:spacing w:val="-9"/>
        </w:rPr>
        <w:t>i</w:t>
      </w:r>
      <w:r>
        <w:rPr>
          <w:color w:val="282828"/>
        </w:rPr>
        <w:t>ficantly</w:t>
      </w:r>
      <w:r>
        <w:rPr>
          <w:color w:val="282828"/>
          <w:spacing w:val="20"/>
        </w:rPr>
        <w:t xml:space="preserve"> </w:t>
      </w:r>
      <w:r>
        <w:rPr>
          <w:color w:val="282828"/>
        </w:rPr>
        <w:t>d</w:t>
      </w:r>
      <w:r>
        <w:rPr>
          <w:color w:val="282828"/>
          <w:spacing w:val="-13"/>
        </w:rPr>
        <w:t>i</w:t>
      </w:r>
      <w:r>
        <w:rPr>
          <w:color w:val="282828"/>
        </w:rPr>
        <w:t>fferent</w:t>
      </w:r>
      <w:r>
        <w:rPr>
          <w:color w:val="282828"/>
          <w:spacing w:val="21"/>
        </w:rPr>
        <w:t xml:space="preserve"> </w:t>
      </w:r>
      <w:r>
        <w:rPr>
          <w:color w:val="282828"/>
        </w:rPr>
        <w:t>from</w:t>
      </w:r>
      <w:r>
        <w:rPr>
          <w:color w:val="282828"/>
          <w:w w:val="104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8"/>
        </w:rPr>
        <w:t xml:space="preserve"> </w:t>
      </w:r>
      <w:r>
        <w:rPr>
          <w:color w:val="282828"/>
        </w:rPr>
        <w:t>data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referenced</w:t>
      </w:r>
      <w:r>
        <w:rPr>
          <w:color w:val="282828"/>
          <w:spacing w:val="-3"/>
        </w:rPr>
        <w:t xml:space="preserve"> </w:t>
      </w:r>
      <w:r>
        <w:rPr>
          <w:color w:val="363636"/>
          <w:spacing w:val="-14"/>
        </w:rPr>
        <w:t>i</w:t>
      </w:r>
      <w:r>
        <w:rPr>
          <w:color w:val="363636"/>
        </w:rPr>
        <w:t>n</w:t>
      </w:r>
      <w:r>
        <w:rPr>
          <w:color w:val="363636"/>
          <w:spacing w:val="-31"/>
        </w:rPr>
        <w:t xml:space="preserve"> </w:t>
      </w:r>
      <w:r>
        <w:rPr>
          <w:color w:val="282828"/>
        </w:rPr>
        <w:t>the Pre-construct</w:t>
      </w:r>
      <w:r>
        <w:rPr>
          <w:color w:val="282828"/>
          <w:spacing w:val="5"/>
        </w:rPr>
        <w:t>i</w:t>
      </w:r>
      <w:r>
        <w:rPr>
          <w:color w:val="282828"/>
        </w:rPr>
        <w:t>on</w:t>
      </w:r>
      <w:r>
        <w:rPr>
          <w:color w:val="282828"/>
          <w:spacing w:val="-10"/>
        </w:rPr>
        <w:t xml:space="preserve"> </w:t>
      </w:r>
      <w:r>
        <w:rPr>
          <w:color w:val="282828"/>
        </w:rPr>
        <w:t>No</w:t>
      </w:r>
      <w:r>
        <w:rPr>
          <w:color w:val="282828"/>
          <w:spacing w:val="-11"/>
        </w:rPr>
        <w:t>i</w:t>
      </w:r>
      <w:r>
        <w:rPr>
          <w:color w:val="282828"/>
        </w:rPr>
        <w:t>se</w:t>
      </w:r>
      <w:r>
        <w:rPr>
          <w:color w:val="282828"/>
          <w:spacing w:val="-15"/>
        </w:rPr>
        <w:t xml:space="preserve"> </w:t>
      </w:r>
      <w:r>
        <w:rPr>
          <w:color w:val="282828"/>
        </w:rPr>
        <w:t>Assessment,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Near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F</w:t>
      </w:r>
      <w:r>
        <w:rPr>
          <w:color w:val="282828"/>
          <w:spacing w:val="-13"/>
        </w:rPr>
        <w:t>i</w:t>
      </w:r>
      <w:r>
        <w:rPr>
          <w:color w:val="282828"/>
        </w:rPr>
        <w:t>e</w:t>
      </w:r>
      <w:r>
        <w:rPr>
          <w:color w:val="282828"/>
          <w:spacing w:val="-6"/>
        </w:rPr>
        <w:t>l</w:t>
      </w:r>
      <w:r>
        <w:rPr>
          <w:color w:val="282828"/>
        </w:rPr>
        <w:t>d</w:t>
      </w:r>
      <w:r>
        <w:rPr>
          <w:color w:val="282828"/>
          <w:spacing w:val="-20"/>
        </w:rPr>
        <w:t xml:space="preserve"> </w:t>
      </w:r>
      <w:r>
        <w:rPr>
          <w:color w:val="282828"/>
        </w:rPr>
        <w:t>Comp</w:t>
      </w:r>
      <w:r>
        <w:rPr>
          <w:color w:val="282828"/>
          <w:spacing w:val="1"/>
        </w:rPr>
        <w:t>l</w:t>
      </w:r>
      <w:r>
        <w:rPr>
          <w:color w:val="282828"/>
          <w:spacing w:val="-19"/>
        </w:rPr>
        <w:t>i</w:t>
      </w:r>
      <w:r>
        <w:rPr>
          <w:color w:val="282828"/>
        </w:rPr>
        <w:t>ance</w:t>
      </w:r>
      <w:r>
        <w:rPr>
          <w:color w:val="282828"/>
          <w:w w:val="97"/>
        </w:rPr>
        <w:t xml:space="preserve"> </w:t>
      </w:r>
      <w:r>
        <w:rPr>
          <w:color w:val="282828"/>
        </w:rPr>
        <w:t>Testing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Report</w:t>
      </w:r>
      <w:r>
        <w:rPr>
          <w:color w:val="282828"/>
          <w:spacing w:val="5"/>
        </w:rPr>
        <w:t xml:space="preserve"> </w:t>
      </w:r>
      <w:r>
        <w:rPr>
          <w:color w:val="282828"/>
        </w:rPr>
        <w:t>must</w:t>
      </w:r>
      <w:r>
        <w:rPr>
          <w:color w:val="282828"/>
          <w:spacing w:val="-10"/>
        </w:rPr>
        <w:t xml:space="preserve"> </w:t>
      </w:r>
      <w:r>
        <w:rPr>
          <w:color w:val="282828"/>
        </w:rPr>
        <w:t>address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these</w:t>
      </w:r>
      <w:r>
        <w:rPr>
          <w:color w:val="282828"/>
          <w:spacing w:val="10"/>
        </w:rPr>
        <w:t xml:space="preserve"> </w:t>
      </w:r>
      <w:r>
        <w:rPr>
          <w:color w:val="282828"/>
          <w:spacing w:val="-2"/>
        </w:rPr>
        <w:t>di</w:t>
      </w:r>
      <w:r>
        <w:rPr>
          <w:color w:val="282828"/>
          <w:spacing w:val="-3"/>
        </w:rPr>
        <w:t>fferences</w:t>
      </w:r>
      <w:r>
        <w:rPr>
          <w:color w:val="282828"/>
          <w:spacing w:val="1"/>
        </w:rPr>
        <w:t xml:space="preserve"> </w:t>
      </w:r>
      <w:r>
        <w:rPr>
          <w:color w:val="363636"/>
        </w:rPr>
        <w:t>and</w:t>
      </w:r>
      <w:r>
        <w:rPr>
          <w:color w:val="363636"/>
          <w:spacing w:val="-3"/>
        </w:rPr>
        <w:t xml:space="preserve"> </w:t>
      </w:r>
      <w:r>
        <w:rPr>
          <w:color w:val="282828"/>
          <w:spacing w:val="-3"/>
        </w:rPr>
        <w:t>outline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whether</w:t>
      </w:r>
      <w:r>
        <w:rPr>
          <w:color w:val="282828"/>
          <w:spacing w:val="4"/>
        </w:rPr>
        <w:t xml:space="preserve"> </w:t>
      </w:r>
      <w:r>
        <w:rPr>
          <w:color w:val="282828"/>
        </w:rPr>
        <w:t>additional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sound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power</w:t>
      </w:r>
      <w:r>
        <w:rPr>
          <w:color w:val="282828"/>
          <w:spacing w:val="32"/>
          <w:w w:val="102"/>
        </w:rPr>
        <w:t xml:space="preserve"> </w:t>
      </w:r>
      <w:r>
        <w:rPr>
          <w:color w:val="282828"/>
          <w:spacing w:val="-19"/>
        </w:rPr>
        <w:t>l</w:t>
      </w:r>
      <w:r>
        <w:rPr>
          <w:color w:val="282828"/>
        </w:rPr>
        <w:t>evel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test</w:t>
      </w:r>
      <w:r>
        <w:rPr>
          <w:color w:val="282828"/>
          <w:spacing w:val="9"/>
        </w:rPr>
        <w:t>i</w:t>
      </w:r>
      <w:r>
        <w:rPr>
          <w:color w:val="282828"/>
        </w:rPr>
        <w:t>ng</w:t>
      </w:r>
      <w:r>
        <w:rPr>
          <w:color w:val="282828"/>
          <w:spacing w:val="-21"/>
        </w:rPr>
        <w:t xml:space="preserve"> </w:t>
      </w:r>
      <w:r>
        <w:rPr>
          <w:color w:val="282828"/>
          <w:spacing w:val="-20"/>
        </w:rPr>
        <w:t>i</w:t>
      </w:r>
      <w:r>
        <w:rPr>
          <w:color w:val="282828"/>
        </w:rPr>
        <w:t>s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warranted</w:t>
      </w:r>
      <w:r>
        <w:rPr>
          <w:color w:val="282828"/>
          <w:spacing w:val="16"/>
        </w:rPr>
        <w:t xml:space="preserve"> </w:t>
      </w:r>
      <w:r>
        <w:rPr>
          <w:color w:val="363636"/>
        </w:rPr>
        <w:t>to</w:t>
      </w:r>
      <w:r>
        <w:rPr>
          <w:color w:val="363636"/>
          <w:spacing w:val="-7"/>
        </w:rPr>
        <w:t xml:space="preserve"> </w:t>
      </w:r>
      <w:r>
        <w:rPr>
          <w:color w:val="282828"/>
        </w:rPr>
        <w:t>verify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2"/>
        </w:rPr>
        <w:t xml:space="preserve"> </w:t>
      </w:r>
      <w:r>
        <w:rPr>
          <w:color w:val="282828"/>
        </w:rPr>
        <w:t>assess</w:t>
      </w:r>
      <w:r>
        <w:rPr>
          <w:color w:val="282828"/>
          <w:spacing w:val="1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no</w:t>
      </w:r>
      <w:r>
        <w:rPr>
          <w:color w:val="282828"/>
          <w:spacing w:val="-17"/>
        </w:rPr>
        <w:t>i</w:t>
      </w:r>
      <w:r>
        <w:rPr>
          <w:color w:val="282828"/>
        </w:rPr>
        <w:t>se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em</w:t>
      </w:r>
      <w:r>
        <w:rPr>
          <w:color w:val="282828"/>
          <w:spacing w:val="-1"/>
        </w:rPr>
        <w:t>i</w:t>
      </w:r>
      <w:r>
        <w:rPr>
          <w:color w:val="282828"/>
        </w:rPr>
        <w:t>ssions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other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w</w:t>
      </w:r>
      <w:r>
        <w:rPr>
          <w:color w:val="282828"/>
          <w:spacing w:val="8"/>
        </w:rPr>
        <w:t>i</w:t>
      </w:r>
      <w:r>
        <w:rPr>
          <w:color w:val="282828"/>
        </w:rPr>
        <w:t>nd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turbines</w:t>
      </w:r>
      <w:r>
        <w:rPr>
          <w:color w:val="282828"/>
          <w:spacing w:val="2"/>
        </w:rPr>
        <w:t xml:space="preserve"> </w:t>
      </w:r>
      <w:r>
        <w:rPr>
          <w:color w:val="282828"/>
        </w:rPr>
        <w:t>at</w:t>
      </w:r>
      <w:r>
        <w:rPr>
          <w:color w:val="282828"/>
          <w:w w:val="105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5"/>
        </w:rPr>
        <w:t xml:space="preserve"> </w:t>
      </w:r>
      <w:r>
        <w:rPr>
          <w:color w:val="282828"/>
        </w:rPr>
        <w:t>site.</w:t>
      </w:r>
    </w:p>
    <w:p w14:paraId="13EDDC2E" w14:textId="77777777" w:rsidR="00A5052B" w:rsidRDefault="00A5052B">
      <w:pPr>
        <w:spacing w:before="8"/>
        <w:rPr>
          <w:rFonts w:ascii="Arial" w:eastAsia="Arial" w:hAnsi="Arial" w:cs="Arial"/>
          <w:sz w:val="21"/>
          <w:szCs w:val="21"/>
        </w:rPr>
      </w:pPr>
    </w:p>
    <w:p w14:paraId="13EDDC2F" w14:textId="77777777" w:rsidR="00A5052B" w:rsidRDefault="00A72E41">
      <w:pPr>
        <w:ind w:left="116"/>
        <w:rPr>
          <w:rFonts w:ascii="Arial" w:eastAsia="Arial" w:hAnsi="Arial" w:cs="Arial"/>
          <w:sz w:val="19"/>
          <w:szCs w:val="19"/>
        </w:rPr>
      </w:pPr>
      <w:r>
        <w:rPr>
          <w:rFonts w:ascii="Arial"/>
          <w:i/>
          <w:color w:val="282828"/>
          <w:sz w:val="19"/>
        </w:rPr>
        <w:t>Operating</w:t>
      </w:r>
      <w:r>
        <w:rPr>
          <w:rFonts w:ascii="Arial"/>
          <w:i/>
          <w:color w:val="282828"/>
          <w:spacing w:val="16"/>
          <w:sz w:val="19"/>
        </w:rPr>
        <w:t xml:space="preserve"> </w:t>
      </w:r>
      <w:r>
        <w:rPr>
          <w:rFonts w:ascii="Arial"/>
          <w:i/>
          <w:color w:val="282828"/>
          <w:sz w:val="19"/>
        </w:rPr>
        <w:t>acoustic</w:t>
      </w:r>
      <w:r>
        <w:rPr>
          <w:rFonts w:ascii="Arial"/>
          <w:i/>
          <w:color w:val="282828"/>
          <w:spacing w:val="26"/>
          <w:sz w:val="19"/>
        </w:rPr>
        <w:t xml:space="preserve"> </w:t>
      </w:r>
      <w:r>
        <w:rPr>
          <w:rFonts w:ascii="Arial"/>
          <w:i/>
          <w:color w:val="363636"/>
          <w:sz w:val="19"/>
        </w:rPr>
        <w:t>compliance</w:t>
      </w:r>
      <w:r>
        <w:rPr>
          <w:rFonts w:ascii="Arial"/>
          <w:i/>
          <w:color w:val="363636"/>
          <w:spacing w:val="19"/>
          <w:sz w:val="19"/>
        </w:rPr>
        <w:t xml:space="preserve"> </w:t>
      </w:r>
      <w:r>
        <w:rPr>
          <w:rFonts w:ascii="Arial"/>
          <w:i/>
          <w:color w:val="282828"/>
          <w:sz w:val="19"/>
        </w:rPr>
        <w:t>assessment</w:t>
      </w:r>
    </w:p>
    <w:p w14:paraId="13EDDC30" w14:textId="77777777" w:rsidR="00A5052B" w:rsidRDefault="00A5052B">
      <w:pPr>
        <w:rPr>
          <w:rFonts w:ascii="Arial" w:eastAsia="Arial" w:hAnsi="Arial" w:cs="Arial"/>
          <w:i/>
          <w:sz w:val="18"/>
          <w:szCs w:val="18"/>
        </w:rPr>
      </w:pPr>
    </w:p>
    <w:p w14:paraId="13EDDC31" w14:textId="77777777" w:rsidR="00A5052B" w:rsidRDefault="00A72E41">
      <w:pPr>
        <w:pStyle w:val="BodyText"/>
        <w:numPr>
          <w:ilvl w:val="0"/>
          <w:numId w:val="17"/>
        </w:numPr>
        <w:tabs>
          <w:tab w:val="left" w:pos="459"/>
        </w:tabs>
        <w:spacing w:before="109" w:line="321" w:lineRule="auto"/>
        <w:ind w:left="458" w:right="552" w:hanging="342"/>
        <w:jc w:val="both"/>
      </w:pPr>
      <w:r>
        <w:rPr>
          <w:color w:val="282828"/>
          <w:w w:val="105"/>
        </w:rPr>
        <w:t>A</w:t>
      </w:r>
      <w:r>
        <w:rPr>
          <w:color w:val="282828"/>
          <w:spacing w:val="-13"/>
          <w:w w:val="105"/>
        </w:rPr>
        <w:t xml:space="preserve"> </w:t>
      </w:r>
      <w:r>
        <w:rPr>
          <w:color w:val="282828"/>
          <w:spacing w:val="1"/>
          <w:w w:val="105"/>
        </w:rPr>
        <w:t>post-construction</w:t>
      </w:r>
      <w:r>
        <w:rPr>
          <w:color w:val="282828"/>
          <w:spacing w:val="-21"/>
          <w:w w:val="105"/>
        </w:rPr>
        <w:t xml:space="preserve"> </w:t>
      </w:r>
      <w:r>
        <w:rPr>
          <w:color w:val="282828"/>
          <w:spacing w:val="-2"/>
          <w:w w:val="105"/>
        </w:rPr>
        <w:t>noi</w:t>
      </w:r>
      <w:r>
        <w:rPr>
          <w:color w:val="282828"/>
          <w:spacing w:val="-3"/>
          <w:w w:val="105"/>
        </w:rPr>
        <w:t>se</w:t>
      </w:r>
      <w:r>
        <w:rPr>
          <w:color w:val="282828"/>
          <w:spacing w:val="-20"/>
          <w:w w:val="105"/>
        </w:rPr>
        <w:t xml:space="preserve"> </w:t>
      </w:r>
      <w:r>
        <w:rPr>
          <w:color w:val="282828"/>
          <w:w w:val="105"/>
        </w:rPr>
        <w:t>assessment</w:t>
      </w:r>
      <w:r>
        <w:rPr>
          <w:color w:val="282828"/>
          <w:spacing w:val="-11"/>
          <w:w w:val="105"/>
        </w:rPr>
        <w:t xml:space="preserve"> </w:t>
      </w:r>
      <w:r>
        <w:rPr>
          <w:color w:val="282828"/>
          <w:w w:val="105"/>
        </w:rPr>
        <w:t>report</w:t>
      </w:r>
      <w:r>
        <w:rPr>
          <w:color w:val="282828"/>
          <w:spacing w:val="-18"/>
          <w:w w:val="105"/>
        </w:rPr>
        <w:t xml:space="preserve"> </w:t>
      </w:r>
      <w:r>
        <w:rPr>
          <w:color w:val="282828"/>
          <w:w w:val="105"/>
        </w:rPr>
        <w:t>prepared</w:t>
      </w:r>
      <w:r>
        <w:rPr>
          <w:color w:val="282828"/>
          <w:spacing w:val="-17"/>
          <w:w w:val="105"/>
        </w:rPr>
        <w:t xml:space="preserve"> </w:t>
      </w:r>
      <w:r>
        <w:rPr>
          <w:color w:val="282828"/>
          <w:spacing w:val="-8"/>
          <w:w w:val="105"/>
        </w:rPr>
        <w:t>i</w:t>
      </w:r>
      <w:r>
        <w:rPr>
          <w:color w:val="282828"/>
          <w:spacing w:val="-11"/>
          <w:w w:val="105"/>
        </w:rPr>
        <w:t>n</w:t>
      </w:r>
      <w:r>
        <w:rPr>
          <w:color w:val="282828"/>
          <w:spacing w:val="-29"/>
          <w:w w:val="105"/>
        </w:rPr>
        <w:t xml:space="preserve"> </w:t>
      </w:r>
      <w:r>
        <w:rPr>
          <w:color w:val="282828"/>
          <w:w w:val="105"/>
        </w:rPr>
        <w:t>accordance</w:t>
      </w:r>
      <w:r>
        <w:rPr>
          <w:color w:val="282828"/>
          <w:spacing w:val="-18"/>
          <w:w w:val="105"/>
        </w:rPr>
        <w:t xml:space="preserve"> </w:t>
      </w:r>
      <w:r>
        <w:rPr>
          <w:color w:val="282828"/>
          <w:spacing w:val="-2"/>
          <w:w w:val="105"/>
        </w:rPr>
        <w:t>with</w:t>
      </w:r>
      <w:r>
        <w:rPr>
          <w:color w:val="282828"/>
          <w:spacing w:val="-27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New</w:t>
      </w:r>
      <w:r>
        <w:rPr>
          <w:color w:val="282828"/>
          <w:spacing w:val="-22"/>
          <w:w w:val="105"/>
        </w:rPr>
        <w:t xml:space="preserve"> </w:t>
      </w:r>
      <w:r>
        <w:rPr>
          <w:color w:val="363636"/>
          <w:w w:val="105"/>
        </w:rPr>
        <w:t>Zealand</w:t>
      </w:r>
      <w:r>
        <w:rPr>
          <w:color w:val="363636"/>
          <w:spacing w:val="23"/>
          <w:w w:val="93"/>
        </w:rPr>
        <w:t xml:space="preserve"> </w:t>
      </w:r>
      <w:r>
        <w:rPr>
          <w:color w:val="282828"/>
          <w:w w:val="105"/>
        </w:rPr>
        <w:t>Standard</w:t>
      </w:r>
      <w:r>
        <w:rPr>
          <w:color w:val="282828"/>
          <w:spacing w:val="19"/>
          <w:w w:val="105"/>
        </w:rPr>
        <w:t xml:space="preserve"> </w:t>
      </w:r>
      <w:r>
        <w:rPr>
          <w:color w:val="282828"/>
          <w:w w:val="105"/>
        </w:rPr>
        <w:t>NZS6808</w:t>
      </w:r>
      <w:r>
        <w:rPr>
          <w:color w:val="282828"/>
          <w:spacing w:val="13"/>
          <w:w w:val="105"/>
        </w:rPr>
        <w:t>:</w:t>
      </w:r>
      <w:r>
        <w:rPr>
          <w:color w:val="282828"/>
          <w:w w:val="105"/>
        </w:rPr>
        <w:t>20</w:t>
      </w:r>
      <w:r>
        <w:rPr>
          <w:color w:val="282828"/>
          <w:spacing w:val="-25"/>
          <w:w w:val="105"/>
        </w:rPr>
        <w:t>1</w:t>
      </w:r>
      <w:r>
        <w:rPr>
          <w:color w:val="282828"/>
          <w:spacing w:val="-18"/>
          <w:w w:val="105"/>
        </w:rPr>
        <w:t>0</w:t>
      </w:r>
      <w:r>
        <w:rPr>
          <w:color w:val="282828"/>
          <w:w w:val="105"/>
        </w:rPr>
        <w:t>,</w:t>
      </w:r>
      <w:r>
        <w:rPr>
          <w:color w:val="282828"/>
          <w:spacing w:val="-30"/>
          <w:w w:val="105"/>
        </w:rPr>
        <w:t xml:space="preserve"> </w:t>
      </w:r>
      <w:r>
        <w:rPr>
          <w:color w:val="282828"/>
          <w:w w:val="105"/>
        </w:rPr>
        <w:t>Acoustics</w:t>
      </w:r>
      <w:r>
        <w:rPr>
          <w:color w:val="282828"/>
          <w:spacing w:val="15"/>
          <w:w w:val="105"/>
        </w:rPr>
        <w:t xml:space="preserve"> </w:t>
      </w:r>
      <w:r>
        <w:rPr>
          <w:color w:val="363636"/>
          <w:w w:val="175"/>
        </w:rPr>
        <w:t>-</w:t>
      </w:r>
      <w:r>
        <w:rPr>
          <w:color w:val="363636"/>
          <w:spacing w:val="-50"/>
          <w:w w:val="175"/>
        </w:rPr>
        <w:t xml:space="preserve"> </w:t>
      </w:r>
      <w:r>
        <w:rPr>
          <w:color w:val="282828"/>
          <w:w w:val="105"/>
        </w:rPr>
        <w:t>W</w:t>
      </w:r>
      <w:r>
        <w:rPr>
          <w:color w:val="282828"/>
          <w:spacing w:val="2"/>
          <w:w w:val="105"/>
        </w:rPr>
        <w:t>i</w:t>
      </w:r>
      <w:r>
        <w:rPr>
          <w:color w:val="282828"/>
          <w:w w:val="105"/>
        </w:rPr>
        <w:t>nd</w:t>
      </w:r>
      <w:r>
        <w:rPr>
          <w:color w:val="282828"/>
          <w:spacing w:val="10"/>
          <w:w w:val="105"/>
        </w:rPr>
        <w:t xml:space="preserve"> </w:t>
      </w:r>
      <w:r>
        <w:rPr>
          <w:color w:val="282828"/>
          <w:w w:val="105"/>
        </w:rPr>
        <w:t>Farm</w:t>
      </w:r>
      <w:r>
        <w:rPr>
          <w:color w:val="282828"/>
          <w:spacing w:val="9"/>
          <w:w w:val="105"/>
        </w:rPr>
        <w:t xml:space="preserve"> </w:t>
      </w:r>
      <w:r>
        <w:rPr>
          <w:color w:val="282828"/>
          <w:w w:val="105"/>
        </w:rPr>
        <w:t>No</w:t>
      </w:r>
      <w:r>
        <w:rPr>
          <w:color w:val="282828"/>
          <w:spacing w:val="-10"/>
          <w:w w:val="105"/>
        </w:rPr>
        <w:t>i</w:t>
      </w:r>
      <w:r>
        <w:rPr>
          <w:color w:val="282828"/>
          <w:w w:val="105"/>
        </w:rPr>
        <w:t>se</w:t>
      </w:r>
      <w:r>
        <w:rPr>
          <w:color w:val="282828"/>
          <w:spacing w:val="11"/>
          <w:w w:val="105"/>
        </w:rPr>
        <w:t xml:space="preserve"> </w:t>
      </w:r>
      <w:r>
        <w:rPr>
          <w:color w:val="282828"/>
          <w:w w:val="105"/>
        </w:rPr>
        <w:t>demonstrating</w:t>
      </w:r>
      <w:r>
        <w:rPr>
          <w:color w:val="282828"/>
          <w:spacing w:val="18"/>
          <w:w w:val="105"/>
        </w:rPr>
        <w:t xml:space="preserve"> </w:t>
      </w:r>
      <w:r>
        <w:rPr>
          <w:color w:val="282828"/>
          <w:w w:val="105"/>
        </w:rPr>
        <w:t>whether</w:t>
      </w:r>
      <w:r>
        <w:rPr>
          <w:color w:val="282828"/>
          <w:spacing w:val="12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8"/>
          <w:w w:val="105"/>
        </w:rPr>
        <w:t xml:space="preserve"> </w:t>
      </w:r>
      <w:r>
        <w:rPr>
          <w:color w:val="282828"/>
          <w:w w:val="105"/>
        </w:rPr>
        <w:t>w</w:t>
      </w:r>
      <w:r>
        <w:rPr>
          <w:color w:val="282828"/>
          <w:spacing w:val="1"/>
          <w:w w:val="105"/>
        </w:rPr>
        <w:t>i</w:t>
      </w:r>
      <w:r>
        <w:rPr>
          <w:color w:val="282828"/>
          <w:w w:val="105"/>
        </w:rPr>
        <w:t>nd</w:t>
      </w:r>
      <w:r>
        <w:rPr>
          <w:color w:val="282828"/>
          <w:w w:val="104"/>
        </w:rPr>
        <w:t xml:space="preserve"> </w:t>
      </w:r>
      <w:r>
        <w:rPr>
          <w:color w:val="282828"/>
          <w:w w:val="105"/>
        </w:rPr>
        <w:t>energy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facility</w:t>
      </w:r>
      <w:r>
        <w:rPr>
          <w:color w:val="282828"/>
          <w:spacing w:val="-8"/>
          <w:w w:val="105"/>
        </w:rPr>
        <w:t xml:space="preserve"> </w:t>
      </w:r>
      <w:r>
        <w:rPr>
          <w:color w:val="363636"/>
          <w:w w:val="105"/>
        </w:rPr>
        <w:t>compl</w:t>
      </w:r>
      <w:r>
        <w:rPr>
          <w:color w:val="363636"/>
          <w:spacing w:val="1"/>
          <w:w w:val="105"/>
        </w:rPr>
        <w:t>i</w:t>
      </w:r>
      <w:r>
        <w:rPr>
          <w:color w:val="363636"/>
          <w:w w:val="105"/>
        </w:rPr>
        <w:t>es</w:t>
      </w:r>
      <w:r>
        <w:rPr>
          <w:color w:val="363636"/>
          <w:spacing w:val="-19"/>
          <w:w w:val="105"/>
        </w:rPr>
        <w:t xml:space="preserve"> </w:t>
      </w:r>
      <w:r>
        <w:rPr>
          <w:color w:val="282828"/>
          <w:w w:val="105"/>
        </w:rPr>
        <w:t>with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17"/>
          <w:w w:val="105"/>
        </w:rPr>
        <w:t xml:space="preserve"> </w:t>
      </w:r>
      <w:r>
        <w:rPr>
          <w:color w:val="363636"/>
          <w:w w:val="105"/>
        </w:rPr>
        <w:t>Standar</w:t>
      </w:r>
      <w:r>
        <w:rPr>
          <w:color w:val="363636"/>
          <w:spacing w:val="3"/>
          <w:w w:val="105"/>
        </w:rPr>
        <w:t>d</w:t>
      </w:r>
      <w:r>
        <w:rPr>
          <w:color w:val="363636"/>
          <w:w w:val="105"/>
        </w:rPr>
        <w:t>,</w:t>
      </w:r>
      <w:r>
        <w:rPr>
          <w:color w:val="363636"/>
          <w:spacing w:val="-46"/>
          <w:w w:val="105"/>
        </w:rPr>
        <w:t xml:space="preserve"> </w:t>
      </w:r>
      <w:r>
        <w:rPr>
          <w:color w:val="282828"/>
          <w:w w:val="105"/>
        </w:rPr>
        <w:t>must</w:t>
      </w:r>
      <w:r>
        <w:rPr>
          <w:color w:val="282828"/>
          <w:spacing w:val="-11"/>
          <w:w w:val="105"/>
        </w:rPr>
        <w:t xml:space="preserve"> </w:t>
      </w:r>
      <w:r>
        <w:rPr>
          <w:color w:val="282828"/>
          <w:w w:val="105"/>
        </w:rPr>
        <w:t>be</w:t>
      </w:r>
      <w:r>
        <w:rPr>
          <w:color w:val="282828"/>
          <w:spacing w:val="-24"/>
          <w:w w:val="105"/>
        </w:rPr>
        <w:t xml:space="preserve"> </w:t>
      </w:r>
      <w:r>
        <w:rPr>
          <w:color w:val="363636"/>
          <w:w w:val="105"/>
        </w:rPr>
        <w:t>submitted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-18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13"/>
          <w:w w:val="105"/>
        </w:rPr>
        <w:t xml:space="preserve"> </w:t>
      </w:r>
      <w:r>
        <w:rPr>
          <w:color w:val="282828"/>
          <w:w w:val="105"/>
        </w:rPr>
        <w:t>respons</w:t>
      </w:r>
      <w:r>
        <w:rPr>
          <w:color w:val="282828"/>
          <w:spacing w:val="-2"/>
          <w:w w:val="105"/>
        </w:rPr>
        <w:t>i</w:t>
      </w:r>
      <w:r>
        <w:rPr>
          <w:color w:val="282828"/>
          <w:w w:val="105"/>
        </w:rPr>
        <w:t>b</w:t>
      </w:r>
      <w:r>
        <w:rPr>
          <w:color w:val="282828"/>
          <w:spacing w:val="-13"/>
          <w:w w:val="105"/>
        </w:rPr>
        <w:t>l</w:t>
      </w:r>
      <w:r>
        <w:rPr>
          <w:color w:val="282828"/>
          <w:w w:val="105"/>
        </w:rPr>
        <w:t>e</w:t>
      </w:r>
      <w:r>
        <w:rPr>
          <w:color w:val="282828"/>
          <w:spacing w:val="-16"/>
          <w:w w:val="105"/>
        </w:rPr>
        <w:t xml:space="preserve"> </w:t>
      </w:r>
      <w:r>
        <w:rPr>
          <w:color w:val="282828"/>
          <w:w w:val="105"/>
        </w:rPr>
        <w:t>author</w:t>
      </w:r>
      <w:r>
        <w:rPr>
          <w:color w:val="282828"/>
          <w:spacing w:val="-4"/>
          <w:w w:val="105"/>
        </w:rPr>
        <w:t>i</w:t>
      </w:r>
      <w:r>
        <w:rPr>
          <w:color w:val="282828"/>
          <w:w w:val="105"/>
        </w:rPr>
        <w:t>ty.</w:t>
      </w:r>
      <w:r>
        <w:rPr>
          <w:color w:val="282828"/>
          <w:spacing w:val="-11"/>
          <w:w w:val="105"/>
        </w:rPr>
        <w:t xml:space="preserve"> </w:t>
      </w:r>
      <w:r>
        <w:rPr>
          <w:color w:val="282828"/>
          <w:spacing w:val="-29"/>
          <w:w w:val="105"/>
        </w:rPr>
        <w:t>I</w:t>
      </w:r>
      <w:r>
        <w:rPr>
          <w:color w:val="282828"/>
          <w:w w:val="105"/>
        </w:rPr>
        <w:t>f</w:t>
      </w:r>
      <w:r>
        <w:rPr>
          <w:color w:val="282828"/>
          <w:w w:val="114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5"/>
          <w:w w:val="105"/>
        </w:rPr>
        <w:t xml:space="preserve"> </w:t>
      </w:r>
      <w:r>
        <w:rPr>
          <w:color w:val="282828"/>
          <w:w w:val="105"/>
        </w:rPr>
        <w:t>wind</w:t>
      </w:r>
      <w:r>
        <w:rPr>
          <w:color w:val="282828"/>
          <w:spacing w:val="55"/>
          <w:w w:val="105"/>
        </w:rPr>
        <w:t xml:space="preserve"> </w:t>
      </w:r>
      <w:r>
        <w:rPr>
          <w:color w:val="282828"/>
          <w:w w:val="105"/>
        </w:rPr>
        <w:t>energy</w:t>
      </w:r>
      <w:r>
        <w:rPr>
          <w:color w:val="282828"/>
          <w:spacing w:val="15"/>
          <w:w w:val="105"/>
        </w:rPr>
        <w:t xml:space="preserve"> </w:t>
      </w:r>
      <w:r>
        <w:rPr>
          <w:color w:val="282828"/>
          <w:w w:val="105"/>
        </w:rPr>
        <w:t>facility</w:t>
      </w:r>
      <w:r>
        <w:rPr>
          <w:color w:val="282828"/>
          <w:spacing w:val="7"/>
          <w:w w:val="105"/>
        </w:rPr>
        <w:t xml:space="preserve"> </w:t>
      </w:r>
      <w:r>
        <w:rPr>
          <w:color w:val="363636"/>
          <w:spacing w:val="-10"/>
          <w:w w:val="105"/>
        </w:rPr>
        <w:t>i</w:t>
      </w:r>
      <w:r>
        <w:rPr>
          <w:color w:val="363636"/>
          <w:spacing w:val="-18"/>
          <w:w w:val="105"/>
        </w:rPr>
        <w:t>s</w:t>
      </w:r>
      <w:r>
        <w:rPr>
          <w:color w:val="363636"/>
          <w:spacing w:val="8"/>
          <w:w w:val="105"/>
        </w:rPr>
        <w:t xml:space="preserve"> </w:t>
      </w:r>
      <w:r>
        <w:rPr>
          <w:color w:val="363636"/>
          <w:w w:val="105"/>
        </w:rPr>
        <w:t>constructed</w:t>
      </w:r>
      <w:r>
        <w:rPr>
          <w:color w:val="363636"/>
          <w:spacing w:val="22"/>
          <w:w w:val="105"/>
        </w:rPr>
        <w:t xml:space="preserve"> </w:t>
      </w:r>
      <w:r>
        <w:rPr>
          <w:color w:val="282828"/>
          <w:spacing w:val="-8"/>
          <w:w w:val="105"/>
        </w:rPr>
        <w:t>i</w:t>
      </w:r>
      <w:r>
        <w:rPr>
          <w:color w:val="282828"/>
          <w:spacing w:val="-11"/>
          <w:w w:val="105"/>
        </w:rPr>
        <w:t>n</w:t>
      </w:r>
      <w:r>
        <w:rPr>
          <w:color w:val="282828"/>
          <w:spacing w:val="53"/>
          <w:w w:val="105"/>
        </w:rPr>
        <w:t xml:space="preserve"> </w:t>
      </w:r>
      <w:r>
        <w:rPr>
          <w:color w:val="282828"/>
          <w:w w:val="105"/>
        </w:rPr>
        <w:t>stages,</w:t>
      </w:r>
      <w:r>
        <w:rPr>
          <w:color w:val="282828"/>
          <w:spacing w:val="15"/>
          <w:w w:val="105"/>
        </w:rPr>
        <w:t xml:space="preserve"> </w:t>
      </w:r>
      <w:r>
        <w:rPr>
          <w:color w:val="282828"/>
          <w:w w:val="105"/>
        </w:rPr>
        <w:t>additional</w:t>
      </w:r>
      <w:r>
        <w:rPr>
          <w:color w:val="282828"/>
          <w:spacing w:val="11"/>
          <w:w w:val="105"/>
        </w:rPr>
        <w:t xml:space="preserve"> </w:t>
      </w:r>
      <w:r>
        <w:rPr>
          <w:color w:val="282828"/>
          <w:spacing w:val="1"/>
          <w:w w:val="105"/>
        </w:rPr>
        <w:t>post-construction</w:t>
      </w:r>
      <w:r>
        <w:rPr>
          <w:color w:val="282828"/>
          <w:spacing w:val="9"/>
          <w:w w:val="105"/>
        </w:rPr>
        <w:t xml:space="preserve"> </w:t>
      </w:r>
      <w:r>
        <w:rPr>
          <w:color w:val="282828"/>
          <w:spacing w:val="-2"/>
          <w:w w:val="105"/>
        </w:rPr>
        <w:t>noi</w:t>
      </w:r>
      <w:r>
        <w:rPr>
          <w:color w:val="282828"/>
          <w:spacing w:val="-3"/>
          <w:w w:val="105"/>
        </w:rPr>
        <w:t>se</w:t>
      </w:r>
      <w:r>
        <w:rPr>
          <w:color w:val="282828"/>
          <w:spacing w:val="28"/>
          <w:w w:val="92"/>
        </w:rPr>
        <w:t xml:space="preserve"> </w:t>
      </w:r>
      <w:r>
        <w:rPr>
          <w:color w:val="282828"/>
          <w:w w:val="105"/>
        </w:rPr>
        <w:t>assessment</w:t>
      </w:r>
      <w:r>
        <w:rPr>
          <w:color w:val="282828"/>
          <w:spacing w:val="-25"/>
          <w:w w:val="105"/>
        </w:rPr>
        <w:t xml:space="preserve"> </w:t>
      </w:r>
      <w:r>
        <w:rPr>
          <w:color w:val="282828"/>
          <w:w w:val="105"/>
        </w:rPr>
        <w:t>reports</w:t>
      </w:r>
      <w:r>
        <w:rPr>
          <w:color w:val="282828"/>
          <w:spacing w:val="-37"/>
          <w:w w:val="105"/>
        </w:rPr>
        <w:t xml:space="preserve"> </w:t>
      </w:r>
      <w:r>
        <w:rPr>
          <w:color w:val="363636"/>
          <w:w w:val="105"/>
        </w:rPr>
        <w:t>for</w:t>
      </w:r>
      <w:r>
        <w:rPr>
          <w:color w:val="363636"/>
          <w:spacing w:val="-34"/>
          <w:w w:val="105"/>
        </w:rPr>
        <w:t xml:space="preserve"> </w:t>
      </w:r>
      <w:r>
        <w:rPr>
          <w:color w:val="282828"/>
          <w:w w:val="105"/>
        </w:rPr>
        <w:t>each</w:t>
      </w:r>
      <w:r>
        <w:rPr>
          <w:color w:val="282828"/>
          <w:spacing w:val="-35"/>
          <w:w w:val="105"/>
        </w:rPr>
        <w:t xml:space="preserve"> </w:t>
      </w:r>
      <w:r>
        <w:rPr>
          <w:color w:val="282828"/>
          <w:w w:val="105"/>
        </w:rPr>
        <w:t>stage</w:t>
      </w:r>
      <w:r>
        <w:rPr>
          <w:color w:val="282828"/>
          <w:spacing w:val="-33"/>
          <w:w w:val="105"/>
        </w:rPr>
        <w:t xml:space="preserve"> </w:t>
      </w:r>
      <w:r>
        <w:rPr>
          <w:color w:val="282828"/>
          <w:w w:val="105"/>
        </w:rPr>
        <w:t>must</w:t>
      </w:r>
      <w:r>
        <w:rPr>
          <w:color w:val="282828"/>
          <w:spacing w:val="-33"/>
          <w:w w:val="105"/>
        </w:rPr>
        <w:t xml:space="preserve"> </w:t>
      </w:r>
      <w:r>
        <w:rPr>
          <w:color w:val="282828"/>
          <w:w w:val="105"/>
        </w:rPr>
        <w:t>be</w:t>
      </w:r>
      <w:r>
        <w:rPr>
          <w:color w:val="282828"/>
          <w:spacing w:val="-35"/>
          <w:w w:val="105"/>
        </w:rPr>
        <w:t xml:space="preserve"> </w:t>
      </w:r>
      <w:r>
        <w:rPr>
          <w:color w:val="282828"/>
          <w:w w:val="105"/>
        </w:rPr>
        <w:t>submitted</w:t>
      </w:r>
      <w:r>
        <w:rPr>
          <w:color w:val="282828"/>
          <w:spacing w:val="-34"/>
          <w:w w:val="105"/>
        </w:rPr>
        <w:t xml:space="preserve"> </w:t>
      </w:r>
      <w:r>
        <w:rPr>
          <w:color w:val="282828"/>
          <w:w w:val="105"/>
        </w:rPr>
        <w:t>to</w:t>
      </w:r>
      <w:r>
        <w:rPr>
          <w:color w:val="282828"/>
          <w:spacing w:val="-38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31"/>
          <w:w w:val="105"/>
        </w:rPr>
        <w:t xml:space="preserve"> </w:t>
      </w:r>
      <w:r>
        <w:rPr>
          <w:color w:val="282828"/>
          <w:spacing w:val="-2"/>
          <w:w w:val="105"/>
        </w:rPr>
        <w:t>responsi</w:t>
      </w:r>
      <w:r>
        <w:rPr>
          <w:color w:val="282828"/>
          <w:spacing w:val="-1"/>
          <w:w w:val="105"/>
        </w:rPr>
        <w:t>bl</w:t>
      </w:r>
      <w:r>
        <w:rPr>
          <w:color w:val="282828"/>
          <w:spacing w:val="-2"/>
          <w:w w:val="105"/>
        </w:rPr>
        <w:t>e</w:t>
      </w:r>
      <w:r>
        <w:rPr>
          <w:color w:val="282828"/>
          <w:spacing w:val="-36"/>
          <w:w w:val="105"/>
        </w:rPr>
        <w:t xml:space="preserve"> </w:t>
      </w:r>
      <w:r>
        <w:rPr>
          <w:color w:val="363636"/>
          <w:w w:val="105"/>
        </w:rPr>
        <w:t>authority</w:t>
      </w:r>
      <w:r>
        <w:rPr>
          <w:color w:val="565656"/>
          <w:w w:val="105"/>
        </w:rPr>
        <w:t>.</w:t>
      </w:r>
    </w:p>
    <w:p w14:paraId="13EDDC32" w14:textId="77777777" w:rsidR="00A5052B" w:rsidRDefault="00A5052B">
      <w:pPr>
        <w:spacing w:before="4"/>
        <w:rPr>
          <w:rFonts w:ascii="Arial" w:eastAsia="Arial" w:hAnsi="Arial" w:cs="Arial"/>
          <w:sz w:val="26"/>
          <w:szCs w:val="26"/>
        </w:rPr>
      </w:pPr>
    </w:p>
    <w:p w14:paraId="13EDDC33" w14:textId="77777777" w:rsidR="00A5052B" w:rsidRDefault="00A72E41">
      <w:pPr>
        <w:pStyle w:val="BodyText"/>
        <w:numPr>
          <w:ilvl w:val="0"/>
          <w:numId w:val="17"/>
        </w:numPr>
        <w:tabs>
          <w:tab w:val="left" w:pos="459"/>
        </w:tabs>
        <w:spacing w:line="318" w:lineRule="auto"/>
        <w:ind w:left="458" w:right="563" w:hanging="356"/>
        <w:jc w:val="both"/>
      </w:pPr>
      <w:r>
        <w:rPr>
          <w:color w:val="282828"/>
        </w:rPr>
        <w:t>The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post</w:t>
      </w:r>
      <w:r>
        <w:rPr>
          <w:color w:val="565656"/>
        </w:rPr>
        <w:t>-</w:t>
      </w:r>
      <w:r>
        <w:rPr>
          <w:color w:val="363636"/>
        </w:rPr>
        <w:t>construction</w:t>
      </w:r>
      <w:r>
        <w:rPr>
          <w:color w:val="363636"/>
          <w:spacing w:val="33"/>
        </w:rPr>
        <w:t xml:space="preserve"> </w:t>
      </w:r>
      <w:r>
        <w:rPr>
          <w:color w:val="282828"/>
          <w:spacing w:val="-2"/>
        </w:rPr>
        <w:t>noi</w:t>
      </w:r>
      <w:r>
        <w:rPr>
          <w:color w:val="282828"/>
          <w:spacing w:val="-3"/>
        </w:rPr>
        <w:t>se</w:t>
      </w:r>
      <w:r>
        <w:rPr>
          <w:color w:val="282828"/>
          <w:spacing w:val="31"/>
        </w:rPr>
        <w:t xml:space="preserve"> </w:t>
      </w:r>
      <w:r>
        <w:rPr>
          <w:color w:val="282828"/>
        </w:rPr>
        <w:t>assessment</w:t>
      </w:r>
      <w:r>
        <w:rPr>
          <w:color w:val="282828"/>
          <w:spacing w:val="49"/>
        </w:rPr>
        <w:t xml:space="preserve"> </w:t>
      </w:r>
      <w:r>
        <w:rPr>
          <w:color w:val="363636"/>
          <w:spacing w:val="-1"/>
        </w:rPr>
        <w:t>report</w:t>
      </w:r>
      <w:r>
        <w:rPr>
          <w:color w:val="565656"/>
          <w:spacing w:val="-1"/>
        </w:rPr>
        <w:t>,</w:t>
      </w:r>
      <w:r>
        <w:rPr>
          <w:color w:val="565656"/>
          <w:spacing w:val="-25"/>
        </w:rPr>
        <w:t xml:space="preserve"> </w:t>
      </w:r>
      <w:r>
        <w:rPr>
          <w:color w:val="282828"/>
        </w:rPr>
        <w:t>prepared</w:t>
      </w:r>
      <w:r>
        <w:rPr>
          <w:color w:val="282828"/>
          <w:spacing w:val="46"/>
        </w:rPr>
        <w:t xml:space="preserve"> </w:t>
      </w:r>
      <w:r>
        <w:rPr>
          <w:color w:val="363636"/>
          <w:spacing w:val="-10"/>
        </w:rPr>
        <w:t>i</w:t>
      </w:r>
      <w:r>
        <w:rPr>
          <w:color w:val="363636"/>
          <w:spacing w:val="-13"/>
        </w:rPr>
        <w:t>n</w:t>
      </w:r>
      <w:r>
        <w:rPr>
          <w:color w:val="363636"/>
          <w:spacing w:val="12"/>
        </w:rPr>
        <w:t xml:space="preserve"> </w:t>
      </w:r>
      <w:r>
        <w:rPr>
          <w:color w:val="282828"/>
        </w:rPr>
        <w:t>accordance</w:t>
      </w:r>
      <w:r>
        <w:rPr>
          <w:color w:val="282828"/>
          <w:spacing w:val="31"/>
        </w:rPr>
        <w:t xml:space="preserve"> </w:t>
      </w:r>
      <w:r>
        <w:rPr>
          <w:color w:val="282828"/>
        </w:rPr>
        <w:t>with</w:t>
      </w:r>
      <w:r>
        <w:rPr>
          <w:color w:val="282828"/>
          <w:spacing w:val="24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20"/>
        </w:rPr>
        <w:t xml:space="preserve"> </w:t>
      </w:r>
      <w:r>
        <w:rPr>
          <w:color w:val="363636"/>
        </w:rPr>
        <w:t>Standard</w:t>
      </w:r>
      <w:r>
        <w:rPr>
          <w:color w:val="363636"/>
          <w:spacing w:val="37"/>
          <w:w w:val="97"/>
        </w:rPr>
        <w:t xml:space="preserve"> </w:t>
      </w:r>
      <w:r>
        <w:rPr>
          <w:color w:val="363636"/>
        </w:rPr>
        <w:t>and</w:t>
      </w:r>
      <w:r>
        <w:rPr>
          <w:color w:val="363636"/>
          <w:spacing w:val="2"/>
        </w:rPr>
        <w:t xml:space="preserve"> </w:t>
      </w:r>
      <w:r>
        <w:rPr>
          <w:color w:val="363636"/>
        </w:rPr>
        <w:t>NIRV</w:t>
      </w:r>
      <w:r>
        <w:rPr>
          <w:color w:val="363636"/>
          <w:spacing w:val="41"/>
        </w:rPr>
        <w:t xml:space="preserve"> </w:t>
      </w:r>
      <w:r>
        <w:rPr>
          <w:color w:val="282828"/>
        </w:rPr>
        <w:t>which</w:t>
      </w:r>
      <w:r>
        <w:rPr>
          <w:color w:val="282828"/>
          <w:spacing w:val="53"/>
        </w:rPr>
        <w:t xml:space="preserve"> </w:t>
      </w:r>
      <w:r>
        <w:rPr>
          <w:color w:val="282828"/>
        </w:rPr>
        <w:t>demonstrates whether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36"/>
        </w:rPr>
        <w:t xml:space="preserve"> </w:t>
      </w:r>
      <w:r>
        <w:rPr>
          <w:color w:val="282828"/>
          <w:spacing w:val="1"/>
        </w:rPr>
        <w:t>facil</w:t>
      </w:r>
      <w:r>
        <w:rPr>
          <w:color w:val="282828"/>
        </w:rPr>
        <w:t>ity</w:t>
      </w:r>
      <w:r>
        <w:rPr>
          <w:color w:val="282828"/>
          <w:spacing w:val="37"/>
        </w:rPr>
        <w:t xml:space="preserve"> </w:t>
      </w:r>
      <w:r>
        <w:rPr>
          <w:color w:val="282828"/>
        </w:rPr>
        <w:t>complies</w:t>
      </w:r>
      <w:r>
        <w:rPr>
          <w:color w:val="282828"/>
          <w:spacing w:val="46"/>
        </w:rPr>
        <w:t xml:space="preserve"> </w:t>
      </w:r>
      <w:r>
        <w:rPr>
          <w:color w:val="282828"/>
          <w:spacing w:val="-2"/>
        </w:rPr>
        <w:t>with</w:t>
      </w:r>
      <w:r>
        <w:rPr>
          <w:color w:val="282828"/>
          <w:spacing w:val="33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52"/>
        </w:rPr>
        <w:t xml:space="preserve"> </w:t>
      </w:r>
      <w:r>
        <w:rPr>
          <w:color w:val="282828"/>
        </w:rPr>
        <w:t>performance</w:t>
      </w:r>
      <w:r>
        <w:rPr>
          <w:color w:val="282828"/>
          <w:spacing w:val="26"/>
          <w:w w:val="99"/>
        </w:rPr>
        <w:t xml:space="preserve"> </w:t>
      </w:r>
      <w:r>
        <w:rPr>
          <w:color w:val="282828"/>
        </w:rPr>
        <w:t xml:space="preserve">requirements </w:t>
      </w:r>
      <w:r>
        <w:rPr>
          <w:color w:val="363636"/>
        </w:rPr>
        <w:t>specified</w:t>
      </w:r>
      <w:r>
        <w:rPr>
          <w:color w:val="363636"/>
          <w:spacing w:val="7"/>
        </w:rPr>
        <w:t xml:space="preserve"> </w:t>
      </w:r>
      <w:r>
        <w:rPr>
          <w:color w:val="363636"/>
          <w:spacing w:val="-19"/>
        </w:rPr>
        <w:t>i</w:t>
      </w:r>
      <w:r>
        <w:rPr>
          <w:color w:val="363636"/>
        </w:rPr>
        <w:t>n</w:t>
      </w:r>
      <w:r>
        <w:rPr>
          <w:color w:val="363636"/>
          <w:spacing w:val="20"/>
        </w:rPr>
        <w:t xml:space="preserve"> </w:t>
      </w:r>
      <w:r>
        <w:rPr>
          <w:color w:val="282828"/>
        </w:rPr>
        <w:t>cond</w:t>
      </w:r>
      <w:r>
        <w:rPr>
          <w:color w:val="282828"/>
          <w:spacing w:val="-4"/>
        </w:rPr>
        <w:t>i</w:t>
      </w:r>
      <w:r>
        <w:rPr>
          <w:color w:val="282828"/>
        </w:rPr>
        <w:t>t</w:t>
      </w:r>
      <w:r>
        <w:rPr>
          <w:color w:val="282828"/>
          <w:spacing w:val="-6"/>
        </w:rPr>
        <w:t>i</w:t>
      </w:r>
      <w:r>
        <w:rPr>
          <w:color w:val="282828"/>
        </w:rPr>
        <w:t>ons</w:t>
      </w:r>
      <w:r>
        <w:rPr>
          <w:color w:val="282828"/>
          <w:spacing w:val="52"/>
        </w:rPr>
        <w:t xml:space="preserve"> </w:t>
      </w:r>
      <w:r>
        <w:rPr>
          <w:color w:val="282828"/>
        </w:rPr>
        <w:t>13</w:t>
      </w:r>
      <w:r>
        <w:rPr>
          <w:color w:val="282828"/>
          <w:spacing w:val="22"/>
        </w:rPr>
        <w:t xml:space="preserve"> </w:t>
      </w:r>
      <w:r>
        <w:rPr>
          <w:color w:val="363636"/>
        </w:rPr>
        <w:t>and</w:t>
      </w:r>
      <w:r>
        <w:rPr>
          <w:color w:val="363636"/>
          <w:spacing w:val="6"/>
        </w:rPr>
        <w:t xml:space="preserve"> </w:t>
      </w:r>
      <w:r>
        <w:rPr>
          <w:color w:val="282828"/>
          <w:spacing w:val="-50"/>
        </w:rPr>
        <w:t>1</w:t>
      </w:r>
      <w:r>
        <w:rPr>
          <w:color w:val="282828"/>
        </w:rPr>
        <w:t>6</w:t>
      </w:r>
      <w:r>
        <w:rPr>
          <w:color w:val="282828"/>
          <w:spacing w:val="43"/>
        </w:rPr>
        <w:t xml:space="preserve"> </w:t>
      </w:r>
      <w:r>
        <w:rPr>
          <w:color w:val="282828"/>
        </w:rPr>
        <w:t>(</w:t>
      </w:r>
      <w:r>
        <w:rPr>
          <w:color w:val="282828"/>
          <w:spacing w:val="-5"/>
        </w:rPr>
        <w:t>i</w:t>
      </w:r>
      <w:r>
        <w:rPr>
          <w:color w:val="282828"/>
        </w:rPr>
        <w:t>nclud</w:t>
      </w:r>
      <w:r>
        <w:rPr>
          <w:color w:val="282828"/>
          <w:spacing w:val="-1"/>
        </w:rPr>
        <w:t>i</w:t>
      </w:r>
      <w:r>
        <w:rPr>
          <w:color w:val="282828"/>
        </w:rPr>
        <w:t>ng</w:t>
      </w:r>
      <w:r>
        <w:rPr>
          <w:color w:val="282828"/>
          <w:spacing w:val="34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1"/>
        </w:rPr>
        <w:t xml:space="preserve"> </w:t>
      </w:r>
      <w:r>
        <w:rPr>
          <w:color w:val="282828"/>
        </w:rPr>
        <w:t>penalty</w:t>
      </w:r>
      <w:r>
        <w:rPr>
          <w:color w:val="282828"/>
          <w:spacing w:val="41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51"/>
        </w:rPr>
        <w:t xml:space="preserve"> </w:t>
      </w:r>
      <w:r>
        <w:rPr>
          <w:color w:val="363636"/>
        </w:rPr>
        <w:t>spec</w:t>
      </w:r>
      <w:r>
        <w:rPr>
          <w:color w:val="363636"/>
          <w:spacing w:val="5"/>
        </w:rPr>
        <w:t>i</w:t>
      </w:r>
      <w:r>
        <w:rPr>
          <w:color w:val="363636"/>
        </w:rPr>
        <w:t>al</w:t>
      </w:r>
      <w:r>
        <w:rPr>
          <w:color w:val="363636"/>
          <w:spacing w:val="39"/>
        </w:rPr>
        <w:t xml:space="preserve"> </w:t>
      </w:r>
      <w:r>
        <w:rPr>
          <w:color w:val="282828"/>
        </w:rPr>
        <w:t>aud</w:t>
      </w:r>
      <w:r>
        <w:rPr>
          <w:color w:val="282828"/>
          <w:spacing w:val="4"/>
        </w:rPr>
        <w:t>i</w:t>
      </w:r>
      <w:r>
        <w:rPr>
          <w:color w:val="282828"/>
        </w:rPr>
        <w:t>b</w:t>
      </w:r>
      <w:r>
        <w:rPr>
          <w:color w:val="282828"/>
          <w:spacing w:val="-12"/>
        </w:rPr>
        <w:t>l</w:t>
      </w:r>
      <w:r>
        <w:rPr>
          <w:color w:val="282828"/>
        </w:rPr>
        <w:t>e</w:t>
      </w:r>
      <w:r>
        <w:rPr>
          <w:color w:val="282828"/>
          <w:w w:val="95"/>
        </w:rPr>
        <w:t xml:space="preserve"> </w:t>
      </w:r>
      <w:r>
        <w:rPr>
          <w:color w:val="363636"/>
        </w:rPr>
        <w:t>characteristics)</w:t>
      </w:r>
      <w:r>
        <w:rPr>
          <w:color w:val="565656"/>
        </w:rPr>
        <w:t>,</w:t>
      </w:r>
      <w:r>
        <w:rPr>
          <w:color w:val="282828"/>
        </w:rPr>
        <w:t>must</w:t>
      </w:r>
      <w:r>
        <w:rPr>
          <w:color w:val="282828"/>
          <w:spacing w:val="28"/>
        </w:rPr>
        <w:t xml:space="preserve"> </w:t>
      </w:r>
      <w:r>
        <w:rPr>
          <w:color w:val="282828"/>
        </w:rPr>
        <w:t>be</w:t>
      </w:r>
      <w:r>
        <w:rPr>
          <w:color w:val="282828"/>
          <w:spacing w:val="14"/>
        </w:rPr>
        <w:t xml:space="preserve"> </w:t>
      </w:r>
      <w:r>
        <w:rPr>
          <w:color w:val="363636"/>
          <w:spacing w:val="-1"/>
        </w:rPr>
        <w:t>submitted</w:t>
      </w:r>
      <w:r>
        <w:rPr>
          <w:color w:val="363636"/>
          <w:spacing w:val="17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24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27"/>
        </w:rPr>
        <w:t xml:space="preserve"> </w:t>
      </w:r>
      <w:r>
        <w:rPr>
          <w:color w:val="282828"/>
          <w:spacing w:val="-3"/>
        </w:rPr>
        <w:t>responsi</w:t>
      </w:r>
      <w:r>
        <w:rPr>
          <w:color w:val="282828"/>
          <w:spacing w:val="-2"/>
        </w:rPr>
        <w:t>ble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authority</w:t>
      </w:r>
      <w:r>
        <w:rPr>
          <w:color w:val="282828"/>
          <w:spacing w:val="36"/>
        </w:rPr>
        <w:t xml:space="preserve"> </w:t>
      </w:r>
      <w:r>
        <w:rPr>
          <w:color w:val="282828"/>
          <w:spacing w:val="-2"/>
        </w:rPr>
        <w:t>within:</w:t>
      </w:r>
    </w:p>
    <w:p w14:paraId="13EDDC34" w14:textId="77777777" w:rsidR="00A5052B" w:rsidRDefault="00A5052B">
      <w:pPr>
        <w:spacing w:before="7"/>
        <w:rPr>
          <w:rFonts w:ascii="Arial" w:eastAsia="Arial" w:hAnsi="Arial" w:cs="Arial"/>
          <w:sz w:val="21"/>
          <w:szCs w:val="21"/>
        </w:rPr>
      </w:pPr>
    </w:p>
    <w:p w14:paraId="13EDDC35" w14:textId="77777777" w:rsidR="00A5052B" w:rsidRDefault="00A72E41">
      <w:pPr>
        <w:pStyle w:val="BodyText"/>
        <w:numPr>
          <w:ilvl w:val="1"/>
          <w:numId w:val="17"/>
        </w:numPr>
        <w:tabs>
          <w:tab w:val="left" w:pos="815"/>
        </w:tabs>
        <w:spacing w:line="313" w:lineRule="auto"/>
        <w:ind w:left="814" w:right="583" w:hanging="356"/>
      </w:pPr>
      <w:r>
        <w:rPr>
          <w:color w:val="363636"/>
        </w:rPr>
        <w:t>6</w:t>
      </w:r>
      <w:r>
        <w:rPr>
          <w:color w:val="363636"/>
          <w:spacing w:val="49"/>
        </w:rPr>
        <w:t xml:space="preserve"> </w:t>
      </w:r>
      <w:r>
        <w:rPr>
          <w:color w:val="282828"/>
        </w:rPr>
        <w:t xml:space="preserve">months </w:t>
      </w:r>
      <w:r>
        <w:rPr>
          <w:color w:val="282828"/>
          <w:spacing w:val="2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37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51"/>
        </w:rPr>
        <w:t xml:space="preserve"> </w:t>
      </w:r>
      <w:r>
        <w:rPr>
          <w:color w:val="282828"/>
        </w:rPr>
        <w:t>first</w:t>
      </w:r>
      <w:r>
        <w:rPr>
          <w:color w:val="282828"/>
          <w:spacing w:val="54"/>
        </w:rPr>
        <w:t xml:space="preserve"> </w:t>
      </w:r>
      <w:r>
        <w:rPr>
          <w:color w:val="363636"/>
        </w:rPr>
        <w:t>turb</w:t>
      </w:r>
      <w:r>
        <w:rPr>
          <w:color w:val="363636"/>
          <w:spacing w:val="1"/>
        </w:rPr>
        <w:t>i</w:t>
      </w:r>
      <w:r>
        <w:rPr>
          <w:color w:val="363636"/>
        </w:rPr>
        <w:t>ne</w:t>
      </w:r>
      <w:r>
        <w:rPr>
          <w:color w:val="363636"/>
          <w:spacing w:val="46"/>
        </w:rPr>
        <w:t xml:space="preserve"> </w:t>
      </w:r>
      <w:r>
        <w:rPr>
          <w:color w:val="282828"/>
        </w:rPr>
        <w:t>operat</w:t>
      </w:r>
      <w:r>
        <w:rPr>
          <w:color w:val="282828"/>
          <w:spacing w:val="10"/>
        </w:rPr>
        <w:t>i</w:t>
      </w:r>
      <w:r>
        <w:rPr>
          <w:color w:val="282828"/>
        </w:rPr>
        <w:t>ng</w:t>
      </w:r>
      <w:r>
        <w:rPr>
          <w:color w:val="282828"/>
          <w:spacing w:val="31"/>
        </w:rPr>
        <w:t xml:space="preserve"> </w:t>
      </w:r>
      <w:r>
        <w:rPr>
          <w:color w:val="282828"/>
        </w:rPr>
        <w:t>(</w:t>
      </w:r>
      <w:r>
        <w:rPr>
          <w:color w:val="282828"/>
          <w:spacing w:val="-7"/>
        </w:rPr>
        <w:t>i</w:t>
      </w:r>
      <w:r>
        <w:rPr>
          <w:color w:val="282828"/>
        </w:rPr>
        <w:t>n</w:t>
      </w:r>
      <w:r>
        <w:rPr>
          <w:color w:val="282828"/>
          <w:spacing w:val="35"/>
        </w:rPr>
        <w:t xml:space="preserve"> </w:t>
      </w:r>
      <w:r>
        <w:rPr>
          <w:color w:val="282828"/>
        </w:rPr>
        <w:t>respect  of</w:t>
      </w:r>
      <w:r>
        <w:rPr>
          <w:color w:val="282828"/>
          <w:spacing w:val="46"/>
        </w:rPr>
        <w:t xml:space="preserve"> </w:t>
      </w:r>
      <w:r>
        <w:rPr>
          <w:color w:val="282828"/>
        </w:rPr>
        <w:t>demonstrat</w:t>
      </w:r>
      <w:r>
        <w:rPr>
          <w:color w:val="282828"/>
          <w:spacing w:val="22"/>
        </w:rPr>
        <w:t>i</w:t>
      </w:r>
      <w:r>
        <w:rPr>
          <w:color w:val="282828"/>
        </w:rPr>
        <w:t>ng</w:t>
      </w:r>
      <w:r>
        <w:rPr>
          <w:color w:val="282828"/>
          <w:spacing w:val="23"/>
        </w:rPr>
        <w:t xml:space="preserve"> </w:t>
      </w:r>
      <w:r>
        <w:rPr>
          <w:color w:val="363636"/>
        </w:rPr>
        <w:t>comp</w:t>
      </w:r>
      <w:r>
        <w:rPr>
          <w:color w:val="363636"/>
          <w:spacing w:val="1"/>
        </w:rPr>
        <w:t>l</w:t>
      </w:r>
      <w:r>
        <w:rPr>
          <w:color w:val="363636"/>
          <w:spacing w:val="-20"/>
        </w:rPr>
        <w:t>i</w:t>
      </w:r>
      <w:r>
        <w:rPr>
          <w:color w:val="363636"/>
        </w:rPr>
        <w:t xml:space="preserve">ance </w:t>
      </w:r>
      <w:r>
        <w:rPr>
          <w:color w:val="363636"/>
          <w:spacing w:val="5"/>
        </w:rPr>
        <w:t xml:space="preserve"> </w:t>
      </w:r>
      <w:r>
        <w:rPr>
          <w:color w:val="282828"/>
        </w:rPr>
        <w:t>w</w:t>
      </w:r>
      <w:r>
        <w:rPr>
          <w:color w:val="282828"/>
          <w:spacing w:val="-5"/>
        </w:rPr>
        <w:t>i</w:t>
      </w:r>
      <w:r>
        <w:rPr>
          <w:color w:val="282828"/>
        </w:rPr>
        <w:t>th</w:t>
      </w:r>
      <w:r>
        <w:rPr>
          <w:color w:val="282828"/>
          <w:w w:val="116"/>
        </w:rPr>
        <w:t xml:space="preserve"> </w:t>
      </w:r>
      <w:r>
        <w:rPr>
          <w:color w:val="363636"/>
        </w:rPr>
        <w:t>condition</w:t>
      </w:r>
      <w:r>
        <w:rPr>
          <w:color w:val="363636"/>
          <w:spacing w:val="25"/>
        </w:rPr>
        <w:t xml:space="preserve"> </w:t>
      </w:r>
      <w:r>
        <w:rPr>
          <w:color w:val="363636"/>
        </w:rPr>
        <w:t>13);</w:t>
      </w:r>
      <w:r>
        <w:rPr>
          <w:color w:val="363636"/>
          <w:spacing w:val="-16"/>
        </w:rPr>
        <w:t xml:space="preserve"> </w:t>
      </w:r>
      <w:r>
        <w:rPr>
          <w:color w:val="282828"/>
        </w:rPr>
        <w:t>and</w:t>
      </w:r>
    </w:p>
    <w:p w14:paraId="13EDDC36" w14:textId="77777777" w:rsidR="00A5052B" w:rsidRDefault="00A5052B">
      <w:pPr>
        <w:spacing w:line="313" w:lineRule="auto"/>
        <w:sectPr w:rsidR="00A5052B">
          <w:footerReference w:type="default" r:id="rId11"/>
          <w:pgSz w:w="11910" w:h="16830"/>
          <w:pgMar w:top="1100" w:right="980" w:bottom="840" w:left="1620" w:header="0" w:footer="654" w:gutter="0"/>
          <w:cols w:space="720"/>
        </w:sectPr>
      </w:pPr>
    </w:p>
    <w:p w14:paraId="13EDDC37" w14:textId="77777777" w:rsidR="00A5052B" w:rsidRDefault="00A72E41">
      <w:pPr>
        <w:pStyle w:val="BodyText"/>
        <w:numPr>
          <w:ilvl w:val="1"/>
          <w:numId w:val="17"/>
        </w:numPr>
        <w:tabs>
          <w:tab w:val="left" w:pos="916"/>
        </w:tabs>
        <w:spacing w:before="63" w:line="321" w:lineRule="auto"/>
        <w:ind w:left="908" w:right="406" w:hanging="349"/>
        <w:jc w:val="both"/>
      </w:pPr>
      <w:r>
        <w:rPr>
          <w:color w:val="4D4D4D"/>
          <w:w w:val="105"/>
        </w:rPr>
        <w:lastRenderedPageBreak/>
        <w:t>6</w:t>
      </w:r>
      <w:r>
        <w:rPr>
          <w:color w:val="4D4D4D"/>
          <w:spacing w:val="18"/>
          <w:w w:val="105"/>
        </w:rPr>
        <w:t xml:space="preserve"> </w:t>
      </w:r>
      <w:r>
        <w:rPr>
          <w:color w:val="3B3B3B"/>
          <w:w w:val="105"/>
        </w:rPr>
        <w:t>months</w:t>
      </w:r>
      <w:r>
        <w:rPr>
          <w:color w:val="3B3B3B"/>
          <w:spacing w:val="19"/>
          <w:w w:val="105"/>
        </w:rPr>
        <w:t xml:space="preserve"> </w:t>
      </w:r>
      <w:r>
        <w:rPr>
          <w:color w:val="4D4D4D"/>
          <w:w w:val="105"/>
        </w:rPr>
        <w:t>of</w:t>
      </w:r>
      <w:r>
        <w:rPr>
          <w:color w:val="4D4D4D"/>
          <w:spacing w:val="21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ancillary</w:t>
      </w:r>
      <w:r>
        <w:rPr>
          <w:color w:val="3B3B3B"/>
          <w:spacing w:val="38"/>
          <w:w w:val="105"/>
        </w:rPr>
        <w:t xml:space="preserve"> </w:t>
      </w:r>
      <w:r>
        <w:rPr>
          <w:color w:val="4D4D4D"/>
          <w:spacing w:val="-17"/>
          <w:w w:val="105"/>
        </w:rPr>
        <w:t>i</w:t>
      </w:r>
      <w:r>
        <w:rPr>
          <w:color w:val="4D4D4D"/>
          <w:w w:val="105"/>
        </w:rPr>
        <w:t>nfrastructure</w:t>
      </w:r>
      <w:r>
        <w:rPr>
          <w:color w:val="4D4D4D"/>
          <w:spacing w:val="26"/>
          <w:w w:val="105"/>
        </w:rPr>
        <w:t xml:space="preserve"> </w:t>
      </w:r>
      <w:r>
        <w:rPr>
          <w:color w:val="3B3B3B"/>
          <w:w w:val="105"/>
        </w:rPr>
        <w:t>commencing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w w:val="105"/>
        </w:rPr>
        <w:t>operat</w:t>
      </w:r>
      <w:r>
        <w:rPr>
          <w:color w:val="3B3B3B"/>
          <w:spacing w:val="-4"/>
          <w:w w:val="105"/>
        </w:rPr>
        <w:t>i</w:t>
      </w:r>
      <w:r>
        <w:rPr>
          <w:color w:val="3B3B3B"/>
          <w:w w:val="105"/>
        </w:rPr>
        <w:t>ons</w:t>
      </w:r>
      <w:r>
        <w:rPr>
          <w:color w:val="3B3B3B"/>
          <w:spacing w:val="23"/>
          <w:w w:val="105"/>
        </w:rPr>
        <w:t xml:space="preserve"> </w:t>
      </w:r>
      <w:r>
        <w:rPr>
          <w:color w:val="4D4D4D"/>
          <w:w w:val="105"/>
        </w:rPr>
        <w:t>(</w:t>
      </w:r>
      <w:r>
        <w:rPr>
          <w:color w:val="4D4D4D"/>
          <w:spacing w:val="-7"/>
          <w:w w:val="105"/>
        </w:rPr>
        <w:t>i</w:t>
      </w:r>
      <w:r>
        <w:rPr>
          <w:color w:val="4D4D4D"/>
          <w:w w:val="105"/>
        </w:rPr>
        <w:t>n</w:t>
      </w:r>
      <w:r>
        <w:rPr>
          <w:color w:val="4D4D4D"/>
          <w:spacing w:val="7"/>
          <w:w w:val="105"/>
        </w:rPr>
        <w:t xml:space="preserve"> </w:t>
      </w:r>
      <w:r>
        <w:rPr>
          <w:color w:val="3B3B3B"/>
          <w:w w:val="105"/>
        </w:rPr>
        <w:t>respect</w:t>
      </w:r>
      <w:r>
        <w:rPr>
          <w:color w:val="3B3B3B"/>
          <w:spacing w:val="23"/>
          <w:w w:val="105"/>
        </w:rPr>
        <w:t xml:space="preserve"> </w:t>
      </w:r>
      <w:r>
        <w:rPr>
          <w:color w:val="4D4D4D"/>
          <w:w w:val="105"/>
        </w:rPr>
        <w:t>of</w:t>
      </w:r>
      <w:r>
        <w:rPr>
          <w:color w:val="4D4D4D"/>
          <w:w w:val="108"/>
        </w:rPr>
        <w:t xml:space="preserve"> </w:t>
      </w:r>
      <w:r>
        <w:rPr>
          <w:color w:val="3B3B3B"/>
          <w:w w:val="105"/>
        </w:rPr>
        <w:t>demonstrat</w:t>
      </w:r>
      <w:r>
        <w:rPr>
          <w:color w:val="3B3B3B"/>
          <w:spacing w:val="17"/>
          <w:w w:val="105"/>
        </w:rPr>
        <w:t>i</w:t>
      </w:r>
      <w:r>
        <w:rPr>
          <w:color w:val="3B3B3B"/>
          <w:w w:val="105"/>
        </w:rPr>
        <w:t>ng</w:t>
      </w:r>
      <w:r>
        <w:rPr>
          <w:color w:val="3B3B3B"/>
          <w:spacing w:val="-28"/>
          <w:w w:val="105"/>
        </w:rPr>
        <w:t xml:space="preserve"> </w:t>
      </w:r>
      <w:r>
        <w:rPr>
          <w:color w:val="3B3B3B"/>
          <w:w w:val="105"/>
        </w:rPr>
        <w:t>comp</w:t>
      </w:r>
      <w:r>
        <w:rPr>
          <w:color w:val="3B3B3B"/>
          <w:spacing w:val="-2"/>
          <w:w w:val="105"/>
        </w:rPr>
        <w:t>l</w:t>
      </w:r>
      <w:r>
        <w:rPr>
          <w:color w:val="3B3B3B"/>
          <w:spacing w:val="-27"/>
          <w:w w:val="105"/>
        </w:rPr>
        <w:t>i</w:t>
      </w:r>
      <w:r>
        <w:rPr>
          <w:color w:val="3B3B3B"/>
          <w:w w:val="105"/>
        </w:rPr>
        <w:t>ance</w:t>
      </w:r>
      <w:r>
        <w:rPr>
          <w:color w:val="3B3B3B"/>
          <w:spacing w:val="-20"/>
          <w:w w:val="105"/>
        </w:rPr>
        <w:t xml:space="preserve"> </w:t>
      </w:r>
      <w:r>
        <w:rPr>
          <w:color w:val="4D4D4D"/>
          <w:w w:val="105"/>
        </w:rPr>
        <w:t>with</w:t>
      </w:r>
      <w:r>
        <w:rPr>
          <w:color w:val="4D4D4D"/>
          <w:spacing w:val="-10"/>
          <w:w w:val="105"/>
        </w:rPr>
        <w:t xml:space="preserve"> </w:t>
      </w:r>
      <w:r>
        <w:rPr>
          <w:color w:val="3B3B3B"/>
          <w:w w:val="105"/>
        </w:rPr>
        <w:t>cond</w:t>
      </w:r>
      <w:r>
        <w:rPr>
          <w:color w:val="3B3B3B"/>
          <w:spacing w:val="-9"/>
          <w:w w:val="105"/>
        </w:rPr>
        <w:t>i</w:t>
      </w:r>
      <w:r>
        <w:rPr>
          <w:color w:val="3B3B3B"/>
          <w:w w:val="105"/>
        </w:rPr>
        <w:t>t</w:t>
      </w:r>
      <w:r>
        <w:rPr>
          <w:color w:val="3B3B3B"/>
          <w:spacing w:val="-6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2"/>
          <w:w w:val="105"/>
        </w:rPr>
        <w:t xml:space="preserve"> </w:t>
      </w:r>
      <w:r>
        <w:rPr>
          <w:color w:val="3B3B3B"/>
          <w:spacing w:val="-52"/>
          <w:w w:val="105"/>
        </w:rPr>
        <w:t>1</w:t>
      </w:r>
      <w:r>
        <w:rPr>
          <w:color w:val="3B3B3B"/>
          <w:w w:val="105"/>
        </w:rPr>
        <w:t>6).</w:t>
      </w:r>
    </w:p>
    <w:p w14:paraId="13EDDC38" w14:textId="77777777" w:rsidR="00A5052B" w:rsidRDefault="00A5052B">
      <w:pPr>
        <w:spacing w:before="8"/>
        <w:rPr>
          <w:rFonts w:ascii="Arial" w:eastAsia="Arial" w:hAnsi="Arial" w:cs="Arial"/>
          <w:sz w:val="20"/>
          <w:szCs w:val="20"/>
        </w:rPr>
      </w:pPr>
    </w:p>
    <w:p w14:paraId="13EDDC39" w14:textId="77777777" w:rsidR="00A5052B" w:rsidRDefault="00A72E41">
      <w:pPr>
        <w:pStyle w:val="BodyText"/>
        <w:spacing w:line="317" w:lineRule="auto"/>
        <w:ind w:left="545" w:right="406" w:firstLine="14"/>
        <w:jc w:val="both"/>
      </w:pPr>
      <w:r>
        <w:rPr>
          <w:color w:val="3B3B3B"/>
        </w:rPr>
        <w:t>Further</w:t>
      </w:r>
      <w:r>
        <w:rPr>
          <w:color w:val="3B3B3B"/>
          <w:spacing w:val="25"/>
        </w:rPr>
        <w:t xml:space="preserve"> </w:t>
      </w:r>
      <w:r>
        <w:rPr>
          <w:color w:val="3B3B3B"/>
        </w:rPr>
        <w:t>post</w:t>
      </w:r>
      <w:r>
        <w:rPr>
          <w:color w:val="646464"/>
        </w:rPr>
        <w:t>-</w:t>
      </w:r>
      <w:r>
        <w:rPr>
          <w:color w:val="3B3B3B"/>
        </w:rPr>
        <w:t>construction</w:t>
      </w:r>
      <w:r>
        <w:rPr>
          <w:color w:val="3B3B3B"/>
          <w:spacing w:val="43"/>
        </w:rPr>
        <w:t xml:space="preserve"> </w:t>
      </w:r>
      <w:r>
        <w:rPr>
          <w:color w:val="3B3B3B"/>
        </w:rPr>
        <w:t>noise</w:t>
      </w:r>
      <w:r>
        <w:rPr>
          <w:color w:val="3B3B3B"/>
          <w:spacing w:val="24"/>
        </w:rPr>
        <w:t xml:space="preserve"> </w:t>
      </w:r>
      <w:r>
        <w:rPr>
          <w:color w:val="4D4D4D"/>
        </w:rPr>
        <w:t>assessment</w:t>
      </w:r>
      <w:r>
        <w:rPr>
          <w:color w:val="4D4D4D"/>
          <w:spacing w:val="1"/>
        </w:rPr>
        <w:t xml:space="preserve"> </w:t>
      </w:r>
      <w:r>
        <w:rPr>
          <w:color w:val="3B3B3B"/>
        </w:rPr>
        <w:t>reports</w:t>
      </w:r>
      <w:r>
        <w:rPr>
          <w:color w:val="3B3B3B"/>
          <w:spacing w:val="27"/>
        </w:rPr>
        <w:t xml:space="preserve"> </w:t>
      </w:r>
      <w:r>
        <w:rPr>
          <w:color w:val="3B3B3B"/>
        </w:rPr>
        <w:t>prepared</w:t>
      </w:r>
      <w:r>
        <w:rPr>
          <w:color w:val="3B3B3B"/>
          <w:spacing w:val="40"/>
        </w:rPr>
        <w:t xml:space="preserve"> </w:t>
      </w:r>
      <w:r>
        <w:rPr>
          <w:color w:val="4D4D4D"/>
          <w:spacing w:val="-7"/>
        </w:rPr>
        <w:t>i</w:t>
      </w:r>
      <w:r>
        <w:rPr>
          <w:color w:val="4D4D4D"/>
          <w:spacing w:val="-11"/>
        </w:rPr>
        <w:t>n</w:t>
      </w:r>
      <w:r>
        <w:rPr>
          <w:color w:val="4D4D4D"/>
          <w:spacing w:val="7"/>
        </w:rPr>
        <w:t xml:space="preserve"> </w:t>
      </w:r>
      <w:r>
        <w:rPr>
          <w:color w:val="4D4D4D"/>
        </w:rPr>
        <w:t>accordance</w:t>
      </w:r>
      <w:r>
        <w:rPr>
          <w:color w:val="4D4D4D"/>
          <w:spacing w:val="33"/>
        </w:rPr>
        <w:t xml:space="preserve"> </w:t>
      </w:r>
      <w:r>
        <w:rPr>
          <w:color w:val="3B3B3B"/>
        </w:rPr>
        <w:t>with</w:t>
      </w:r>
      <w:r>
        <w:rPr>
          <w:color w:val="3B3B3B"/>
          <w:spacing w:val="18"/>
        </w:rPr>
        <w:t xml:space="preserve"> </w:t>
      </w:r>
      <w:r>
        <w:rPr>
          <w:color w:val="3B3B3B"/>
          <w:spacing w:val="-1"/>
        </w:rPr>
        <w:t>thi</w:t>
      </w:r>
      <w:r>
        <w:rPr>
          <w:color w:val="3B3B3B"/>
          <w:spacing w:val="-2"/>
        </w:rPr>
        <w:t>s</w:t>
      </w:r>
      <w:r>
        <w:rPr>
          <w:color w:val="3B3B3B"/>
          <w:spacing w:val="24"/>
          <w:w w:val="89"/>
        </w:rPr>
        <w:t xml:space="preserve"> </w:t>
      </w:r>
      <w:r>
        <w:rPr>
          <w:color w:val="4D4D4D"/>
        </w:rPr>
        <w:t>condition</w:t>
      </w:r>
      <w:r>
        <w:rPr>
          <w:color w:val="4D4D4D"/>
          <w:spacing w:val="24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30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16"/>
        </w:rPr>
        <w:t xml:space="preserve"> </w:t>
      </w:r>
      <w:r>
        <w:rPr>
          <w:color w:val="3B3B3B"/>
          <w:spacing w:val="-1"/>
        </w:rPr>
        <w:t>submitted</w:t>
      </w:r>
      <w:r>
        <w:rPr>
          <w:color w:val="3B3B3B"/>
          <w:spacing w:val="11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19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responsible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authority</w:t>
      </w:r>
      <w:r>
        <w:rPr>
          <w:color w:val="3B3B3B"/>
          <w:spacing w:val="29"/>
        </w:rPr>
        <w:t xml:space="preserve"> </w:t>
      </w:r>
      <w:r>
        <w:rPr>
          <w:color w:val="3B3B3B"/>
        </w:rPr>
        <w:t>annually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from</w:t>
      </w:r>
      <w:r>
        <w:rPr>
          <w:color w:val="3B3B3B"/>
          <w:spacing w:val="29"/>
        </w:rPr>
        <w:t xml:space="preserve"> </w:t>
      </w:r>
      <w:r>
        <w:rPr>
          <w:color w:val="4D4D4D"/>
        </w:rPr>
        <w:t>the</w:t>
      </w:r>
      <w:r>
        <w:rPr>
          <w:color w:val="4D4D4D"/>
          <w:spacing w:val="20"/>
        </w:rPr>
        <w:t xml:space="preserve"> </w:t>
      </w:r>
      <w:r>
        <w:rPr>
          <w:color w:val="3B3B3B"/>
        </w:rPr>
        <w:t>date</w:t>
      </w:r>
      <w:r>
        <w:rPr>
          <w:color w:val="3B3B3B"/>
          <w:spacing w:val="28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15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2"/>
        </w:rPr>
        <w:t xml:space="preserve"> </w:t>
      </w:r>
      <w:r>
        <w:rPr>
          <w:color w:val="4D4D4D"/>
        </w:rPr>
        <w:t>first</w:t>
      </w:r>
      <w:r>
        <w:rPr>
          <w:color w:val="4D4D4D"/>
          <w:spacing w:val="36"/>
          <w:w w:val="107"/>
        </w:rPr>
        <w:t xml:space="preserve"> </w:t>
      </w:r>
      <w:r>
        <w:rPr>
          <w:color w:val="3B3B3B"/>
        </w:rPr>
        <w:t>report</w:t>
      </w:r>
      <w:r>
        <w:rPr>
          <w:color w:val="3B3B3B"/>
          <w:spacing w:val="30"/>
        </w:rPr>
        <w:t xml:space="preserve"> </w:t>
      </w:r>
      <w:r>
        <w:rPr>
          <w:color w:val="3B3B3B"/>
          <w:spacing w:val="-2"/>
        </w:rPr>
        <w:t>being</w:t>
      </w:r>
      <w:r>
        <w:rPr>
          <w:color w:val="3B3B3B"/>
          <w:spacing w:val="3"/>
        </w:rPr>
        <w:t xml:space="preserve"> </w:t>
      </w:r>
      <w:r>
        <w:rPr>
          <w:color w:val="4D4D4D"/>
        </w:rPr>
        <w:t xml:space="preserve">submitted </w:t>
      </w:r>
      <w:r>
        <w:rPr>
          <w:color w:val="4D4D4D"/>
          <w:spacing w:val="2"/>
        </w:rPr>
        <w:t xml:space="preserve"> </w:t>
      </w:r>
      <w:r>
        <w:rPr>
          <w:color w:val="3B3B3B"/>
        </w:rPr>
        <w:t>until</w:t>
      </w:r>
      <w:r>
        <w:rPr>
          <w:color w:val="3B3B3B"/>
          <w:spacing w:val="1"/>
        </w:rPr>
        <w:t>the</w:t>
      </w:r>
      <w:r>
        <w:rPr>
          <w:color w:val="3B3B3B"/>
          <w:spacing w:val="19"/>
        </w:rPr>
        <w:t xml:space="preserve"> </w:t>
      </w:r>
      <w:r>
        <w:rPr>
          <w:color w:val="3B3B3B"/>
        </w:rPr>
        <w:t>final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turbine</w:t>
      </w:r>
      <w:r>
        <w:rPr>
          <w:color w:val="3B3B3B"/>
          <w:spacing w:val="46"/>
        </w:rPr>
        <w:t xml:space="preserve"> </w:t>
      </w:r>
      <w:r>
        <w:rPr>
          <w:color w:val="3B3B3B"/>
          <w:spacing w:val="-10"/>
        </w:rPr>
        <w:t>i</w:t>
      </w:r>
      <w:r>
        <w:rPr>
          <w:color w:val="3B3B3B"/>
          <w:spacing w:val="-19"/>
        </w:rPr>
        <w:t>s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operating.</w:t>
      </w:r>
    </w:p>
    <w:p w14:paraId="13EDDC3A" w14:textId="77777777" w:rsidR="00A5052B" w:rsidRDefault="00A5052B">
      <w:pPr>
        <w:rPr>
          <w:rFonts w:ascii="Arial" w:eastAsia="Arial" w:hAnsi="Arial" w:cs="Arial"/>
          <w:sz w:val="21"/>
          <w:szCs w:val="21"/>
        </w:rPr>
      </w:pPr>
    </w:p>
    <w:p w14:paraId="13EDDC3B" w14:textId="77777777" w:rsidR="00A5052B" w:rsidRDefault="00A72E41">
      <w:pPr>
        <w:pStyle w:val="BodyText"/>
        <w:numPr>
          <w:ilvl w:val="0"/>
          <w:numId w:val="17"/>
        </w:numPr>
        <w:tabs>
          <w:tab w:val="left" w:pos="560"/>
        </w:tabs>
        <w:spacing w:line="319" w:lineRule="auto"/>
        <w:ind w:left="545" w:right="388" w:hanging="342"/>
        <w:jc w:val="both"/>
      </w:pPr>
      <w:r>
        <w:rPr>
          <w:color w:val="3B3B3B"/>
          <w:w w:val="105"/>
        </w:rPr>
        <w:t>Each</w:t>
      </w:r>
      <w:r>
        <w:rPr>
          <w:color w:val="3B3B3B"/>
          <w:spacing w:val="-28"/>
          <w:w w:val="105"/>
        </w:rPr>
        <w:t xml:space="preserve"> </w:t>
      </w:r>
      <w:r>
        <w:rPr>
          <w:color w:val="3B3B3B"/>
          <w:w w:val="105"/>
        </w:rPr>
        <w:t>post-construction</w:t>
      </w:r>
      <w:r>
        <w:rPr>
          <w:color w:val="3B3B3B"/>
          <w:spacing w:val="-27"/>
          <w:w w:val="105"/>
        </w:rPr>
        <w:t xml:space="preserve"> </w:t>
      </w:r>
      <w:r>
        <w:rPr>
          <w:color w:val="4D4D4D"/>
          <w:spacing w:val="-2"/>
          <w:w w:val="105"/>
        </w:rPr>
        <w:t>noi</w:t>
      </w:r>
      <w:r>
        <w:rPr>
          <w:color w:val="4D4D4D"/>
          <w:spacing w:val="-3"/>
          <w:w w:val="105"/>
        </w:rPr>
        <w:t>se</w:t>
      </w:r>
      <w:r>
        <w:rPr>
          <w:color w:val="4D4D4D"/>
          <w:spacing w:val="-29"/>
          <w:w w:val="105"/>
        </w:rPr>
        <w:t xml:space="preserve"> </w:t>
      </w:r>
      <w:r>
        <w:rPr>
          <w:color w:val="3B3B3B"/>
          <w:w w:val="105"/>
        </w:rPr>
        <w:t>assessment</w:t>
      </w:r>
      <w:r>
        <w:rPr>
          <w:color w:val="3B3B3B"/>
          <w:spacing w:val="-19"/>
          <w:w w:val="105"/>
        </w:rPr>
        <w:t xml:space="preserve"> </w:t>
      </w:r>
      <w:r>
        <w:rPr>
          <w:color w:val="3B3B3B"/>
          <w:w w:val="105"/>
        </w:rPr>
        <w:t>report</w:t>
      </w:r>
      <w:r>
        <w:rPr>
          <w:color w:val="3B3B3B"/>
          <w:spacing w:val="-24"/>
          <w:w w:val="105"/>
        </w:rPr>
        <w:t xml:space="preserve"> </w:t>
      </w:r>
      <w:r>
        <w:rPr>
          <w:color w:val="3B3B3B"/>
          <w:w w:val="105"/>
        </w:rPr>
        <w:t>must</w:t>
      </w:r>
      <w:r>
        <w:rPr>
          <w:color w:val="3B3B3B"/>
          <w:spacing w:val="-29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spacing w:val="-33"/>
          <w:w w:val="105"/>
        </w:rPr>
        <w:t xml:space="preserve"> </w:t>
      </w:r>
      <w:r>
        <w:rPr>
          <w:color w:val="4D4D4D"/>
          <w:spacing w:val="1"/>
          <w:w w:val="105"/>
        </w:rPr>
        <w:t>accompanied</w:t>
      </w:r>
      <w:r>
        <w:rPr>
          <w:color w:val="4D4D4D"/>
          <w:spacing w:val="-24"/>
          <w:w w:val="105"/>
        </w:rPr>
        <w:t xml:space="preserve"> </w:t>
      </w:r>
      <w:r>
        <w:rPr>
          <w:color w:val="4D4D4D"/>
          <w:w w:val="105"/>
        </w:rPr>
        <w:t>by</w:t>
      </w:r>
      <w:r>
        <w:rPr>
          <w:color w:val="4D4D4D"/>
          <w:spacing w:val="-34"/>
          <w:w w:val="105"/>
        </w:rPr>
        <w:t xml:space="preserve"> </w:t>
      </w:r>
      <w:r>
        <w:rPr>
          <w:color w:val="3B3B3B"/>
          <w:w w:val="105"/>
        </w:rPr>
        <w:t>an</w:t>
      </w:r>
      <w:r>
        <w:rPr>
          <w:color w:val="3B3B3B"/>
          <w:spacing w:val="-30"/>
          <w:w w:val="105"/>
        </w:rPr>
        <w:t xml:space="preserve"> </w:t>
      </w:r>
      <w:r>
        <w:rPr>
          <w:color w:val="3B3B3B"/>
          <w:w w:val="105"/>
        </w:rPr>
        <w:t>environmental</w:t>
      </w:r>
      <w:r>
        <w:rPr>
          <w:color w:val="3B3B3B"/>
          <w:spacing w:val="22"/>
        </w:rPr>
        <w:t xml:space="preserve"> </w:t>
      </w:r>
      <w:r>
        <w:rPr>
          <w:color w:val="3B3B3B"/>
          <w:w w:val="105"/>
        </w:rPr>
        <w:t>audit</w:t>
      </w:r>
      <w:r>
        <w:rPr>
          <w:color w:val="3B3B3B"/>
          <w:spacing w:val="-15"/>
          <w:w w:val="105"/>
        </w:rPr>
        <w:t xml:space="preserve"> </w:t>
      </w:r>
      <w:r>
        <w:rPr>
          <w:color w:val="4D4D4D"/>
          <w:w w:val="105"/>
        </w:rPr>
        <w:t>report</w:t>
      </w:r>
      <w:r>
        <w:rPr>
          <w:color w:val="4D4D4D"/>
          <w:spacing w:val="-20"/>
          <w:w w:val="105"/>
        </w:rPr>
        <w:t xml:space="preserve"> </w:t>
      </w:r>
      <w:r>
        <w:rPr>
          <w:color w:val="3B3B3B"/>
          <w:w w:val="105"/>
        </w:rPr>
        <w:t>prepared</w:t>
      </w:r>
      <w:r>
        <w:rPr>
          <w:color w:val="3B3B3B"/>
          <w:spacing w:val="-24"/>
          <w:w w:val="105"/>
        </w:rPr>
        <w:t xml:space="preserve"> </w:t>
      </w:r>
      <w:r>
        <w:rPr>
          <w:color w:val="3B3B3B"/>
          <w:w w:val="105"/>
        </w:rPr>
        <w:t>under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Part</w:t>
      </w:r>
      <w:r>
        <w:rPr>
          <w:color w:val="3B3B3B"/>
          <w:spacing w:val="-23"/>
          <w:w w:val="105"/>
        </w:rPr>
        <w:t xml:space="preserve"> </w:t>
      </w:r>
      <w:r>
        <w:rPr>
          <w:color w:val="3B3B3B"/>
          <w:spacing w:val="-29"/>
          <w:w w:val="105"/>
        </w:rPr>
        <w:t>I</w:t>
      </w:r>
      <w:r>
        <w:rPr>
          <w:color w:val="3B3B3B"/>
          <w:w w:val="105"/>
        </w:rPr>
        <w:t>XD,</w:t>
      </w:r>
      <w:r>
        <w:rPr>
          <w:color w:val="3B3B3B"/>
          <w:spacing w:val="-24"/>
          <w:w w:val="105"/>
        </w:rPr>
        <w:t xml:space="preserve"> </w:t>
      </w:r>
      <w:r>
        <w:rPr>
          <w:color w:val="3B3B3B"/>
          <w:w w:val="105"/>
        </w:rPr>
        <w:t>Sect</w:t>
      </w:r>
      <w:r>
        <w:rPr>
          <w:color w:val="3B3B3B"/>
          <w:spacing w:val="-2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27"/>
          <w:w w:val="105"/>
        </w:rPr>
        <w:t xml:space="preserve"> </w:t>
      </w:r>
      <w:r>
        <w:rPr>
          <w:color w:val="3B3B3B"/>
          <w:w w:val="105"/>
        </w:rPr>
        <w:t>53V</w:t>
      </w:r>
      <w:r>
        <w:rPr>
          <w:color w:val="3B3B3B"/>
          <w:spacing w:val="-23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28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22"/>
          <w:w w:val="105"/>
        </w:rPr>
        <w:t xml:space="preserve"> </w:t>
      </w:r>
      <w:r>
        <w:rPr>
          <w:i/>
          <w:color w:val="3B3B3B"/>
          <w:w w:val="105"/>
        </w:rPr>
        <w:t>Environment</w:t>
      </w:r>
      <w:r>
        <w:rPr>
          <w:i/>
          <w:color w:val="3B3B3B"/>
          <w:spacing w:val="-13"/>
          <w:w w:val="105"/>
        </w:rPr>
        <w:t xml:space="preserve"> </w:t>
      </w:r>
      <w:r>
        <w:rPr>
          <w:i/>
          <w:color w:val="3B3B3B"/>
          <w:w w:val="105"/>
        </w:rPr>
        <w:t>Protection</w:t>
      </w:r>
      <w:r>
        <w:rPr>
          <w:i/>
          <w:color w:val="3B3B3B"/>
          <w:spacing w:val="-26"/>
          <w:w w:val="105"/>
        </w:rPr>
        <w:t xml:space="preserve"> </w:t>
      </w:r>
      <w:r>
        <w:rPr>
          <w:i/>
          <w:color w:val="3B3B3B"/>
          <w:w w:val="105"/>
        </w:rPr>
        <w:t>Act</w:t>
      </w:r>
      <w:r>
        <w:rPr>
          <w:i/>
          <w:color w:val="3B3B3B"/>
          <w:spacing w:val="-19"/>
          <w:w w:val="105"/>
        </w:rPr>
        <w:t xml:space="preserve"> </w:t>
      </w:r>
      <w:r>
        <w:rPr>
          <w:i/>
          <w:color w:val="3B3B3B"/>
          <w:spacing w:val="-31"/>
          <w:w w:val="105"/>
        </w:rPr>
        <w:t>1</w:t>
      </w:r>
      <w:r>
        <w:rPr>
          <w:i/>
          <w:color w:val="3B3B3B"/>
          <w:w w:val="105"/>
        </w:rPr>
        <w:t>970</w:t>
      </w:r>
      <w:r>
        <w:rPr>
          <w:i/>
          <w:color w:val="3B3B3B"/>
          <w:spacing w:val="-25"/>
          <w:w w:val="105"/>
        </w:rPr>
        <w:t xml:space="preserve"> </w:t>
      </w:r>
      <w:r>
        <w:rPr>
          <w:color w:val="3B3B3B"/>
          <w:w w:val="105"/>
        </w:rPr>
        <w:t>by</w:t>
      </w:r>
      <w:r>
        <w:rPr>
          <w:color w:val="3B3B3B"/>
        </w:rPr>
        <w:t xml:space="preserve"> </w:t>
      </w:r>
      <w:r>
        <w:rPr>
          <w:color w:val="3B3B3B"/>
          <w:w w:val="105"/>
        </w:rPr>
        <w:t>an</w:t>
      </w:r>
      <w:r>
        <w:rPr>
          <w:color w:val="3B3B3B"/>
          <w:spacing w:val="-26"/>
          <w:w w:val="105"/>
        </w:rPr>
        <w:t xml:space="preserve"> </w:t>
      </w:r>
      <w:r>
        <w:rPr>
          <w:color w:val="3B3B3B"/>
          <w:w w:val="105"/>
        </w:rPr>
        <w:t>env</w:t>
      </w:r>
      <w:r>
        <w:rPr>
          <w:color w:val="3B3B3B"/>
          <w:spacing w:val="6"/>
          <w:w w:val="105"/>
        </w:rPr>
        <w:t>i</w:t>
      </w:r>
      <w:r>
        <w:rPr>
          <w:color w:val="3B3B3B"/>
          <w:w w:val="105"/>
        </w:rPr>
        <w:t>ronmental</w:t>
      </w:r>
      <w:r>
        <w:rPr>
          <w:color w:val="3B3B3B"/>
          <w:spacing w:val="-19"/>
          <w:w w:val="105"/>
        </w:rPr>
        <w:t xml:space="preserve"> </w:t>
      </w:r>
      <w:r>
        <w:rPr>
          <w:color w:val="3B3B3B"/>
          <w:w w:val="105"/>
        </w:rPr>
        <w:t>aud</w:t>
      </w:r>
      <w:r>
        <w:rPr>
          <w:color w:val="3B3B3B"/>
          <w:spacing w:val="-9"/>
          <w:w w:val="105"/>
        </w:rPr>
        <w:t>i</w:t>
      </w:r>
      <w:r>
        <w:rPr>
          <w:color w:val="3B3B3B"/>
          <w:w w:val="105"/>
        </w:rPr>
        <w:t>tor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appo</w:t>
      </w:r>
      <w:r>
        <w:rPr>
          <w:color w:val="3B3B3B"/>
          <w:spacing w:val="4"/>
          <w:w w:val="105"/>
        </w:rPr>
        <w:t>i</w:t>
      </w:r>
      <w:r>
        <w:rPr>
          <w:color w:val="3B3B3B"/>
          <w:w w:val="105"/>
        </w:rPr>
        <w:t>nted</w:t>
      </w:r>
      <w:r>
        <w:rPr>
          <w:color w:val="3B3B3B"/>
          <w:spacing w:val="-20"/>
          <w:w w:val="105"/>
        </w:rPr>
        <w:t xml:space="preserve"> </w:t>
      </w:r>
      <w:r>
        <w:rPr>
          <w:color w:val="3B3B3B"/>
          <w:w w:val="105"/>
        </w:rPr>
        <w:t>under</w:t>
      </w:r>
      <w:r>
        <w:rPr>
          <w:color w:val="3B3B3B"/>
          <w:spacing w:val="-17"/>
          <w:w w:val="105"/>
        </w:rPr>
        <w:t xml:space="preserve"> </w:t>
      </w:r>
      <w:r>
        <w:rPr>
          <w:color w:val="3B3B3B"/>
          <w:w w:val="105"/>
        </w:rPr>
        <w:t>Part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spacing w:val="-29"/>
          <w:w w:val="105"/>
        </w:rPr>
        <w:t>I</w:t>
      </w:r>
      <w:r>
        <w:rPr>
          <w:color w:val="3B3B3B"/>
          <w:w w:val="105"/>
        </w:rPr>
        <w:t>XD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18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15"/>
          <w:w w:val="105"/>
        </w:rPr>
        <w:t xml:space="preserve"> </w:t>
      </w:r>
      <w:r>
        <w:rPr>
          <w:i/>
          <w:color w:val="3B3B3B"/>
          <w:w w:val="105"/>
        </w:rPr>
        <w:t>Environment</w:t>
      </w:r>
      <w:r>
        <w:rPr>
          <w:i/>
          <w:color w:val="3B3B3B"/>
          <w:spacing w:val="-6"/>
          <w:w w:val="105"/>
        </w:rPr>
        <w:t xml:space="preserve"> </w:t>
      </w:r>
      <w:r>
        <w:rPr>
          <w:i/>
          <w:color w:val="3B3B3B"/>
          <w:w w:val="105"/>
        </w:rPr>
        <w:t>Protection</w:t>
      </w:r>
      <w:r>
        <w:rPr>
          <w:i/>
          <w:color w:val="3B3B3B"/>
          <w:spacing w:val="-10"/>
          <w:w w:val="105"/>
        </w:rPr>
        <w:t xml:space="preserve"> </w:t>
      </w:r>
      <w:r>
        <w:rPr>
          <w:i/>
          <w:color w:val="3B3B3B"/>
          <w:w w:val="105"/>
        </w:rPr>
        <w:t>Act</w:t>
      </w:r>
      <w:r>
        <w:rPr>
          <w:i/>
          <w:color w:val="3B3B3B"/>
          <w:spacing w:val="-9"/>
          <w:w w:val="105"/>
        </w:rPr>
        <w:t xml:space="preserve"> </w:t>
      </w:r>
      <w:r>
        <w:rPr>
          <w:i/>
          <w:color w:val="3B3B3B"/>
          <w:w w:val="105"/>
        </w:rPr>
        <w:t>197</w:t>
      </w:r>
      <w:r>
        <w:rPr>
          <w:i/>
          <w:color w:val="3B3B3B"/>
          <w:spacing w:val="-6"/>
          <w:w w:val="105"/>
        </w:rPr>
        <w:t>0</w:t>
      </w:r>
      <w:r>
        <w:rPr>
          <w:i/>
          <w:color w:val="646464"/>
          <w:w w:val="105"/>
        </w:rPr>
        <w:t>.</w:t>
      </w:r>
      <w:r>
        <w:rPr>
          <w:i/>
          <w:color w:val="646464"/>
          <w:w w:val="11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14"/>
          <w:w w:val="105"/>
        </w:rPr>
        <w:t xml:space="preserve"> </w:t>
      </w:r>
      <w:r>
        <w:rPr>
          <w:color w:val="3B3B3B"/>
          <w:spacing w:val="-1"/>
          <w:w w:val="105"/>
        </w:rPr>
        <w:t>envi</w:t>
      </w:r>
      <w:r>
        <w:rPr>
          <w:color w:val="3B3B3B"/>
          <w:spacing w:val="-2"/>
          <w:w w:val="105"/>
        </w:rPr>
        <w:t>ronmental</w:t>
      </w:r>
      <w:r>
        <w:rPr>
          <w:color w:val="3B3B3B"/>
          <w:spacing w:val="-12"/>
          <w:w w:val="105"/>
        </w:rPr>
        <w:t xml:space="preserve"> </w:t>
      </w:r>
      <w:r>
        <w:rPr>
          <w:color w:val="3B3B3B"/>
          <w:w w:val="105"/>
        </w:rPr>
        <w:t>audit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report</w:t>
      </w:r>
      <w:r>
        <w:rPr>
          <w:color w:val="3B3B3B"/>
          <w:spacing w:val="-19"/>
          <w:w w:val="105"/>
        </w:rPr>
        <w:t xml:space="preserve"> </w:t>
      </w:r>
      <w:r>
        <w:rPr>
          <w:color w:val="3B3B3B"/>
          <w:w w:val="105"/>
        </w:rPr>
        <w:t>must</w:t>
      </w:r>
      <w:r>
        <w:rPr>
          <w:color w:val="3B3B3B"/>
          <w:spacing w:val="-22"/>
          <w:w w:val="105"/>
        </w:rPr>
        <w:t xml:space="preserve"> </w:t>
      </w:r>
      <w:r>
        <w:rPr>
          <w:color w:val="3B3B3B"/>
          <w:w w:val="105"/>
        </w:rPr>
        <w:t>verify</w:t>
      </w:r>
      <w:r>
        <w:rPr>
          <w:color w:val="3B3B3B"/>
          <w:spacing w:val="-10"/>
          <w:w w:val="105"/>
        </w:rPr>
        <w:t xml:space="preserve"> </w:t>
      </w:r>
      <w:r>
        <w:rPr>
          <w:color w:val="3B3B3B"/>
          <w:w w:val="105"/>
        </w:rPr>
        <w:t>that</w:t>
      </w:r>
      <w:r>
        <w:rPr>
          <w:color w:val="3B3B3B"/>
          <w:spacing w:val="-18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19"/>
          <w:w w:val="105"/>
        </w:rPr>
        <w:t xml:space="preserve"> </w:t>
      </w:r>
      <w:r>
        <w:rPr>
          <w:color w:val="3B3B3B"/>
          <w:w w:val="105"/>
        </w:rPr>
        <w:t>acoustic</w:t>
      </w:r>
      <w:r>
        <w:rPr>
          <w:color w:val="3B3B3B"/>
          <w:spacing w:val="-13"/>
          <w:w w:val="105"/>
        </w:rPr>
        <w:t xml:space="preserve"> </w:t>
      </w:r>
      <w:r>
        <w:rPr>
          <w:color w:val="4D4D4D"/>
          <w:w w:val="105"/>
        </w:rPr>
        <w:t>assessment</w:t>
      </w:r>
      <w:r>
        <w:rPr>
          <w:color w:val="4D4D4D"/>
          <w:spacing w:val="-8"/>
          <w:w w:val="105"/>
        </w:rPr>
        <w:t xml:space="preserve"> </w:t>
      </w:r>
      <w:r>
        <w:rPr>
          <w:color w:val="4D4D4D"/>
          <w:w w:val="105"/>
        </w:rPr>
        <w:t>undertaken</w:t>
      </w:r>
      <w:r>
        <w:rPr>
          <w:color w:val="4D4D4D"/>
          <w:spacing w:val="-20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-18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4"/>
          <w:w w:val="104"/>
        </w:rPr>
        <w:t xml:space="preserve"> </w:t>
      </w:r>
      <w:r>
        <w:rPr>
          <w:color w:val="3B3B3B"/>
          <w:w w:val="105"/>
        </w:rPr>
        <w:t>purpose</w:t>
      </w:r>
      <w:r>
        <w:rPr>
          <w:color w:val="3B3B3B"/>
          <w:spacing w:val="-36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36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25"/>
          <w:w w:val="105"/>
        </w:rPr>
        <w:t xml:space="preserve"> </w:t>
      </w:r>
      <w:r>
        <w:rPr>
          <w:color w:val="3B3B3B"/>
          <w:w w:val="105"/>
        </w:rPr>
        <w:t>post-construction</w:t>
      </w:r>
      <w:r>
        <w:rPr>
          <w:color w:val="3B3B3B"/>
          <w:spacing w:val="-30"/>
          <w:w w:val="105"/>
        </w:rPr>
        <w:t xml:space="preserve"> </w:t>
      </w:r>
      <w:r>
        <w:rPr>
          <w:color w:val="3B3B3B"/>
          <w:spacing w:val="-2"/>
          <w:w w:val="105"/>
        </w:rPr>
        <w:t>noi</w:t>
      </w:r>
      <w:r>
        <w:rPr>
          <w:color w:val="3B3B3B"/>
          <w:spacing w:val="-3"/>
          <w:w w:val="105"/>
        </w:rPr>
        <w:t>se</w:t>
      </w:r>
      <w:r>
        <w:rPr>
          <w:color w:val="3B3B3B"/>
          <w:spacing w:val="-32"/>
          <w:w w:val="105"/>
        </w:rPr>
        <w:t xml:space="preserve"> </w:t>
      </w:r>
      <w:r>
        <w:rPr>
          <w:color w:val="3B3B3B"/>
          <w:w w:val="105"/>
        </w:rPr>
        <w:t>assessment</w:t>
      </w:r>
      <w:r>
        <w:rPr>
          <w:color w:val="3B3B3B"/>
          <w:spacing w:val="-20"/>
          <w:w w:val="105"/>
        </w:rPr>
        <w:t xml:space="preserve"> </w:t>
      </w:r>
      <w:r>
        <w:rPr>
          <w:color w:val="3B3B3B"/>
          <w:w w:val="105"/>
        </w:rPr>
        <w:t>report</w:t>
      </w:r>
      <w:r>
        <w:rPr>
          <w:color w:val="3B3B3B"/>
          <w:spacing w:val="-28"/>
          <w:w w:val="105"/>
        </w:rPr>
        <w:t xml:space="preserve"> </w:t>
      </w:r>
      <w:r>
        <w:rPr>
          <w:color w:val="3B3B3B"/>
          <w:w w:val="105"/>
        </w:rPr>
        <w:t>has</w:t>
      </w:r>
      <w:r>
        <w:rPr>
          <w:color w:val="3B3B3B"/>
          <w:spacing w:val="-34"/>
          <w:w w:val="105"/>
        </w:rPr>
        <w:t xml:space="preserve"> </w:t>
      </w:r>
      <w:r>
        <w:rPr>
          <w:color w:val="3B3B3B"/>
          <w:w w:val="105"/>
        </w:rPr>
        <w:t>been</w:t>
      </w:r>
      <w:r>
        <w:rPr>
          <w:color w:val="3B3B3B"/>
          <w:spacing w:val="-37"/>
          <w:w w:val="105"/>
        </w:rPr>
        <w:t xml:space="preserve"> </w:t>
      </w:r>
      <w:r>
        <w:rPr>
          <w:color w:val="3B3B3B"/>
          <w:w w:val="105"/>
        </w:rPr>
        <w:t>conducted</w:t>
      </w:r>
      <w:r>
        <w:rPr>
          <w:color w:val="3B3B3B"/>
          <w:spacing w:val="-27"/>
          <w:w w:val="105"/>
        </w:rPr>
        <w:t xml:space="preserve"> </w:t>
      </w:r>
      <w:r>
        <w:rPr>
          <w:color w:val="3B3B3B"/>
          <w:spacing w:val="-9"/>
          <w:w w:val="105"/>
        </w:rPr>
        <w:t>i</w:t>
      </w:r>
      <w:r>
        <w:rPr>
          <w:color w:val="3B3B3B"/>
          <w:spacing w:val="-17"/>
          <w:w w:val="105"/>
        </w:rPr>
        <w:t>n</w:t>
      </w:r>
      <w:r>
        <w:rPr>
          <w:color w:val="3B3B3B"/>
          <w:spacing w:val="-39"/>
          <w:w w:val="105"/>
        </w:rPr>
        <w:t xml:space="preserve"> </w:t>
      </w:r>
      <w:r>
        <w:rPr>
          <w:color w:val="3B3B3B"/>
          <w:w w:val="105"/>
        </w:rPr>
        <w:t>accordance</w:t>
      </w:r>
      <w:r>
        <w:rPr>
          <w:color w:val="3B3B3B"/>
          <w:spacing w:val="20"/>
          <w:w w:val="96"/>
        </w:rPr>
        <w:t xml:space="preserve"> </w:t>
      </w:r>
      <w:r>
        <w:rPr>
          <w:color w:val="3B3B3B"/>
          <w:w w:val="105"/>
        </w:rPr>
        <w:t>with</w:t>
      </w:r>
      <w:r>
        <w:rPr>
          <w:color w:val="3B3B3B"/>
          <w:spacing w:val="-43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40"/>
          <w:w w:val="105"/>
        </w:rPr>
        <w:t xml:space="preserve"> </w:t>
      </w:r>
      <w:r>
        <w:rPr>
          <w:color w:val="3B3B3B"/>
          <w:w w:val="105"/>
        </w:rPr>
        <w:t>New</w:t>
      </w:r>
      <w:r>
        <w:rPr>
          <w:color w:val="3B3B3B"/>
          <w:spacing w:val="-45"/>
          <w:w w:val="105"/>
        </w:rPr>
        <w:t xml:space="preserve"> </w:t>
      </w:r>
      <w:r>
        <w:rPr>
          <w:color w:val="3B3B3B"/>
          <w:w w:val="105"/>
        </w:rPr>
        <w:t>Zealand</w:t>
      </w:r>
      <w:r>
        <w:rPr>
          <w:color w:val="3B3B3B"/>
          <w:spacing w:val="-40"/>
          <w:w w:val="105"/>
        </w:rPr>
        <w:t xml:space="preserve"> </w:t>
      </w:r>
      <w:r>
        <w:rPr>
          <w:color w:val="3B3B3B"/>
          <w:w w:val="105"/>
        </w:rPr>
        <w:t>Standard</w:t>
      </w:r>
      <w:r>
        <w:rPr>
          <w:color w:val="3B3B3B"/>
          <w:spacing w:val="-38"/>
          <w:w w:val="105"/>
        </w:rPr>
        <w:t xml:space="preserve"> </w:t>
      </w:r>
      <w:r>
        <w:rPr>
          <w:color w:val="3B3B3B"/>
          <w:spacing w:val="-2"/>
          <w:w w:val="105"/>
        </w:rPr>
        <w:t>NZS6808:2010</w:t>
      </w:r>
      <w:r>
        <w:rPr>
          <w:color w:val="3B3B3B"/>
          <w:spacing w:val="-1"/>
          <w:w w:val="105"/>
        </w:rPr>
        <w:t>,</w:t>
      </w:r>
      <w:r>
        <w:rPr>
          <w:color w:val="3B3B3B"/>
          <w:spacing w:val="-2"/>
          <w:w w:val="105"/>
        </w:rPr>
        <w:t>Acoustics</w:t>
      </w:r>
      <w:r>
        <w:rPr>
          <w:color w:val="3B3B3B"/>
          <w:spacing w:val="-45"/>
          <w:w w:val="105"/>
        </w:rPr>
        <w:t xml:space="preserve"> </w:t>
      </w:r>
      <w:r>
        <w:rPr>
          <w:color w:val="3B3B3B"/>
          <w:w w:val="115"/>
        </w:rPr>
        <w:t>-</w:t>
      </w:r>
      <w:r>
        <w:rPr>
          <w:color w:val="3B3B3B"/>
          <w:spacing w:val="-56"/>
          <w:w w:val="115"/>
        </w:rPr>
        <w:t xml:space="preserve"> </w:t>
      </w:r>
      <w:r>
        <w:rPr>
          <w:color w:val="3B3B3B"/>
          <w:spacing w:val="2"/>
          <w:w w:val="105"/>
        </w:rPr>
        <w:t>Wind</w:t>
      </w:r>
      <w:r>
        <w:rPr>
          <w:color w:val="3B3B3B"/>
          <w:spacing w:val="-40"/>
          <w:w w:val="105"/>
        </w:rPr>
        <w:t xml:space="preserve"> </w:t>
      </w:r>
      <w:r>
        <w:rPr>
          <w:color w:val="4D4D4D"/>
          <w:w w:val="105"/>
        </w:rPr>
        <w:t>Farm</w:t>
      </w:r>
      <w:r>
        <w:rPr>
          <w:color w:val="4D4D4D"/>
          <w:spacing w:val="-39"/>
          <w:w w:val="105"/>
        </w:rPr>
        <w:t xml:space="preserve"> </w:t>
      </w:r>
      <w:r>
        <w:rPr>
          <w:color w:val="3B3B3B"/>
          <w:spacing w:val="-2"/>
          <w:w w:val="105"/>
        </w:rPr>
        <w:t>Noise</w:t>
      </w:r>
      <w:r>
        <w:rPr>
          <w:color w:val="646464"/>
          <w:spacing w:val="-1"/>
          <w:w w:val="105"/>
        </w:rPr>
        <w:t>.</w:t>
      </w:r>
    </w:p>
    <w:p w14:paraId="13EDDC3C" w14:textId="77777777" w:rsidR="00A5052B" w:rsidRDefault="00A5052B">
      <w:pPr>
        <w:spacing w:before="8"/>
        <w:rPr>
          <w:rFonts w:ascii="Arial" w:eastAsia="Arial" w:hAnsi="Arial" w:cs="Arial"/>
          <w:sz w:val="21"/>
          <w:szCs w:val="21"/>
        </w:rPr>
      </w:pPr>
    </w:p>
    <w:p w14:paraId="13EDDC3D" w14:textId="77777777" w:rsidR="00A5052B" w:rsidRDefault="00A72E41">
      <w:pPr>
        <w:ind w:left="20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82828"/>
          <w:sz w:val="19"/>
        </w:rPr>
        <w:t>Noise</w:t>
      </w:r>
      <w:r>
        <w:rPr>
          <w:rFonts w:ascii="Arial"/>
          <w:b/>
          <w:color w:val="282828"/>
          <w:spacing w:val="1"/>
          <w:sz w:val="19"/>
        </w:rPr>
        <w:t xml:space="preserve"> </w:t>
      </w:r>
      <w:r>
        <w:rPr>
          <w:rFonts w:ascii="Arial"/>
          <w:b/>
          <w:color w:val="3B3B3B"/>
          <w:sz w:val="19"/>
        </w:rPr>
        <w:t>Management</w:t>
      </w:r>
      <w:r>
        <w:rPr>
          <w:rFonts w:ascii="Arial"/>
          <w:b/>
          <w:color w:val="3B3B3B"/>
          <w:spacing w:val="21"/>
          <w:sz w:val="19"/>
        </w:rPr>
        <w:t xml:space="preserve"> </w:t>
      </w:r>
      <w:r>
        <w:rPr>
          <w:rFonts w:ascii="Arial"/>
          <w:b/>
          <w:color w:val="282828"/>
          <w:spacing w:val="-5"/>
          <w:sz w:val="19"/>
        </w:rPr>
        <w:t>Pl</w:t>
      </w:r>
      <w:r>
        <w:rPr>
          <w:rFonts w:ascii="Arial"/>
          <w:b/>
          <w:color w:val="282828"/>
          <w:spacing w:val="-4"/>
          <w:sz w:val="19"/>
        </w:rPr>
        <w:t>an</w:t>
      </w:r>
    </w:p>
    <w:p w14:paraId="13EDDC3E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3F" w14:textId="77777777" w:rsidR="00A5052B" w:rsidRDefault="00A72E41">
      <w:pPr>
        <w:pStyle w:val="BodyText"/>
        <w:numPr>
          <w:ilvl w:val="0"/>
          <w:numId w:val="17"/>
        </w:numPr>
        <w:tabs>
          <w:tab w:val="left" w:pos="560"/>
        </w:tabs>
        <w:spacing w:before="109" w:line="318" w:lineRule="auto"/>
        <w:ind w:left="545" w:right="406" w:hanging="356"/>
        <w:jc w:val="both"/>
      </w:pPr>
      <w:r>
        <w:rPr>
          <w:color w:val="3B3B3B"/>
        </w:rPr>
        <w:t>Before</w:t>
      </w:r>
      <w:r>
        <w:rPr>
          <w:color w:val="3B3B3B"/>
          <w:spacing w:val="18"/>
        </w:rPr>
        <w:t xml:space="preserve"> </w:t>
      </w:r>
      <w:r>
        <w:rPr>
          <w:color w:val="3B3B3B"/>
        </w:rPr>
        <w:t>development</w:t>
      </w:r>
      <w:r>
        <w:rPr>
          <w:color w:val="3B3B3B"/>
          <w:spacing w:val="22"/>
        </w:rPr>
        <w:t xml:space="preserve"> </w:t>
      </w:r>
      <w:r>
        <w:rPr>
          <w:color w:val="3B3B3B"/>
        </w:rPr>
        <w:t>starts,</w:t>
      </w:r>
      <w:r>
        <w:rPr>
          <w:color w:val="3B3B3B"/>
          <w:spacing w:val="9"/>
        </w:rPr>
        <w:t xml:space="preserve"> </w:t>
      </w:r>
      <w:r>
        <w:rPr>
          <w:color w:val="3B3B3B"/>
        </w:rPr>
        <w:t>a</w:t>
      </w:r>
      <w:r>
        <w:rPr>
          <w:color w:val="3B3B3B"/>
          <w:spacing w:val="26"/>
        </w:rPr>
        <w:t xml:space="preserve"> </w:t>
      </w:r>
      <w:r>
        <w:rPr>
          <w:color w:val="3B3B3B"/>
          <w:spacing w:val="-2"/>
        </w:rPr>
        <w:t>Noi</w:t>
      </w:r>
      <w:r>
        <w:rPr>
          <w:color w:val="3B3B3B"/>
          <w:spacing w:val="-3"/>
        </w:rPr>
        <w:t>se</w:t>
      </w:r>
      <w:r>
        <w:rPr>
          <w:color w:val="3B3B3B"/>
          <w:spacing w:val="37"/>
        </w:rPr>
        <w:t xml:space="preserve"> </w:t>
      </w:r>
      <w:r>
        <w:rPr>
          <w:color w:val="3B3B3B"/>
          <w:spacing w:val="-2"/>
        </w:rPr>
        <w:t>Management</w:t>
      </w:r>
      <w:r>
        <w:rPr>
          <w:color w:val="3B3B3B"/>
          <w:spacing w:val="33"/>
        </w:rPr>
        <w:t xml:space="preserve"> </w:t>
      </w:r>
      <w:r>
        <w:rPr>
          <w:color w:val="3B3B3B"/>
        </w:rPr>
        <w:t>Plan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27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15"/>
        </w:rPr>
        <w:t xml:space="preserve"> </w:t>
      </w:r>
      <w:r>
        <w:rPr>
          <w:color w:val="3B3B3B"/>
        </w:rPr>
        <w:t>submitted</w:t>
      </w:r>
      <w:r>
        <w:rPr>
          <w:color w:val="3B3B3B"/>
          <w:spacing w:val="32"/>
        </w:rPr>
        <w:t xml:space="preserve"> </w:t>
      </w:r>
      <w:r>
        <w:rPr>
          <w:color w:val="3B3B3B"/>
        </w:rPr>
        <w:t>to</w:t>
      </w:r>
      <w:r>
        <w:rPr>
          <w:color w:val="646464"/>
        </w:rPr>
        <w:t>,</w:t>
      </w:r>
      <w:r>
        <w:rPr>
          <w:color w:val="646464"/>
          <w:spacing w:val="-38"/>
        </w:rPr>
        <w:t xml:space="preserve"> </w:t>
      </w:r>
      <w:r>
        <w:rPr>
          <w:color w:val="3B3B3B"/>
        </w:rPr>
        <w:t>approved</w:t>
      </w:r>
      <w:r>
        <w:rPr>
          <w:color w:val="3B3B3B"/>
          <w:spacing w:val="25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28"/>
          <w:w w:val="99"/>
        </w:rPr>
        <w:t xml:space="preserve"> </w:t>
      </w:r>
      <w:r>
        <w:rPr>
          <w:color w:val="3B3B3B"/>
        </w:rPr>
        <w:t>endorsed</w:t>
      </w:r>
      <w:r>
        <w:rPr>
          <w:color w:val="3B3B3B"/>
          <w:spacing w:val="47"/>
        </w:rPr>
        <w:t xml:space="preserve"> </w:t>
      </w:r>
      <w:r>
        <w:rPr>
          <w:color w:val="3B3B3B"/>
        </w:rPr>
        <w:t>by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41"/>
        </w:rPr>
        <w:t xml:space="preserve"> </w:t>
      </w:r>
      <w:r>
        <w:rPr>
          <w:color w:val="3B3B3B"/>
        </w:rPr>
        <w:t>responsible</w:t>
      </w:r>
      <w:r>
        <w:rPr>
          <w:color w:val="3B3B3B"/>
          <w:spacing w:val="26"/>
        </w:rPr>
        <w:t xml:space="preserve"> </w:t>
      </w:r>
      <w:r>
        <w:rPr>
          <w:color w:val="3B3B3B"/>
          <w:spacing w:val="1"/>
        </w:rPr>
        <w:t>authority</w:t>
      </w:r>
      <w:r>
        <w:rPr>
          <w:color w:val="646464"/>
          <w:spacing w:val="1"/>
        </w:rPr>
        <w:t>.</w:t>
      </w:r>
      <w:r>
        <w:rPr>
          <w:color w:val="646464"/>
          <w:spacing w:val="-15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41"/>
        </w:rPr>
        <w:t xml:space="preserve"> </w:t>
      </w:r>
      <w:r>
        <w:rPr>
          <w:color w:val="3B3B3B"/>
          <w:spacing w:val="-4"/>
        </w:rPr>
        <w:t>plan</w:t>
      </w:r>
      <w:r>
        <w:rPr>
          <w:color w:val="3B3B3B"/>
          <w:spacing w:val="28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32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20"/>
        </w:rPr>
        <w:t xml:space="preserve"> </w:t>
      </w:r>
      <w:r>
        <w:rPr>
          <w:color w:val="3B3B3B"/>
        </w:rPr>
        <w:t>prepared</w:t>
      </w:r>
      <w:r>
        <w:rPr>
          <w:color w:val="3B3B3B"/>
          <w:spacing w:val="47"/>
        </w:rPr>
        <w:t xml:space="preserve"> </w:t>
      </w:r>
      <w:r>
        <w:rPr>
          <w:color w:val="4D4D4D"/>
          <w:spacing w:val="-10"/>
        </w:rPr>
        <w:t>i</w:t>
      </w:r>
      <w:r>
        <w:rPr>
          <w:color w:val="4D4D4D"/>
          <w:spacing w:val="-14"/>
        </w:rPr>
        <w:t>n</w:t>
      </w:r>
      <w:r>
        <w:rPr>
          <w:color w:val="4D4D4D"/>
          <w:spacing w:val="17"/>
        </w:rPr>
        <w:t xml:space="preserve"> </w:t>
      </w:r>
      <w:r>
        <w:rPr>
          <w:color w:val="4D4D4D"/>
        </w:rPr>
        <w:t>consultation</w:t>
      </w:r>
      <w:r>
        <w:rPr>
          <w:color w:val="4D4D4D"/>
          <w:spacing w:val="22"/>
        </w:rPr>
        <w:t xml:space="preserve"> </w:t>
      </w:r>
      <w:r>
        <w:rPr>
          <w:color w:val="4D4D4D"/>
          <w:spacing w:val="-2"/>
        </w:rPr>
        <w:t>with</w:t>
      </w:r>
      <w:r>
        <w:rPr>
          <w:color w:val="4D4D4D"/>
          <w:spacing w:val="1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38"/>
          <w:w w:val="104"/>
        </w:rPr>
        <w:t xml:space="preserve"> </w:t>
      </w:r>
      <w:r>
        <w:rPr>
          <w:color w:val="3B3B3B"/>
        </w:rPr>
        <w:t>general</w:t>
      </w:r>
      <w:r>
        <w:rPr>
          <w:color w:val="3B3B3B"/>
          <w:spacing w:val="35"/>
        </w:rPr>
        <w:t xml:space="preserve"> </w:t>
      </w:r>
      <w:r>
        <w:rPr>
          <w:color w:val="3B3B3B"/>
          <w:spacing w:val="-1"/>
        </w:rPr>
        <w:t>publ</w:t>
      </w:r>
      <w:r>
        <w:rPr>
          <w:color w:val="3B3B3B"/>
          <w:spacing w:val="-2"/>
        </w:rPr>
        <w:t>ic</w:t>
      </w:r>
      <w:r>
        <w:rPr>
          <w:color w:val="3B3B3B"/>
          <w:spacing w:val="3"/>
        </w:rPr>
        <w:t xml:space="preserve"> </w:t>
      </w:r>
      <w:r>
        <w:rPr>
          <w:color w:val="3B3B3B"/>
          <w:spacing w:val="1"/>
        </w:rPr>
        <w:t>within</w:t>
      </w:r>
      <w:r>
        <w:rPr>
          <w:color w:val="3B3B3B"/>
          <w:spacing w:val="50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8"/>
        </w:rPr>
        <w:t xml:space="preserve"> </w:t>
      </w:r>
      <w:r>
        <w:rPr>
          <w:color w:val="3B3B3B"/>
          <w:spacing w:val="-2"/>
        </w:rPr>
        <w:t>vicinity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32"/>
        </w:rPr>
        <w:t xml:space="preserve"> </w:t>
      </w:r>
      <w:r>
        <w:rPr>
          <w:color w:val="3B3B3B"/>
        </w:rPr>
        <w:t>project,</w:t>
      </w:r>
      <w:r>
        <w:rPr>
          <w:color w:val="3B3B3B"/>
          <w:spacing w:val="19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2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35"/>
        </w:rPr>
        <w:t xml:space="preserve"> </w:t>
      </w:r>
      <w:r>
        <w:rPr>
          <w:color w:val="4D4D4D"/>
        </w:rPr>
        <w:t>satisfaction</w:t>
      </w:r>
      <w:r>
        <w:rPr>
          <w:color w:val="4D4D4D"/>
          <w:spacing w:val="13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13"/>
        </w:rPr>
        <w:t xml:space="preserve"> </w:t>
      </w:r>
      <w:r>
        <w:rPr>
          <w:color w:val="4D4D4D"/>
        </w:rPr>
        <w:t>the</w:t>
      </w:r>
      <w:r>
        <w:rPr>
          <w:color w:val="4D4D4D"/>
          <w:spacing w:val="25"/>
        </w:rPr>
        <w:t xml:space="preserve"> </w:t>
      </w:r>
      <w:r>
        <w:rPr>
          <w:color w:val="3B3B3B"/>
          <w:spacing w:val="-3"/>
        </w:rPr>
        <w:t>responsi</w:t>
      </w:r>
      <w:r>
        <w:rPr>
          <w:color w:val="3B3B3B"/>
          <w:spacing w:val="-2"/>
        </w:rPr>
        <w:t>bl</w:t>
      </w:r>
      <w:r>
        <w:rPr>
          <w:color w:val="3B3B3B"/>
          <w:spacing w:val="-3"/>
        </w:rPr>
        <w:t>e</w:t>
      </w:r>
      <w:r>
        <w:rPr>
          <w:color w:val="3B3B3B"/>
          <w:spacing w:val="42"/>
          <w:w w:val="95"/>
        </w:rPr>
        <w:t xml:space="preserve"> </w:t>
      </w:r>
      <w:r>
        <w:rPr>
          <w:color w:val="3B3B3B"/>
          <w:spacing w:val="-1"/>
        </w:rPr>
        <w:t>authority.</w:t>
      </w:r>
      <w:r>
        <w:rPr>
          <w:color w:val="3B3B3B"/>
          <w:spacing w:val="42"/>
        </w:rPr>
        <w:t xml:space="preserve"> </w:t>
      </w:r>
      <w:r>
        <w:rPr>
          <w:color w:val="3B3B3B"/>
        </w:rPr>
        <w:t>When</w:t>
      </w:r>
      <w:r>
        <w:rPr>
          <w:color w:val="3B3B3B"/>
          <w:spacing w:val="49"/>
        </w:rPr>
        <w:t xml:space="preserve"> </w:t>
      </w:r>
      <w:r>
        <w:rPr>
          <w:color w:val="4D4D4D"/>
        </w:rPr>
        <w:t>endorsed</w:t>
      </w:r>
      <w:r>
        <w:rPr>
          <w:color w:val="4D4D4D"/>
          <w:spacing w:val="49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55"/>
        </w:rPr>
        <w:t xml:space="preserve"> </w:t>
      </w:r>
      <w:r>
        <w:rPr>
          <w:color w:val="3B3B3B"/>
          <w:spacing w:val="-2"/>
        </w:rPr>
        <w:t>Noi</w:t>
      </w:r>
      <w:r>
        <w:rPr>
          <w:color w:val="3B3B3B"/>
          <w:spacing w:val="-3"/>
        </w:rPr>
        <w:t>se</w:t>
      </w:r>
      <w:r>
        <w:rPr>
          <w:color w:val="3B3B3B"/>
          <w:spacing w:val="44"/>
        </w:rPr>
        <w:t xml:space="preserve"> </w:t>
      </w:r>
      <w:r>
        <w:rPr>
          <w:color w:val="3B3B3B"/>
          <w:spacing w:val="-2"/>
        </w:rPr>
        <w:t>Management</w:t>
      </w:r>
      <w:r>
        <w:rPr>
          <w:color w:val="3B3B3B"/>
        </w:rPr>
        <w:t xml:space="preserve">  </w:t>
      </w:r>
      <w:r>
        <w:rPr>
          <w:color w:val="3B3B3B"/>
          <w:spacing w:val="-4"/>
        </w:rPr>
        <w:t>Pl</w:t>
      </w:r>
      <w:r>
        <w:rPr>
          <w:color w:val="3B3B3B"/>
          <w:spacing w:val="-3"/>
        </w:rPr>
        <w:t>an</w:t>
      </w:r>
      <w:r>
        <w:rPr>
          <w:color w:val="3B3B3B"/>
          <w:spacing w:val="34"/>
        </w:rPr>
        <w:t xml:space="preserve"> </w:t>
      </w:r>
      <w:r>
        <w:rPr>
          <w:color w:val="3B3B3B"/>
        </w:rPr>
        <w:t>will</w:t>
      </w:r>
      <w:r>
        <w:rPr>
          <w:color w:val="3B3B3B"/>
          <w:spacing w:val="45"/>
        </w:rPr>
        <w:t xml:space="preserve"> </w:t>
      </w:r>
      <w:r>
        <w:rPr>
          <w:color w:val="3B3B3B"/>
        </w:rPr>
        <w:t>form</w:t>
      </w:r>
      <w:r>
        <w:rPr>
          <w:color w:val="3B3B3B"/>
          <w:spacing w:val="54"/>
        </w:rPr>
        <w:t xml:space="preserve"> </w:t>
      </w:r>
      <w:r>
        <w:rPr>
          <w:color w:val="4D4D4D"/>
        </w:rPr>
        <w:t>part</w:t>
      </w:r>
      <w:r>
        <w:rPr>
          <w:color w:val="4D4D4D"/>
          <w:spacing w:val="44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35"/>
        </w:rPr>
        <w:t xml:space="preserve"> </w:t>
      </w:r>
      <w:r>
        <w:rPr>
          <w:color w:val="3B3B3B"/>
          <w:spacing w:val="-1"/>
        </w:rPr>
        <w:t>thi</w:t>
      </w:r>
      <w:r>
        <w:rPr>
          <w:color w:val="3B3B3B"/>
          <w:spacing w:val="-2"/>
        </w:rPr>
        <w:t>s</w:t>
      </w:r>
      <w:r>
        <w:rPr>
          <w:color w:val="3B3B3B"/>
          <w:spacing w:val="42"/>
        </w:rPr>
        <w:t xml:space="preserve"> </w:t>
      </w:r>
      <w:r>
        <w:rPr>
          <w:color w:val="3B3B3B"/>
        </w:rPr>
        <w:t>permit.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9"/>
          <w:w w:val="94"/>
        </w:rPr>
        <w:t xml:space="preserve"> </w:t>
      </w:r>
      <w:r>
        <w:rPr>
          <w:color w:val="4D4D4D"/>
        </w:rPr>
        <w:t>endorsed</w:t>
      </w:r>
      <w:r>
        <w:rPr>
          <w:color w:val="4D4D4D"/>
          <w:spacing w:val="28"/>
        </w:rPr>
        <w:t xml:space="preserve"> </w:t>
      </w:r>
      <w:r>
        <w:rPr>
          <w:color w:val="3B3B3B"/>
          <w:spacing w:val="-2"/>
        </w:rPr>
        <w:t>Noi</w:t>
      </w:r>
      <w:r>
        <w:rPr>
          <w:color w:val="3B3B3B"/>
          <w:spacing w:val="-3"/>
        </w:rPr>
        <w:t>se</w:t>
      </w:r>
      <w:r>
        <w:rPr>
          <w:color w:val="3B3B3B"/>
          <w:spacing w:val="20"/>
        </w:rPr>
        <w:t xml:space="preserve"> </w:t>
      </w:r>
      <w:r>
        <w:rPr>
          <w:color w:val="3B3B3B"/>
        </w:rPr>
        <w:t>Management</w:t>
      </w:r>
      <w:r>
        <w:rPr>
          <w:color w:val="3B3B3B"/>
          <w:spacing w:val="30"/>
        </w:rPr>
        <w:t xml:space="preserve"> </w:t>
      </w:r>
      <w:r>
        <w:rPr>
          <w:color w:val="3B3B3B"/>
          <w:spacing w:val="-4"/>
        </w:rPr>
        <w:t>Plan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18"/>
        </w:rPr>
        <w:t xml:space="preserve"> </w:t>
      </w:r>
      <w:r>
        <w:rPr>
          <w:color w:val="3B3B3B"/>
          <w:spacing w:val="-3"/>
        </w:rPr>
        <w:t>pl</w:t>
      </w:r>
      <w:r>
        <w:rPr>
          <w:color w:val="3B3B3B"/>
          <w:spacing w:val="-4"/>
        </w:rPr>
        <w:t>aced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on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3"/>
        </w:rPr>
        <w:t xml:space="preserve"> </w:t>
      </w:r>
      <w:r>
        <w:rPr>
          <w:color w:val="3B3B3B"/>
        </w:rPr>
        <w:t>project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website</w:t>
      </w:r>
      <w:r>
        <w:rPr>
          <w:color w:val="3B3B3B"/>
          <w:spacing w:val="20"/>
        </w:rPr>
        <w:t xml:space="preserve"> </w:t>
      </w:r>
      <w:r>
        <w:rPr>
          <w:color w:val="3B3B3B"/>
        </w:rPr>
        <w:t>for</w:t>
      </w:r>
      <w:r>
        <w:rPr>
          <w:color w:val="3B3B3B"/>
          <w:spacing w:val="29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31"/>
        </w:rPr>
        <w:t xml:space="preserve"> </w:t>
      </w:r>
      <w:r>
        <w:rPr>
          <w:color w:val="3B3B3B"/>
        </w:rPr>
        <w:t>life</w:t>
      </w:r>
      <w:r>
        <w:rPr>
          <w:color w:val="3B3B3B"/>
          <w:spacing w:val="6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4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5"/>
          <w:w w:val="104"/>
        </w:rPr>
        <w:t xml:space="preserve"> </w:t>
      </w:r>
      <w:r>
        <w:rPr>
          <w:color w:val="3B3B3B"/>
        </w:rPr>
        <w:t>project.</w:t>
      </w:r>
    </w:p>
    <w:p w14:paraId="13EDDC40" w14:textId="77777777" w:rsidR="00A5052B" w:rsidRDefault="00A5052B">
      <w:pPr>
        <w:spacing w:before="4"/>
        <w:rPr>
          <w:rFonts w:ascii="Arial" w:eastAsia="Arial" w:hAnsi="Arial" w:cs="Arial"/>
          <w:sz w:val="20"/>
          <w:szCs w:val="20"/>
        </w:rPr>
      </w:pPr>
    </w:p>
    <w:p w14:paraId="13EDDC41" w14:textId="77777777" w:rsidR="00A5052B" w:rsidRDefault="00A72E41">
      <w:pPr>
        <w:pStyle w:val="BodyText"/>
        <w:ind w:left="545" w:firstLine="0"/>
      </w:pPr>
      <w:r>
        <w:rPr>
          <w:color w:val="3B3B3B"/>
        </w:rPr>
        <w:t>The</w:t>
      </w:r>
      <w:r>
        <w:rPr>
          <w:color w:val="3B3B3B"/>
          <w:spacing w:val="-3"/>
        </w:rPr>
        <w:t xml:space="preserve"> </w:t>
      </w:r>
      <w:r>
        <w:rPr>
          <w:color w:val="3B3B3B"/>
        </w:rPr>
        <w:t>Noise</w:t>
      </w:r>
      <w:r>
        <w:rPr>
          <w:color w:val="3B3B3B"/>
          <w:spacing w:val="-7"/>
        </w:rPr>
        <w:t xml:space="preserve"> </w:t>
      </w:r>
      <w:r>
        <w:rPr>
          <w:color w:val="3B3B3B"/>
          <w:spacing w:val="-2"/>
        </w:rPr>
        <w:t>Management</w:t>
      </w:r>
      <w:r>
        <w:rPr>
          <w:color w:val="3B3B3B"/>
          <w:spacing w:val="6"/>
        </w:rPr>
        <w:t xml:space="preserve"> </w:t>
      </w:r>
      <w:r>
        <w:rPr>
          <w:color w:val="3B3B3B"/>
          <w:spacing w:val="-4"/>
        </w:rPr>
        <w:t>Plan</w:t>
      </w:r>
      <w:r>
        <w:rPr>
          <w:color w:val="3B3B3B"/>
          <w:spacing w:val="-10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-7"/>
        </w:rPr>
        <w:t xml:space="preserve"> </w:t>
      </w:r>
      <w:r>
        <w:rPr>
          <w:color w:val="4D4D4D"/>
        </w:rPr>
        <w:t>specify</w:t>
      </w:r>
      <w:r>
        <w:rPr>
          <w:color w:val="4D4D4D"/>
          <w:spacing w:val="4"/>
        </w:rPr>
        <w:t xml:space="preserve"> </w:t>
      </w:r>
      <w:r>
        <w:rPr>
          <w:color w:val="3B3B3B"/>
        </w:rPr>
        <w:t>details</w:t>
      </w:r>
      <w:r>
        <w:rPr>
          <w:color w:val="3B3B3B"/>
          <w:spacing w:val="-17"/>
        </w:rPr>
        <w:t xml:space="preserve"> </w:t>
      </w:r>
      <w:r>
        <w:rPr>
          <w:color w:val="4D4D4D"/>
        </w:rPr>
        <w:t>of:</w:t>
      </w:r>
    </w:p>
    <w:p w14:paraId="13EDDC42" w14:textId="77777777" w:rsidR="00A5052B" w:rsidRDefault="00A5052B">
      <w:pPr>
        <w:spacing w:before="8"/>
        <w:rPr>
          <w:rFonts w:ascii="Arial" w:eastAsia="Arial" w:hAnsi="Arial" w:cs="Arial"/>
          <w:sz w:val="26"/>
          <w:szCs w:val="26"/>
        </w:rPr>
      </w:pPr>
    </w:p>
    <w:p w14:paraId="13EDDC43" w14:textId="77777777" w:rsidR="00A5052B" w:rsidRDefault="00A72E41">
      <w:pPr>
        <w:pStyle w:val="BodyText"/>
        <w:numPr>
          <w:ilvl w:val="1"/>
          <w:numId w:val="17"/>
        </w:numPr>
        <w:tabs>
          <w:tab w:val="left" w:pos="916"/>
        </w:tabs>
        <w:spacing w:line="319" w:lineRule="auto"/>
        <w:ind w:left="901" w:right="398" w:hanging="356"/>
        <w:jc w:val="both"/>
      </w:pPr>
      <w:r>
        <w:rPr>
          <w:color w:val="3B3B3B"/>
          <w:w w:val="105"/>
        </w:rPr>
        <w:t>Near-fie</w:t>
      </w:r>
      <w:r>
        <w:rPr>
          <w:color w:val="3B3B3B"/>
          <w:spacing w:val="-2"/>
          <w:w w:val="105"/>
        </w:rPr>
        <w:t>l</w:t>
      </w:r>
      <w:r>
        <w:rPr>
          <w:color w:val="3B3B3B"/>
          <w:w w:val="105"/>
        </w:rPr>
        <w:t>d</w:t>
      </w:r>
      <w:r>
        <w:rPr>
          <w:color w:val="3B3B3B"/>
          <w:spacing w:val="35"/>
          <w:w w:val="105"/>
        </w:rPr>
        <w:t xml:space="preserve"> </w:t>
      </w:r>
      <w:r>
        <w:rPr>
          <w:color w:val="3B3B3B"/>
          <w:w w:val="105"/>
        </w:rPr>
        <w:t>Comp</w:t>
      </w:r>
      <w:r>
        <w:rPr>
          <w:color w:val="3B3B3B"/>
          <w:spacing w:val="9"/>
          <w:w w:val="105"/>
        </w:rPr>
        <w:t>l</w:t>
      </w:r>
      <w:r>
        <w:rPr>
          <w:color w:val="3B3B3B"/>
          <w:w w:val="105"/>
        </w:rPr>
        <w:t>iance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Test</w:t>
      </w:r>
      <w:r>
        <w:rPr>
          <w:color w:val="3B3B3B"/>
          <w:spacing w:val="10"/>
          <w:w w:val="105"/>
        </w:rPr>
        <w:t>i</w:t>
      </w:r>
      <w:r>
        <w:rPr>
          <w:color w:val="3B3B3B"/>
          <w:w w:val="105"/>
        </w:rPr>
        <w:t>ng</w:t>
      </w:r>
      <w:r>
        <w:rPr>
          <w:color w:val="3B3B3B"/>
          <w:spacing w:val="33"/>
          <w:w w:val="105"/>
        </w:rPr>
        <w:t xml:space="preserve"> </w:t>
      </w:r>
      <w:r>
        <w:rPr>
          <w:color w:val="3B3B3B"/>
          <w:w w:val="105"/>
        </w:rPr>
        <w:t>Report,</w:t>
      </w:r>
      <w:r>
        <w:rPr>
          <w:color w:val="3B3B3B"/>
          <w:spacing w:val="33"/>
          <w:w w:val="105"/>
        </w:rPr>
        <w:t xml:space="preserve"> </w:t>
      </w:r>
      <w:r>
        <w:rPr>
          <w:color w:val="3B3B3B"/>
          <w:w w:val="105"/>
        </w:rPr>
        <w:t>deta</w:t>
      </w:r>
      <w:r>
        <w:rPr>
          <w:color w:val="3B3B3B"/>
          <w:spacing w:val="9"/>
          <w:w w:val="105"/>
        </w:rPr>
        <w:t>i</w:t>
      </w:r>
      <w:r>
        <w:rPr>
          <w:color w:val="3B3B3B"/>
          <w:spacing w:val="-20"/>
          <w:w w:val="105"/>
        </w:rPr>
        <w:t>l</w:t>
      </w:r>
      <w:r>
        <w:rPr>
          <w:color w:val="3B3B3B"/>
          <w:spacing w:val="-17"/>
          <w:w w:val="105"/>
        </w:rPr>
        <w:t>i</w:t>
      </w:r>
      <w:r>
        <w:rPr>
          <w:color w:val="3B3B3B"/>
          <w:w w:val="105"/>
        </w:rPr>
        <w:t>ng</w:t>
      </w:r>
      <w:r>
        <w:rPr>
          <w:color w:val="3B3B3B"/>
          <w:spacing w:val="27"/>
          <w:w w:val="105"/>
        </w:rPr>
        <w:t xml:space="preserve"> </w:t>
      </w:r>
      <w:r>
        <w:rPr>
          <w:color w:val="3B3B3B"/>
          <w:w w:val="105"/>
        </w:rPr>
        <w:t>how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w w:val="105"/>
        </w:rPr>
        <w:t>th</w:t>
      </w:r>
      <w:r>
        <w:rPr>
          <w:color w:val="3B3B3B"/>
          <w:spacing w:val="-1"/>
          <w:w w:val="105"/>
        </w:rPr>
        <w:t>i</w:t>
      </w:r>
      <w:r>
        <w:rPr>
          <w:color w:val="3B3B3B"/>
          <w:w w:val="105"/>
        </w:rPr>
        <w:t>s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w w:val="105"/>
        </w:rPr>
        <w:t>test</w:t>
      </w:r>
      <w:r>
        <w:rPr>
          <w:color w:val="3B3B3B"/>
          <w:spacing w:val="2"/>
          <w:w w:val="105"/>
        </w:rPr>
        <w:t>i</w:t>
      </w:r>
      <w:r>
        <w:rPr>
          <w:color w:val="3B3B3B"/>
          <w:w w:val="105"/>
        </w:rPr>
        <w:t>ng</w:t>
      </w:r>
      <w:r>
        <w:rPr>
          <w:color w:val="3B3B3B"/>
          <w:spacing w:val="27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37"/>
          <w:w w:val="105"/>
        </w:rPr>
        <w:t xml:space="preserve"> </w:t>
      </w:r>
      <w:r>
        <w:rPr>
          <w:color w:val="3B3B3B"/>
          <w:w w:val="105"/>
        </w:rPr>
        <w:t>report</w:t>
      </w:r>
      <w:r>
        <w:rPr>
          <w:color w:val="3B3B3B"/>
          <w:spacing w:val="41"/>
          <w:w w:val="105"/>
        </w:rPr>
        <w:t xml:space="preserve"> </w:t>
      </w:r>
      <w:r>
        <w:rPr>
          <w:color w:val="3B3B3B"/>
          <w:w w:val="105"/>
        </w:rPr>
        <w:t>will</w:t>
      </w:r>
      <w:r>
        <w:rPr>
          <w:color w:val="3B3B3B"/>
          <w:spacing w:val="37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w w:val="101"/>
        </w:rPr>
        <w:t xml:space="preserve"> </w:t>
      </w:r>
      <w:r>
        <w:rPr>
          <w:color w:val="3B3B3B"/>
          <w:w w:val="105"/>
        </w:rPr>
        <w:t>prepared</w:t>
      </w:r>
      <w:r>
        <w:rPr>
          <w:color w:val="3B3B3B"/>
          <w:spacing w:val="9"/>
          <w:w w:val="105"/>
        </w:rPr>
        <w:t xml:space="preserve"> </w:t>
      </w:r>
      <w:r>
        <w:rPr>
          <w:color w:val="3B3B3B"/>
          <w:spacing w:val="-15"/>
          <w:w w:val="105"/>
        </w:rPr>
        <w:t>i</w:t>
      </w:r>
      <w:r>
        <w:rPr>
          <w:color w:val="3B3B3B"/>
          <w:w w:val="105"/>
        </w:rPr>
        <w:t>n</w:t>
      </w:r>
      <w:r>
        <w:rPr>
          <w:color w:val="3B3B3B"/>
          <w:spacing w:val="49"/>
          <w:w w:val="105"/>
        </w:rPr>
        <w:t xml:space="preserve"> </w:t>
      </w:r>
      <w:r>
        <w:rPr>
          <w:color w:val="4D4D4D"/>
          <w:w w:val="105"/>
        </w:rPr>
        <w:t>accordance</w:t>
      </w:r>
      <w:r>
        <w:rPr>
          <w:color w:val="4D4D4D"/>
          <w:spacing w:val="7"/>
          <w:w w:val="105"/>
        </w:rPr>
        <w:t xml:space="preserve"> </w:t>
      </w:r>
      <w:r>
        <w:rPr>
          <w:color w:val="3B3B3B"/>
          <w:w w:val="105"/>
        </w:rPr>
        <w:t>w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>th</w:t>
      </w:r>
      <w:r>
        <w:rPr>
          <w:color w:val="3B3B3B"/>
          <w:spacing w:val="57"/>
          <w:w w:val="105"/>
        </w:rPr>
        <w:t xml:space="preserve"> </w:t>
      </w:r>
      <w:r>
        <w:rPr>
          <w:color w:val="3B3B3B"/>
          <w:spacing w:val="-24"/>
          <w:w w:val="105"/>
        </w:rPr>
        <w:t>I</w:t>
      </w:r>
      <w:r>
        <w:rPr>
          <w:color w:val="3B3B3B"/>
          <w:w w:val="105"/>
        </w:rPr>
        <w:t>EC</w:t>
      </w:r>
      <w:r>
        <w:rPr>
          <w:color w:val="3B3B3B"/>
          <w:spacing w:val="53"/>
          <w:w w:val="105"/>
        </w:rPr>
        <w:t xml:space="preserve"> </w:t>
      </w:r>
      <w:r>
        <w:rPr>
          <w:color w:val="3B3B3B"/>
          <w:w w:val="105"/>
        </w:rPr>
        <w:t>6</w:t>
      </w:r>
      <w:r>
        <w:rPr>
          <w:color w:val="3B3B3B"/>
          <w:spacing w:val="-37"/>
          <w:w w:val="105"/>
        </w:rPr>
        <w:t>1</w:t>
      </w:r>
      <w:r>
        <w:rPr>
          <w:color w:val="3B3B3B"/>
          <w:w w:val="105"/>
        </w:rPr>
        <w:t>400-1</w:t>
      </w:r>
      <w:r>
        <w:rPr>
          <w:color w:val="3B3B3B"/>
          <w:spacing w:val="-1"/>
          <w:w w:val="105"/>
        </w:rPr>
        <w:t>1</w:t>
      </w:r>
      <w:r>
        <w:rPr>
          <w:color w:val="3B3B3B"/>
          <w:w w:val="105"/>
        </w:rPr>
        <w:t>:20</w:t>
      </w:r>
      <w:r>
        <w:rPr>
          <w:color w:val="3B3B3B"/>
          <w:spacing w:val="-32"/>
          <w:w w:val="105"/>
        </w:rPr>
        <w:t>1</w:t>
      </w:r>
      <w:r>
        <w:rPr>
          <w:color w:val="3B3B3B"/>
          <w:w w:val="105"/>
        </w:rPr>
        <w:t>2</w:t>
      </w:r>
      <w:r>
        <w:rPr>
          <w:color w:val="3B3B3B"/>
          <w:spacing w:val="19"/>
          <w:w w:val="105"/>
        </w:rPr>
        <w:t xml:space="preserve"> </w:t>
      </w:r>
      <w:r>
        <w:rPr>
          <w:i/>
          <w:color w:val="3B3B3B"/>
          <w:w w:val="105"/>
        </w:rPr>
        <w:t>Wind</w:t>
      </w:r>
      <w:r>
        <w:rPr>
          <w:i/>
          <w:color w:val="3B3B3B"/>
          <w:spacing w:val="47"/>
          <w:w w:val="105"/>
        </w:rPr>
        <w:t xml:space="preserve"> </w:t>
      </w:r>
      <w:r>
        <w:rPr>
          <w:i/>
          <w:color w:val="3B3B3B"/>
          <w:w w:val="105"/>
        </w:rPr>
        <w:t>turbines</w:t>
      </w:r>
      <w:r>
        <w:rPr>
          <w:i/>
          <w:color w:val="3B3B3B"/>
          <w:spacing w:val="54"/>
          <w:w w:val="105"/>
        </w:rPr>
        <w:t xml:space="preserve"> </w:t>
      </w:r>
      <w:r>
        <w:rPr>
          <w:color w:val="646464"/>
          <w:w w:val="190"/>
        </w:rPr>
        <w:t>-</w:t>
      </w:r>
      <w:r>
        <w:rPr>
          <w:color w:val="646464"/>
          <w:spacing w:val="-20"/>
          <w:w w:val="190"/>
        </w:rPr>
        <w:t xml:space="preserve"> </w:t>
      </w:r>
      <w:r>
        <w:rPr>
          <w:i/>
          <w:color w:val="4D4D4D"/>
          <w:w w:val="105"/>
        </w:rPr>
        <w:t>Acoustic</w:t>
      </w:r>
      <w:r>
        <w:rPr>
          <w:i/>
          <w:color w:val="4D4D4D"/>
          <w:spacing w:val="18"/>
          <w:w w:val="105"/>
        </w:rPr>
        <w:t xml:space="preserve"> </w:t>
      </w:r>
      <w:r>
        <w:rPr>
          <w:i/>
          <w:color w:val="4D4D4D"/>
          <w:w w:val="105"/>
        </w:rPr>
        <w:t>noise</w:t>
      </w:r>
      <w:r>
        <w:rPr>
          <w:i/>
          <w:color w:val="4D4D4D"/>
          <w:w w:val="96"/>
        </w:rPr>
        <w:t xml:space="preserve"> </w:t>
      </w:r>
      <w:r>
        <w:rPr>
          <w:i/>
          <w:color w:val="3B3B3B"/>
          <w:w w:val="105"/>
        </w:rPr>
        <w:t>measurement</w:t>
      </w:r>
      <w:r>
        <w:rPr>
          <w:i/>
          <w:color w:val="3B3B3B"/>
          <w:spacing w:val="-6"/>
          <w:w w:val="105"/>
        </w:rPr>
        <w:t xml:space="preserve"> </w:t>
      </w:r>
      <w:r>
        <w:rPr>
          <w:i/>
          <w:color w:val="3B3B3B"/>
          <w:w w:val="105"/>
        </w:rPr>
        <w:t>techniques,</w:t>
      </w:r>
      <w:r>
        <w:rPr>
          <w:i/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17"/>
          <w:w w:val="105"/>
        </w:rPr>
        <w:t xml:space="preserve"> </w:t>
      </w:r>
      <w:r>
        <w:rPr>
          <w:color w:val="3B3B3B"/>
          <w:w w:val="105"/>
        </w:rPr>
        <w:t>wh</w:t>
      </w:r>
      <w:r>
        <w:rPr>
          <w:color w:val="3B3B3B"/>
          <w:spacing w:val="2"/>
          <w:w w:val="105"/>
        </w:rPr>
        <w:t>i</w:t>
      </w:r>
      <w:r>
        <w:rPr>
          <w:color w:val="3B3B3B"/>
          <w:w w:val="105"/>
        </w:rPr>
        <w:t>ch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presents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measured</w:t>
      </w:r>
      <w:r>
        <w:rPr>
          <w:color w:val="3B3B3B"/>
          <w:spacing w:val="-17"/>
          <w:w w:val="105"/>
        </w:rPr>
        <w:t xml:space="preserve"> </w:t>
      </w:r>
      <w:r>
        <w:rPr>
          <w:color w:val="3B3B3B"/>
          <w:w w:val="105"/>
        </w:rPr>
        <w:t>turb</w:t>
      </w:r>
      <w:r>
        <w:rPr>
          <w:color w:val="3B3B3B"/>
          <w:spacing w:val="9"/>
          <w:w w:val="105"/>
        </w:rPr>
        <w:t>i</w:t>
      </w:r>
      <w:r>
        <w:rPr>
          <w:color w:val="3B3B3B"/>
          <w:w w:val="105"/>
        </w:rPr>
        <w:t>ne</w:t>
      </w:r>
      <w:r>
        <w:rPr>
          <w:color w:val="3B3B3B"/>
          <w:spacing w:val="-15"/>
          <w:w w:val="105"/>
        </w:rPr>
        <w:t xml:space="preserve"> </w:t>
      </w:r>
      <w:r>
        <w:rPr>
          <w:color w:val="4D4D4D"/>
          <w:w w:val="105"/>
        </w:rPr>
        <w:t>sound</w:t>
      </w:r>
      <w:r>
        <w:rPr>
          <w:color w:val="4D4D4D"/>
          <w:spacing w:val="-10"/>
          <w:w w:val="105"/>
        </w:rPr>
        <w:t xml:space="preserve"> </w:t>
      </w:r>
      <w:r>
        <w:rPr>
          <w:color w:val="3B3B3B"/>
          <w:w w:val="105"/>
        </w:rPr>
        <w:t>power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spacing w:val="-20"/>
          <w:w w:val="105"/>
        </w:rPr>
        <w:t>l</w:t>
      </w:r>
      <w:r>
        <w:rPr>
          <w:color w:val="3B3B3B"/>
          <w:w w:val="105"/>
        </w:rPr>
        <w:t>evel</w:t>
      </w:r>
      <w:r>
        <w:rPr>
          <w:color w:val="3B3B3B"/>
          <w:w w:val="97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tonal</w:t>
      </w:r>
      <w:r>
        <w:rPr>
          <w:color w:val="3B3B3B"/>
          <w:spacing w:val="20"/>
          <w:w w:val="105"/>
        </w:rPr>
        <w:t xml:space="preserve"> </w:t>
      </w:r>
      <w:r>
        <w:rPr>
          <w:color w:val="4D4D4D"/>
          <w:w w:val="105"/>
        </w:rPr>
        <w:t>audib</w:t>
      </w:r>
      <w:r>
        <w:rPr>
          <w:color w:val="4D4D4D"/>
          <w:spacing w:val="4"/>
          <w:w w:val="105"/>
        </w:rPr>
        <w:t>i</w:t>
      </w:r>
      <w:r>
        <w:rPr>
          <w:color w:val="4D4D4D"/>
          <w:spacing w:val="-15"/>
          <w:w w:val="105"/>
        </w:rPr>
        <w:t>l</w:t>
      </w:r>
      <w:r>
        <w:rPr>
          <w:color w:val="4D4D4D"/>
          <w:w w:val="105"/>
        </w:rPr>
        <w:t>ity,</w:t>
      </w:r>
      <w:r>
        <w:rPr>
          <w:color w:val="4D4D4D"/>
          <w:spacing w:val="24"/>
          <w:w w:val="105"/>
        </w:rPr>
        <w:t xml:space="preserve"> </w:t>
      </w:r>
      <w:r>
        <w:rPr>
          <w:color w:val="3B3B3B"/>
          <w:spacing w:val="-20"/>
          <w:w w:val="105"/>
        </w:rPr>
        <w:t>i</w:t>
      </w:r>
      <w:r>
        <w:rPr>
          <w:color w:val="3B3B3B"/>
          <w:w w:val="105"/>
        </w:rPr>
        <w:t>nclud</w:t>
      </w:r>
      <w:r>
        <w:rPr>
          <w:color w:val="3B3B3B"/>
          <w:spacing w:val="6"/>
          <w:w w:val="105"/>
        </w:rPr>
        <w:t>i</w:t>
      </w:r>
      <w:r>
        <w:rPr>
          <w:color w:val="3B3B3B"/>
          <w:w w:val="105"/>
        </w:rPr>
        <w:t>ng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details</w:t>
      </w:r>
      <w:r>
        <w:rPr>
          <w:color w:val="3B3B3B"/>
          <w:spacing w:val="29"/>
          <w:w w:val="105"/>
        </w:rPr>
        <w:t xml:space="preserve"> </w:t>
      </w:r>
      <w:r>
        <w:rPr>
          <w:color w:val="4D4D4D"/>
          <w:w w:val="105"/>
        </w:rPr>
        <w:t>of</w:t>
      </w:r>
      <w:r>
        <w:rPr>
          <w:color w:val="4D4D4D"/>
          <w:spacing w:val="27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30"/>
          <w:w w:val="105"/>
        </w:rPr>
        <w:t xml:space="preserve"> </w:t>
      </w:r>
      <w:r>
        <w:rPr>
          <w:color w:val="3B3B3B"/>
          <w:w w:val="105"/>
        </w:rPr>
        <w:t>representative</w:t>
      </w:r>
      <w:r>
        <w:rPr>
          <w:color w:val="3B3B3B"/>
          <w:spacing w:val="37"/>
          <w:w w:val="105"/>
        </w:rPr>
        <w:t xml:space="preserve"> </w:t>
      </w:r>
      <w:r>
        <w:rPr>
          <w:color w:val="3B3B3B"/>
          <w:w w:val="105"/>
        </w:rPr>
        <w:t>sample</w:t>
      </w:r>
      <w:r>
        <w:rPr>
          <w:color w:val="3B3B3B"/>
          <w:spacing w:val="42"/>
          <w:w w:val="105"/>
        </w:rPr>
        <w:t xml:space="preserve"> </w:t>
      </w:r>
      <w:r>
        <w:rPr>
          <w:color w:val="4D4D4D"/>
          <w:w w:val="105"/>
        </w:rPr>
        <w:t>of</w:t>
      </w:r>
      <w:r>
        <w:rPr>
          <w:color w:val="4D4D4D"/>
          <w:spacing w:val="20"/>
          <w:w w:val="105"/>
        </w:rPr>
        <w:t xml:space="preserve"> </w:t>
      </w:r>
      <w:r>
        <w:rPr>
          <w:color w:val="3B3B3B"/>
          <w:w w:val="105"/>
        </w:rPr>
        <w:t>turb</w:t>
      </w:r>
      <w:r>
        <w:rPr>
          <w:color w:val="3B3B3B"/>
          <w:spacing w:val="9"/>
          <w:w w:val="105"/>
        </w:rPr>
        <w:t>i</w:t>
      </w:r>
      <w:r>
        <w:rPr>
          <w:color w:val="3B3B3B"/>
          <w:w w:val="105"/>
        </w:rPr>
        <w:t>nes</w:t>
      </w:r>
      <w:r>
        <w:rPr>
          <w:color w:val="3B3B3B"/>
          <w:spacing w:val="19"/>
          <w:w w:val="105"/>
        </w:rPr>
        <w:t xml:space="preserve"> </w:t>
      </w:r>
      <w:r>
        <w:rPr>
          <w:color w:val="4D4D4D"/>
          <w:w w:val="105"/>
        </w:rPr>
        <w:t>to</w:t>
      </w:r>
      <w:r>
        <w:rPr>
          <w:color w:val="4D4D4D"/>
          <w:spacing w:val="34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w w:val="97"/>
        </w:rPr>
        <w:t xml:space="preserve"> </w:t>
      </w:r>
      <w:r>
        <w:rPr>
          <w:color w:val="3B3B3B"/>
          <w:w w:val="105"/>
        </w:rPr>
        <w:t>tested.</w:t>
      </w:r>
    </w:p>
    <w:p w14:paraId="13EDDC44" w14:textId="77777777" w:rsidR="00A5052B" w:rsidRDefault="00A5052B">
      <w:pPr>
        <w:spacing w:before="3"/>
        <w:rPr>
          <w:rFonts w:ascii="Arial" w:eastAsia="Arial" w:hAnsi="Arial" w:cs="Arial"/>
          <w:sz w:val="20"/>
          <w:szCs w:val="20"/>
        </w:rPr>
      </w:pPr>
    </w:p>
    <w:p w14:paraId="13EDDC45" w14:textId="77777777" w:rsidR="00A5052B" w:rsidRDefault="00A72E41">
      <w:pPr>
        <w:pStyle w:val="BodyText"/>
        <w:numPr>
          <w:ilvl w:val="1"/>
          <w:numId w:val="17"/>
        </w:numPr>
        <w:tabs>
          <w:tab w:val="left" w:pos="916"/>
        </w:tabs>
        <w:spacing w:line="317" w:lineRule="auto"/>
        <w:ind w:left="901" w:right="389" w:hanging="342"/>
        <w:jc w:val="both"/>
      </w:pPr>
      <w:r>
        <w:rPr>
          <w:color w:val="3B3B3B"/>
        </w:rPr>
        <w:t>Post-construction</w:t>
      </w:r>
      <w:r>
        <w:rPr>
          <w:color w:val="3B3B3B"/>
          <w:spacing w:val="8"/>
        </w:rPr>
        <w:t xml:space="preserve"> </w:t>
      </w:r>
      <w:r>
        <w:rPr>
          <w:color w:val="3B3B3B"/>
        </w:rPr>
        <w:t>Acoustic</w:t>
      </w:r>
      <w:r>
        <w:rPr>
          <w:color w:val="3B3B3B"/>
          <w:spacing w:val="33"/>
        </w:rPr>
        <w:t xml:space="preserve"> </w:t>
      </w:r>
      <w:r>
        <w:rPr>
          <w:color w:val="3B3B3B"/>
        </w:rPr>
        <w:t>Compliance</w:t>
      </w:r>
      <w:r>
        <w:rPr>
          <w:color w:val="3B3B3B"/>
          <w:spacing w:val="40"/>
        </w:rPr>
        <w:t xml:space="preserve"> </w:t>
      </w:r>
      <w:r>
        <w:rPr>
          <w:color w:val="3B3B3B"/>
          <w:spacing w:val="1"/>
        </w:rPr>
        <w:t>Reports</w:t>
      </w:r>
      <w:r>
        <w:rPr>
          <w:color w:val="646464"/>
        </w:rPr>
        <w:t>:</w:t>
      </w:r>
      <w:r>
        <w:rPr>
          <w:color w:val="646464"/>
          <w:spacing w:val="-15"/>
        </w:rPr>
        <w:t xml:space="preserve"> </w:t>
      </w:r>
      <w:r>
        <w:rPr>
          <w:color w:val="3B3B3B"/>
        </w:rPr>
        <w:t>detailing</w:t>
      </w:r>
      <w:r>
        <w:rPr>
          <w:color w:val="3B3B3B"/>
          <w:spacing w:val="28"/>
        </w:rPr>
        <w:t xml:space="preserve"> </w:t>
      </w:r>
      <w:r>
        <w:rPr>
          <w:color w:val="3B3B3B"/>
        </w:rPr>
        <w:t>how</w:t>
      </w:r>
      <w:r>
        <w:rPr>
          <w:color w:val="3B3B3B"/>
          <w:spacing w:val="11"/>
        </w:rPr>
        <w:t xml:space="preserve"> </w:t>
      </w:r>
      <w:r>
        <w:rPr>
          <w:color w:val="3B3B3B"/>
        </w:rPr>
        <w:t>these</w:t>
      </w:r>
      <w:r>
        <w:rPr>
          <w:color w:val="3B3B3B"/>
          <w:spacing w:val="25"/>
        </w:rPr>
        <w:t xml:space="preserve"> </w:t>
      </w:r>
      <w:r>
        <w:rPr>
          <w:color w:val="3B3B3B"/>
        </w:rPr>
        <w:t>will</w:t>
      </w:r>
      <w:r>
        <w:rPr>
          <w:color w:val="3B3B3B"/>
          <w:spacing w:val="21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7"/>
        </w:rPr>
        <w:t xml:space="preserve"> </w:t>
      </w:r>
      <w:r>
        <w:rPr>
          <w:color w:val="3B3B3B"/>
        </w:rPr>
        <w:t>prepared</w:t>
      </w:r>
      <w:r>
        <w:rPr>
          <w:color w:val="3B3B3B"/>
          <w:spacing w:val="22"/>
        </w:rPr>
        <w:t xml:space="preserve"> </w:t>
      </w:r>
      <w:r>
        <w:rPr>
          <w:color w:val="4D4D4D"/>
          <w:spacing w:val="-7"/>
        </w:rPr>
        <w:t>i</w:t>
      </w:r>
      <w:r>
        <w:rPr>
          <w:color w:val="4D4D4D"/>
          <w:spacing w:val="-11"/>
        </w:rPr>
        <w:t>n</w:t>
      </w:r>
      <w:r>
        <w:rPr>
          <w:color w:val="4D4D4D"/>
          <w:spacing w:val="38"/>
          <w:w w:val="108"/>
        </w:rPr>
        <w:t xml:space="preserve"> </w:t>
      </w:r>
      <w:r>
        <w:rPr>
          <w:color w:val="4D4D4D"/>
        </w:rPr>
        <w:t>accordance</w:t>
      </w:r>
      <w:r>
        <w:rPr>
          <w:color w:val="4D4D4D"/>
          <w:spacing w:val="1"/>
        </w:rPr>
        <w:t xml:space="preserve"> </w:t>
      </w:r>
      <w:r>
        <w:rPr>
          <w:color w:val="3B3B3B"/>
        </w:rPr>
        <w:t>with</w:t>
      </w:r>
      <w:r>
        <w:rPr>
          <w:color w:val="3B3B3B"/>
          <w:spacing w:val="52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50"/>
        </w:rPr>
        <w:t xml:space="preserve"> </w:t>
      </w:r>
      <w:r>
        <w:rPr>
          <w:color w:val="3B3B3B"/>
        </w:rPr>
        <w:t>Standard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N</w:t>
      </w:r>
      <w:r>
        <w:rPr>
          <w:color w:val="3B3B3B"/>
          <w:spacing w:val="-9"/>
        </w:rPr>
        <w:t>I</w:t>
      </w:r>
      <w:r>
        <w:rPr>
          <w:color w:val="3B3B3B"/>
        </w:rPr>
        <w:t>RV,</w:t>
      </w:r>
      <w:r>
        <w:rPr>
          <w:color w:val="3B3B3B"/>
          <w:spacing w:val="36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47"/>
        </w:rPr>
        <w:t xml:space="preserve"> </w:t>
      </w:r>
      <w:r>
        <w:rPr>
          <w:color w:val="3B3B3B"/>
        </w:rPr>
        <w:t>demonstrate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whether</w:t>
      </w:r>
      <w:r>
        <w:rPr>
          <w:color w:val="3B3B3B"/>
          <w:spacing w:val="8"/>
        </w:rPr>
        <w:t xml:space="preserve"> </w:t>
      </w:r>
      <w:r>
        <w:rPr>
          <w:color w:val="3B3B3B"/>
        </w:rPr>
        <w:t>or</w:t>
      </w:r>
      <w:r>
        <w:rPr>
          <w:color w:val="3B3B3B"/>
          <w:spacing w:val="54"/>
        </w:rPr>
        <w:t xml:space="preserve"> </w:t>
      </w:r>
      <w:r>
        <w:rPr>
          <w:color w:val="3B3B3B"/>
        </w:rPr>
        <w:t>not</w:t>
      </w:r>
      <w:r>
        <w:rPr>
          <w:color w:val="3B3B3B"/>
          <w:spacing w:val="36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48"/>
        </w:rPr>
        <w:t xml:space="preserve"> </w:t>
      </w:r>
      <w:r>
        <w:rPr>
          <w:color w:val="3B3B3B"/>
        </w:rPr>
        <w:t>facil</w:t>
      </w:r>
      <w:r>
        <w:rPr>
          <w:color w:val="3B3B3B"/>
          <w:spacing w:val="-25"/>
        </w:rPr>
        <w:t>i</w:t>
      </w:r>
      <w:r>
        <w:rPr>
          <w:color w:val="3B3B3B"/>
        </w:rPr>
        <w:t>ty</w:t>
      </w:r>
      <w:r>
        <w:rPr>
          <w:color w:val="3B3B3B"/>
          <w:w w:val="111"/>
        </w:rPr>
        <w:t xml:space="preserve"> </w:t>
      </w:r>
      <w:r>
        <w:rPr>
          <w:color w:val="3B3B3B"/>
        </w:rPr>
        <w:t>compl</w:t>
      </w:r>
      <w:r>
        <w:rPr>
          <w:color w:val="3B3B3B"/>
          <w:spacing w:val="-19"/>
        </w:rPr>
        <w:t>i</w:t>
      </w:r>
      <w:r>
        <w:rPr>
          <w:color w:val="3B3B3B"/>
        </w:rPr>
        <w:t>es</w:t>
      </w:r>
      <w:r>
        <w:rPr>
          <w:color w:val="3B3B3B"/>
          <w:spacing w:val="4"/>
        </w:rPr>
        <w:t xml:space="preserve"> </w:t>
      </w:r>
      <w:r>
        <w:rPr>
          <w:color w:val="3B3B3B"/>
        </w:rPr>
        <w:t>w</w:t>
      </w:r>
      <w:r>
        <w:rPr>
          <w:color w:val="3B3B3B"/>
          <w:spacing w:val="-5"/>
        </w:rPr>
        <w:t>i</w:t>
      </w:r>
      <w:r>
        <w:rPr>
          <w:color w:val="3B3B3B"/>
        </w:rPr>
        <w:t>th</w:t>
      </w:r>
      <w:r>
        <w:rPr>
          <w:color w:val="3B3B3B"/>
          <w:spacing w:val="-5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performance</w:t>
      </w:r>
      <w:r>
        <w:rPr>
          <w:color w:val="3B3B3B"/>
          <w:spacing w:val="34"/>
        </w:rPr>
        <w:t xml:space="preserve"> </w:t>
      </w:r>
      <w:r>
        <w:rPr>
          <w:color w:val="3B3B3B"/>
        </w:rPr>
        <w:t>requirements</w:t>
      </w:r>
      <w:r>
        <w:rPr>
          <w:color w:val="3B3B3B"/>
          <w:spacing w:val="32"/>
        </w:rPr>
        <w:t xml:space="preserve"> </w:t>
      </w:r>
      <w:r>
        <w:rPr>
          <w:color w:val="3B3B3B"/>
          <w:spacing w:val="-20"/>
        </w:rPr>
        <w:t>i</w:t>
      </w:r>
      <w:r>
        <w:rPr>
          <w:color w:val="3B3B3B"/>
        </w:rPr>
        <w:t>n</w:t>
      </w:r>
      <w:r>
        <w:rPr>
          <w:color w:val="3B3B3B"/>
          <w:spacing w:val="-9"/>
        </w:rPr>
        <w:t xml:space="preserve"> </w:t>
      </w:r>
      <w:r>
        <w:rPr>
          <w:color w:val="4D4D4D"/>
        </w:rPr>
        <w:t>conditions</w:t>
      </w:r>
      <w:r>
        <w:rPr>
          <w:color w:val="4D4D4D"/>
          <w:spacing w:val="28"/>
        </w:rPr>
        <w:t xml:space="preserve"> </w:t>
      </w:r>
      <w:r>
        <w:rPr>
          <w:color w:val="4D4D4D"/>
        </w:rPr>
        <w:t>13</w:t>
      </w:r>
      <w:r>
        <w:rPr>
          <w:color w:val="4D4D4D"/>
          <w:spacing w:val="-9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22"/>
        </w:rPr>
        <w:t xml:space="preserve"> </w:t>
      </w:r>
      <w:r>
        <w:rPr>
          <w:color w:val="3B3B3B"/>
          <w:spacing w:val="-50"/>
        </w:rPr>
        <w:t>1</w:t>
      </w:r>
      <w:r>
        <w:rPr>
          <w:color w:val="3B3B3B"/>
        </w:rPr>
        <w:t>6.</w:t>
      </w:r>
    </w:p>
    <w:p w14:paraId="13EDDC46" w14:textId="77777777" w:rsidR="00A5052B" w:rsidRDefault="00A5052B">
      <w:pPr>
        <w:rPr>
          <w:rFonts w:ascii="Arial" w:eastAsia="Arial" w:hAnsi="Arial" w:cs="Arial"/>
          <w:sz w:val="21"/>
          <w:szCs w:val="21"/>
        </w:rPr>
      </w:pPr>
    </w:p>
    <w:p w14:paraId="13EDDC47" w14:textId="77777777" w:rsidR="00A5052B" w:rsidRDefault="00A72E41">
      <w:pPr>
        <w:pStyle w:val="BodyText"/>
        <w:numPr>
          <w:ilvl w:val="1"/>
          <w:numId w:val="17"/>
        </w:numPr>
        <w:tabs>
          <w:tab w:val="left" w:pos="916"/>
        </w:tabs>
        <w:spacing w:line="318" w:lineRule="auto"/>
        <w:ind w:left="901" w:right="382" w:hanging="356"/>
        <w:jc w:val="both"/>
      </w:pPr>
      <w:r>
        <w:rPr>
          <w:color w:val="3B3B3B"/>
          <w:w w:val="105"/>
        </w:rPr>
        <w:t>No</w:t>
      </w:r>
      <w:r>
        <w:rPr>
          <w:color w:val="3B3B3B"/>
          <w:spacing w:val="-11"/>
          <w:w w:val="105"/>
        </w:rPr>
        <w:t>i</w:t>
      </w:r>
      <w:r>
        <w:rPr>
          <w:color w:val="3B3B3B"/>
          <w:w w:val="105"/>
        </w:rPr>
        <w:t>se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spacing w:val="-24"/>
          <w:w w:val="105"/>
        </w:rPr>
        <w:t>I</w:t>
      </w:r>
      <w:r>
        <w:rPr>
          <w:color w:val="3B3B3B"/>
          <w:w w:val="105"/>
        </w:rPr>
        <w:t>nvest</w:t>
      </w:r>
      <w:r>
        <w:rPr>
          <w:color w:val="3B3B3B"/>
          <w:spacing w:val="-14"/>
          <w:w w:val="105"/>
        </w:rPr>
        <w:t>i</w:t>
      </w:r>
      <w:r>
        <w:rPr>
          <w:color w:val="3B3B3B"/>
          <w:w w:val="105"/>
        </w:rPr>
        <w:t>gat</w:t>
      </w:r>
      <w:r>
        <w:rPr>
          <w:color w:val="3B3B3B"/>
          <w:spacing w:val="-2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Report</w:t>
      </w:r>
      <w:r>
        <w:rPr>
          <w:color w:val="3B3B3B"/>
          <w:spacing w:val="4"/>
          <w:w w:val="105"/>
        </w:rPr>
        <w:t>s</w:t>
      </w:r>
      <w:r>
        <w:rPr>
          <w:color w:val="646464"/>
          <w:w w:val="105"/>
        </w:rPr>
        <w:t>:</w:t>
      </w:r>
      <w:r>
        <w:rPr>
          <w:color w:val="646464"/>
          <w:spacing w:val="-26"/>
          <w:w w:val="105"/>
        </w:rPr>
        <w:t xml:space="preserve"> </w:t>
      </w:r>
      <w:r>
        <w:rPr>
          <w:color w:val="3B3B3B"/>
          <w:w w:val="105"/>
        </w:rPr>
        <w:t>detai</w:t>
      </w:r>
      <w:r>
        <w:rPr>
          <w:color w:val="3B3B3B"/>
          <w:spacing w:val="11"/>
          <w:w w:val="105"/>
        </w:rPr>
        <w:t>l</w:t>
      </w:r>
      <w:r>
        <w:rPr>
          <w:color w:val="3B3B3B"/>
          <w:w w:val="105"/>
        </w:rPr>
        <w:t>ing</w:t>
      </w:r>
      <w:r>
        <w:rPr>
          <w:color w:val="3B3B3B"/>
          <w:spacing w:val="-4"/>
          <w:w w:val="105"/>
        </w:rPr>
        <w:t xml:space="preserve"> </w:t>
      </w:r>
      <w:r>
        <w:rPr>
          <w:color w:val="3B3B3B"/>
          <w:w w:val="105"/>
        </w:rPr>
        <w:t>procedures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13"/>
          <w:w w:val="105"/>
        </w:rPr>
        <w:t xml:space="preserve"> </w:t>
      </w:r>
      <w:r>
        <w:rPr>
          <w:color w:val="3B3B3B"/>
          <w:w w:val="105"/>
        </w:rPr>
        <w:t>when</w:t>
      </w:r>
      <w:r>
        <w:rPr>
          <w:color w:val="3B3B3B"/>
          <w:spacing w:val="10"/>
          <w:w w:val="105"/>
        </w:rPr>
        <w:t xml:space="preserve"> </w:t>
      </w:r>
      <w:r>
        <w:rPr>
          <w:color w:val="4D4D4D"/>
          <w:w w:val="105"/>
        </w:rPr>
        <w:t>comp</w:t>
      </w:r>
      <w:r>
        <w:rPr>
          <w:color w:val="4D4D4D"/>
          <w:spacing w:val="2"/>
          <w:w w:val="105"/>
        </w:rPr>
        <w:t>l</w:t>
      </w:r>
      <w:r>
        <w:rPr>
          <w:color w:val="4D4D4D"/>
          <w:w w:val="105"/>
        </w:rPr>
        <w:t>a</w:t>
      </w:r>
      <w:r>
        <w:rPr>
          <w:color w:val="4D4D4D"/>
          <w:spacing w:val="2"/>
          <w:w w:val="105"/>
        </w:rPr>
        <w:t>i</w:t>
      </w:r>
      <w:r>
        <w:rPr>
          <w:color w:val="4D4D4D"/>
          <w:w w:val="105"/>
        </w:rPr>
        <w:t>nts</w:t>
      </w:r>
      <w:r>
        <w:rPr>
          <w:color w:val="4D4D4D"/>
          <w:spacing w:val="2"/>
          <w:w w:val="105"/>
        </w:rPr>
        <w:t xml:space="preserve"> </w:t>
      </w:r>
      <w:r>
        <w:rPr>
          <w:color w:val="3B3B3B"/>
          <w:w w:val="105"/>
        </w:rPr>
        <w:t>are</w:t>
      </w:r>
      <w:r>
        <w:rPr>
          <w:color w:val="3B3B3B"/>
          <w:spacing w:val="11"/>
          <w:w w:val="105"/>
        </w:rPr>
        <w:t xml:space="preserve"> </w:t>
      </w:r>
      <w:r>
        <w:rPr>
          <w:color w:val="3B3B3B"/>
          <w:w w:val="105"/>
        </w:rPr>
        <w:t>rece</w:t>
      </w:r>
      <w:r>
        <w:rPr>
          <w:color w:val="3B3B3B"/>
          <w:spacing w:val="-15"/>
          <w:w w:val="105"/>
        </w:rPr>
        <w:t>i</w:t>
      </w:r>
      <w:r>
        <w:rPr>
          <w:color w:val="3B3B3B"/>
          <w:w w:val="105"/>
        </w:rPr>
        <w:t>ved</w:t>
      </w:r>
      <w:r>
        <w:rPr>
          <w:color w:val="3B3B3B"/>
          <w:spacing w:val="18"/>
          <w:w w:val="105"/>
        </w:rPr>
        <w:t xml:space="preserve"> </w:t>
      </w:r>
      <w:r>
        <w:rPr>
          <w:color w:val="4D4D4D"/>
          <w:spacing w:val="-15"/>
          <w:w w:val="105"/>
        </w:rPr>
        <w:t>i</w:t>
      </w:r>
      <w:r>
        <w:rPr>
          <w:color w:val="4D4D4D"/>
          <w:w w:val="105"/>
        </w:rPr>
        <w:t>n</w:t>
      </w:r>
      <w:r>
        <w:rPr>
          <w:color w:val="4D4D4D"/>
          <w:w w:val="108"/>
        </w:rPr>
        <w:t xml:space="preserve"> </w:t>
      </w:r>
      <w:r>
        <w:rPr>
          <w:color w:val="4D4D4D"/>
          <w:w w:val="105"/>
        </w:rPr>
        <w:t>accordance</w:t>
      </w:r>
      <w:r>
        <w:rPr>
          <w:color w:val="4D4D4D"/>
          <w:spacing w:val="-33"/>
          <w:w w:val="105"/>
        </w:rPr>
        <w:t xml:space="preserve"> </w:t>
      </w:r>
      <w:r>
        <w:rPr>
          <w:color w:val="3B3B3B"/>
          <w:w w:val="105"/>
        </w:rPr>
        <w:t>w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>th</w:t>
      </w:r>
      <w:r>
        <w:rPr>
          <w:color w:val="3B3B3B"/>
          <w:spacing w:val="-42"/>
          <w:w w:val="105"/>
        </w:rPr>
        <w:t xml:space="preserve"> </w:t>
      </w:r>
      <w:r>
        <w:rPr>
          <w:color w:val="4D4D4D"/>
          <w:w w:val="105"/>
        </w:rPr>
        <w:t>the</w:t>
      </w:r>
      <w:r>
        <w:rPr>
          <w:color w:val="4D4D4D"/>
          <w:spacing w:val="-33"/>
          <w:w w:val="105"/>
        </w:rPr>
        <w:t xml:space="preserve"> </w:t>
      </w:r>
      <w:r>
        <w:rPr>
          <w:color w:val="4D4D4D"/>
          <w:w w:val="105"/>
        </w:rPr>
        <w:t>endorsed</w:t>
      </w:r>
      <w:r>
        <w:rPr>
          <w:color w:val="4D4D4D"/>
          <w:spacing w:val="-29"/>
          <w:w w:val="105"/>
        </w:rPr>
        <w:t xml:space="preserve"> </w:t>
      </w:r>
      <w:r>
        <w:rPr>
          <w:color w:val="3B3B3B"/>
          <w:w w:val="105"/>
        </w:rPr>
        <w:t>Comp</w:t>
      </w:r>
      <w:r>
        <w:rPr>
          <w:color w:val="3B3B3B"/>
          <w:spacing w:val="3"/>
          <w:w w:val="105"/>
        </w:rPr>
        <w:t>l</w:t>
      </w:r>
      <w:r>
        <w:rPr>
          <w:color w:val="3B3B3B"/>
          <w:w w:val="105"/>
        </w:rPr>
        <w:t>a</w:t>
      </w:r>
      <w:r>
        <w:rPr>
          <w:color w:val="3B3B3B"/>
          <w:spacing w:val="-7"/>
          <w:w w:val="105"/>
        </w:rPr>
        <w:t>i</w:t>
      </w:r>
      <w:r>
        <w:rPr>
          <w:color w:val="3B3B3B"/>
          <w:w w:val="105"/>
        </w:rPr>
        <w:t>nts</w:t>
      </w:r>
      <w:r>
        <w:rPr>
          <w:color w:val="3B3B3B"/>
          <w:spacing w:val="-34"/>
          <w:w w:val="105"/>
        </w:rPr>
        <w:t xml:space="preserve"> </w:t>
      </w:r>
      <w:r>
        <w:rPr>
          <w:color w:val="3B3B3B"/>
          <w:spacing w:val="-24"/>
          <w:w w:val="105"/>
        </w:rPr>
        <w:t>I</w:t>
      </w:r>
      <w:r>
        <w:rPr>
          <w:color w:val="3B3B3B"/>
          <w:w w:val="105"/>
        </w:rPr>
        <w:t>nvest</w:t>
      </w:r>
      <w:r>
        <w:rPr>
          <w:color w:val="3B3B3B"/>
          <w:spacing w:val="-7"/>
          <w:w w:val="105"/>
        </w:rPr>
        <w:t>i</w:t>
      </w:r>
      <w:r>
        <w:rPr>
          <w:color w:val="3B3B3B"/>
          <w:w w:val="105"/>
        </w:rPr>
        <w:t>gat</w:t>
      </w:r>
      <w:r>
        <w:rPr>
          <w:color w:val="3B3B3B"/>
          <w:spacing w:val="-2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37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32"/>
          <w:w w:val="105"/>
        </w:rPr>
        <w:t xml:space="preserve"> </w:t>
      </w:r>
      <w:r>
        <w:rPr>
          <w:color w:val="3B3B3B"/>
          <w:w w:val="105"/>
        </w:rPr>
        <w:t>Response</w:t>
      </w:r>
      <w:r>
        <w:rPr>
          <w:color w:val="3B3B3B"/>
          <w:spacing w:val="-29"/>
          <w:w w:val="105"/>
        </w:rPr>
        <w:t xml:space="preserve"> </w:t>
      </w:r>
      <w:r>
        <w:rPr>
          <w:color w:val="3B3B3B"/>
          <w:w w:val="105"/>
        </w:rPr>
        <w:t>P</w:t>
      </w:r>
      <w:r>
        <w:rPr>
          <w:color w:val="3B3B3B"/>
          <w:spacing w:val="-11"/>
          <w:w w:val="105"/>
        </w:rPr>
        <w:t>l</w:t>
      </w:r>
      <w:r>
        <w:rPr>
          <w:color w:val="3B3B3B"/>
          <w:w w:val="105"/>
        </w:rPr>
        <w:t>an</w:t>
      </w:r>
      <w:r>
        <w:rPr>
          <w:color w:val="3B3B3B"/>
          <w:spacing w:val="-37"/>
          <w:w w:val="105"/>
        </w:rPr>
        <w:t xml:space="preserve"> </w:t>
      </w:r>
      <w:r>
        <w:rPr>
          <w:color w:val="3B3B3B"/>
          <w:w w:val="105"/>
        </w:rPr>
        <w:t>(cond</w:t>
      </w:r>
      <w:r>
        <w:rPr>
          <w:color w:val="3B3B3B"/>
          <w:spacing w:val="-9"/>
          <w:w w:val="105"/>
        </w:rPr>
        <w:t>i</w:t>
      </w:r>
      <w:r>
        <w:rPr>
          <w:color w:val="3B3B3B"/>
          <w:w w:val="105"/>
        </w:rPr>
        <w:t>t</w:t>
      </w:r>
      <w:r>
        <w:rPr>
          <w:color w:val="3B3B3B"/>
          <w:spacing w:val="-6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37"/>
          <w:w w:val="105"/>
        </w:rPr>
        <w:t xml:space="preserve"> </w:t>
      </w:r>
      <w:r>
        <w:rPr>
          <w:color w:val="4D4D4D"/>
          <w:w w:val="105"/>
        </w:rPr>
        <w:t>94)</w:t>
      </w:r>
      <w:r>
        <w:rPr>
          <w:color w:val="4D4D4D"/>
          <w:w w:val="97"/>
        </w:rPr>
        <w:t xml:space="preserve"> </w:t>
      </w:r>
      <w:r>
        <w:rPr>
          <w:color w:val="3B3B3B"/>
          <w:w w:val="105"/>
        </w:rPr>
        <w:t>or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when</w:t>
      </w:r>
      <w:r>
        <w:rPr>
          <w:color w:val="3B3B3B"/>
          <w:spacing w:val="9"/>
          <w:w w:val="105"/>
        </w:rPr>
        <w:t xml:space="preserve"> </w:t>
      </w:r>
      <w:r>
        <w:rPr>
          <w:color w:val="3B3B3B"/>
          <w:spacing w:val="-1"/>
          <w:w w:val="105"/>
        </w:rPr>
        <w:t>potenti</w:t>
      </w:r>
      <w:r>
        <w:rPr>
          <w:color w:val="3B3B3B"/>
          <w:spacing w:val="-2"/>
          <w:w w:val="105"/>
        </w:rPr>
        <w:t>al</w:t>
      </w:r>
      <w:r>
        <w:rPr>
          <w:color w:val="3B3B3B"/>
          <w:w w:val="105"/>
        </w:rPr>
        <w:t xml:space="preserve"> non</w:t>
      </w:r>
      <w:r>
        <w:rPr>
          <w:color w:val="646464"/>
          <w:w w:val="105"/>
        </w:rPr>
        <w:t>-</w:t>
      </w:r>
      <w:r>
        <w:rPr>
          <w:color w:val="3B3B3B"/>
          <w:w w:val="105"/>
        </w:rPr>
        <w:t>compliance</w:t>
      </w:r>
      <w:r>
        <w:rPr>
          <w:color w:val="3B3B3B"/>
          <w:spacing w:val="-2"/>
          <w:w w:val="105"/>
        </w:rPr>
        <w:t xml:space="preserve"> </w:t>
      </w:r>
      <w:r>
        <w:rPr>
          <w:color w:val="3B3B3B"/>
          <w:w w:val="105"/>
        </w:rPr>
        <w:t>with the</w:t>
      </w:r>
      <w:r>
        <w:rPr>
          <w:color w:val="3B3B3B"/>
          <w:spacing w:val="8"/>
          <w:w w:val="105"/>
        </w:rPr>
        <w:t xml:space="preserve"> </w:t>
      </w:r>
      <w:r>
        <w:rPr>
          <w:color w:val="4D4D4D"/>
          <w:w w:val="105"/>
        </w:rPr>
        <w:t>performance</w:t>
      </w:r>
      <w:r>
        <w:rPr>
          <w:color w:val="4D4D4D"/>
          <w:spacing w:val="12"/>
          <w:w w:val="105"/>
        </w:rPr>
        <w:t xml:space="preserve"> </w:t>
      </w:r>
      <w:r>
        <w:rPr>
          <w:color w:val="4D4D4D"/>
          <w:spacing w:val="-1"/>
          <w:w w:val="105"/>
        </w:rPr>
        <w:t>requi</w:t>
      </w:r>
      <w:r>
        <w:rPr>
          <w:color w:val="4D4D4D"/>
          <w:spacing w:val="-2"/>
          <w:w w:val="105"/>
        </w:rPr>
        <w:t>rements</w:t>
      </w:r>
      <w:r>
        <w:rPr>
          <w:color w:val="4D4D4D"/>
          <w:w w:val="105"/>
        </w:rPr>
        <w:t xml:space="preserve"> </w:t>
      </w:r>
      <w:r>
        <w:rPr>
          <w:color w:val="3B3B3B"/>
          <w:spacing w:val="-9"/>
          <w:w w:val="105"/>
        </w:rPr>
        <w:t>i</w:t>
      </w:r>
      <w:r>
        <w:rPr>
          <w:color w:val="3B3B3B"/>
          <w:spacing w:val="-17"/>
          <w:w w:val="105"/>
        </w:rPr>
        <w:t>n</w:t>
      </w:r>
      <w:r>
        <w:rPr>
          <w:color w:val="3B3B3B"/>
          <w:spacing w:val="-11"/>
          <w:w w:val="105"/>
        </w:rPr>
        <w:t xml:space="preserve"> </w:t>
      </w:r>
      <w:r>
        <w:rPr>
          <w:color w:val="4D4D4D"/>
          <w:w w:val="105"/>
        </w:rPr>
        <w:t>conditions</w:t>
      </w:r>
      <w:r>
        <w:rPr>
          <w:color w:val="4D4D4D"/>
          <w:spacing w:val="9"/>
          <w:w w:val="105"/>
        </w:rPr>
        <w:t xml:space="preserve"> </w:t>
      </w:r>
      <w:r>
        <w:rPr>
          <w:color w:val="4D4D4D"/>
          <w:w w:val="105"/>
        </w:rPr>
        <w:t>13</w:t>
      </w:r>
      <w:r>
        <w:rPr>
          <w:color w:val="4D4D4D"/>
          <w:spacing w:val="31"/>
          <w:w w:val="102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14"/>
          <w:w w:val="105"/>
        </w:rPr>
        <w:t xml:space="preserve"> </w:t>
      </w:r>
      <w:r>
        <w:rPr>
          <w:color w:val="3B3B3B"/>
          <w:spacing w:val="-52"/>
          <w:w w:val="105"/>
        </w:rPr>
        <w:t>1</w:t>
      </w:r>
      <w:r>
        <w:rPr>
          <w:color w:val="3B3B3B"/>
          <w:w w:val="105"/>
        </w:rPr>
        <w:t>6</w:t>
      </w:r>
      <w:r>
        <w:rPr>
          <w:color w:val="3B3B3B"/>
          <w:spacing w:val="-18"/>
          <w:w w:val="105"/>
        </w:rPr>
        <w:t xml:space="preserve"> </w:t>
      </w:r>
      <w:r>
        <w:rPr>
          <w:color w:val="3B3B3B"/>
          <w:spacing w:val="-20"/>
          <w:w w:val="105"/>
        </w:rPr>
        <w:t>i</w:t>
      </w:r>
      <w:r>
        <w:rPr>
          <w:color w:val="3B3B3B"/>
          <w:w w:val="105"/>
        </w:rPr>
        <w:t>s</w:t>
      </w:r>
      <w:r>
        <w:rPr>
          <w:color w:val="3B3B3B"/>
          <w:spacing w:val="-24"/>
          <w:w w:val="105"/>
        </w:rPr>
        <w:t xml:space="preserve"> </w:t>
      </w:r>
      <w:r>
        <w:rPr>
          <w:color w:val="3B3B3B"/>
          <w:w w:val="105"/>
        </w:rPr>
        <w:t>otherw</w:t>
      </w:r>
      <w:r>
        <w:rPr>
          <w:color w:val="3B3B3B"/>
          <w:spacing w:val="1"/>
          <w:w w:val="105"/>
        </w:rPr>
        <w:t>i</w:t>
      </w:r>
      <w:r>
        <w:rPr>
          <w:color w:val="3B3B3B"/>
          <w:w w:val="105"/>
        </w:rPr>
        <w:t>se</w:t>
      </w:r>
      <w:r>
        <w:rPr>
          <w:color w:val="3B3B3B"/>
          <w:spacing w:val="-19"/>
          <w:w w:val="105"/>
        </w:rPr>
        <w:t xml:space="preserve"> </w:t>
      </w:r>
      <w:r>
        <w:rPr>
          <w:color w:val="3B3B3B"/>
          <w:w w:val="105"/>
        </w:rPr>
        <w:t>detected.</w:t>
      </w:r>
    </w:p>
    <w:p w14:paraId="13EDDC48" w14:textId="77777777" w:rsidR="00A5052B" w:rsidRDefault="00A5052B">
      <w:pPr>
        <w:spacing w:before="4"/>
        <w:rPr>
          <w:rFonts w:ascii="Arial" w:eastAsia="Arial" w:hAnsi="Arial" w:cs="Arial"/>
          <w:sz w:val="20"/>
          <w:szCs w:val="20"/>
        </w:rPr>
      </w:pPr>
    </w:p>
    <w:p w14:paraId="13EDDC49" w14:textId="77777777" w:rsidR="00A5052B" w:rsidRDefault="00A72E41">
      <w:pPr>
        <w:pStyle w:val="BodyText"/>
        <w:numPr>
          <w:ilvl w:val="1"/>
          <w:numId w:val="17"/>
        </w:numPr>
        <w:tabs>
          <w:tab w:val="left" w:pos="916"/>
        </w:tabs>
        <w:spacing w:line="317" w:lineRule="auto"/>
        <w:ind w:left="901" w:right="391" w:hanging="356"/>
        <w:jc w:val="both"/>
      </w:pPr>
      <w:r>
        <w:rPr>
          <w:color w:val="3B3B3B"/>
          <w:spacing w:val="-2"/>
        </w:rPr>
        <w:t>Noi</w:t>
      </w:r>
      <w:r>
        <w:rPr>
          <w:color w:val="3B3B3B"/>
          <w:spacing w:val="-3"/>
        </w:rPr>
        <w:t>se</w:t>
      </w:r>
      <w:r>
        <w:rPr>
          <w:color w:val="3B3B3B"/>
          <w:spacing w:val="13"/>
        </w:rPr>
        <w:t xml:space="preserve"> </w:t>
      </w:r>
      <w:r>
        <w:rPr>
          <w:color w:val="3B3B3B"/>
          <w:spacing w:val="-2"/>
        </w:rPr>
        <w:t>Remedi</w:t>
      </w:r>
      <w:r>
        <w:rPr>
          <w:color w:val="3B3B3B"/>
          <w:spacing w:val="-1"/>
        </w:rPr>
        <w:t>ation</w:t>
      </w:r>
      <w:r>
        <w:rPr>
          <w:color w:val="3B3B3B"/>
          <w:spacing w:val="6"/>
        </w:rPr>
        <w:t xml:space="preserve"> </w:t>
      </w:r>
      <w:r>
        <w:rPr>
          <w:color w:val="3B3B3B"/>
          <w:spacing w:val="-3"/>
        </w:rPr>
        <w:t>Plans:</w:t>
      </w:r>
      <w:r>
        <w:rPr>
          <w:color w:val="3B3B3B"/>
          <w:spacing w:val="13"/>
        </w:rPr>
        <w:t xml:space="preserve"> </w:t>
      </w:r>
      <w:r>
        <w:rPr>
          <w:color w:val="3B3B3B"/>
          <w:spacing w:val="-2"/>
        </w:rPr>
        <w:t>detailing</w:t>
      </w:r>
      <w:r>
        <w:rPr>
          <w:color w:val="3B3B3B"/>
        </w:rPr>
        <w:t xml:space="preserve"> procedures</w:t>
      </w:r>
      <w:r>
        <w:rPr>
          <w:color w:val="3B3B3B"/>
          <w:spacing w:val="12"/>
        </w:rPr>
        <w:t xml:space="preserve"> </w:t>
      </w:r>
      <w:r>
        <w:rPr>
          <w:color w:val="3B3B3B"/>
        </w:rPr>
        <w:t>for</w:t>
      </w:r>
      <w:r>
        <w:rPr>
          <w:color w:val="3B3B3B"/>
          <w:spacing w:val="23"/>
        </w:rPr>
        <w:t xml:space="preserve"> </w:t>
      </w:r>
      <w:r>
        <w:rPr>
          <w:color w:val="3B3B3B"/>
        </w:rPr>
        <w:t>prompt</w:t>
      </w:r>
      <w:r>
        <w:rPr>
          <w:color w:val="3B3B3B"/>
          <w:spacing w:val="9"/>
        </w:rPr>
        <w:t xml:space="preserve"> </w:t>
      </w:r>
      <w:r>
        <w:rPr>
          <w:color w:val="3B3B3B"/>
          <w:spacing w:val="-1"/>
        </w:rPr>
        <w:t>acti</w:t>
      </w:r>
      <w:r>
        <w:rPr>
          <w:color w:val="3B3B3B"/>
          <w:spacing w:val="-2"/>
        </w:rPr>
        <w:t>ons</w:t>
      </w:r>
      <w:r>
        <w:rPr>
          <w:color w:val="3B3B3B"/>
          <w:spacing w:val="9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14"/>
        </w:rPr>
        <w:t xml:space="preserve"> </w:t>
      </w:r>
      <w:r>
        <w:rPr>
          <w:color w:val="4D4D4D"/>
        </w:rPr>
        <w:t>achieve</w:t>
      </w:r>
      <w:r>
        <w:rPr>
          <w:color w:val="4D4D4D"/>
          <w:spacing w:val="5"/>
        </w:rPr>
        <w:t xml:space="preserve"> </w:t>
      </w:r>
      <w:r>
        <w:rPr>
          <w:color w:val="4D4D4D"/>
        </w:rPr>
        <w:t>compliance</w:t>
      </w:r>
      <w:r>
        <w:rPr>
          <w:color w:val="4D4D4D"/>
          <w:spacing w:val="41"/>
          <w:w w:val="99"/>
        </w:rPr>
        <w:t xml:space="preserve"> </w:t>
      </w:r>
      <w:r>
        <w:rPr>
          <w:color w:val="3B3B3B"/>
        </w:rPr>
        <w:t>when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non-comp</w:t>
      </w:r>
      <w:r>
        <w:rPr>
          <w:color w:val="3B3B3B"/>
          <w:spacing w:val="10"/>
        </w:rPr>
        <w:t>l</w:t>
      </w:r>
      <w:r>
        <w:rPr>
          <w:color w:val="3B3B3B"/>
          <w:spacing w:val="-19"/>
        </w:rPr>
        <w:t>i</w:t>
      </w:r>
      <w:r>
        <w:rPr>
          <w:color w:val="3B3B3B"/>
        </w:rPr>
        <w:t>ance</w:t>
      </w:r>
      <w:r>
        <w:rPr>
          <w:color w:val="3B3B3B"/>
          <w:spacing w:val="53"/>
        </w:rPr>
        <w:t xml:space="preserve"> </w:t>
      </w:r>
      <w:r>
        <w:rPr>
          <w:color w:val="3B3B3B"/>
        </w:rPr>
        <w:t>with</w:t>
      </w:r>
      <w:r>
        <w:rPr>
          <w:color w:val="3B3B3B"/>
          <w:spacing w:val="48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2"/>
        </w:rPr>
        <w:t xml:space="preserve"> </w:t>
      </w:r>
      <w:r>
        <w:rPr>
          <w:color w:val="3B3B3B"/>
        </w:rPr>
        <w:t>performance</w:t>
      </w:r>
      <w:r>
        <w:rPr>
          <w:color w:val="3B3B3B"/>
          <w:spacing w:val="6"/>
        </w:rPr>
        <w:t xml:space="preserve"> </w:t>
      </w:r>
      <w:r>
        <w:rPr>
          <w:color w:val="3B3B3B"/>
        </w:rPr>
        <w:t>requirements</w:t>
      </w:r>
      <w:r>
        <w:rPr>
          <w:color w:val="3B3B3B"/>
          <w:spacing w:val="9"/>
        </w:rPr>
        <w:t xml:space="preserve"> </w:t>
      </w:r>
      <w:r>
        <w:rPr>
          <w:color w:val="4D4D4D"/>
          <w:spacing w:val="-19"/>
        </w:rPr>
        <w:t>i</w:t>
      </w:r>
      <w:r>
        <w:rPr>
          <w:color w:val="4D4D4D"/>
        </w:rPr>
        <w:t>n</w:t>
      </w:r>
      <w:r>
        <w:rPr>
          <w:color w:val="4D4D4D"/>
          <w:spacing w:val="35"/>
        </w:rPr>
        <w:t xml:space="preserve"> </w:t>
      </w:r>
      <w:r>
        <w:rPr>
          <w:color w:val="4D4D4D"/>
        </w:rPr>
        <w:t>conditions</w:t>
      </w:r>
      <w:r>
        <w:rPr>
          <w:color w:val="4D4D4D"/>
          <w:spacing w:val="5"/>
        </w:rPr>
        <w:t xml:space="preserve"> </w:t>
      </w:r>
      <w:r>
        <w:rPr>
          <w:color w:val="3B3B3B"/>
        </w:rPr>
        <w:t>13</w:t>
      </w:r>
      <w:r>
        <w:rPr>
          <w:color w:val="3B3B3B"/>
          <w:spacing w:val="45"/>
        </w:rPr>
        <w:t xml:space="preserve"> </w:t>
      </w:r>
      <w:r>
        <w:rPr>
          <w:color w:val="3B3B3B"/>
        </w:rPr>
        <w:t xml:space="preserve">and </w:t>
      </w:r>
      <w:r>
        <w:rPr>
          <w:color w:val="3B3B3B"/>
          <w:spacing w:val="-50"/>
        </w:rPr>
        <w:t>1</w:t>
      </w:r>
      <w:r>
        <w:rPr>
          <w:color w:val="3B3B3B"/>
        </w:rPr>
        <w:t>6</w:t>
      </w:r>
      <w:r>
        <w:rPr>
          <w:color w:val="3B3B3B"/>
          <w:spacing w:val="51"/>
        </w:rPr>
        <w:t xml:space="preserve"> </w:t>
      </w:r>
      <w:r>
        <w:rPr>
          <w:color w:val="4D4D4D"/>
          <w:spacing w:val="-19"/>
        </w:rPr>
        <w:t>i</w:t>
      </w:r>
      <w:r>
        <w:rPr>
          <w:color w:val="4D4D4D"/>
        </w:rPr>
        <w:t>s</w:t>
      </w:r>
      <w:r>
        <w:rPr>
          <w:color w:val="4D4D4D"/>
          <w:w w:val="89"/>
        </w:rPr>
        <w:t xml:space="preserve"> </w:t>
      </w:r>
      <w:r>
        <w:rPr>
          <w:color w:val="3B3B3B"/>
        </w:rPr>
        <w:t>found</w:t>
      </w:r>
      <w:r>
        <w:rPr>
          <w:color w:val="3B3B3B"/>
          <w:spacing w:val="9"/>
        </w:rPr>
        <w:t xml:space="preserve"> </w:t>
      </w:r>
      <w:r>
        <w:rPr>
          <w:color w:val="3B3B3B"/>
        </w:rPr>
        <w:t>to have</w:t>
      </w:r>
      <w:r>
        <w:rPr>
          <w:color w:val="3B3B3B"/>
          <w:spacing w:val="-6"/>
        </w:rPr>
        <w:t xml:space="preserve"> </w:t>
      </w:r>
      <w:r>
        <w:rPr>
          <w:color w:val="3B3B3B"/>
        </w:rPr>
        <w:t>occurred.</w:t>
      </w:r>
    </w:p>
    <w:p w14:paraId="13EDDC4A" w14:textId="77777777" w:rsidR="00A5052B" w:rsidRDefault="00A5052B">
      <w:pPr>
        <w:spacing w:before="5"/>
        <w:rPr>
          <w:rFonts w:ascii="Arial" w:eastAsia="Arial" w:hAnsi="Arial" w:cs="Arial"/>
          <w:sz w:val="20"/>
          <w:szCs w:val="20"/>
        </w:rPr>
      </w:pPr>
    </w:p>
    <w:p w14:paraId="13EDDC4B" w14:textId="77777777" w:rsidR="00A5052B" w:rsidRDefault="00A72E41">
      <w:pPr>
        <w:pStyle w:val="BodyText"/>
        <w:numPr>
          <w:ilvl w:val="1"/>
          <w:numId w:val="17"/>
        </w:numPr>
        <w:tabs>
          <w:tab w:val="left" w:pos="902"/>
        </w:tabs>
        <w:spacing w:line="321" w:lineRule="auto"/>
        <w:ind w:left="915" w:right="341" w:hanging="370"/>
        <w:jc w:val="both"/>
      </w:pPr>
      <w:r>
        <w:rPr>
          <w:color w:val="3B3B3B"/>
          <w:w w:val="105"/>
        </w:rPr>
        <w:t>The</w:t>
      </w:r>
      <w:r>
        <w:rPr>
          <w:color w:val="3B3B3B"/>
          <w:spacing w:val="6"/>
          <w:w w:val="105"/>
        </w:rPr>
        <w:t xml:space="preserve"> </w:t>
      </w:r>
      <w:r>
        <w:rPr>
          <w:color w:val="3B3B3B"/>
          <w:w w:val="105"/>
        </w:rPr>
        <w:t>requirements</w:t>
      </w:r>
      <w:r>
        <w:rPr>
          <w:color w:val="3B3B3B"/>
          <w:spacing w:val="9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5"/>
          <w:w w:val="105"/>
        </w:rPr>
        <w:t xml:space="preserve"> </w:t>
      </w:r>
      <w:r>
        <w:rPr>
          <w:color w:val="3B3B3B"/>
          <w:w w:val="105"/>
        </w:rPr>
        <w:t xml:space="preserve">each </w:t>
      </w:r>
      <w:r>
        <w:rPr>
          <w:color w:val="4D4D4D"/>
          <w:w w:val="105"/>
        </w:rPr>
        <w:t>of</w:t>
      </w:r>
      <w:r>
        <w:rPr>
          <w:color w:val="4D4D4D"/>
          <w:spacing w:val="-2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6"/>
          <w:w w:val="105"/>
        </w:rPr>
        <w:t xml:space="preserve"> </w:t>
      </w:r>
      <w:r>
        <w:rPr>
          <w:color w:val="3B3B3B"/>
          <w:w w:val="105"/>
        </w:rPr>
        <w:t>documents</w:t>
      </w:r>
      <w:r>
        <w:rPr>
          <w:color w:val="3B3B3B"/>
          <w:spacing w:val="16"/>
          <w:w w:val="105"/>
        </w:rPr>
        <w:t xml:space="preserve"> </w:t>
      </w:r>
      <w:r>
        <w:rPr>
          <w:color w:val="4D4D4D"/>
          <w:w w:val="105"/>
        </w:rPr>
        <w:t>referred</w:t>
      </w:r>
      <w:r>
        <w:rPr>
          <w:color w:val="4D4D4D"/>
          <w:spacing w:val="-1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3"/>
          <w:w w:val="105"/>
        </w:rPr>
        <w:t xml:space="preserve"> </w:t>
      </w:r>
      <w:r>
        <w:rPr>
          <w:color w:val="4D4D4D"/>
          <w:spacing w:val="-9"/>
          <w:w w:val="105"/>
        </w:rPr>
        <w:t>i</w:t>
      </w:r>
      <w:r>
        <w:rPr>
          <w:color w:val="4D4D4D"/>
          <w:spacing w:val="-17"/>
          <w:w w:val="105"/>
        </w:rPr>
        <w:t>n</w:t>
      </w:r>
      <w:r>
        <w:rPr>
          <w:color w:val="4D4D4D"/>
          <w:spacing w:val="-9"/>
          <w:w w:val="105"/>
        </w:rPr>
        <w:t xml:space="preserve"> </w:t>
      </w:r>
      <w:r>
        <w:rPr>
          <w:color w:val="4D4D4D"/>
          <w:w w:val="105"/>
        </w:rPr>
        <w:t>condition</w:t>
      </w:r>
      <w:r>
        <w:rPr>
          <w:color w:val="4D4D4D"/>
          <w:spacing w:val="-3"/>
          <w:w w:val="105"/>
        </w:rPr>
        <w:t xml:space="preserve"> </w:t>
      </w:r>
      <w:r>
        <w:rPr>
          <w:color w:val="4D4D4D"/>
          <w:w w:val="105"/>
        </w:rPr>
        <w:t>25(b),</w:t>
      </w:r>
      <w:r>
        <w:rPr>
          <w:color w:val="4D4D4D"/>
          <w:spacing w:val="8"/>
          <w:w w:val="105"/>
        </w:rPr>
        <w:t xml:space="preserve"> </w:t>
      </w:r>
      <w:r>
        <w:rPr>
          <w:color w:val="3B3B3B"/>
          <w:w w:val="105"/>
        </w:rPr>
        <w:t>(c) and</w:t>
      </w:r>
      <w:r>
        <w:rPr>
          <w:color w:val="3B3B3B"/>
          <w:spacing w:val="-2"/>
          <w:w w:val="105"/>
        </w:rPr>
        <w:t xml:space="preserve"> </w:t>
      </w:r>
      <w:r>
        <w:rPr>
          <w:color w:val="4D4D4D"/>
          <w:spacing w:val="-3"/>
          <w:w w:val="105"/>
        </w:rPr>
        <w:t>(d)</w:t>
      </w:r>
      <w:r>
        <w:rPr>
          <w:color w:val="777777"/>
          <w:spacing w:val="-2"/>
          <w:w w:val="105"/>
        </w:rPr>
        <w:t>,</w:t>
      </w:r>
      <w:r>
        <w:rPr>
          <w:color w:val="777777"/>
          <w:spacing w:val="24"/>
          <w:w w:val="199"/>
        </w:rPr>
        <w:t xml:space="preserve"> </w:t>
      </w:r>
      <w:r>
        <w:rPr>
          <w:color w:val="3B3B3B"/>
          <w:spacing w:val="-2"/>
          <w:w w:val="105"/>
        </w:rPr>
        <w:t>i</w:t>
      </w:r>
      <w:r>
        <w:rPr>
          <w:color w:val="3B3B3B"/>
          <w:spacing w:val="-4"/>
          <w:w w:val="105"/>
        </w:rPr>
        <w:t>ncluding</w:t>
      </w:r>
      <w:r>
        <w:rPr>
          <w:color w:val="3B3B3B"/>
          <w:spacing w:val="-38"/>
          <w:w w:val="105"/>
        </w:rPr>
        <w:t xml:space="preserve"> </w:t>
      </w:r>
      <w:r>
        <w:rPr>
          <w:color w:val="3B3B3B"/>
          <w:w w:val="105"/>
        </w:rPr>
        <w:t>what</w:t>
      </w:r>
      <w:r>
        <w:rPr>
          <w:color w:val="3B3B3B"/>
          <w:spacing w:val="-10"/>
          <w:w w:val="105"/>
        </w:rPr>
        <w:t xml:space="preserve"> </w:t>
      </w:r>
      <w:r>
        <w:rPr>
          <w:color w:val="3B3B3B"/>
          <w:w w:val="105"/>
        </w:rPr>
        <w:t>matters</w:t>
      </w:r>
      <w:r>
        <w:rPr>
          <w:color w:val="3B3B3B"/>
          <w:spacing w:val="-29"/>
          <w:w w:val="105"/>
        </w:rPr>
        <w:t xml:space="preserve"> </w:t>
      </w:r>
      <w:r>
        <w:rPr>
          <w:color w:val="4D4D4D"/>
          <w:w w:val="105"/>
        </w:rPr>
        <w:t>they</w:t>
      </w:r>
      <w:r>
        <w:rPr>
          <w:color w:val="4D4D4D"/>
          <w:spacing w:val="-22"/>
          <w:w w:val="105"/>
        </w:rPr>
        <w:t xml:space="preserve"> </w:t>
      </w:r>
      <w:r>
        <w:rPr>
          <w:color w:val="3B3B3B"/>
          <w:w w:val="105"/>
        </w:rPr>
        <w:t>must</w:t>
      </w:r>
      <w:r>
        <w:rPr>
          <w:color w:val="3B3B3B"/>
          <w:spacing w:val="-27"/>
          <w:w w:val="105"/>
        </w:rPr>
        <w:t xml:space="preserve"> </w:t>
      </w:r>
      <w:r>
        <w:rPr>
          <w:color w:val="4D4D4D"/>
          <w:w w:val="105"/>
        </w:rPr>
        <w:t>address,</w:t>
      </w:r>
      <w:r>
        <w:rPr>
          <w:color w:val="4D4D4D"/>
          <w:spacing w:val="-25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29"/>
          <w:w w:val="105"/>
        </w:rPr>
        <w:t xml:space="preserve"> </w:t>
      </w:r>
      <w:r>
        <w:rPr>
          <w:color w:val="3B3B3B"/>
          <w:w w:val="105"/>
        </w:rPr>
        <w:t>when</w:t>
      </w:r>
      <w:r>
        <w:rPr>
          <w:color w:val="3B3B3B"/>
          <w:spacing w:val="-27"/>
          <w:w w:val="105"/>
        </w:rPr>
        <w:t xml:space="preserve"> </w:t>
      </w:r>
      <w:r>
        <w:rPr>
          <w:color w:val="3B3B3B"/>
          <w:w w:val="105"/>
        </w:rPr>
        <w:t>they</w:t>
      </w:r>
      <w:r>
        <w:rPr>
          <w:color w:val="3B3B3B"/>
          <w:spacing w:val="-16"/>
          <w:w w:val="105"/>
        </w:rPr>
        <w:t xml:space="preserve"> </w:t>
      </w:r>
      <w:r>
        <w:rPr>
          <w:color w:val="4D4D4D"/>
          <w:w w:val="105"/>
        </w:rPr>
        <w:t>must</w:t>
      </w:r>
      <w:r>
        <w:rPr>
          <w:color w:val="4D4D4D"/>
          <w:spacing w:val="-23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spacing w:val="-30"/>
          <w:w w:val="105"/>
        </w:rPr>
        <w:t xml:space="preserve"> </w:t>
      </w:r>
      <w:r>
        <w:rPr>
          <w:color w:val="4D4D4D"/>
          <w:spacing w:val="-2"/>
          <w:w w:val="105"/>
        </w:rPr>
        <w:t>submi</w:t>
      </w:r>
      <w:r>
        <w:rPr>
          <w:color w:val="4D4D4D"/>
          <w:spacing w:val="-1"/>
          <w:w w:val="105"/>
        </w:rPr>
        <w:t>tted.</w:t>
      </w:r>
    </w:p>
    <w:p w14:paraId="13EDDC4C" w14:textId="77777777" w:rsidR="00A5052B" w:rsidRDefault="00A5052B">
      <w:pPr>
        <w:spacing w:line="321" w:lineRule="auto"/>
        <w:jc w:val="both"/>
        <w:sectPr w:rsidR="00A5052B">
          <w:footerReference w:type="default" r:id="rId12"/>
          <w:pgSz w:w="11910" w:h="16830"/>
          <w:pgMar w:top="1160" w:right="1020" w:bottom="860" w:left="1620" w:header="0" w:footer="663" w:gutter="0"/>
          <w:pgNumType w:start="11"/>
          <w:cols w:space="720"/>
        </w:sectPr>
      </w:pPr>
    </w:p>
    <w:p w14:paraId="13EDDC4D" w14:textId="77777777" w:rsidR="00A5052B" w:rsidRDefault="00A72E41">
      <w:pPr>
        <w:pStyle w:val="BodyText"/>
        <w:numPr>
          <w:ilvl w:val="0"/>
          <w:numId w:val="17"/>
        </w:numPr>
        <w:tabs>
          <w:tab w:val="left" w:pos="471"/>
        </w:tabs>
        <w:spacing w:before="45" w:line="321" w:lineRule="auto"/>
        <w:ind w:left="470" w:right="498" w:hanging="343"/>
        <w:jc w:val="both"/>
      </w:pPr>
      <w:r>
        <w:rPr>
          <w:color w:val="2D2D2D"/>
        </w:rPr>
        <w:lastRenderedPageBreak/>
        <w:t>The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20"/>
        </w:rPr>
        <w:t xml:space="preserve"> </w:t>
      </w:r>
      <w:r>
        <w:rPr>
          <w:color w:val="2D2D2D"/>
          <w:spacing w:val="-2"/>
        </w:rPr>
        <w:t>Noi</w:t>
      </w:r>
      <w:r>
        <w:rPr>
          <w:color w:val="2D2D2D"/>
          <w:spacing w:val="-3"/>
        </w:rPr>
        <w:t>se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13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3"/>
        </w:rPr>
        <w:t>an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 xml:space="preserve">be </w:t>
      </w:r>
      <w:r>
        <w:rPr>
          <w:color w:val="2D2D2D"/>
          <w:spacing w:val="-1"/>
        </w:rPr>
        <w:t>implemented</w:t>
      </w:r>
      <w:r>
        <w:rPr>
          <w:color w:val="2D2D2D"/>
          <w:spacing w:val="49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satisfaction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0"/>
          <w:w w:val="107"/>
        </w:rPr>
        <w:t xml:space="preserve"> </w:t>
      </w:r>
      <w:r>
        <w:rPr>
          <w:color w:val="2D2D2D"/>
          <w:spacing w:val="-3"/>
        </w:rPr>
        <w:t>responsi</w:t>
      </w:r>
      <w:r>
        <w:rPr>
          <w:color w:val="2D2D2D"/>
          <w:spacing w:val="-2"/>
        </w:rPr>
        <w:t>bl</w:t>
      </w:r>
      <w:r>
        <w:rPr>
          <w:color w:val="2D2D2D"/>
          <w:spacing w:val="-3"/>
        </w:rPr>
        <w:t>e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authority</w:t>
      </w:r>
      <w:r>
        <w:rPr>
          <w:color w:val="2D2D2D"/>
          <w:spacing w:val="-24"/>
        </w:rPr>
        <w:t xml:space="preserve"> </w:t>
      </w:r>
      <w:r>
        <w:rPr>
          <w:color w:val="545454"/>
        </w:rPr>
        <w:t>.</w:t>
      </w:r>
      <w:r>
        <w:rPr>
          <w:color w:val="545454"/>
          <w:spacing w:val="-28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21"/>
        </w:rPr>
        <w:t xml:space="preserve"> </w:t>
      </w:r>
      <w:r>
        <w:rPr>
          <w:color w:val="2D2D2D"/>
          <w:spacing w:val="-4"/>
        </w:rPr>
        <w:t>Noi</w:t>
      </w:r>
      <w:r>
        <w:rPr>
          <w:color w:val="2D2D2D"/>
          <w:spacing w:val="-5"/>
        </w:rPr>
        <w:t>se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20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3"/>
        </w:rPr>
        <w:t>an</w:t>
      </w:r>
      <w:r>
        <w:rPr>
          <w:color w:val="2D2D2D"/>
          <w:spacing w:val="-8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-5"/>
        </w:rPr>
        <w:t xml:space="preserve"> </w:t>
      </w:r>
      <w:r>
        <w:rPr>
          <w:color w:val="3F3F3F"/>
        </w:rPr>
        <w:t>not</w:t>
      </w:r>
      <w:r>
        <w:rPr>
          <w:color w:val="3F3F3F"/>
          <w:spacing w:val="7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altered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2"/>
        </w:rPr>
        <w:t xml:space="preserve"> </w:t>
      </w:r>
      <w:r>
        <w:rPr>
          <w:color w:val="2D2D2D"/>
          <w:spacing w:val="-2"/>
        </w:rPr>
        <w:t>modified</w:t>
      </w:r>
      <w:r>
        <w:rPr>
          <w:color w:val="2D2D2D"/>
          <w:spacing w:val="31"/>
          <w:w w:val="104"/>
        </w:rPr>
        <w:t xml:space="preserve"> </w:t>
      </w:r>
      <w:r>
        <w:rPr>
          <w:color w:val="2D2D2D"/>
          <w:spacing w:val="-1"/>
        </w:rPr>
        <w:t>without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8"/>
        </w:rPr>
        <w:t xml:space="preserve"> </w:t>
      </w:r>
      <w:r>
        <w:rPr>
          <w:color w:val="2D2D2D"/>
          <w:spacing w:val="-1"/>
        </w:rPr>
        <w:t>written</w:t>
      </w:r>
      <w:r>
        <w:rPr>
          <w:color w:val="2D2D2D"/>
          <w:spacing w:val="18"/>
        </w:rPr>
        <w:t xml:space="preserve"> </w:t>
      </w:r>
      <w:r>
        <w:rPr>
          <w:color w:val="3F3F3F"/>
        </w:rPr>
        <w:t>consent</w:t>
      </w:r>
      <w:r>
        <w:rPr>
          <w:color w:val="3F3F3F"/>
          <w:spacing w:val="36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8"/>
        </w:rPr>
        <w:t xml:space="preserve"> </w:t>
      </w:r>
      <w:r>
        <w:rPr>
          <w:color w:val="2D2D2D"/>
          <w:spacing w:val="-1"/>
        </w:rPr>
        <w:t>responsible</w:t>
      </w:r>
      <w:r>
        <w:rPr>
          <w:color w:val="2D2D2D"/>
          <w:spacing w:val="5"/>
        </w:rPr>
        <w:t xml:space="preserve"> </w:t>
      </w:r>
      <w:r>
        <w:rPr>
          <w:color w:val="2D2D2D"/>
          <w:spacing w:val="-1"/>
        </w:rPr>
        <w:t>authority.</w:t>
      </w:r>
    </w:p>
    <w:p w14:paraId="13EDDC4E" w14:textId="77777777" w:rsidR="00A5052B" w:rsidRDefault="00A5052B">
      <w:pPr>
        <w:spacing w:before="5"/>
        <w:rPr>
          <w:rFonts w:ascii="Arial" w:eastAsia="Arial" w:hAnsi="Arial" w:cs="Arial"/>
          <w:sz w:val="21"/>
          <w:szCs w:val="21"/>
        </w:rPr>
      </w:pPr>
    </w:p>
    <w:p w14:paraId="13EDDC4F" w14:textId="77777777" w:rsidR="00A5052B" w:rsidRDefault="00A72E41">
      <w:pPr>
        <w:pStyle w:val="BodyText"/>
        <w:numPr>
          <w:ilvl w:val="0"/>
          <w:numId w:val="17"/>
        </w:numPr>
        <w:tabs>
          <w:tab w:val="left" w:pos="471"/>
        </w:tabs>
        <w:spacing w:line="318" w:lineRule="auto"/>
        <w:ind w:left="470" w:right="495" w:hanging="343"/>
        <w:jc w:val="both"/>
      </w:pPr>
      <w:r>
        <w:rPr>
          <w:color w:val="2D2D2D"/>
        </w:rPr>
        <w:t>The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26"/>
        </w:rPr>
        <w:t xml:space="preserve"> </w:t>
      </w:r>
      <w:r>
        <w:rPr>
          <w:color w:val="2D2D2D"/>
          <w:spacing w:val="-2"/>
        </w:rPr>
        <w:t>Noi</w:t>
      </w:r>
      <w:r>
        <w:rPr>
          <w:color w:val="2D2D2D"/>
          <w:spacing w:val="-3"/>
        </w:rPr>
        <w:t>se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Plan,</w:t>
      </w:r>
      <w:r>
        <w:rPr>
          <w:color w:val="2D2D2D"/>
          <w:spacing w:val="-13"/>
        </w:rPr>
        <w:t xml:space="preserve"> </w:t>
      </w:r>
      <w:r>
        <w:rPr>
          <w:color w:val="2D2D2D"/>
        </w:rPr>
        <w:t>any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reports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referred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6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-11"/>
        </w:rPr>
        <w:t xml:space="preserve"> </w:t>
      </w:r>
      <w:r>
        <w:rPr>
          <w:color w:val="2D2D2D"/>
          <w:spacing w:val="-2"/>
        </w:rPr>
        <w:t xml:space="preserve">condition </w:t>
      </w:r>
      <w:r>
        <w:rPr>
          <w:color w:val="2D2D2D"/>
        </w:rPr>
        <w:t>25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any</w:t>
      </w:r>
      <w:r>
        <w:rPr>
          <w:color w:val="2D2D2D"/>
          <w:spacing w:val="23"/>
          <w:w w:val="96"/>
        </w:rPr>
        <w:t xml:space="preserve"> </w:t>
      </w:r>
      <w:r>
        <w:rPr>
          <w:color w:val="2D2D2D"/>
        </w:rPr>
        <w:t>peer</w:t>
      </w:r>
      <w:r>
        <w:rPr>
          <w:color w:val="2D2D2D"/>
          <w:spacing w:val="27"/>
        </w:rPr>
        <w:t xml:space="preserve"> </w:t>
      </w:r>
      <w:r>
        <w:rPr>
          <w:color w:val="2D2D2D"/>
          <w:spacing w:val="-2"/>
        </w:rPr>
        <w:t>review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peer</w:t>
      </w:r>
      <w:r>
        <w:rPr>
          <w:color w:val="2D2D2D"/>
          <w:spacing w:val="26"/>
        </w:rPr>
        <w:t xml:space="preserve"> </w:t>
      </w:r>
      <w:r>
        <w:rPr>
          <w:color w:val="2D2D2D"/>
          <w:spacing w:val="-3"/>
        </w:rPr>
        <w:t>review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report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under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conditions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29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1"/>
        </w:rPr>
        <w:t xml:space="preserve"> </w:t>
      </w:r>
      <w:r>
        <w:rPr>
          <w:color w:val="3F3F3F"/>
        </w:rPr>
        <w:t>30</w:t>
      </w:r>
      <w:r>
        <w:rPr>
          <w:color w:val="3F3F3F"/>
          <w:spacing w:val="23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33"/>
        </w:rPr>
        <w:t xml:space="preserve"> </w:t>
      </w:r>
      <w:r>
        <w:rPr>
          <w:color w:val="2D2D2D"/>
          <w:spacing w:val="-1"/>
        </w:rPr>
        <w:t>promptl</w:t>
      </w:r>
      <w:r>
        <w:rPr>
          <w:color w:val="2D2D2D"/>
          <w:spacing w:val="-2"/>
        </w:rPr>
        <w:t>y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19"/>
        </w:rPr>
        <w:t xml:space="preserve"> </w:t>
      </w:r>
      <w:r>
        <w:rPr>
          <w:color w:val="2D2D2D"/>
          <w:spacing w:val="-3"/>
        </w:rPr>
        <w:t>pl</w:t>
      </w:r>
      <w:r>
        <w:rPr>
          <w:color w:val="2D2D2D"/>
          <w:spacing w:val="-4"/>
        </w:rPr>
        <w:t>aced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33"/>
          <w:w w:val="10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Proponent's</w:t>
      </w:r>
      <w:r>
        <w:rPr>
          <w:color w:val="2D2D2D"/>
          <w:spacing w:val="14"/>
        </w:rPr>
        <w:t xml:space="preserve"> </w:t>
      </w:r>
      <w:r>
        <w:rPr>
          <w:color w:val="2D2D2D"/>
          <w:spacing w:val="2"/>
        </w:rPr>
        <w:t>website</w:t>
      </w:r>
      <w:r>
        <w:rPr>
          <w:color w:val="545454"/>
          <w:spacing w:val="1"/>
        </w:rPr>
        <w:t>.</w:t>
      </w:r>
    </w:p>
    <w:p w14:paraId="13EDDC50" w14:textId="77777777" w:rsidR="00A5052B" w:rsidRDefault="00A5052B">
      <w:pPr>
        <w:spacing w:before="8"/>
        <w:rPr>
          <w:rFonts w:ascii="Arial" w:eastAsia="Arial" w:hAnsi="Arial" w:cs="Arial"/>
        </w:rPr>
      </w:pPr>
    </w:p>
    <w:p w14:paraId="13EDDC51" w14:textId="77777777" w:rsidR="00A5052B" w:rsidRDefault="00A72E41">
      <w:pPr>
        <w:ind w:left="12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C1C1C"/>
          <w:w w:val="105"/>
          <w:sz w:val="18"/>
        </w:rPr>
        <w:t>Peer</w:t>
      </w:r>
      <w:r>
        <w:rPr>
          <w:rFonts w:ascii="Arial"/>
          <w:b/>
          <w:color w:val="1C1C1C"/>
          <w:spacing w:val="1"/>
          <w:w w:val="105"/>
          <w:sz w:val="18"/>
        </w:rPr>
        <w:t xml:space="preserve"> </w:t>
      </w:r>
      <w:r>
        <w:rPr>
          <w:rFonts w:ascii="Arial"/>
          <w:b/>
          <w:color w:val="2D2D2D"/>
          <w:spacing w:val="-3"/>
          <w:w w:val="105"/>
          <w:sz w:val="18"/>
        </w:rPr>
        <w:t>review</w:t>
      </w:r>
      <w:r>
        <w:rPr>
          <w:rFonts w:ascii="Arial"/>
          <w:b/>
          <w:color w:val="2D2D2D"/>
          <w:w w:val="105"/>
          <w:sz w:val="18"/>
        </w:rPr>
        <w:t xml:space="preserve"> of</w:t>
      </w:r>
      <w:r>
        <w:rPr>
          <w:rFonts w:ascii="Arial"/>
          <w:b/>
          <w:color w:val="2D2D2D"/>
          <w:spacing w:val="5"/>
          <w:w w:val="105"/>
          <w:sz w:val="18"/>
        </w:rPr>
        <w:t xml:space="preserve"> </w:t>
      </w:r>
      <w:r>
        <w:rPr>
          <w:rFonts w:ascii="Arial"/>
          <w:b/>
          <w:color w:val="1C1C1C"/>
          <w:w w:val="105"/>
          <w:sz w:val="18"/>
        </w:rPr>
        <w:t>noise</w:t>
      </w:r>
      <w:r>
        <w:rPr>
          <w:rFonts w:ascii="Arial"/>
          <w:b/>
          <w:color w:val="1C1C1C"/>
          <w:spacing w:val="-10"/>
          <w:w w:val="105"/>
          <w:sz w:val="18"/>
        </w:rPr>
        <w:t xml:space="preserve"> </w:t>
      </w:r>
      <w:r>
        <w:rPr>
          <w:rFonts w:ascii="Arial"/>
          <w:b/>
          <w:color w:val="1C1C1C"/>
          <w:w w:val="105"/>
          <w:sz w:val="18"/>
        </w:rPr>
        <w:t>reports</w:t>
      </w:r>
      <w:r>
        <w:rPr>
          <w:rFonts w:ascii="Arial"/>
          <w:b/>
          <w:color w:val="1C1C1C"/>
          <w:spacing w:val="-10"/>
          <w:w w:val="105"/>
          <w:sz w:val="18"/>
        </w:rPr>
        <w:t xml:space="preserve"> </w:t>
      </w:r>
      <w:r>
        <w:rPr>
          <w:rFonts w:ascii="Arial"/>
          <w:b/>
          <w:color w:val="1C1C1C"/>
          <w:w w:val="105"/>
          <w:sz w:val="18"/>
        </w:rPr>
        <w:t>and</w:t>
      </w:r>
      <w:r>
        <w:rPr>
          <w:rFonts w:ascii="Arial"/>
          <w:b/>
          <w:color w:val="1C1C1C"/>
          <w:spacing w:val="-1"/>
          <w:w w:val="105"/>
          <w:sz w:val="18"/>
        </w:rPr>
        <w:t xml:space="preserve"> </w:t>
      </w:r>
      <w:r>
        <w:rPr>
          <w:rFonts w:ascii="Arial"/>
          <w:b/>
          <w:color w:val="1C1C1C"/>
          <w:w w:val="105"/>
          <w:sz w:val="18"/>
        </w:rPr>
        <w:t>plans</w:t>
      </w:r>
    </w:p>
    <w:p w14:paraId="13EDDC52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53" w14:textId="77777777" w:rsidR="00A5052B" w:rsidRDefault="00A72E41">
      <w:pPr>
        <w:pStyle w:val="BodyText"/>
        <w:numPr>
          <w:ilvl w:val="0"/>
          <w:numId w:val="17"/>
        </w:numPr>
        <w:tabs>
          <w:tab w:val="left" w:pos="471"/>
        </w:tabs>
        <w:spacing w:before="112" w:line="321" w:lineRule="auto"/>
        <w:ind w:left="470" w:right="505" w:hanging="343"/>
        <w:jc w:val="both"/>
      </w:pPr>
      <w:r>
        <w:rPr>
          <w:color w:val="2D2D2D"/>
        </w:rPr>
        <w:t>The</w:t>
      </w:r>
      <w:r>
        <w:rPr>
          <w:color w:val="2D2D2D"/>
          <w:spacing w:val="11"/>
        </w:rPr>
        <w:t xml:space="preserve"> </w:t>
      </w:r>
      <w:r>
        <w:rPr>
          <w:color w:val="1C1C1C"/>
        </w:rPr>
        <w:t>Pr</w:t>
      </w:r>
      <w:r>
        <w:rPr>
          <w:color w:val="1C1C1C"/>
          <w:spacing w:val="-4"/>
        </w:rPr>
        <w:t>e</w:t>
      </w:r>
      <w:r>
        <w:rPr>
          <w:color w:val="3F3F3F"/>
        </w:rPr>
        <w:t>-Construct</w:t>
      </w:r>
      <w:r>
        <w:rPr>
          <w:color w:val="3F3F3F"/>
          <w:spacing w:val="2"/>
        </w:rPr>
        <w:t>i</w:t>
      </w:r>
      <w:r>
        <w:rPr>
          <w:color w:val="3F3F3F"/>
        </w:rPr>
        <w:t>on</w:t>
      </w:r>
      <w:r>
        <w:rPr>
          <w:color w:val="3F3F3F"/>
          <w:spacing w:val="1"/>
        </w:rPr>
        <w:t xml:space="preserve"> </w:t>
      </w:r>
      <w:r>
        <w:rPr>
          <w:color w:val="2D2D2D"/>
        </w:rPr>
        <w:t>No</w:t>
      </w:r>
      <w:r>
        <w:rPr>
          <w:color w:val="2D2D2D"/>
          <w:spacing w:val="-10"/>
        </w:rPr>
        <w:t>i</w:t>
      </w:r>
      <w:r>
        <w:rPr>
          <w:color w:val="2D2D2D"/>
        </w:rPr>
        <w:t>se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Assessment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required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under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con</w:t>
      </w:r>
      <w:r>
        <w:rPr>
          <w:color w:val="2D2D2D"/>
          <w:spacing w:val="-10"/>
        </w:rPr>
        <w:t>d</w:t>
      </w:r>
      <w:r>
        <w:rPr>
          <w:color w:val="AEAEAE"/>
          <w:spacing w:val="-36"/>
        </w:rPr>
        <w:t>.</w:t>
      </w:r>
      <w:r>
        <w:rPr>
          <w:color w:val="3F3F3F"/>
        </w:rPr>
        <w:t>it</w:t>
      </w:r>
      <w:r>
        <w:rPr>
          <w:color w:val="3F3F3F"/>
          <w:spacing w:val="-15"/>
        </w:rPr>
        <w:t>i</w:t>
      </w:r>
      <w:r>
        <w:rPr>
          <w:color w:val="3F3F3F"/>
        </w:rPr>
        <w:t>on</w:t>
      </w:r>
      <w:r>
        <w:rPr>
          <w:color w:val="3F3F3F"/>
          <w:spacing w:val="1"/>
        </w:rPr>
        <w:t xml:space="preserve"> </w:t>
      </w:r>
      <w:r>
        <w:rPr>
          <w:color w:val="2D2D2D"/>
          <w:spacing w:val="-49"/>
        </w:rPr>
        <w:t>1</w:t>
      </w:r>
      <w:r>
        <w:rPr>
          <w:color w:val="2D2D2D"/>
        </w:rPr>
        <w:t>8,</w:t>
      </w:r>
      <w:r>
        <w:rPr>
          <w:color w:val="2D2D2D"/>
          <w:spacing w:val="-1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No</w:t>
      </w:r>
      <w:r>
        <w:rPr>
          <w:color w:val="2D2D2D"/>
          <w:spacing w:val="-11"/>
        </w:rPr>
        <w:t>i</w:t>
      </w:r>
      <w:r>
        <w:rPr>
          <w:color w:val="2D2D2D"/>
        </w:rPr>
        <w:t>se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Management</w:t>
      </w:r>
      <w:r>
        <w:rPr>
          <w:color w:val="2D2D2D"/>
          <w:w w:val="99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3"/>
        </w:rPr>
        <w:t>an</w:t>
      </w:r>
      <w:r>
        <w:rPr>
          <w:color w:val="2D2D2D"/>
          <w:spacing w:val="50"/>
        </w:rPr>
        <w:t xml:space="preserve"> </w:t>
      </w:r>
      <w:r>
        <w:rPr>
          <w:color w:val="2D2D2D"/>
          <w:spacing w:val="-1"/>
        </w:rPr>
        <w:t>required</w:t>
      </w:r>
      <w:r>
        <w:rPr>
          <w:color w:val="2D2D2D"/>
          <w:spacing w:val="45"/>
        </w:rPr>
        <w:t xml:space="preserve"> </w:t>
      </w:r>
      <w:r>
        <w:rPr>
          <w:color w:val="2D2D2D"/>
        </w:rPr>
        <w:t>under</w:t>
      </w:r>
      <w:r>
        <w:rPr>
          <w:color w:val="2D2D2D"/>
          <w:spacing w:val="46"/>
        </w:rPr>
        <w:t xml:space="preserve"> </w:t>
      </w:r>
      <w:r>
        <w:rPr>
          <w:color w:val="2D2D2D"/>
        </w:rPr>
        <w:t>condition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25,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52"/>
        </w:rPr>
        <w:t xml:space="preserve"> </w:t>
      </w:r>
      <w:r>
        <w:rPr>
          <w:color w:val="2D2D2D"/>
        </w:rPr>
        <w:t>each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report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53"/>
        </w:rPr>
        <w:t xml:space="preserve"> </w:t>
      </w:r>
      <w:r>
        <w:rPr>
          <w:color w:val="2D2D2D"/>
          <w:spacing w:val="-1"/>
        </w:rPr>
        <w:t>remediation</w:t>
      </w:r>
      <w:r>
        <w:rPr>
          <w:color w:val="2D2D2D"/>
          <w:spacing w:val="50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5"/>
        </w:rPr>
        <w:t>an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required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under</w:t>
      </w:r>
      <w:r>
        <w:rPr>
          <w:color w:val="2D2D2D"/>
          <w:spacing w:val="25"/>
          <w:w w:val="102"/>
        </w:rPr>
        <w:t xml:space="preserve"> </w:t>
      </w:r>
      <w:r>
        <w:rPr>
          <w:color w:val="3F3F3F"/>
        </w:rPr>
        <w:t>condition</w:t>
      </w:r>
      <w:r>
        <w:rPr>
          <w:color w:val="3F3F3F"/>
          <w:spacing w:val="3"/>
        </w:rPr>
        <w:t xml:space="preserve"> </w:t>
      </w:r>
      <w:r>
        <w:rPr>
          <w:color w:val="2D2D2D"/>
        </w:rPr>
        <w:t>25,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prepared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suitably</w:t>
      </w:r>
      <w:r>
        <w:rPr>
          <w:color w:val="2D2D2D"/>
          <w:spacing w:val="7"/>
        </w:rPr>
        <w:t xml:space="preserve"> </w:t>
      </w:r>
      <w:r>
        <w:rPr>
          <w:color w:val="1C1C1C"/>
        </w:rPr>
        <w:t>qualified</w:t>
      </w:r>
      <w:r>
        <w:rPr>
          <w:color w:val="1C1C1C"/>
          <w:spacing w:val="-15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-2"/>
        </w:rPr>
        <w:t xml:space="preserve"> </w:t>
      </w:r>
      <w:r>
        <w:rPr>
          <w:color w:val="2D2D2D"/>
        </w:rPr>
        <w:t>experienced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acoustician.</w:t>
      </w:r>
    </w:p>
    <w:p w14:paraId="13EDDC54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55" w14:textId="77777777" w:rsidR="00A5052B" w:rsidRDefault="00A72E41">
      <w:pPr>
        <w:pStyle w:val="BodyText"/>
        <w:numPr>
          <w:ilvl w:val="0"/>
          <w:numId w:val="17"/>
        </w:numPr>
        <w:tabs>
          <w:tab w:val="left" w:pos="471"/>
        </w:tabs>
        <w:spacing w:line="319" w:lineRule="auto"/>
        <w:ind w:left="470" w:right="495" w:hanging="350"/>
        <w:jc w:val="both"/>
      </w:pPr>
      <w:r>
        <w:rPr>
          <w:color w:val="2D2D2D"/>
        </w:rPr>
        <w:t>The</w:t>
      </w:r>
      <w:r>
        <w:rPr>
          <w:color w:val="2D2D2D"/>
          <w:spacing w:val="42"/>
        </w:rPr>
        <w:t xml:space="preserve"> </w:t>
      </w:r>
      <w:r>
        <w:rPr>
          <w:color w:val="2D2D2D"/>
          <w:spacing w:val="-2"/>
        </w:rPr>
        <w:t>Noi</w:t>
      </w:r>
      <w:r>
        <w:rPr>
          <w:color w:val="2D2D2D"/>
          <w:spacing w:val="-3"/>
        </w:rPr>
        <w:t>se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5"/>
        </w:rPr>
        <w:t xml:space="preserve"> </w:t>
      </w:r>
      <w:r>
        <w:rPr>
          <w:color w:val="2D2D2D"/>
          <w:spacing w:val="-6"/>
        </w:rPr>
        <w:t>Pl</w:t>
      </w:r>
      <w:r>
        <w:rPr>
          <w:color w:val="2D2D2D"/>
          <w:spacing w:val="-5"/>
        </w:rPr>
        <w:t>an</w:t>
      </w:r>
      <w:r>
        <w:rPr>
          <w:color w:val="2D2D2D"/>
          <w:spacing w:val="30"/>
        </w:rPr>
        <w:t xml:space="preserve"> </w:t>
      </w:r>
      <w:r>
        <w:rPr>
          <w:color w:val="1C1C1C"/>
        </w:rPr>
        <w:t>required</w:t>
      </w:r>
      <w:r>
        <w:rPr>
          <w:color w:val="1C1C1C"/>
          <w:spacing w:val="35"/>
        </w:rPr>
        <w:t xml:space="preserve"> </w:t>
      </w:r>
      <w:r>
        <w:rPr>
          <w:color w:val="2D2D2D"/>
        </w:rPr>
        <w:t>under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condition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25,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5"/>
        </w:rPr>
        <w:t xml:space="preserve"> </w:t>
      </w:r>
      <w:r>
        <w:rPr>
          <w:color w:val="2D2D2D"/>
          <w:spacing w:val="-2"/>
        </w:rPr>
        <w:t>noi</w:t>
      </w:r>
      <w:r>
        <w:rPr>
          <w:color w:val="2D2D2D"/>
          <w:spacing w:val="-3"/>
        </w:rPr>
        <w:t>se</w:t>
      </w:r>
      <w:r>
        <w:rPr>
          <w:color w:val="2D2D2D"/>
          <w:spacing w:val="41"/>
        </w:rPr>
        <w:t xml:space="preserve"> </w:t>
      </w:r>
      <w:r>
        <w:rPr>
          <w:color w:val="2D2D2D"/>
          <w:spacing w:val="-1"/>
        </w:rPr>
        <w:t>remediation</w:t>
      </w:r>
      <w:r>
        <w:rPr>
          <w:color w:val="2D2D2D"/>
          <w:spacing w:val="31"/>
        </w:rPr>
        <w:t xml:space="preserve"> </w:t>
      </w:r>
      <w:r>
        <w:rPr>
          <w:color w:val="2D2D2D"/>
          <w:spacing w:val="-4"/>
        </w:rPr>
        <w:t>plan</w:t>
      </w:r>
      <w:r>
        <w:rPr>
          <w:color w:val="2D2D2D"/>
          <w:spacing w:val="25"/>
          <w:w w:val="101"/>
        </w:rPr>
        <w:t xml:space="preserve"> </w:t>
      </w:r>
      <w:r>
        <w:rPr>
          <w:color w:val="2D2D2D"/>
        </w:rPr>
        <w:t>required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under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condition 25,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accompanied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peer</w:t>
      </w:r>
      <w:r>
        <w:rPr>
          <w:color w:val="2D2D2D"/>
          <w:spacing w:val="15"/>
        </w:rPr>
        <w:t xml:space="preserve"> </w:t>
      </w:r>
      <w:r>
        <w:rPr>
          <w:color w:val="2D2D2D"/>
          <w:spacing w:val="-2"/>
        </w:rPr>
        <w:t>review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from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an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environmental</w:t>
      </w:r>
      <w:r>
        <w:rPr>
          <w:color w:val="2D2D2D"/>
          <w:spacing w:val="46"/>
          <w:w w:val="103"/>
        </w:rPr>
        <w:t xml:space="preserve"> </w:t>
      </w:r>
      <w:r>
        <w:rPr>
          <w:color w:val="2D2D2D"/>
        </w:rPr>
        <w:t>aud</w:t>
      </w:r>
      <w:r>
        <w:rPr>
          <w:color w:val="2D2D2D"/>
          <w:spacing w:val="-7"/>
        </w:rPr>
        <w:t>i</w:t>
      </w:r>
      <w:r>
        <w:rPr>
          <w:color w:val="2D2D2D"/>
        </w:rPr>
        <w:t>tor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appointed</w:t>
      </w:r>
      <w:r>
        <w:rPr>
          <w:color w:val="2D2D2D"/>
          <w:spacing w:val="36"/>
        </w:rPr>
        <w:t xml:space="preserve"> </w:t>
      </w:r>
      <w:r>
        <w:rPr>
          <w:color w:val="2D2D2D"/>
        </w:rPr>
        <w:t>under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Part</w:t>
      </w:r>
      <w:r>
        <w:rPr>
          <w:color w:val="2D2D2D"/>
          <w:spacing w:val="31"/>
        </w:rPr>
        <w:t xml:space="preserve"> </w:t>
      </w:r>
      <w:r>
        <w:rPr>
          <w:color w:val="1C1C1C"/>
          <w:spacing w:val="-22"/>
        </w:rPr>
        <w:t>I</w:t>
      </w:r>
      <w:r>
        <w:rPr>
          <w:color w:val="3F3F3F"/>
        </w:rPr>
        <w:t>XD</w:t>
      </w:r>
      <w:r>
        <w:rPr>
          <w:color w:val="3F3F3F"/>
          <w:spacing w:val="21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7"/>
        </w:rPr>
        <w:t xml:space="preserve"> </w:t>
      </w:r>
      <w:r>
        <w:rPr>
          <w:i/>
          <w:color w:val="2D2D2D"/>
        </w:rPr>
        <w:t>Environment</w:t>
      </w:r>
      <w:r>
        <w:rPr>
          <w:i/>
          <w:color w:val="2D2D2D"/>
          <w:spacing w:val="45"/>
        </w:rPr>
        <w:t xml:space="preserve"> </w:t>
      </w:r>
      <w:r>
        <w:rPr>
          <w:i/>
          <w:color w:val="2D2D2D"/>
        </w:rPr>
        <w:t>Protection</w:t>
      </w:r>
      <w:r>
        <w:rPr>
          <w:i/>
          <w:color w:val="2D2D2D"/>
          <w:spacing w:val="28"/>
        </w:rPr>
        <w:t xml:space="preserve"> </w:t>
      </w:r>
      <w:r>
        <w:rPr>
          <w:i/>
          <w:color w:val="2D2D2D"/>
        </w:rPr>
        <w:t>Act</w:t>
      </w:r>
      <w:r>
        <w:rPr>
          <w:i/>
          <w:color w:val="2D2D2D"/>
          <w:spacing w:val="40"/>
        </w:rPr>
        <w:t xml:space="preserve"> </w:t>
      </w:r>
      <w:r>
        <w:rPr>
          <w:i/>
          <w:color w:val="2D2D2D"/>
          <w:spacing w:val="-34"/>
        </w:rPr>
        <w:t>1</w:t>
      </w:r>
      <w:r>
        <w:rPr>
          <w:i/>
          <w:color w:val="2D2D2D"/>
        </w:rPr>
        <w:t>970</w:t>
      </w:r>
      <w:r>
        <w:rPr>
          <w:i/>
          <w:color w:val="2D2D2D"/>
          <w:spacing w:val="6"/>
        </w:rPr>
        <w:t xml:space="preserve"> </w:t>
      </w:r>
      <w:r>
        <w:rPr>
          <w:color w:val="2D2D2D"/>
        </w:rPr>
        <w:t>ver</w:t>
      </w:r>
      <w:r>
        <w:rPr>
          <w:color w:val="2D2D2D"/>
          <w:spacing w:val="-3"/>
        </w:rPr>
        <w:t>i</w:t>
      </w:r>
      <w:r>
        <w:rPr>
          <w:color w:val="2D2D2D"/>
        </w:rPr>
        <w:t>fying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that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the</w:t>
      </w:r>
      <w:r>
        <w:rPr>
          <w:color w:val="2D2D2D"/>
          <w:w w:val="107"/>
        </w:rPr>
        <w:t xml:space="preserve"> </w:t>
      </w:r>
      <w:r>
        <w:rPr>
          <w:color w:val="2D2D2D"/>
        </w:rPr>
        <w:t>report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9"/>
        </w:rPr>
        <w:t xml:space="preserve"> </w:t>
      </w:r>
      <w:r>
        <w:rPr>
          <w:color w:val="2D2D2D"/>
          <w:spacing w:val="-4"/>
        </w:rPr>
        <w:t>plan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is</w:t>
      </w:r>
      <w:r>
        <w:rPr>
          <w:color w:val="2D2D2D"/>
          <w:spacing w:val="-8"/>
        </w:rPr>
        <w:t xml:space="preserve"> </w:t>
      </w:r>
      <w:r>
        <w:rPr>
          <w:color w:val="2D2D2D"/>
          <w:spacing w:val="-1"/>
        </w:rPr>
        <w:t>suitable,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meets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requirements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-1"/>
        </w:rPr>
        <w:t xml:space="preserve"> thi</w:t>
      </w:r>
      <w:r>
        <w:rPr>
          <w:color w:val="2D2D2D"/>
          <w:spacing w:val="-2"/>
        </w:rPr>
        <w:t>s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permit.</w:t>
      </w:r>
    </w:p>
    <w:p w14:paraId="13EDDC56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C57" w14:textId="77777777" w:rsidR="00A5052B" w:rsidRDefault="00A72E41">
      <w:pPr>
        <w:pStyle w:val="BodyText"/>
        <w:numPr>
          <w:ilvl w:val="0"/>
          <w:numId w:val="17"/>
        </w:numPr>
        <w:tabs>
          <w:tab w:val="left" w:pos="478"/>
        </w:tabs>
        <w:spacing w:line="319" w:lineRule="auto"/>
        <w:ind w:left="470" w:right="496" w:hanging="350"/>
        <w:jc w:val="both"/>
      </w:pPr>
      <w:r>
        <w:rPr>
          <w:color w:val="1C1C1C"/>
          <w:spacing w:val="-28"/>
        </w:rPr>
        <w:t>I</w:t>
      </w:r>
      <w:r>
        <w:rPr>
          <w:color w:val="1C1C1C"/>
        </w:rPr>
        <w:t xml:space="preserve">f </w:t>
      </w:r>
      <w:r>
        <w:rPr>
          <w:color w:val="2D2D2D"/>
        </w:rPr>
        <w:t>requested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respons</w:t>
      </w:r>
      <w:r>
        <w:rPr>
          <w:color w:val="2D2D2D"/>
          <w:spacing w:val="9"/>
        </w:rPr>
        <w:t>i</w:t>
      </w:r>
      <w:r>
        <w:rPr>
          <w:color w:val="2D2D2D"/>
        </w:rPr>
        <w:t>b</w:t>
      </w:r>
      <w:r>
        <w:rPr>
          <w:color w:val="2D2D2D"/>
          <w:spacing w:val="-12"/>
        </w:rPr>
        <w:t>l</w:t>
      </w:r>
      <w:r>
        <w:rPr>
          <w:color w:val="2D2D2D"/>
        </w:rPr>
        <w:t>e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authority,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no</w:t>
      </w:r>
      <w:r>
        <w:rPr>
          <w:color w:val="2D2D2D"/>
          <w:spacing w:val="-16"/>
        </w:rPr>
        <w:t>i</w:t>
      </w:r>
      <w:r>
        <w:rPr>
          <w:color w:val="2D2D2D"/>
        </w:rPr>
        <w:t>se</w:t>
      </w:r>
      <w:r>
        <w:rPr>
          <w:color w:val="2D2D2D"/>
          <w:spacing w:val="6"/>
        </w:rPr>
        <w:t xml:space="preserve"> </w:t>
      </w:r>
      <w:r>
        <w:rPr>
          <w:color w:val="1C1C1C"/>
        </w:rPr>
        <w:t>inve</w:t>
      </w:r>
      <w:r>
        <w:rPr>
          <w:color w:val="3F3F3F"/>
        </w:rPr>
        <w:t>st</w:t>
      </w:r>
      <w:r>
        <w:rPr>
          <w:color w:val="3F3F3F"/>
          <w:spacing w:val="-10"/>
        </w:rPr>
        <w:t>i</w:t>
      </w:r>
      <w:r>
        <w:rPr>
          <w:color w:val="3F3F3F"/>
        </w:rPr>
        <w:t>gat</w:t>
      </w:r>
      <w:r>
        <w:rPr>
          <w:color w:val="3F3F3F"/>
          <w:spacing w:val="-3"/>
        </w:rPr>
        <w:t>i</w:t>
      </w:r>
      <w:r>
        <w:rPr>
          <w:color w:val="3F3F3F"/>
        </w:rPr>
        <w:t>on</w:t>
      </w:r>
      <w:r>
        <w:rPr>
          <w:color w:val="3F3F3F"/>
          <w:spacing w:val="7"/>
        </w:rPr>
        <w:t xml:space="preserve"> </w:t>
      </w:r>
      <w:r>
        <w:rPr>
          <w:color w:val="2D2D2D"/>
        </w:rPr>
        <w:t>reports</w:t>
      </w:r>
      <w:r>
        <w:rPr>
          <w:color w:val="2D2D2D"/>
          <w:spacing w:val="1"/>
        </w:rPr>
        <w:t xml:space="preserve"> </w:t>
      </w:r>
      <w:r>
        <w:rPr>
          <w:color w:val="3F3F3F"/>
        </w:rPr>
        <w:t>requ</w:t>
      </w:r>
      <w:r>
        <w:rPr>
          <w:color w:val="3F3F3F"/>
          <w:spacing w:val="2"/>
        </w:rPr>
        <w:t>i</w:t>
      </w:r>
      <w:r>
        <w:rPr>
          <w:color w:val="1C1C1C"/>
          <w:spacing w:val="-10"/>
        </w:rPr>
        <w:t>r</w:t>
      </w:r>
      <w:r>
        <w:rPr>
          <w:color w:val="3F3F3F"/>
        </w:rPr>
        <w:t>ed</w:t>
      </w:r>
      <w:r>
        <w:rPr>
          <w:color w:val="3F3F3F"/>
          <w:spacing w:val="4"/>
        </w:rPr>
        <w:t xml:space="preserve"> </w:t>
      </w:r>
      <w:r>
        <w:rPr>
          <w:color w:val="2D2D2D"/>
        </w:rPr>
        <w:t>under</w:t>
      </w:r>
      <w:r>
        <w:rPr>
          <w:color w:val="2D2D2D"/>
          <w:w w:val="102"/>
        </w:rPr>
        <w:t xml:space="preserve"> </w:t>
      </w:r>
      <w:r>
        <w:rPr>
          <w:color w:val="2D2D2D"/>
          <w:spacing w:val="-2"/>
        </w:rPr>
        <w:t>condition</w:t>
      </w:r>
      <w:r>
        <w:rPr>
          <w:color w:val="2D2D2D"/>
          <w:spacing w:val="10"/>
        </w:rPr>
        <w:t xml:space="preserve"> </w:t>
      </w:r>
      <w:r>
        <w:rPr>
          <w:color w:val="3F3F3F"/>
        </w:rPr>
        <w:t>25(c)</w:t>
      </w:r>
      <w:r>
        <w:rPr>
          <w:color w:val="3F3F3F"/>
          <w:spacing w:val="35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accompanied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report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from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an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environmental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auditor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appointed</w:t>
      </w:r>
      <w:r>
        <w:rPr>
          <w:color w:val="2D2D2D"/>
          <w:spacing w:val="28"/>
          <w:w w:val="106"/>
        </w:rPr>
        <w:t xml:space="preserve"> </w:t>
      </w:r>
      <w:r>
        <w:rPr>
          <w:color w:val="2D2D2D"/>
        </w:rPr>
        <w:t>under</w:t>
      </w:r>
      <w:r>
        <w:rPr>
          <w:color w:val="2D2D2D"/>
          <w:spacing w:val="46"/>
        </w:rPr>
        <w:t xml:space="preserve"> </w:t>
      </w:r>
      <w:r>
        <w:rPr>
          <w:color w:val="2D2D2D"/>
        </w:rPr>
        <w:t>Part</w:t>
      </w:r>
      <w:r>
        <w:rPr>
          <w:color w:val="2D2D2D"/>
          <w:spacing w:val="39"/>
        </w:rPr>
        <w:t xml:space="preserve"> </w:t>
      </w:r>
      <w:r>
        <w:rPr>
          <w:color w:val="2D2D2D"/>
          <w:spacing w:val="-28"/>
        </w:rPr>
        <w:t>I</w:t>
      </w:r>
      <w:r>
        <w:rPr>
          <w:color w:val="2D2D2D"/>
        </w:rPr>
        <w:t>XD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3"/>
        </w:rPr>
        <w:t xml:space="preserve"> </w:t>
      </w:r>
      <w:r>
        <w:rPr>
          <w:i/>
          <w:color w:val="2D2D2D"/>
        </w:rPr>
        <w:t>Environment</w:t>
      </w:r>
      <w:r>
        <w:rPr>
          <w:i/>
          <w:color w:val="2D2D2D"/>
          <w:spacing w:val="48"/>
        </w:rPr>
        <w:t xml:space="preserve"> </w:t>
      </w:r>
      <w:r>
        <w:rPr>
          <w:i/>
          <w:color w:val="2D2D2D"/>
        </w:rPr>
        <w:t>Protection</w:t>
      </w:r>
      <w:r>
        <w:rPr>
          <w:i/>
          <w:color w:val="2D2D2D"/>
          <w:spacing w:val="28"/>
        </w:rPr>
        <w:t xml:space="preserve"> </w:t>
      </w:r>
      <w:r>
        <w:rPr>
          <w:i/>
          <w:color w:val="2D2D2D"/>
        </w:rPr>
        <w:t>Act</w:t>
      </w:r>
      <w:r>
        <w:rPr>
          <w:i/>
          <w:color w:val="2D2D2D"/>
          <w:spacing w:val="54"/>
        </w:rPr>
        <w:t xml:space="preserve"> </w:t>
      </w:r>
      <w:r>
        <w:rPr>
          <w:i/>
          <w:color w:val="2D2D2D"/>
          <w:spacing w:val="-34"/>
        </w:rPr>
        <w:t>1</w:t>
      </w:r>
      <w:r>
        <w:rPr>
          <w:i/>
          <w:color w:val="2D2D2D"/>
        </w:rPr>
        <w:t>970</w:t>
      </w:r>
      <w:r>
        <w:rPr>
          <w:i/>
          <w:color w:val="2D2D2D"/>
          <w:spacing w:val="22"/>
        </w:rPr>
        <w:t xml:space="preserve"> </w:t>
      </w:r>
      <w:r>
        <w:rPr>
          <w:color w:val="1C1C1C"/>
        </w:rPr>
        <w:t>verify</w:t>
      </w:r>
      <w:r>
        <w:rPr>
          <w:color w:val="1C1C1C"/>
          <w:spacing w:val="7"/>
        </w:rPr>
        <w:t>i</w:t>
      </w:r>
      <w:r>
        <w:rPr>
          <w:color w:val="1C1C1C"/>
        </w:rPr>
        <w:t xml:space="preserve">ng </w:t>
      </w:r>
      <w:r>
        <w:rPr>
          <w:color w:val="2D2D2D"/>
        </w:rPr>
        <w:t>that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report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p</w:t>
      </w:r>
      <w:r>
        <w:rPr>
          <w:color w:val="2D2D2D"/>
          <w:spacing w:val="-12"/>
        </w:rPr>
        <w:t>l</w:t>
      </w:r>
      <w:r>
        <w:rPr>
          <w:color w:val="2D2D2D"/>
        </w:rPr>
        <w:t>an</w:t>
      </w:r>
      <w:r>
        <w:rPr>
          <w:color w:val="2D2D2D"/>
          <w:spacing w:val="38"/>
        </w:rPr>
        <w:t xml:space="preserve"> </w:t>
      </w:r>
      <w:r>
        <w:rPr>
          <w:color w:val="2D2D2D"/>
          <w:spacing w:val="-19"/>
        </w:rPr>
        <w:t>i</w:t>
      </w:r>
      <w:r>
        <w:rPr>
          <w:color w:val="2D2D2D"/>
        </w:rPr>
        <w:t>s</w:t>
      </w:r>
      <w:r>
        <w:rPr>
          <w:color w:val="2D2D2D"/>
          <w:w w:val="81"/>
        </w:rPr>
        <w:t xml:space="preserve"> </w:t>
      </w:r>
      <w:r>
        <w:rPr>
          <w:color w:val="3F3F3F"/>
        </w:rPr>
        <w:t>suita</w:t>
      </w:r>
      <w:r>
        <w:rPr>
          <w:color w:val="3F3F3F"/>
          <w:spacing w:val="9"/>
        </w:rPr>
        <w:t>b</w:t>
      </w:r>
      <w:r>
        <w:rPr>
          <w:color w:val="1C1C1C"/>
          <w:spacing w:val="-19"/>
        </w:rPr>
        <w:t>l</w:t>
      </w:r>
      <w:r>
        <w:rPr>
          <w:color w:val="1C1C1C"/>
          <w:spacing w:val="-1"/>
        </w:rPr>
        <w:t>e</w:t>
      </w:r>
      <w:r>
        <w:rPr>
          <w:color w:val="545454"/>
          <w:spacing w:val="4"/>
        </w:rPr>
        <w:t>,</w:t>
      </w:r>
      <w:r>
        <w:rPr>
          <w:color w:val="3F3F3F"/>
        </w:rPr>
        <w:t>and</w:t>
      </w:r>
      <w:r>
        <w:rPr>
          <w:color w:val="3F3F3F"/>
          <w:spacing w:val="26"/>
        </w:rPr>
        <w:t xml:space="preserve"> </w:t>
      </w:r>
      <w:r>
        <w:rPr>
          <w:color w:val="2D2D2D"/>
        </w:rPr>
        <w:t>meets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requ</w:t>
      </w:r>
      <w:r>
        <w:rPr>
          <w:color w:val="2D2D2D"/>
          <w:spacing w:val="2"/>
        </w:rPr>
        <w:t>i</w:t>
      </w:r>
      <w:r>
        <w:rPr>
          <w:color w:val="2D2D2D"/>
        </w:rPr>
        <w:t>rements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th</w:t>
      </w:r>
      <w:r>
        <w:rPr>
          <w:color w:val="2D2D2D"/>
          <w:spacing w:val="-1"/>
        </w:rPr>
        <w:t>i</w:t>
      </w:r>
      <w:r>
        <w:rPr>
          <w:color w:val="2D2D2D"/>
        </w:rPr>
        <w:t>s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perm</w:t>
      </w:r>
      <w:r>
        <w:rPr>
          <w:color w:val="2D2D2D"/>
          <w:spacing w:val="-11"/>
        </w:rPr>
        <w:t>i</w:t>
      </w:r>
      <w:r>
        <w:rPr>
          <w:color w:val="2D2D2D"/>
          <w:spacing w:val="12"/>
        </w:rPr>
        <w:t>t</w:t>
      </w:r>
      <w:r>
        <w:rPr>
          <w:color w:val="6E6E6E"/>
        </w:rPr>
        <w:t>.</w:t>
      </w:r>
    </w:p>
    <w:p w14:paraId="13EDDC58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C59" w14:textId="77777777" w:rsidR="00A5052B" w:rsidRDefault="00A72E41">
      <w:pPr>
        <w:pStyle w:val="BodyText"/>
        <w:numPr>
          <w:ilvl w:val="0"/>
          <w:numId w:val="17"/>
        </w:numPr>
        <w:tabs>
          <w:tab w:val="left" w:pos="462"/>
        </w:tabs>
        <w:spacing w:line="319" w:lineRule="auto"/>
        <w:ind w:left="470" w:right="495" w:hanging="357"/>
        <w:jc w:val="both"/>
      </w:pPr>
      <w:r>
        <w:rPr>
          <w:color w:val="2D2D2D"/>
          <w:spacing w:val="-42"/>
          <w:w w:val="110"/>
        </w:rPr>
        <w:t>I</w:t>
      </w:r>
      <w:r>
        <w:rPr>
          <w:color w:val="2D2D2D"/>
          <w:w w:val="110"/>
        </w:rPr>
        <w:t>f</w:t>
      </w:r>
      <w:r>
        <w:rPr>
          <w:color w:val="2D2D2D"/>
          <w:spacing w:val="-15"/>
          <w:w w:val="110"/>
        </w:rPr>
        <w:t xml:space="preserve"> </w:t>
      </w:r>
      <w:r>
        <w:rPr>
          <w:color w:val="2D2D2D"/>
          <w:w w:val="110"/>
        </w:rPr>
        <w:t>an</w:t>
      </w:r>
      <w:r>
        <w:rPr>
          <w:color w:val="2D2D2D"/>
          <w:spacing w:val="-20"/>
          <w:w w:val="110"/>
        </w:rPr>
        <w:t xml:space="preserve"> </w:t>
      </w:r>
      <w:r>
        <w:rPr>
          <w:color w:val="2D2D2D"/>
          <w:w w:val="110"/>
        </w:rPr>
        <w:t>auditor</w:t>
      </w:r>
      <w:r>
        <w:rPr>
          <w:color w:val="2D2D2D"/>
          <w:spacing w:val="-15"/>
          <w:w w:val="110"/>
        </w:rPr>
        <w:t xml:space="preserve"> </w:t>
      </w:r>
      <w:r>
        <w:rPr>
          <w:color w:val="2D2D2D"/>
          <w:w w:val="110"/>
        </w:rPr>
        <w:t>appointed</w:t>
      </w:r>
      <w:r>
        <w:rPr>
          <w:color w:val="2D2D2D"/>
          <w:spacing w:val="-14"/>
          <w:w w:val="110"/>
        </w:rPr>
        <w:t xml:space="preserve"> </w:t>
      </w:r>
      <w:r>
        <w:rPr>
          <w:color w:val="2D2D2D"/>
          <w:w w:val="110"/>
        </w:rPr>
        <w:t>under</w:t>
      </w:r>
      <w:r>
        <w:rPr>
          <w:color w:val="2D2D2D"/>
          <w:spacing w:val="-12"/>
          <w:w w:val="110"/>
        </w:rPr>
        <w:t xml:space="preserve"> </w:t>
      </w:r>
      <w:r>
        <w:rPr>
          <w:color w:val="2D2D2D"/>
          <w:w w:val="110"/>
        </w:rPr>
        <w:t>Part</w:t>
      </w:r>
      <w:r>
        <w:rPr>
          <w:color w:val="2D2D2D"/>
          <w:spacing w:val="-13"/>
          <w:w w:val="110"/>
        </w:rPr>
        <w:t xml:space="preserve"> </w:t>
      </w:r>
      <w:r>
        <w:rPr>
          <w:color w:val="2D2D2D"/>
          <w:spacing w:val="-30"/>
          <w:w w:val="110"/>
        </w:rPr>
        <w:t>I</w:t>
      </w:r>
      <w:r>
        <w:rPr>
          <w:color w:val="2D2D2D"/>
          <w:w w:val="110"/>
        </w:rPr>
        <w:t>XD</w:t>
      </w:r>
      <w:r>
        <w:rPr>
          <w:color w:val="2D2D2D"/>
          <w:spacing w:val="-21"/>
          <w:w w:val="110"/>
        </w:rPr>
        <w:t xml:space="preserve"> </w:t>
      </w:r>
      <w:r>
        <w:rPr>
          <w:color w:val="2D2D2D"/>
          <w:w w:val="110"/>
        </w:rPr>
        <w:t>of</w:t>
      </w:r>
      <w:r>
        <w:rPr>
          <w:color w:val="2D2D2D"/>
          <w:spacing w:val="-20"/>
          <w:w w:val="110"/>
        </w:rPr>
        <w:t xml:space="preserve"> </w:t>
      </w:r>
      <w:r>
        <w:rPr>
          <w:color w:val="2D2D2D"/>
          <w:w w:val="110"/>
        </w:rPr>
        <w:t>the</w:t>
      </w:r>
      <w:r>
        <w:rPr>
          <w:color w:val="2D2D2D"/>
          <w:spacing w:val="-18"/>
          <w:w w:val="110"/>
        </w:rPr>
        <w:t xml:space="preserve"> </w:t>
      </w:r>
      <w:r>
        <w:rPr>
          <w:i/>
          <w:color w:val="2D2D2D"/>
          <w:w w:val="110"/>
        </w:rPr>
        <w:t>Environment</w:t>
      </w:r>
      <w:r>
        <w:rPr>
          <w:i/>
          <w:color w:val="2D2D2D"/>
          <w:spacing w:val="-10"/>
          <w:w w:val="110"/>
        </w:rPr>
        <w:t xml:space="preserve"> </w:t>
      </w:r>
      <w:r>
        <w:rPr>
          <w:i/>
          <w:color w:val="2D2D2D"/>
          <w:w w:val="110"/>
        </w:rPr>
        <w:t>Protection</w:t>
      </w:r>
      <w:r>
        <w:rPr>
          <w:i/>
          <w:color w:val="2D2D2D"/>
          <w:spacing w:val="-21"/>
          <w:w w:val="110"/>
        </w:rPr>
        <w:t xml:space="preserve"> </w:t>
      </w:r>
      <w:r>
        <w:rPr>
          <w:i/>
          <w:color w:val="2D2D2D"/>
          <w:w w:val="110"/>
        </w:rPr>
        <w:t>Act</w:t>
      </w:r>
      <w:r>
        <w:rPr>
          <w:i/>
          <w:color w:val="2D2D2D"/>
          <w:spacing w:val="-13"/>
          <w:w w:val="110"/>
        </w:rPr>
        <w:t xml:space="preserve"> </w:t>
      </w:r>
      <w:r>
        <w:rPr>
          <w:i/>
          <w:color w:val="2D2D2D"/>
          <w:spacing w:val="-37"/>
          <w:w w:val="110"/>
        </w:rPr>
        <w:t>1</w:t>
      </w:r>
      <w:r>
        <w:rPr>
          <w:i/>
          <w:color w:val="2D2D2D"/>
          <w:w w:val="110"/>
        </w:rPr>
        <w:t>970</w:t>
      </w:r>
      <w:r>
        <w:rPr>
          <w:i/>
          <w:color w:val="2D2D2D"/>
          <w:spacing w:val="-25"/>
          <w:w w:val="110"/>
        </w:rPr>
        <w:t xml:space="preserve"> </w:t>
      </w:r>
      <w:r>
        <w:rPr>
          <w:color w:val="2D2D2D"/>
          <w:w w:val="110"/>
        </w:rPr>
        <w:t>cannot</w:t>
      </w:r>
      <w:r>
        <w:rPr>
          <w:color w:val="2D2D2D"/>
          <w:spacing w:val="-14"/>
          <w:w w:val="110"/>
        </w:rPr>
        <w:t xml:space="preserve"> </w:t>
      </w:r>
      <w:r>
        <w:rPr>
          <w:color w:val="2D2D2D"/>
          <w:w w:val="110"/>
        </w:rPr>
        <w:t>be</w:t>
      </w:r>
      <w:r>
        <w:rPr>
          <w:color w:val="2D2D2D"/>
          <w:w w:val="101"/>
        </w:rPr>
        <w:t xml:space="preserve"> </w:t>
      </w:r>
      <w:r>
        <w:rPr>
          <w:color w:val="2D2D2D"/>
          <w:w w:val="110"/>
        </w:rPr>
        <w:t>retained</w:t>
      </w:r>
      <w:r>
        <w:rPr>
          <w:color w:val="2D2D2D"/>
          <w:spacing w:val="-13"/>
          <w:w w:val="110"/>
        </w:rPr>
        <w:t xml:space="preserve"> </w:t>
      </w:r>
      <w:r>
        <w:rPr>
          <w:color w:val="2D2D2D"/>
          <w:w w:val="110"/>
        </w:rPr>
        <w:t>for</w:t>
      </w:r>
      <w:r>
        <w:rPr>
          <w:color w:val="2D2D2D"/>
          <w:spacing w:val="-4"/>
          <w:w w:val="110"/>
        </w:rPr>
        <w:t xml:space="preserve"> </w:t>
      </w:r>
      <w:r>
        <w:rPr>
          <w:color w:val="2D2D2D"/>
          <w:w w:val="110"/>
        </w:rPr>
        <w:t>any</w:t>
      </w:r>
      <w:r>
        <w:rPr>
          <w:color w:val="2D2D2D"/>
          <w:spacing w:val="-4"/>
          <w:w w:val="110"/>
        </w:rPr>
        <w:t xml:space="preserve"> </w:t>
      </w:r>
      <w:r>
        <w:rPr>
          <w:color w:val="2D2D2D"/>
          <w:w w:val="110"/>
        </w:rPr>
        <w:t>of</w:t>
      </w:r>
      <w:r>
        <w:rPr>
          <w:color w:val="2D2D2D"/>
          <w:spacing w:val="-13"/>
          <w:w w:val="110"/>
        </w:rPr>
        <w:t xml:space="preserve"> </w:t>
      </w:r>
      <w:r>
        <w:rPr>
          <w:color w:val="2D2D2D"/>
          <w:w w:val="110"/>
        </w:rPr>
        <w:t>the</w:t>
      </w:r>
      <w:r>
        <w:rPr>
          <w:color w:val="2D2D2D"/>
          <w:spacing w:val="-2"/>
          <w:w w:val="110"/>
        </w:rPr>
        <w:t xml:space="preserve"> </w:t>
      </w:r>
      <w:r>
        <w:rPr>
          <w:color w:val="2D2D2D"/>
          <w:w w:val="110"/>
        </w:rPr>
        <w:t>requirements</w:t>
      </w:r>
      <w:r>
        <w:rPr>
          <w:color w:val="2D2D2D"/>
          <w:spacing w:val="-8"/>
          <w:w w:val="110"/>
        </w:rPr>
        <w:t xml:space="preserve"> </w:t>
      </w:r>
      <w:r>
        <w:rPr>
          <w:color w:val="2D2D2D"/>
          <w:w w:val="110"/>
        </w:rPr>
        <w:t>under</w:t>
      </w:r>
      <w:r>
        <w:rPr>
          <w:color w:val="2D2D2D"/>
          <w:spacing w:val="-12"/>
          <w:w w:val="110"/>
        </w:rPr>
        <w:t xml:space="preserve"> </w:t>
      </w:r>
      <w:r>
        <w:rPr>
          <w:color w:val="2D2D2D"/>
          <w:w w:val="110"/>
        </w:rPr>
        <w:t>conditions</w:t>
      </w:r>
      <w:r>
        <w:rPr>
          <w:color w:val="2D2D2D"/>
          <w:spacing w:val="-8"/>
          <w:w w:val="110"/>
        </w:rPr>
        <w:t xml:space="preserve"> </w:t>
      </w:r>
      <w:r>
        <w:rPr>
          <w:color w:val="2D2D2D"/>
          <w:w w:val="110"/>
        </w:rPr>
        <w:t>29</w:t>
      </w:r>
      <w:r>
        <w:rPr>
          <w:color w:val="2D2D2D"/>
          <w:spacing w:val="-8"/>
          <w:w w:val="110"/>
        </w:rPr>
        <w:t xml:space="preserve"> </w:t>
      </w:r>
      <w:r>
        <w:rPr>
          <w:color w:val="2D2D2D"/>
          <w:w w:val="110"/>
        </w:rPr>
        <w:t>and</w:t>
      </w:r>
      <w:r>
        <w:rPr>
          <w:color w:val="2D2D2D"/>
          <w:spacing w:val="-4"/>
          <w:w w:val="110"/>
        </w:rPr>
        <w:t xml:space="preserve"> </w:t>
      </w:r>
      <w:r>
        <w:rPr>
          <w:color w:val="2D2D2D"/>
          <w:w w:val="110"/>
        </w:rPr>
        <w:t>30</w:t>
      </w:r>
      <w:r>
        <w:rPr>
          <w:color w:val="545454"/>
          <w:w w:val="110"/>
        </w:rPr>
        <w:t>,</w:t>
      </w:r>
      <w:r>
        <w:rPr>
          <w:color w:val="545454"/>
          <w:spacing w:val="-32"/>
          <w:w w:val="110"/>
        </w:rPr>
        <w:t xml:space="preserve"> </w:t>
      </w:r>
      <w:r>
        <w:rPr>
          <w:color w:val="2D2D2D"/>
          <w:spacing w:val="-2"/>
          <w:w w:val="110"/>
        </w:rPr>
        <w:t>wri</w:t>
      </w:r>
      <w:r>
        <w:rPr>
          <w:color w:val="2D2D2D"/>
          <w:spacing w:val="-1"/>
          <w:w w:val="110"/>
        </w:rPr>
        <w:t>tten</w:t>
      </w:r>
      <w:r>
        <w:rPr>
          <w:color w:val="2D2D2D"/>
          <w:spacing w:val="-10"/>
          <w:w w:val="110"/>
        </w:rPr>
        <w:t xml:space="preserve"> </w:t>
      </w:r>
      <w:r>
        <w:rPr>
          <w:color w:val="2D2D2D"/>
          <w:w w:val="110"/>
        </w:rPr>
        <w:t>consent</w:t>
      </w:r>
      <w:r>
        <w:rPr>
          <w:color w:val="2D2D2D"/>
          <w:spacing w:val="1"/>
          <w:w w:val="110"/>
        </w:rPr>
        <w:t xml:space="preserve"> </w:t>
      </w:r>
      <w:r>
        <w:rPr>
          <w:color w:val="2D2D2D"/>
          <w:w w:val="110"/>
        </w:rPr>
        <w:t>of</w:t>
      </w:r>
      <w:r>
        <w:rPr>
          <w:color w:val="2D2D2D"/>
          <w:spacing w:val="-18"/>
          <w:w w:val="110"/>
        </w:rPr>
        <w:t xml:space="preserve"> </w:t>
      </w:r>
      <w:r>
        <w:rPr>
          <w:color w:val="2D2D2D"/>
          <w:w w:val="110"/>
        </w:rPr>
        <w:t>the</w:t>
      </w:r>
      <w:r>
        <w:rPr>
          <w:color w:val="2D2D2D"/>
          <w:spacing w:val="28"/>
          <w:w w:val="107"/>
        </w:rPr>
        <w:t xml:space="preserve"> </w:t>
      </w:r>
      <w:r>
        <w:rPr>
          <w:color w:val="2D2D2D"/>
          <w:w w:val="110"/>
        </w:rPr>
        <w:t>responsible</w:t>
      </w:r>
      <w:r>
        <w:rPr>
          <w:color w:val="2D2D2D"/>
          <w:spacing w:val="-34"/>
          <w:w w:val="110"/>
        </w:rPr>
        <w:t xml:space="preserve"> </w:t>
      </w:r>
      <w:r>
        <w:rPr>
          <w:color w:val="2D2D2D"/>
          <w:w w:val="110"/>
        </w:rPr>
        <w:t>authority</w:t>
      </w:r>
      <w:r>
        <w:rPr>
          <w:color w:val="2D2D2D"/>
          <w:spacing w:val="-24"/>
          <w:w w:val="110"/>
        </w:rPr>
        <w:t xml:space="preserve"> </w:t>
      </w:r>
      <w:r>
        <w:rPr>
          <w:color w:val="2D2D2D"/>
          <w:w w:val="110"/>
        </w:rPr>
        <w:t>may</w:t>
      </w:r>
      <w:r>
        <w:rPr>
          <w:color w:val="2D2D2D"/>
          <w:spacing w:val="-32"/>
          <w:w w:val="110"/>
        </w:rPr>
        <w:t xml:space="preserve"> </w:t>
      </w:r>
      <w:r>
        <w:rPr>
          <w:color w:val="2D2D2D"/>
          <w:w w:val="110"/>
        </w:rPr>
        <w:t>be</w:t>
      </w:r>
      <w:r>
        <w:rPr>
          <w:color w:val="2D2D2D"/>
          <w:spacing w:val="-32"/>
          <w:w w:val="110"/>
        </w:rPr>
        <w:t xml:space="preserve"> </w:t>
      </w:r>
      <w:r>
        <w:rPr>
          <w:color w:val="2D2D2D"/>
          <w:w w:val="110"/>
        </w:rPr>
        <w:t>sought</w:t>
      </w:r>
      <w:r>
        <w:rPr>
          <w:color w:val="2D2D2D"/>
          <w:spacing w:val="-28"/>
          <w:w w:val="110"/>
        </w:rPr>
        <w:t xml:space="preserve"> </w:t>
      </w:r>
      <w:r>
        <w:rPr>
          <w:color w:val="2D2D2D"/>
          <w:w w:val="110"/>
        </w:rPr>
        <w:t>to</w:t>
      </w:r>
      <w:r>
        <w:rPr>
          <w:color w:val="2D2D2D"/>
          <w:spacing w:val="-27"/>
          <w:w w:val="110"/>
        </w:rPr>
        <w:t xml:space="preserve"> </w:t>
      </w:r>
      <w:r>
        <w:rPr>
          <w:color w:val="2D2D2D"/>
          <w:spacing w:val="-2"/>
          <w:w w:val="110"/>
        </w:rPr>
        <w:t>provide</w:t>
      </w:r>
      <w:r>
        <w:rPr>
          <w:color w:val="2D2D2D"/>
          <w:spacing w:val="-29"/>
          <w:w w:val="110"/>
        </w:rPr>
        <w:t xml:space="preserve"> </w:t>
      </w:r>
      <w:r>
        <w:rPr>
          <w:color w:val="2D2D2D"/>
          <w:w w:val="110"/>
        </w:rPr>
        <w:t>a</w:t>
      </w:r>
      <w:r>
        <w:rPr>
          <w:color w:val="2D2D2D"/>
          <w:spacing w:val="-25"/>
          <w:w w:val="110"/>
        </w:rPr>
        <w:t xml:space="preserve"> </w:t>
      </w:r>
      <w:r>
        <w:rPr>
          <w:color w:val="2D2D2D"/>
          <w:w w:val="110"/>
        </w:rPr>
        <w:t>peer</w:t>
      </w:r>
      <w:r>
        <w:rPr>
          <w:color w:val="2D2D2D"/>
          <w:spacing w:val="-29"/>
          <w:w w:val="110"/>
        </w:rPr>
        <w:t xml:space="preserve"> </w:t>
      </w:r>
      <w:r>
        <w:rPr>
          <w:color w:val="2D2D2D"/>
          <w:spacing w:val="-3"/>
          <w:w w:val="110"/>
        </w:rPr>
        <w:t>review</w:t>
      </w:r>
      <w:r>
        <w:rPr>
          <w:color w:val="2D2D2D"/>
          <w:spacing w:val="-31"/>
          <w:w w:val="110"/>
        </w:rPr>
        <w:t xml:space="preserve"> </w:t>
      </w:r>
      <w:r>
        <w:rPr>
          <w:color w:val="2D2D2D"/>
          <w:w w:val="110"/>
        </w:rPr>
        <w:t>from</w:t>
      </w:r>
      <w:r>
        <w:rPr>
          <w:color w:val="2D2D2D"/>
          <w:spacing w:val="-27"/>
          <w:w w:val="110"/>
        </w:rPr>
        <w:t xml:space="preserve"> </w:t>
      </w:r>
      <w:r>
        <w:rPr>
          <w:color w:val="2D2D2D"/>
          <w:w w:val="110"/>
        </w:rPr>
        <w:t>a</w:t>
      </w:r>
      <w:r>
        <w:rPr>
          <w:color w:val="2D2D2D"/>
          <w:spacing w:val="-25"/>
          <w:w w:val="110"/>
        </w:rPr>
        <w:t xml:space="preserve"> </w:t>
      </w:r>
      <w:r>
        <w:rPr>
          <w:color w:val="3F3F3F"/>
          <w:w w:val="110"/>
        </w:rPr>
        <w:t>suitably</w:t>
      </w:r>
      <w:r>
        <w:rPr>
          <w:color w:val="3F3F3F"/>
          <w:spacing w:val="-32"/>
          <w:w w:val="110"/>
        </w:rPr>
        <w:t xml:space="preserve"> </w:t>
      </w:r>
      <w:r>
        <w:rPr>
          <w:color w:val="2D2D2D"/>
          <w:spacing w:val="-2"/>
          <w:w w:val="110"/>
        </w:rPr>
        <w:t>qualified</w:t>
      </w:r>
      <w:r>
        <w:rPr>
          <w:color w:val="2D2D2D"/>
          <w:spacing w:val="-34"/>
          <w:w w:val="110"/>
        </w:rPr>
        <w:t xml:space="preserve"> </w:t>
      </w:r>
      <w:r>
        <w:rPr>
          <w:color w:val="2D2D2D"/>
          <w:w w:val="110"/>
        </w:rPr>
        <w:t>and</w:t>
      </w:r>
      <w:r>
        <w:rPr>
          <w:color w:val="2D2D2D"/>
          <w:spacing w:val="49"/>
          <w:w w:val="101"/>
        </w:rPr>
        <w:t xml:space="preserve"> </w:t>
      </w:r>
      <w:r>
        <w:rPr>
          <w:color w:val="2D2D2D"/>
        </w:rPr>
        <w:t>exper</w:t>
      </w:r>
      <w:r>
        <w:rPr>
          <w:color w:val="2D2D2D"/>
          <w:spacing w:val="-2"/>
        </w:rPr>
        <w:t>i</w:t>
      </w:r>
      <w:r>
        <w:rPr>
          <w:color w:val="2D2D2D"/>
        </w:rPr>
        <w:t>enced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independent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acoust</w:t>
      </w:r>
      <w:r>
        <w:rPr>
          <w:color w:val="2D2D2D"/>
          <w:spacing w:val="8"/>
        </w:rPr>
        <w:t>i</w:t>
      </w:r>
      <w:r>
        <w:rPr>
          <w:color w:val="2D2D2D"/>
        </w:rPr>
        <w:t>c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engineer</w:t>
      </w:r>
      <w:r>
        <w:rPr>
          <w:color w:val="2D2D2D"/>
          <w:spacing w:val="6"/>
        </w:rPr>
        <w:t xml:space="preserve"> </w:t>
      </w:r>
      <w:r>
        <w:rPr>
          <w:color w:val="2D2D2D"/>
          <w:spacing w:val="-20"/>
        </w:rPr>
        <w:t>i</w:t>
      </w:r>
      <w:r>
        <w:rPr>
          <w:color w:val="2D2D2D"/>
        </w:rPr>
        <w:t>nstead.</w:t>
      </w:r>
    </w:p>
    <w:p w14:paraId="13EDDC5A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C5B" w14:textId="77777777" w:rsidR="00A5052B" w:rsidRDefault="00A72E41">
      <w:pPr>
        <w:pStyle w:val="BodyText"/>
        <w:numPr>
          <w:ilvl w:val="0"/>
          <w:numId w:val="17"/>
        </w:numPr>
        <w:tabs>
          <w:tab w:val="left" w:pos="457"/>
        </w:tabs>
        <w:spacing w:line="321" w:lineRule="auto"/>
        <w:ind w:left="470" w:right="512" w:hanging="357"/>
        <w:jc w:val="both"/>
      </w:pPr>
      <w:r>
        <w:rPr>
          <w:color w:val="2D2D2D"/>
          <w:w w:val="105"/>
        </w:rPr>
        <w:t>The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spacing w:val="-1"/>
          <w:w w:val="105"/>
        </w:rPr>
        <w:t>environmental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auditor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or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peer</w:t>
      </w:r>
      <w:r>
        <w:rPr>
          <w:color w:val="2D2D2D"/>
          <w:spacing w:val="-2"/>
          <w:w w:val="105"/>
        </w:rPr>
        <w:t xml:space="preserve"> </w:t>
      </w:r>
      <w:r>
        <w:rPr>
          <w:color w:val="1C1C1C"/>
          <w:spacing w:val="-1"/>
          <w:w w:val="105"/>
        </w:rPr>
        <w:t>r</w:t>
      </w:r>
      <w:r>
        <w:rPr>
          <w:color w:val="3F3F3F"/>
          <w:spacing w:val="-2"/>
          <w:w w:val="105"/>
        </w:rPr>
        <w:t>eviewer</w:t>
      </w:r>
      <w:r>
        <w:rPr>
          <w:color w:val="3F3F3F"/>
          <w:spacing w:val="8"/>
          <w:w w:val="105"/>
        </w:rPr>
        <w:t xml:space="preserve"> </w:t>
      </w:r>
      <w:r>
        <w:rPr>
          <w:color w:val="2D2D2D"/>
          <w:w w:val="105"/>
        </w:rPr>
        <w:t>must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be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different</w:t>
      </w:r>
      <w:r>
        <w:rPr>
          <w:color w:val="2D2D2D"/>
          <w:spacing w:val="5"/>
          <w:w w:val="105"/>
        </w:rPr>
        <w:t xml:space="preserve"> </w:t>
      </w:r>
      <w:r>
        <w:rPr>
          <w:color w:val="3F3F3F"/>
          <w:w w:val="105"/>
        </w:rPr>
        <w:t>author</w:t>
      </w:r>
      <w:r>
        <w:rPr>
          <w:color w:val="3F3F3F"/>
          <w:spacing w:val="1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author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30"/>
          <w:w w:val="102"/>
        </w:rPr>
        <w:t xml:space="preserve"> </w:t>
      </w:r>
      <w:r>
        <w:rPr>
          <w:color w:val="2D2D2D"/>
          <w:w w:val="105"/>
        </w:rPr>
        <w:t>report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spacing w:val="-2"/>
          <w:w w:val="105"/>
        </w:rPr>
        <w:t>bei</w:t>
      </w:r>
      <w:r>
        <w:rPr>
          <w:color w:val="2D2D2D"/>
          <w:spacing w:val="-3"/>
          <w:w w:val="105"/>
        </w:rPr>
        <w:t>ng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spacing w:val="-1"/>
          <w:w w:val="105"/>
        </w:rPr>
        <w:t>revi</w:t>
      </w:r>
      <w:r>
        <w:rPr>
          <w:color w:val="2D2D2D"/>
          <w:spacing w:val="-2"/>
          <w:w w:val="105"/>
        </w:rPr>
        <w:t>ewed</w:t>
      </w:r>
      <w:r>
        <w:rPr>
          <w:color w:val="2D2D2D"/>
          <w:spacing w:val="-21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must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make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an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appropriate</w:t>
      </w:r>
      <w:r>
        <w:rPr>
          <w:color w:val="2D2D2D"/>
          <w:spacing w:val="-25"/>
          <w:w w:val="105"/>
        </w:rPr>
        <w:t xml:space="preserve"> </w:t>
      </w:r>
      <w:r>
        <w:rPr>
          <w:color w:val="3F3F3F"/>
          <w:w w:val="105"/>
        </w:rPr>
        <w:t>conflict</w:t>
      </w:r>
      <w:r>
        <w:rPr>
          <w:color w:val="3F3F3F"/>
          <w:spacing w:val="-19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interest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declaration.</w:t>
      </w:r>
    </w:p>
    <w:p w14:paraId="13EDDC5C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C5D" w14:textId="77777777" w:rsidR="00A5052B" w:rsidRDefault="00A72E41">
      <w:pPr>
        <w:ind w:left="11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D2D2D"/>
          <w:w w:val="90"/>
          <w:sz w:val="19"/>
        </w:rPr>
        <w:t>SHADOW</w:t>
      </w:r>
      <w:r>
        <w:rPr>
          <w:rFonts w:ascii="Arial"/>
          <w:b/>
          <w:color w:val="2D2D2D"/>
          <w:spacing w:val="23"/>
          <w:w w:val="90"/>
          <w:sz w:val="19"/>
        </w:rPr>
        <w:t xml:space="preserve"> </w:t>
      </w:r>
      <w:r>
        <w:rPr>
          <w:rFonts w:ascii="Arial"/>
          <w:b/>
          <w:color w:val="2D2D2D"/>
          <w:w w:val="90"/>
          <w:sz w:val="19"/>
        </w:rPr>
        <w:t>FLICKER</w:t>
      </w:r>
    </w:p>
    <w:p w14:paraId="13EDDC5E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5F" w14:textId="77777777" w:rsidR="00A5052B" w:rsidRDefault="00A72E41">
      <w:pPr>
        <w:pStyle w:val="BodyText"/>
        <w:numPr>
          <w:ilvl w:val="0"/>
          <w:numId w:val="17"/>
        </w:numPr>
        <w:tabs>
          <w:tab w:val="left" w:pos="464"/>
        </w:tabs>
        <w:spacing w:before="117" w:line="318" w:lineRule="auto"/>
        <w:ind w:left="463" w:right="587" w:hanging="350"/>
        <w:jc w:val="left"/>
      </w:pPr>
      <w:r>
        <w:rPr>
          <w:color w:val="2D2D2D"/>
          <w:w w:val="105"/>
        </w:rPr>
        <w:t>Shadow</w:t>
      </w:r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flicker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from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faci</w:t>
      </w:r>
      <w:r>
        <w:rPr>
          <w:color w:val="2D2D2D"/>
          <w:spacing w:val="12"/>
          <w:w w:val="105"/>
        </w:rPr>
        <w:t>l</w:t>
      </w:r>
      <w:r>
        <w:rPr>
          <w:color w:val="2D2D2D"/>
          <w:spacing w:val="-24"/>
          <w:w w:val="105"/>
        </w:rPr>
        <w:t>i</w:t>
      </w:r>
      <w:r>
        <w:rPr>
          <w:color w:val="2D2D2D"/>
          <w:w w:val="105"/>
        </w:rPr>
        <w:t>ty</w:t>
      </w:r>
      <w:r>
        <w:rPr>
          <w:color w:val="2D2D2D"/>
          <w:spacing w:val="-21"/>
          <w:w w:val="105"/>
        </w:rPr>
        <w:t xml:space="preserve"> </w:t>
      </w:r>
      <w:r>
        <w:rPr>
          <w:color w:val="1C1C1C"/>
          <w:w w:val="105"/>
        </w:rPr>
        <w:t>m</w:t>
      </w:r>
      <w:r>
        <w:rPr>
          <w:color w:val="1C1C1C"/>
          <w:spacing w:val="-12"/>
          <w:w w:val="105"/>
        </w:rPr>
        <w:t>u</w:t>
      </w:r>
      <w:r>
        <w:rPr>
          <w:color w:val="3F3F3F"/>
          <w:w w:val="105"/>
        </w:rPr>
        <w:t>st</w:t>
      </w:r>
      <w:r>
        <w:rPr>
          <w:color w:val="3F3F3F"/>
          <w:spacing w:val="-26"/>
          <w:w w:val="105"/>
        </w:rPr>
        <w:t xml:space="preserve"> </w:t>
      </w:r>
      <w:r>
        <w:rPr>
          <w:color w:val="2D2D2D"/>
          <w:w w:val="105"/>
        </w:rPr>
        <w:t>not</w:t>
      </w:r>
      <w:r>
        <w:rPr>
          <w:color w:val="2D2D2D"/>
          <w:spacing w:val="-34"/>
          <w:w w:val="105"/>
        </w:rPr>
        <w:t xml:space="preserve"> </w:t>
      </w:r>
      <w:r>
        <w:rPr>
          <w:color w:val="2D2D2D"/>
          <w:w w:val="105"/>
        </w:rPr>
        <w:t>exceed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30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hours</w:t>
      </w:r>
      <w:r>
        <w:rPr>
          <w:color w:val="2D2D2D"/>
          <w:spacing w:val="-31"/>
          <w:w w:val="105"/>
        </w:rPr>
        <w:t xml:space="preserve"> </w:t>
      </w:r>
      <w:r>
        <w:rPr>
          <w:color w:val="1C1C1C"/>
          <w:w w:val="105"/>
        </w:rPr>
        <w:t>per</w:t>
      </w:r>
      <w:r>
        <w:rPr>
          <w:color w:val="1C1C1C"/>
          <w:spacing w:val="-30"/>
          <w:w w:val="105"/>
        </w:rPr>
        <w:t xml:space="preserve"> </w:t>
      </w:r>
      <w:r>
        <w:rPr>
          <w:color w:val="2D2D2D"/>
          <w:w w:val="105"/>
        </w:rPr>
        <w:t>annum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05"/>
        </w:rPr>
        <w:t>at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any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dwelling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ex</w:t>
      </w:r>
      <w:r>
        <w:rPr>
          <w:color w:val="2D2D2D"/>
          <w:spacing w:val="-2"/>
          <w:w w:val="105"/>
        </w:rPr>
        <w:t>i</w:t>
      </w:r>
      <w:r>
        <w:rPr>
          <w:color w:val="2D2D2D"/>
          <w:w w:val="105"/>
        </w:rPr>
        <w:t>sting</w:t>
      </w:r>
      <w:r>
        <w:rPr>
          <w:color w:val="2D2D2D"/>
          <w:w w:val="103"/>
        </w:rPr>
        <w:t xml:space="preserve"> </w:t>
      </w:r>
      <w:r>
        <w:rPr>
          <w:color w:val="2D2D2D"/>
          <w:w w:val="105"/>
        </w:rPr>
        <w:t>at</w:t>
      </w:r>
      <w:r>
        <w:rPr>
          <w:color w:val="2D2D2D"/>
          <w:spacing w:val="-19"/>
          <w:w w:val="105"/>
        </w:rPr>
        <w:t xml:space="preserve"> </w:t>
      </w:r>
      <w:r>
        <w:rPr>
          <w:color w:val="3F3F3F"/>
          <w:spacing w:val="-52"/>
          <w:w w:val="105"/>
        </w:rPr>
        <w:t>1</w:t>
      </w:r>
      <w:r>
        <w:rPr>
          <w:color w:val="3F3F3F"/>
          <w:w w:val="105"/>
        </w:rPr>
        <w:t>7</w:t>
      </w:r>
      <w:r>
        <w:rPr>
          <w:color w:val="3F3F3F"/>
          <w:spacing w:val="-32"/>
          <w:w w:val="105"/>
        </w:rPr>
        <w:t xml:space="preserve"> </w:t>
      </w:r>
      <w:r>
        <w:rPr>
          <w:color w:val="2D2D2D"/>
          <w:w w:val="105"/>
        </w:rPr>
        <w:t>August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20</w:t>
      </w:r>
      <w:r>
        <w:rPr>
          <w:color w:val="2D2D2D"/>
          <w:spacing w:val="-25"/>
          <w:w w:val="105"/>
        </w:rPr>
        <w:t>1</w:t>
      </w:r>
      <w:r>
        <w:rPr>
          <w:color w:val="2D2D2D"/>
          <w:w w:val="105"/>
        </w:rPr>
        <w:t>7,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un</w:t>
      </w:r>
      <w:r>
        <w:rPr>
          <w:color w:val="2D2D2D"/>
          <w:spacing w:val="-9"/>
          <w:w w:val="105"/>
        </w:rPr>
        <w:t>l</w:t>
      </w:r>
      <w:r>
        <w:rPr>
          <w:color w:val="2D2D2D"/>
          <w:w w:val="105"/>
        </w:rPr>
        <w:t>ess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operator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has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entered</w:t>
      </w:r>
      <w:r>
        <w:rPr>
          <w:color w:val="2D2D2D"/>
          <w:spacing w:val="-18"/>
          <w:w w:val="105"/>
        </w:rPr>
        <w:t xml:space="preserve"> </w:t>
      </w:r>
      <w:r>
        <w:rPr>
          <w:color w:val="3F3F3F"/>
          <w:spacing w:val="-18"/>
          <w:w w:val="105"/>
        </w:rPr>
        <w:t>i</w:t>
      </w:r>
      <w:r>
        <w:rPr>
          <w:color w:val="3F3F3F"/>
          <w:w w:val="105"/>
        </w:rPr>
        <w:t>nto</w:t>
      </w:r>
      <w:r>
        <w:rPr>
          <w:color w:val="3F3F3F"/>
          <w:spacing w:val="-31"/>
          <w:w w:val="105"/>
        </w:rPr>
        <w:t xml:space="preserve"> </w:t>
      </w:r>
      <w:r>
        <w:rPr>
          <w:color w:val="2D2D2D"/>
          <w:w w:val="105"/>
        </w:rPr>
        <w:t>an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05"/>
        </w:rPr>
        <w:t>agreement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w</w:t>
      </w:r>
      <w:r>
        <w:rPr>
          <w:color w:val="2D2D2D"/>
          <w:spacing w:val="-4"/>
          <w:w w:val="105"/>
        </w:rPr>
        <w:t>i</w:t>
      </w:r>
      <w:r>
        <w:rPr>
          <w:color w:val="2D2D2D"/>
          <w:w w:val="105"/>
        </w:rPr>
        <w:t>th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4"/>
          <w:w w:val="105"/>
        </w:rPr>
        <w:t xml:space="preserve"> </w:t>
      </w:r>
      <w:r>
        <w:rPr>
          <w:color w:val="3F3F3F"/>
          <w:w w:val="105"/>
        </w:rPr>
        <w:t>re</w:t>
      </w:r>
      <w:r>
        <w:rPr>
          <w:color w:val="3F3F3F"/>
          <w:spacing w:val="-11"/>
          <w:w w:val="105"/>
        </w:rPr>
        <w:t>l</w:t>
      </w:r>
      <w:r>
        <w:rPr>
          <w:color w:val="3F3F3F"/>
          <w:w w:val="105"/>
        </w:rPr>
        <w:t>evant</w:t>
      </w:r>
      <w:r>
        <w:rPr>
          <w:color w:val="3F3F3F"/>
          <w:w w:val="98"/>
        </w:rPr>
        <w:t xml:space="preserve"> </w:t>
      </w:r>
      <w:r>
        <w:rPr>
          <w:color w:val="2D2D2D"/>
          <w:spacing w:val="-20"/>
          <w:w w:val="105"/>
        </w:rPr>
        <w:t>l</w:t>
      </w:r>
      <w:r>
        <w:rPr>
          <w:color w:val="2D2D2D"/>
          <w:w w:val="105"/>
        </w:rPr>
        <w:t>andowner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waiv</w:t>
      </w:r>
      <w:r>
        <w:rPr>
          <w:color w:val="2D2D2D"/>
          <w:spacing w:val="13"/>
          <w:w w:val="105"/>
        </w:rPr>
        <w:t>i</w:t>
      </w:r>
      <w:r>
        <w:rPr>
          <w:color w:val="2D2D2D"/>
          <w:w w:val="105"/>
        </w:rPr>
        <w:t>ng</w:t>
      </w:r>
      <w:r>
        <w:rPr>
          <w:color w:val="2D2D2D"/>
          <w:spacing w:val="-38"/>
          <w:w w:val="105"/>
        </w:rPr>
        <w:t xml:space="preserve"> </w:t>
      </w:r>
      <w:r>
        <w:rPr>
          <w:color w:val="2D2D2D"/>
          <w:w w:val="105"/>
        </w:rPr>
        <w:t>th</w:t>
      </w:r>
      <w:r>
        <w:rPr>
          <w:color w:val="2D2D2D"/>
          <w:spacing w:val="-1"/>
          <w:w w:val="105"/>
        </w:rPr>
        <w:t>i</w:t>
      </w:r>
      <w:r>
        <w:rPr>
          <w:color w:val="2D2D2D"/>
          <w:w w:val="105"/>
        </w:rPr>
        <w:t>s</w:t>
      </w:r>
      <w:r>
        <w:rPr>
          <w:color w:val="2D2D2D"/>
          <w:spacing w:val="-30"/>
          <w:w w:val="105"/>
        </w:rPr>
        <w:t xml:space="preserve"> </w:t>
      </w:r>
      <w:r>
        <w:rPr>
          <w:color w:val="2D2D2D"/>
          <w:w w:val="105"/>
        </w:rPr>
        <w:t>requ</w:t>
      </w:r>
      <w:r>
        <w:rPr>
          <w:color w:val="2D2D2D"/>
          <w:spacing w:val="-7"/>
          <w:w w:val="105"/>
        </w:rPr>
        <w:t>i</w:t>
      </w:r>
      <w:r>
        <w:rPr>
          <w:color w:val="2D2D2D"/>
          <w:w w:val="105"/>
        </w:rPr>
        <w:t>remen</w:t>
      </w:r>
      <w:r>
        <w:rPr>
          <w:color w:val="2D2D2D"/>
          <w:spacing w:val="16"/>
          <w:w w:val="105"/>
        </w:rPr>
        <w:t>t</w:t>
      </w:r>
      <w:r>
        <w:rPr>
          <w:color w:val="545454"/>
          <w:w w:val="105"/>
        </w:rPr>
        <w:t>.</w:t>
      </w:r>
      <w:r>
        <w:rPr>
          <w:color w:val="545454"/>
          <w:spacing w:val="-41"/>
          <w:w w:val="105"/>
        </w:rPr>
        <w:t xml:space="preserve"> </w:t>
      </w:r>
      <w:r>
        <w:rPr>
          <w:color w:val="2D2D2D"/>
          <w:w w:val="105"/>
        </w:rPr>
        <w:t>Ev</w:t>
      </w:r>
      <w:r>
        <w:rPr>
          <w:color w:val="2D2D2D"/>
          <w:spacing w:val="-10"/>
          <w:w w:val="105"/>
        </w:rPr>
        <w:t>i</w:t>
      </w:r>
      <w:r>
        <w:rPr>
          <w:color w:val="2D2D2D"/>
          <w:w w:val="105"/>
        </w:rPr>
        <w:t>dence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3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agreement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must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be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prov</w:t>
      </w:r>
      <w:r>
        <w:rPr>
          <w:color w:val="2D2D2D"/>
          <w:spacing w:val="-5"/>
          <w:w w:val="105"/>
        </w:rPr>
        <w:t>i</w:t>
      </w:r>
      <w:r>
        <w:rPr>
          <w:color w:val="2D2D2D"/>
          <w:w w:val="105"/>
        </w:rPr>
        <w:t>ded</w:t>
      </w:r>
      <w:r>
        <w:rPr>
          <w:color w:val="2D2D2D"/>
          <w:spacing w:val="-30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29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w w:val="104"/>
        </w:rPr>
        <w:t xml:space="preserve"> </w:t>
      </w:r>
      <w:r>
        <w:rPr>
          <w:color w:val="2D2D2D"/>
          <w:w w:val="105"/>
        </w:rPr>
        <w:t>sat</w:t>
      </w:r>
      <w:r>
        <w:rPr>
          <w:color w:val="2D2D2D"/>
          <w:spacing w:val="-9"/>
          <w:w w:val="105"/>
        </w:rPr>
        <w:t>i</w:t>
      </w:r>
      <w:r>
        <w:rPr>
          <w:color w:val="2D2D2D"/>
          <w:w w:val="105"/>
        </w:rPr>
        <w:t>sfact</w:t>
      </w:r>
      <w:r>
        <w:rPr>
          <w:color w:val="2D2D2D"/>
          <w:spacing w:val="-6"/>
          <w:w w:val="105"/>
        </w:rPr>
        <w:t>i</w:t>
      </w:r>
      <w:r>
        <w:rPr>
          <w:color w:val="2D2D2D"/>
          <w:w w:val="105"/>
        </w:rPr>
        <w:t>on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respon</w:t>
      </w:r>
      <w:r>
        <w:rPr>
          <w:color w:val="2D2D2D"/>
          <w:spacing w:val="9"/>
          <w:w w:val="105"/>
        </w:rPr>
        <w:t>s</w:t>
      </w:r>
      <w:r>
        <w:rPr>
          <w:color w:val="545454"/>
          <w:spacing w:val="-20"/>
          <w:w w:val="105"/>
        </w:rPr>
        <w:t>i</w:t>
      </w:r>
      <w:r>
        <w:rPr>
          <w:color w:val="2D2D2D"/>
          <w:w w:val="105"/>
        </w:rPr>
        <w:t>b</w:t>
      </w:r>
      <w:r>
        <w:rPr>
          <w:color w:val="2D2D2D"/>
          <w:spacing w:val="-13"/>
          <w:w w:val="105"/>
        </w:rPr>
        <w:t>l</w:t>
      </w:r>
      <w:r>
        <w:rPr>
          <w:color w:val="2D2D2D"/>
          <w:w w:val="105"/>
        </w:rPr>
        <w:t>e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authority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upon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request,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be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form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that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app</w:t>
      </w:r>
      <w:r>
        <w:rPr>
          <w:color w:val="2D2D2D"/>
          <w:spacing w:val="7"/>
          <w:w w:val="105"/>
        </w:rPr>
        <w:t>l</w:t>
      </w:r>
      <w:r>
        <w:rPr>
          <w:color w:val="2D2D2D"/>
          <w:spacing w:val="-20"/>
          <w:w w:val="105"/>
        </w:rPr>
        <w:t>i</w:t>
      </w:r>
      <w:r>
        <w:rPr>
          <w:color w:val="2D2D2D"/>
          <w:w w:val="105"/>
        </w:rPr>
        <w:t>es</w:t>
      </w:r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w w:val="104"/>
        </w:rPr>
        <w:t xml:space="preserve"> </w:t>
      </w:r>
      <w:r>
        <w:rPr>
          <w:color w:val="2D2D2D"/>
          <w:spacing w:val="-20"/>
          <w:w w:val="105"/>
        </w:rPr>
        <w:t>l</w:t>
      </w:r>
      <w:r>
        <w:rPr>
          <w:color w:val="2D2D2D"/>
          <w:w w:val="105"/>
        </w:rPr>
        <w:t>and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for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life</w:t>
      </w:r>
      <w:r>
        <w:rPr>
          <w:color w:val="2D2D2D"/>
          <w:spacing w:val="-29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wind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energy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facility</w:t>
      </w:r>
      <w:r>
        <w:rPr>
          <w:color w:val="2D2D2D"/>
          <w:spacing w:val="-36"/>
          <w:w w:val="105"/>
        </w:rPr>
        <w:t xml:space="preserve"> </w:t>
      </w:r>
      <w:r>
        <w:rPr>
          <w:color w:val="545454"/>
          <w:spacing w:val="5"/>
          <w:w w:val="105"/>
        </w:rPr>
        <w:t>.</w:t>
      </w:r>
      <w:r>
        <w:rPr>
          <w:color w:val="2D2D2D"/>
          <w:w w:val="105"/>
        </w:rPr>
        <w:t>The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agreement must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be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8"/>
          <w:w w:val="105"/>
        </w:rPr>
        <w:t xml:space="preserve"> </w:t>
      </w:r>
      <w:r>
        <w:rPr>
          <w:color w:val="3F3F3F"/>
          <w:w w:val="105"/>
        </w:rPr>
        <w:t>satisfact</w:t>
      </w:r>
      <w:r>
        <w:rPr>
          <w:color w:val="3F3F3F"/>
          <w:spacing w:val="4"/>
          <w:w w:val="105"/>
        </w:rPr>
        <w:t>i</w:t>
      </w:r>
      <w:r>
        <w:rPr>
          <w:color w:val="3F3F3F"/>
          <w:w w:val="105"/>
        </w:rPr>
        <w:t>on</w:t>
      </w:r>
      <w:r>
        <w:rPr>
          <w:color w:val="3F3F3F"/>
          <w:spacing w:val="-28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w w:val="107"/>
        </w:rPr>
        <w:t xml:space="preserve"> </w:t>
      </w:r>
      <w:r>
        <w:rPr>
          <w:color w:val="2D2D2D"/>
        </w:rPr>
        <w:t xml:space="preserve">responsible </w:t>
      </w:r>
      <w:r>
        <w:rPr>
          <w:color w:val="2D2D2D"/>
          <w:spacing w:val="3"/>
        </w:rPr>
        <w:t xml:space="preserve"> </w:t>
      </w:r>
      <w:r>
        <w:rPr>
          <w:color w:val="3F3F3F"/>
        </w:rPr>
        <w:t>authority</w:t>
      </w:r>
      <w:r>
        <w:rPr>
          <w:color w:val="6E6E6E"/>
        </w:rPr>
        <w:t>.</w:t>
      </w:r>
    </w:p>
    <w:p w14:paraId="13EDDC60" w14:textId="77777777" w:rsidR="00A5052B" w:rsidRDefault="00A5052B">
      <w:pPr>
        <w:spacing w:before="7"/>
        <w:rPr>
          <w:rFonts w:ascii="Arial" w:eastAsia="Arial" w:hAnsi="Arial" w:cs="Arial"/>
          <w:sz w:val="21"/>
          <w:szCs w:val="21"/>
        </w:rPr>
      </w:pPr>
    </w:p>
    <w:p w14:paraId="13EDDC61" w14:textId="77777777" w:rsidR="00A5052B" w:rsidRDefault="00A72E41">
      <w:pPr>
        <w:numPr>
          <w:ilvl w:val="0"/>
          <w:numId w:val="17"/>
        </w:numPr>
        <w:tabs>
          <w:tab w:val="left" w:pos="471"/>
        </w:tabs>
        <w:spacing w:line="319" w:lineRule="auto"/>
        <w:ind w:left="456" w:right="502" w:hanging="34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D2D2D"/>
          <w:sz w:val="20"/>
        </w:rPr>
        <w:t>Before</w:t>
      </w:r>
      <w:r>
        <w:rPr>
          <w:rFonts w:ascii="Arial"/>
          <w:color w:val="2D2D2D"/>
          <w:spacing w:val="37"/>
          <w:sz w:val="20"/>
        </w:rPr>
        <w:t xml:space="preserve"> </w:t>
      </w:r>
      <w:r>
        <w:rPr>
          <w:rFonts w:ascii="Arial"/>
          <w:color w:val="2D2D2D"/>
          <w:sz w:val="20"/>
        </w:rPr>
        <w:t>deve</w:t>
      </w:r>
      <w:r>
        <w:rPr>
          <w:rFonts w:ascii="Arial"/>
          <w:color w:val="2D2D2D"/>
          <w:spacing w:val="5"/>
          <w:sz w:val="20"/>
        </w:rPr>
        <w:t>l</w:t>
      </w:r>
      <w:r>
        <w:rPr>
          <w:rFonts w:ascii="Arial"/>
          <w:color w:val="2D2D2D"/>
          <w:sz w:val="20"/>
        </w:rPr>
        <w:t>opment  start</w:t>
      </w:r>
      <w:r>
        <w:rPr>
          <w:rFonts w:ascii="Arial"/>
          <w:color w:val="2D2D2D"/>
          <w:spacing w:val="-5"/>
          <w:sz w:val="20"/>
        </w:rPr>
        <w:t>s</w:t>
      </w:r>
      <w:r>
        <w:rPr>
          <w:rFonts w:ascii="Arial"/>
          <w:color w:val="2D2D2D"/>
          <w:sz w:val="20"/>
        </w:rPr>
        <w:t>,</w:t>
      </w:r>
      <w:r>
        <w:rPr>
          <w:rFonts w:ascii="Arial"/>
          <w:color w:val="2D2D2D"/>
          <w:spacing w:val="-22"/>
          <w:sz w:val="20"/>
        </w:rPr>
        <w:t xml:space="preserve"> </w:t>
      </w:r>
      <w:r>
        <w:rPr>
          <w:rFonts w:ascii="Arial"/>
          <w:color w:val="2D2D2D"/>
          <w:sz w:val="20"/>
        </w:rPr>
        <w:t>an</w:t>
      </w:r>
      <w:r>
        <w:rPr>
          <w:rFonts w:ascii="Arial"/>
          <w:color w:val="2D2D2D"/>
          <w:spacing w:val="30"/>
          <w:sz w:val="20"/>
        </w:rPr>
        <w:t xml:space="preserve"> </w:t>
      </w:r>
      <w:r>
        <w:rPr>
          <w:rFonts w:ascii="Arial"/>
          <w:color w:val="2D2D2D"/>
          <w:sz w:val="20"/>
        </w:rPr>
        <w:t>assessment</w:t>
      </w:r>
      <w:r>
        <w:rPr>
          <w:rFonts w:ascii="Arial"/>
          <w:color w:val="2D2D2D"/>
          <w:spacing w:val="53"/>
          <w:sz w:val="20"/>
        </w:rPr>
        <w:t xml:space="preserve"> </w:t>
      </w:r>
      <w:r>
        <w:rPr>
          <w:rFonts w:ascii="Arial"/>
          <w:color w:val="2D2D2D"/>
          <w:sz w:val="20"/>
        </w:rPr>
        <w:t>of</w:t>
      </w:r>
      <w:r>
        <w:rPr>
          <w:rFonts w:ascii="Arial"/>
          <w:color w:val="2D2D2D"/>
          <w:spacing w:val="39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2"/>
          <w:sz w:val="20"/>
        </w:rPr>
        <w:t xml:space="preserve"> </w:t>
      </w:r>
      <w:r>
        <w:rPr>
          <w:rFonts w:ascii="Arial"/>
          <w:color w:val="2D2D2D"/>
          <w:sz w:val="20"/>
        </w:rPr>
        <w:t>poten</w:t>
      </w:r>
      <w:r>
        <w:rPr>
          <w:rFonts w:ascii="Arial"/>
          <w:color w:val="2D2D2D"/>
          <w:spacing w:val="15"/>
          <w:sz w:val="20"/>
        </w:rPr>
        <w:t>t</w:t>
      </w:r>
      <w:r>
        <w:rPr>
          <w:rFonts w:ascii="Arial"/>
          <w:color w:val="545454"/>
          <w:spacing w:val="-23"/>
          <w:sz w:val="20"/>
        </w:rPr>
        <w:t>i</w:t>
      </w:r>
      <w:r>
        <w:rPr>
          <w:rFonts w:ascii="Arial"/>
          <w:color w:val="2D2D2D"/>
          <w:sz w:val="20"/>
        </w:rPr>
        <w:t>al</w:t>
      </w:r>
      <w:r>
        <w:rPr>
          <w:rFonts w:ascii="Arial"/>
          <w:color w:val="2D2D2D"/>
          <w:spacing w:val="29"/>
          <w:sz w:val="20"/>
        </w:rPr>
        <w:t xml:space="preserve"> </w:t>
      </w:r>
      <w:r>
        <w:rPr>
          <w:rFonts w:ascii="Arial"/>
          <w:color w:val="3F3F3F"/>
          <w:sz w:val="20"/>
        </w:rPr>
        <w:t>effects</w:t>
      </w:r>
      <w:r>
        <w:rPr>
          <w:rFonts w:ascii="Arial"/>
          <w:color w:val="3F3F3F"/>
          <w:spacing w:val="28"/>
          <w:sz w:val="20"/>
        </w:rPr>
        <w:t xml:space="preserve"> </w:t>
      </w:r>
      <w:r>
        <w:rPr>
          <w:rFonts w:ascii="Arial"/>
          <w:color w:val="2D2D2D"/>
          <w:sz w:val="20"/>
        </w:rPr>
        <w:t>of</w:t>
      </w:r>
      <w:r>
        <w:rPr>
          <w:rFonts w:ascii="Arial"/>
          <w:color w:val="2D2D2D"/>
          <w:spacing w:val="38"/>
          <w:sz w:val="20"/>
        </w:rPr>
        <w:t xml:space="preserve"> </w:t>
      </w:r>
      <w:r>
        <w:rPr>
          <w:rFonts w:ascii="Arial"/>
          <w:color w:val="2D2D2D"/>
          <w:sz w:val="20"/>
        </w:rPr>
        <w:t>shadow</w:t>
      </w:r>
      <w:r>
        <w:rPr>
          <w:rFonts w:ascii="Arial"/>
          <w:color w:val="2D2D2D"/>
          <w:spacing w:val="38"/>
          <w:sz w:val="20"/>
        </w:rPr>
        <w:t xml:space="preserve"> </w:t>
      </w:r>
      <w:r>
        <w:rPr>
          <w:rFonts w:ascii="Arial"/>
          <w:color w:val="2D2D2D"/>
          <w:sz w:val="20"/>
        </w:rPr>
        <w:t>flicker</w:t>
      </w:r>
      <w:r>
        <w:rPr>
          <w:rFonts w:ascii="Arial"/>
          <w:color w:val="2D2D2D"/>
          <w:spacing w:val="45"/>
          <w:sz w:val="20"/>
        </w:rPr>
        <w:t xml:space="preserve"> </w:t>
      </w:r>
      <w:r>
        <w:rPr>
          <w:rFonts w:ascii="Arial"/>
          <w:color w:val="2D2D2D"/>
          <w:sz w:val="20"/>
        </w:rPr>
        <w:t>from</w:t>
      </w:r>
      <w:r>
        <w:rPr>
          <w:rFonts w:ascii="Arial"/>
          <w:color w:val="2D2D2D"/>
          <w:w w:val="106"/>
          <w:sz w:val="20"/>
        </w:rPr>
        <w:t xml:space="preserve"> </w:t>
      </w:r>
      <w:r>
        <w:rPr>
          <w:rFonts w:ascii="Arial"/>
          <w:color w:val="2D2D2D"/>
          <w:sz w:val="20"/>
        </w:rPr>
        <w:t>turbines</w:t>
      </w:r>
      <w:r>
        <w:rPr>
          <w:rFonts w:ascii="Arial"/>
          <w:color w:val="2D2D2D"/>
          <w:spacing w:val="1"/>
          <w:sz w:val="20"/>
        </w:rPr>
        <w:t xml:space="preserve"> </w:t>
      </w:r>
      <w:r>
        <w:rPr>
          <w:rFonts w:ascii="Arial"/>
          <w:color w:val="2D2D2D"/>
          <w:sz w:val="20"/>
        </w:rPr>
        <w:t>on</w:t>
      </w:r>
      <w:r>
        <w:rPr>
          <w:rFonts w:ascii="Arial"/>
          <w:color w:val="2D2D2D"/>
          <w:spacing w:val="36"/>
          <w:sz w:val="20"/>
        </w:rPr>
        <w:t xml:space="preserve"> </w:t>
      </w:r>
      <w:r>
        <w:rPr>
          <w:rFonts w:ascii="Arial"/>
          <w:color w:val="2D2D2D"/>
          <w:sz w:val="20"/>
        </w:rPr>
        <w:t>dwellings</w:t>
      </w:r>
      <w:r>
        <w:rPr>
          <w:rFonts w:ascii="Arial"/>
          <w:color w:val="2D2D2D"/>
          <w:spacing w:val="45"/>
          <w:sz w:val="20"/>
        </w:rPr>
        <w:t xml:space="preserve"> </w:t>
      </w:r>
      <w:r>
        <w:rPr>
          <w:rFonts w:ascii="Arial"/>
          <w:color w:val="2D2D2D"/>
          <w:sz w:val="20"/>
        </w:rPr>
        <w:t>ex</w:t>
      </w:r>
      <w:r>
        <w:rPr>
          <w:rFonts w:ascii="Arial"/>
          <w:color w:val="2D2D2D"/>
          <w:spacing w:val="-1"/>
          <w:sz w:val="20"/>
        </w:rPr>
        <w:t>i</w:t>
      </w:r>
      <w:r>
        <w:rPr>
          <w:rFonts w:ascii="Arial"/>
          <w:color w:val="2D2D2D"/>
          <w:sz w:val="20"/>
        </w:rPr>
        <w:t>st</w:t>
      </w:r>
      <w:r>
        <w:rPr>
          <w:rFonts w:ascii="Arial"/>
          <w:color w:val="2D2D2D"/>
          <w:spacing w:val="-3"/>
          <w:sz w:val="20"/>
        </w:rPr>
        <w:t>i</w:t>
      </w:r>
      <w:r>
        <w:rPr>
          <w:rFonts w:ascii="Arial"/>
          <w:color w:val="2D2D2D"/>
          <w:sz w:val="20"/>
        </w:rPr>
        <w:t>ng</w:t>
      </w:r>
      <w:r>
        <w:rPr>
          <w:rFonts w:ascii="Arial"/>
          <w:color w:val="2D2D2D"/>
          <w:spacing w:val="19"/>
          <w:sz w:val="20"/>
        </w:rPr>
        <w:t xml:space="preserve"> </w:t>
      </w:r>
      <w:r>
        <w:rPr>
          <w:rFonts w:ascii="Arial"/>
          <w:color w:val="2D2D2D"/>
          <w:sz w:val="20"/>
        </w:rPr>
        <w:t>at</w:t>
      </w:r>
      <w:r>
        <w:rPr>
          <w:rFonts w:ascii="Arial"/>
          <w:color w:val="2D2D2D"/>
          <w:spacing w:val="1"/>
          <w:sz w:val="20"/>
        </w:rPr>
        <w:t xml:space="preserve"> </w:t>
      </w:r>
      <w:r>
        <w:rPr>
          <w:rFonts w:ascii="Arial"/>
          <w:color w:val="2D2D2D"/>
          <w:spacing w:val="-49"/>
          <w:sz w:val="20"/>
        </w:rPr>
        <w:t>1</w:t>
      </w:r>
      <w:r>
        <w:rPr>
          <w:rFonts w:ascii="Arial"/>
          <w:color w:val="2D2D2D"/>
          <w:sz w:val="20"/>
        </w:rPr>
        <w:t>7</w:t>
      </w:r>
      <w:r>
        <w:rPr>
          <w:rFonts w:ascii="Arial"/>
          <w:color w:val="2D2D2D"/>
          <w:spacing w:val="29"/>
          <w:sz w:val="20"/>
        </w:rPr>
        <w:t xml:space="preserve"> </w:t>
      </w:r>
      <w:r>
        <w:rPr>
          <w:rFonts w:ascii="Arial"/>
          <w:color w:val="2D2D2D"/>
          <w:sz w:val="20"/>
        </w:rPr>
        <w:t>August</w:t>
      </w:r>
      <w:r>
        <w:rPr>
          <w:rFonts w:ascii="Arial"/>
          <w:color w:val="2D2D2D"/>
          <w:spacing w:val="1"/>
          <w:sz w:val="20"/>
        </w:rPr>
        <w:t xml:space="preserve"> </w:t>
      </w:r>
      <w:r>
        <w:rPr>
          <w:rFonts w:ascii="Arial"/>
          <w:color w:val="2D2D2D"/>
          <w:sz w:val="20"/>
        </w:rPr>
        <w:t>20</w:t>
      </w:r>
      <w:r>
        <w:rPr>
          <w:rFonts w:ascii="Arial"/>
          <w:color w:val="2D2D2D"/>
          <w:spacing w:val="-25"/>
          <w:sz w:val="20"/>
        </w:rPr>
        <w:t>1</w:t>
      </w:r>
      <w:r>
        <w:rPr>
          <w:rFonts w:ascii="Arial"/>
          <w:color w:val="2D2D2D"/>
          <w:sz w:val="20"/>
        </w:rPr>
        <w:t>7</w:t>
      </w:r>
      <w:r>
        <w:rPr>
          <w:rFonts w:ascii="Arial"/>
          <w:color w:val="2D2D2D"/>
          <w:spacing w:val="44"/>
          <w:sz w:val="20"/>
        </w:rPr>
        <w:t xml:space="preserve"> </w:t>
      </w:r>
      <w:r>
        <w:rPr>
          <w:rFonts w:ascii="Arial"/>
          <w:color w:val="2D2D2D"/>
          <w:spacing w:val="-19"/>
          <w:sz w:val="20"/>
        </w:rPr>
        <w:t>i</w:t>
      </w:r>
      <w:r>
        <w:rPr>
          <w:rFonts w:ascii="Arial"/>
          <w:color w:val="2D2D2D"/>
          <w:sz w:val="20"/>
        </w:rPr>
        <w:t>s</w:t>
      </w:r>
      <w:r>
        <w:rPr>
          <w:rFonts w:ascii="Arial"/>
          <w:color w:val="2D2D2D"/>
          <w:spacing w:val="28"/>
          <w:sz w:val="20"/>
        </w:rPr>
        <w:t xml:space="preserve"> </w:t>
      </w:r>
      <w:r>
        <w:rPr>
          <w:rFonts w:ascii="Arial"/>
          <w:color w:val="2D2D2D"/>
          <w:sz w:val="20"/>
        </w:rPr>
        <w:t>to</w:t>
      </w:r>
      <w:r>
        <w:rPr>
          <w:rFonts w:ascii="Arial"/>
          <w:color w:val="2D2D2D"/>
          <w:spacing w:val="44"/>
          <w:sz w:val="20"/>
        </w:rPr>
        <w:t xml:space="preserve"> </w:t>
      </w:r>
      <w:r>
        <w:rPr>
          <w:rFonts w:ascii="Arial"/>
          <w:color w:val="2D2D2D"/>
          <w:sz w:val="20"/>
        </w:rPr>
        <w:t>be</w:t>
      </w:r>
      <w:r>
        <w:rPr>
          <w:rFonts w:ascii="Arial"/>
          <w:color w:val="2D2D2D"/>
          <w:spacing w:val="37"/>
          <w:sz w:val="20"/>
        </w:rPr>
        <w:t xml:space="preserve"> </w:t>
      </w:r>
      <w:r>
        <w:rPr>
          <w:rFonts w:ascii="Arial"/>
          <w:color w:val="2D2D2D"/>
          <w:sz w:val="20"/>
        </w:rPr>
        <w:t>undertaken</w:t>
      </w:r>
      <w:r>
        <w:rPr>
          <w:rFonts w:ascii="Arial"/>
          <w:color w:val="2D2D2D"/>
          <w:spacing w:val="41"/>
          <w:sz w:val="20"/>
        </w:rPr>
        <w:t xml:space="preserve"> </w:t>
      </w:r>
      <w:r>
        <w:rPr>
          <w:rFonts w:ascii="Arial"/>
          <w:color w:val="2D2D2D"/>
          <w:sz w:val="20"/>
        </w:rPr>
        <w:t>for</w:t>
      </w:r>
      <w:r>
        <w:rPr>
          <w:rFonts w:ascii="Arial"/>
          <w:color w:val="2D2D2D"/>
          <w:spacing w:val="37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31"/>
          <w:sz w:val="20"/>
        </w:rPr>
        <w:t xml:space="preserve"> </w:t>
      </w:r>
      <w:r>
        <w:rPr>
          <w:rFonts w:ascii="Arial"/>
          <w:color w:val="2D2D2D"/>
          <w:sz w:val="20"/>
        </w:rPr>
        <w:t>final</w:t>
      </w:r>
      <w:r>
        <w:rPr>
          <w:rFonts w:ascii="Arial"/>
          <w:color w:val="2D2D2D"/>
          <w:spacing w:val="43"/>
          <w:sz w:val="20"/>
        </w:rPr>
        <w:t xml:space="preserve"> </w:t>
      </w:r>
      <w:r>
        <w:rPr>
          <w:rFonts w:ascii="Arial"/>
          <w:color w:val="2D2D2D"/>
          <w:sz w:val="20"/>
        </w:rPr>
        <w:t>turb</w:t>
      </w:r>
      <w:r>
        <w:rPr>
          <w:rFonts w:ascii="Arial"/>
          <w:color w:val="2D2D2D"/>
          <w:spacing w:val="10"/>
          <w:sz w:val="20"/>
        </w:rPr>
        <w:t>i</w:t>
      </w:r>
      <w:r>
        <w:rPr>
          <w:rFonts w:ascii="Arial"/>
          <w:color w:val="2D2D2D"/>
          <w:sz w:val="20"/>
        </w:rPr>
        <w:t>ne</w:t>
      </w:r>
      <w:r>
        <w:rPr>
          <w:rFonts w:ascii="Arial"/>
          <w:color w:val="2D2D2D"/>
          <w:w w:val="101"/>
          <w:sz w:val="20"/>
        </w:rPr>
        <w:t xml:space="preserve"> </w:t>
      </w:r>
      <w:r>
        <w:rPr>
          <w:rFonts w:ascii="Arial"/>
          <w:color w:val="1C1C1C"/>
          <w:sz w:val="20"/>
        </w:rPr>
        <w:t>layout</w:t>
      </w:r>
      <w:r>
        <w:rPr>
          <w:rFonts w:ascii="Arial"/>
          <w:color w:val="1C1C1C"/>
          <w:spacing w:val="30"/>
          <w:sz w:val="20"/>
        </w:rPr>
        <w:t xml:space="preserve"> </w:t>
      </w:r>
      <w:r>
        <w:rPr>
          <w:rFonts w:ascii="Arial"/>
          <w:color w:val="2D2D2D"/>
          <w:sz w:val="20"/>
        </w:rPr>
        <w:t>in</w:t>
      </w:r>
      <w:r>
        <w:rPr>
          <w:rFonts w:ascii="Arial"/>
          <w:color w:val="2D2D2D"/>
          <w:spacing w:val="14"/>
          <w:sz w:val="20"/>
        </w:rPr>
        <w:t xml:space="preserve"> </w:t>
      </w:r>
      <w:r>
        <w:rPr>
          <w:rFonts w:ascii="Arial"/>
          <w:color w:val="2D2D2D"/>
          <w:sz w:val="20"/>
        </w:rPr>
        <w:t>accordance</w:t>
      </w:r>
      <w:r>
        <w:rPr>
          <w:rFonts w:ascii="Arial"/>
          <w:color w:val="2D2D2D"/>
          <w:spacing w:val="33"/>
          <w:sz w:val="20"/>
        </w:rPr>
        <w:t xml:space="preserve"> </w:t>
      </w:r>
      <w:r>
        <w:rPr>
          <w:rFonts w:ascii="Arial"/>
          <w:color w:val="2D2D2D"/>
          <w:sz w:val="20"/>
        </w:rPr>
        <w:t>w</w:t>
      </w:r>
      <w:r>
        <w:rPr>
          <w:rFonts w:ascii="Arial"/>
          <w:color w:val="2D2D2D"/>
          <w:spacing w:val="-5"/>
          <w:sz w:val="20"/>
        </w:rPr>
        <w:t>i</w:t>
      </w:r>
      <w:r>
        <w:rPr>
          <w:rFonts w:ascii="Arial"/>
          <w:color w:val="2D2D2D"/>
          <w:sz w:val="20"/>
        </w:rPr>
        <w:t>th</w:t>
      </w:r>
      <w:r>
        <w:rPr>
          <w:rFonts w:ascii="Arial"/>
          <w:color w:val="2D2D2D"/>
          <w:spacing w:val="10"/>
          <w:sz w:val="20"/>
        </w:rPr>
        <w:t xml:space="preserve"> </w:t>
      </w:r>
      <w:r>
        <w:rPr>
          <w:rFonts w:ascii="Arial"/>
          <w:color w:val="3F3F3F"/>
          <w:spacing w:val="12"/>
          <w:sz w:val="20"/>
        </w:rPr>
        <w:t>t</w:t>
      </w:r>
      <w:r>
        <w:rPr>
          <w:rFonts w:ascii="Arial"/>
          <w:color w:val="1C1C1C"/>
          <w:spacing w:val="-12"/>
          <w:sz w:val="20"/>
        </w:rPr>
        <w:t>h</w:t>
      </w:r>
      <w:r>
        <w:rPr>
          <w:rFonts w:ascii="Arial"/>
          <w:color w:val="3F3F3F"/>
          <w:sz w:val="20"/>
        </w:rPr>
        <w:t>e</w:t>
      </w:r>
      <w:r>
        <w:rPr>
          <w:rFonts w:ascii="Arial"/>
          <w:color w:val="3F3F3F"/>
          <w:spacing w:val="12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>Policy</w:t>
      </w:r>
      <w:r>
        <w:rPr>
          <w:rFonts w:ascii="Arial"/>
          <w:i/>
          <w:color w:val="2D2D2D"/>
          <w:spacing w:val="33"/>
          <w:sz w:val="20"/>
        </w:rPr>
        <w:t xml:space="preserve"> </w:t>
      </w:r>
      <w:r>
        <w:rPr>
          <w:rFonts w:ascii="Arial"/>
          <w:i/>
          <w:color w:val="3F3F3F"/>
          <w:sz w:val="20"/>
        </w:rPr>
        <w:t>and</w:t>
      </w:r>
      <w:r>
        <w:rPr>
          <w:rFonts w:ascii="Arial"/>
          <w:i/>
          <w:color w:val="3F3F3F"/>
          <w:spacing w:val="23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>Planning</w:t>
      </w:r>
      <w:r>
        <w:rPr>
          <w:rFonts w:ascii="Arial"/>
          <w:i/>
          <w:color w:val="2D2D2D"/>
          <w:spacing w:val="36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>Guidelines</w:t>
      </w:r>
      <w:r>
        <w:rPr>
          <w:rFonts w:ascii="Arial"/>
          <w:i/>
          <w:color w:val="2D2D2D"/>
          <w:spacing w:val="-3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>for</w:t>
      </w:r>
      <w:r>
        <w:rPr>
          <w:rFonts w:ascii="Arial"/>
          <w:i/>
          <w:color w:val="2D2D2D"/>
          <w:spacing w:val="27"/>
          <w:sz w:val="20"/>
        </w:rPr>
        <w:t xml:space="preserve"> </w:t>
      </w:r>
      <w:r>
        <w:rPr>
          <w:rFonts w:ascii="Arial"/>
          <w:i/>
          <w:color w:val="3F3F3F"/>
          <w:sz w:val="20"/>
        </w:rPr>
        <w:t>the</w:t>
      </w:r>
      <w:r>
        <w:rPr>
          <w:rFonts w:ascii="Arial"/>
          <w:i/>
          <w:color w:val="3F3F3F"/>
          <w:spacing w:val="17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>Development</w:t>
      </w:r>
      <w:r>
        <w:rPr>
          <w:rFonts w:ascii="Arial"/>
          <w:i/>
          <w:color w:val="2D2D2D"/>
          <w:spacing w:val="33"/>
          <w:sz w:val="20"/>
        </w:rPr>
        <w:t xml:space="preserve"> </w:t>
      </w:r>
      <w:r>
        <w:rPr>
          <w:rFonts w:ascii="Arial"/>
          <w:i/>
          <w:color w:val="3F3F3F"/>
          <w:spacing w:val="-37"/>
          <w:sz w:val="20"/>
        </w:rPr>
        <w:t>o</w:t>
      </w:r>
      <w:r>
        <w:rPr>
          <w:rFonts w:ascii="Arial"/>
          <w:i/>
          <w:color w:val="3F3F3F"/>
          <w:sz w:val="20"/>
        </w:rPr>
        <w:t>f</w:t>
      </w:r>
      <w:r>
        <w:rPr>
          <w:rFonts w:ascii="Arial"/>
          <w:i/>
          <w:color w:val="3F3F3F"/>
          <w:spacing w:val="46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 xml:space="preserve">Wind Energy </w:t>
      </w:r>
      <w:r>
        <w:rPr>
          <w:rFonts w:ascii="Arial"/>
          <w:i/>
          <w:color w:val="2D2D2D"/>
          <w:spacing w:val="17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 xml:space="preserve">Facilities </w:t>
      </w:r>
      <w:r>
        <w:rPr>
          <w:rFonts w:ascii="Arial"/>
          <w:i/>
          <w:color w:val="2D2D2D"/>
          <w:spacing w:val="17"/>
          <w:sz w:val="20"/>
        </w:rPr>
        <w:t xml:space="preserve"> </w:t>
      </w:r>
      <w:r>
        <w:rPr>
          <w:rFonts w:ascii="Arial"/>
          <w:i/>
          <w:color w:val="3F3F3F"/>
          <w:sz w:val="20"/>
        </w:rPr>
        <w:t xml:space="preserve">in </w:t>
      </w:r>
      <w:r>
        <w:rPr>
          <w:rFonts w:ascii="Arial"/>
          <w:i/>
          <w:color w:val="3F3F3F"/>
          <w:spacing w:val="19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>Victori</w:t>
      </w:r>
      <w:r>
        <w:rPr>
          <w:rFonts w:ascii="Arial"/>
          <w:i/>
          <w:color w:val="2D2D2D"/>
          <w:spacing w:val="-31"/>
          <w:sz w:val="20"/>
        </w:rPr>
        <w:t>a</w:t>
      </w:r>
      <w:r>
        <w:rPr>
          <w:rFonts w:ascii="Arial"/>
          <w:i/>
          <w:color w:val="545454"/>
          <w:sz w:val="20"/>
        </w:rPr>
        <w:t>,</w:t>
      </w:r>
      <w:r>
        <w:rPr>
          <w:rFonts w:ascii="Arial"/>
          <w:i/>
          <w:color w:val="545454"/>
          <w:spacing w:val="30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 xml:space="preserve">November </w:t>
      </w:r>
      <w:r>
        <w:rPr>
          <w:rFonts w:ascii="Arial"/>
          <w:i/>
          <w:color w:val="2D2D2D"/>
          <w:spacing w:val="12"/>
          <w:sz w:val="20"/>
        </w:rPr>
        <w:t xml:space="preserve"> </w:t>
      </w:r>
      <w:r>
        <w:rPr>
          <w:rFonts w:ascii="Arial"/>
          <w:i/>
          <w:color w:val="2D2D2D"/>
          <w:sz w:val="20"/>
        </w:rPr>
        <w:t>2</w:t>
      </w:r>
      <w:r>
        <w:rPr>
          <w:rFonts w:ascii="Arial"/>
          <w:i/>
          <w:color w:val="2D2D2D"/>
          <w:spacing w:val="-8"/>
          <w:sz w:val="20"/>
        </w:rPr>
        <w:t>0</w:t>
      </w:r>
      <w:r>
        <w:rPr>
          <w:rFonts w:ascii="Arial"/>
          <w:i/>
          <w:color w:val="2D2D2D"/>
          <w:sz w:val="20"/>
        </w:rPr>
        <w:t>1</w:t>
      </w:r>
      <w:r>
        <w:rPr>
          <w:rFonts w:ascii="Arial"/>
          <w:i/>
          <w:color w:val="2D2D2D"/>
          <w:spacing w:val="-32"/>
          <w:sz w:val="20"/>
        </w:rPr>
        <w:t>7</w:t>
      </w:r>
      <w:r>
        <w:rPr>
          <w:rFonts w:ascii="Arial"/>
          <w:i/>
          <w:color w:val="545454"/>
          <w:sz w:val="20"/>
        </w:rPr>
        <w:t>,</w:t>
      </w:r>
      <w:r>
        <w:rPr>
          <w:rFonts w:ascii="Arial"/>
          <w:i/>
          <w:color w:val="545454"/>
          <w:spacing w:val="42"/>
          <w:sz w:val="20"/>
        </w:rPr>
        <w:t xml:space="preserve"> </w:t>
      </w:r>
      <w:r>
        <w:rPr>
          <w:rFonts w:ascii="Arial"/>
          <w:color w:val="2D2D2D"/>
          <w:sz w:val="20"/>
        </w:rPr>
        <w:t>and</w:t>
      </w:r>
      <w:r>
        <w:rPr>
          <w:rFonts w:ascii="Arial"/>
          <w:color w:val="2D2D2D"/>
          <w:spacing w:val="53"/>
          <w:sz w:val="20"/>
        </w:rPr>
        <w:t xml:space="preserve"> </w:t>
      </w:r>
      <w:r>
        <w:rPr>
          <w:rFonts w:ascii="Arial"/>
          <w:color w:val="2D2D2D"/>
          <w:sz w:val="20"/>
        </w:rPr>
        <w:t xml:space="preserve">to </w:t>
      </w:r>
      <w:r>
        <w:rPr>
          <w:rFonts w:ascii="Arial"/>
          <w:color w:val="2D2D2D"/>
          <w:spacing w:val="6"/>
          <w:sz w:val="20"/>
        </w:rPr>
        <w:t xml:space="preserve"> </w:t>
      </w:r>
      <w:r>
        <w:rPr>
          <w:rFonts w:ascii="Arial"/>
          <w:color w:val="2D2D2D"/>
          <w:sz w:val="20"/>
        </w:rPr>
        <w:t xml:space="preserve">the </w:t>
      </w:r>
      <w:r>
        <w:rPr>
          <w:rFonts w:ascii="Arial"/>
          <w:color w:val="2D2D2D"/>
          <w:spacing w:val="9"/>
          <w:sz w:val="20"/>
        </w:rPr>
        <w:t xml:space="preserve"> </w:t>
      </w:r>
      <w:r>
        <w:rPr>
          <w:rFonts w:ascii="Arial"/>
          <w:color w:val="3F3F3F"/>
          <w:sz w:val="20"/>
        </w:rPr>
        <w:t>satisfact</w:t>
      </w:r>
      <w:r>
        <w:rPr>
          <w:rFonts w:ascii="Arial"/>
          <w:color w:val="3F3F3F"/>
          <w:spacing w:val="-3"/>
          <w:sz w:val="20"/>
        </w:rPr>
        <w:t>i</w:t>
      </w:r>
      <w:r>
        <w:rPr>
          <w:rFonts w:ascii="Arial"/>
          <w:color w:val="3F3F3F"/>
          <w:sz w:val="20"/>
        </w:rPr>
        <w:t>on</w:t>
      </w:r>
      <w:r>
        <w:rPr>
          <w:rFonts w:ascii="Arial"/>
          <w:color w:val="3F3F3F"/>
          <w:spacing w:val="52"/>
          <w:sz w:val="20"/>
        </w:rPr>
        <w:t xml:space="preserve"> </w:t>
      </w:r>
      <w:r>
        <w:rPr>
          <w:rFonts w:ascii="Arial"/>
          <w:color w:val="2D2D2D"/>
          <w:sz w:val="20"/>
        </w:rPr>
        <w:t>of</w:t>
      </w:r>
      <w:r>
        <w:rPr>
          <w:rFonts w:ascii="Arial"/>
          <w:color w:val="2D2D2D"/>
          <w:spacing w:val="52"/>
          <w:sz w:val="20"/>
        </w:rPr>
        <w:t xml:space="preserve"> </w:t>
      </w:r>
      <w:r>
        <w:rPr>
          <w:rFonts w:ascii="Arial"/>
          <w:color w:val="2D2D2D"/>
          <w:sz w:val="20"/>
        </w:rPr>
        <w:t xml:space="preserve">the </w:t>
      </w:r>
      <w:r>
        <w:rPr>
          <w:rFonts w:ascii="Arial"/>
          <w:color w:val="2D2D2D"/>
          <w:spacing w:val="15"/>
          <w:sz w:val="20"/>
        </w:rPr>
        <w:t xml:space="preserve"> </w:t>
      </w:r>
      <w:r>
        <w:rPr>
          <w:rFonts w:ascii="Arial"/>
          <w:color w:val="3F3F3F"/>
          <w:sz w:val="20"/>
        </w:rPr>
        <w:t>responsib</w:t>
      </w:r>
      <w:r>
        <w:rPr>
          <w:rFonts w:ascii="Arial"/>
          <w:color w:val="3F3F3F"/>
          <w:spacing w:val="4"/>
          <w:sz w:val="20"/>
        </w:rPr>
        <w:t>l</w:t>
      </w:r>
      <w:r>
        <w:rPr>
          <w:rFonts w:ascii="Arial"/>
          <w:color w:val="3F3F3F"/>
          <w:sz w:val="20"/>
        </w:rPr>
        <w:t>e</w:t>
      </w:r>
    </w:p>
    <w:p w14:paraId="13EDDC62" w14:textId="77777777" w:rsidR="00A5052B" w:rsidRDefault="00A72E41">
      <w:pPr>
        <w:pStyle w:val="BodyText"/>
        <w:spacing w:before="4"/>
        <w:ind w:left="0" w:right="7475" w:firstLine="0"/>
        <w:jc w:val="center"/>
      </w:pPr>
      <w:r>
        <w:rPr>
          <w:color w:val="AEAEAE"/>
          <w:spacing w:val="-5"/>
        </w:rPr>
        <w:t>_</w:t>
      </w:r>
      <w:r>
        <w:rPr>
          <w:color w:val="2D2D2D"/>
          <w:spacing w:val="-1"/>
        </w:rPr>
        <w:t>authority</w:t>
      </w:r>
      <w:r>
        <w:rPr>
          <w:color w:val="545454"/>
          <w:spacing w:val="-1"/>
        </w:rPr>
        <w:t>.</w:t>
      </w:r>
    </w:p>
    <w:p w14:paraId="13EDDC63" w14:textId="77777777" w:rsidR="00A5052B" w:rsidRDefault="00A5052B">
      <w:pPr>
        <w:jc w:val="center"/>
        <w:sectPr w:rsidR="00A5052B">
          <w:pgSz w:w="11910" w:h="16830"/>
          <w:pgMar w:top="1080" w:right="1020" w:bottom="860" w:left="1600" w:header="0" w:footer="663" w:gutter="0"/>
          <w:cols w:space="720"/>
        </w:sectPr>
      </w:pPr>
    </w:p>
    <w:p w14:paraId="13EDDC64" w14:textId="77777777" w:rsidR="00A5052B" w:rsidRDefault="00A72E41">
      <w:pPr>
        <w:spacing w:before="65"/>
        <w:ind w:left="19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3F3F3F"/>
          <w:w w:val="95"/>
          <w:sz w:val="19"/>
        </w:rPr>
        <w:lastRenderedPageBreak/>
        <w:t>TELEVISION</w:t>
      </w:r>
      <w:r>
        <w:rPr>
          <w:rFonts w:ascii="Arial"/>
          <w:b/>
          <w:color w:val="3F3F3F"/>
          <w:spacing w:val="-26"/>
          <w:w w:val="95"/>
          <w:sz w:val="19"/>
        </w:rPr>
        <w:t xml:space="preserve"> </w:t>
      </w:r>
      <w:r>
        <w:rPr>
          <w:rFonts w:ascii="Arial"/>
          <w:b/>
          <w:color w:val="3F3F3F"/>
          <w:w w:val="95"/>
          <w:sz w:val="19"/>
        </w:rPr>
        <w:t>AND</w:t>
      </w:r>
      <w:r>
        <w:rPr>
          <w:rFonts w:ascii="Arial"/>
          <w:b/>
          <w:color w:val="3F3F3F"/>
          <w:spacing w:val="-25"/>
          <w:w w:val="95"/>
          <w:sz w:val="19"/>
        </w:rPr>
        <w:t xml:space="preserve"> </w:t>
      </w:r>
      <w:r>
        <w:rPr>
          <w:rFonts w:ascii="Arial"/>
          <w:b/>
          <w:color w:val="3F3F3F"/>
          <w:w w:val="95"/>
          <w:sz w:val="19"/>
        </w:rPr>
        <w:t>RADIO</w:t>
      </w:r>
      <w:r>
        <w:rPr>
          <w:rFonts w:ascii="Arial"/>
          <w:b/>
          <w:color w:val="3F3F3F"/>
          <w:spacing w:val="-28"/>
          <w:w w:val="95"/>
          <w:sz w:val="19"/>
        </w:rPr>
        <w:t xml:space="preserve"> </w:t>
      </w:r>
      <w:r>
        <w:rPr>
          <w:rFonts w:ascii="Arial"/>
          <w:b/>
          <w:color w:val="3F3F3F"/>
          <w:w w:val="95"/>
          <w:sz w:val="19"/>
        </w:rPr>
        <w:t>RECEPTION</w:t>
      </w:r>
      <w:r>
        <w:rPr>
          <w:rFonts w:ascii="Arial"/>
          <w:b/>
          <w:color w:val="3F3F3F"/>
          <w:spacing w:val="-26"/>
          <w:w w:val="95"/>
          <w:sz w:val="19"/>
        </w:rPr>
        <w:t xml:space="preserve"> </w:t>
      </w:r>
      <w:r>
        <w:rPr>
          <w:rFonts w:ascii="Arial"/>
          <w:b/>
          <w:color w:val="3F3F3F"/>
          <w:w w:val="95"/>
          <w:sz w:val="19"/>
        </w:rPr>
        <w:t>AND</w:t>
      </w:r>
      <w:r>
        <w:rPr>
          <w:rFonts w:ascii="Arial"/>
          <w:b/>
          <w:color w:val="3F3F3F"/>
          <w:spacing w:val="-21"/>
          <w:w w:val="95"/>
          <w:sz w:val="19"/>
        </w:rPr>
        <w:t xml:space="preserve"> </w:t>
      </w:r>
      <w:r>
        <w:rPr>
          <w:rFonts w:ascii="Arial"/>
          <w:b/>
          <w:color w:val="3F3F3F"/>
          <w:w w:val="95"/>
          <w:sz w:val="19"/>
        </w:rPr>
        <w:t>INTERFERENCE</w:t>
      </w:r>
    </w:p>
    <w:p w14:paraId="13EDDC65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66" w14:textId="77777777" w:rsidR="00A5052B" w:rsidRDefault="00A72E41">
      <w:pPr>
        <w:pStyle w:val="BodyText"/>
        <w:numPr>
          <w:ilvl w:val="0"/>
          <w:numId w:val="17"/>
        </w:numPr>
        <w:tabs>
          <w:tab w:val="left" w:pos="566"/>
        </w:tabs>
        <w:spacing w:before="109" w:line="321" w:lineRule="auto"/>
        <w:ind w:left="550" w:right="401" w:hanging="341"/>
        <w:jc w:val="both"/>
      </w:pPr>
      <w:r>
        <w:rPr>
          <w:color w:val="3F3F3F"/>
          <w:w w:val="105"/>
        </w:rPr>
        <w:t>Before</w:t>
      </w:r>
      <w:r>
        <w:rPr>
          <w:color w:val="3F3F3F"/>
          <w:spacing w:val="1"/>
          <w:w w:val="105"/>
        </w:rPr>
        <w:t xml:space="preserve"> </w:t>
      </w:r>
      <w:r>
        <w:rPr>
          <w:color w:val="3F3F3F"/>
          <w:w w:val="105"/>
        </w:rPr>
        <w:t>deve</w:t>
      </w:r>
      <w:r>
        <w:rPr>
          <w:color w:val="3F3F3F"/>
          <w:spacing w:val="1"/>
          <w:w w:val="105"/>
        </w:rPr>
        <w:t>l</w:t>
      </w:r>
      <w:r>
        <w:rPr>
          <w:color w:val="3F3F3F"/>
          <w:w w:val="105"/>
        </w:rPr>
        <w:t>opment</w:t>
      </w:r>
      <w:r>
        <w:rPr>
          <w:color w:val="3F3F3F"/>
          <w:spacing w:val="14"/>
          <w:w w:val="105"/>
        </w:rPr>
        <w:t xml:space="preserve"> </w:t>
      </w:r>
      <w:r>
        <w:rPr>
          <w:color w:val="595959"/>
          <w:spacing w:val="5"/>
          <w:w w:val="105"/>
        </w:rPr>
        <w:t>s</w:t>
      </w:r>
      <w:r>
        <w:rPr>
          <w:color w:val="3F3F3F"/>
          <w:w w:val="105"/>
        </w:rPr>
        <w:t>tart</w:t>
      </w:r>
      <w:r>
        <w:rPr>
          <w:color w:val="3F3F3F"/>
          <w:spacing w:val="-7"/>
          <w:w w:val="105"/>
        </w:rPr>
        <w:t>s</w:t>
      </w:r>
      <w:r>
        <w:rPr>
          <w:color w:val="595959"/>
          <w:w w:val="105"/>
        </w:rPr>
        <w:t>,</w:t>
      </w:r>
      <w:r>
        <w:rPr>
          <w:color w:val="595959"/>
          <w:spacing w:val="-37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3"/>
          <w:w w:val="105"/>
        </w:rPr>
        <w:t xml:space="preserve"> </w:t>
      </w:r>
      <w:r>
        <w:rPr>
          <w:color w:val="595959"/>
          <w:spacing w:val="-2"/>
          <w:w w:val="105"/>
        </w:rPr>
        <w:t>S</w:t>
      </w:r>
      <w:r>
        <w:rPr>
          <w:color w:val="3F3F3F"/>
          <w:spacing w:val="-24"/>
          <w:w w:val="105"/>
        </w:rPr>
        <w:t>i</w:t>
      </w:r>
      <w:r>
        <w:rPr>
          <w:color w:val="3F3F3F"/>
          <w:w w:val="105"/>
        </w:rPr>
        <w:t>gnal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w w:val="105"/>
        </w:rPr>
        <w:t>Strength Survey</w:t>
      </w:r>
      <w:r>
        <w:rPr>
          <w:color w:val="3F3F3F"/>
          <w:spacing w:val="10"/>
          <w:w w:val="105"/>
        </w:rPr>
        <w:t xml:space="preserve"> </w:t>
      </w:r>
      <w:r>
        <w:rPr>
          <w:color w:val="3F3F3F"/>
          <w:w w:val="105"/>
        </w:rPr>
        <w:t>must</w:t>
      </w:r>
      <w:r>
        <w:rPr>
          <w:color w:val="3F3F3F"/>
          <w:spacing w:val="11"/>
          <w:w w:val="105"/>
        </w:rPr>
        <w:t xml:space="preserve"> </w:t>
      </w:r>
      <w:r>
        <w:rPr>
          <w:color w:val="3F3F3F"/>
          <w:w w:val="105"/>
        </w:rPr>
        <w:t>be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submitted</w:t>
      </w:r>
      <w:r>
        <w:rPr>
          <w:color w:val="3F3F3F"/>
          <w:spacing w:val="10"/>
          <w:w w:val="105"/>
        </w:rPr>
        <w:t xml:space="preserve"> </w:t>
      </w:r>
      <w:r>
        <w:rPr>
          <w:color w:val="3F3F3F"/>
          <w:w w:val="105"/>
        </w:rPr>
        <w:t>t</w:t>
      </w:r>
      <w:r>
        <w:rPr>
          <w:color w:val="3F3F3F"/>
          <w:spacing w:val="4"/>
          <w:w w:val="105"/>
        </w:rPr>
        <w:t>o</w:t>
      </w:r>
      <w:r>
        <w:rPr>
          <w:color w:val="595959"/>
          <w:w w:val="105"/>
        </w:rPr>
        <w:t>,</w:t>
      </w:r>
      <w:r>
        <w:rPr>
          <w:color w:val="595959"/>
          <w:spacing w:val="-37"/>
          <w:w w:val="105"/>
        </w:rPr>
        <w:t xml:space="preserve"> </w:t>
      </w:r>
      <w:r>
        <w:rPr>
          <w:color w:val="3F3F3F"/>
          <w:w w:val="105"/>
        </w:rPr>
        <w:t>approved</w:t>
      </w:r>
      <w:r>
        <w:rPr>
          <w:color w:val="3F3F3F"/>
          <w:spacing w:val="12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w w:val="99"/>
        </w:rPr>
        <w:t xml:space="preserve"> </w:t>
      </w:r>
      <w:r>
        <w:rPr>
          <w:color w:val="3F3F3F"/>
          <w:w w:val="105"/>
        </w:rPr>
        <w:t>endorsed</w:t>
      </w:r>
      <w:r>
        <w:rPr>
          <w:color w:val="3F3F3F"/>
          <w:spacing w:val="43"/>
          <w:w w:val="105"/>
        </w:rPr>
        <w:t xml:space="preserve"> </w:t>
      </w:r>
      <w:r>
        <w:rPr>
          <w:color w:val="3F3F3F"/>
          <w:w w:val="105"/>
        </w:rPr>
        <w:t>by</w:t>
      </w:r>
      <w:r>
        <w:rPr>
          <w:color w:val="3F3F3F"/>
          <w:spacing w:val="20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42"/>
          <w:w w:val="105"/>
        </w:rPr>
        <w:t xml:space="preserve"> </w:t>
      </w:r>
      <w:r>
        <w:rPr>
          <w:color w:val="3F3F3F"/>
          <w:spacing w:val="-3"/>
          <w:w w:val="105"/>
        </w:rPr>
        <w:t>responsi</w:t>
      </w:r>
      <w:r>
        <w:rPr>
          <w:color w:val="3F3F3F"/>
          <w:spacing w:val="-2"/>
          <w:w w:val="105"/>
        </w:rPr>
        <w:t>bl</w:t>
      </w:r>
      <w:r>
        <w:rPr>
          <w:color w:val="3F3F3F"/>
          <w:spacing w:val="-3"/>
          <w:w w:val="105"/>
        </w:rPr>
        <w:t>e</w:t>
      </w:r>
      <w:r>
        <w:rPr>
          <w:color w:val="3F3F3F"/>
          <w:spacing w:val="29"/>
          <w:w w:val="105"/>
        </w:rPr>
        <w:t xml:space="preserve"> </w:t>
      </w:r>
      <w:r>
        <w:rPr>
          <w:color w:val="3F3F3F"/>
          <w:w w:val="105"/>
        </w:rPr>
        <w:t>authority</w:t>
      </w:r>
      <w:r>
        <w:rPr>
          <w:color w:val="595959"/>
          <w:w w:val="105"/>
        </w:rPr>
        <w:t>.</w:t>
      </w:r>
      <w:r>
        <w:rPr>
          <w:color w:val="595959"/>
          <w:spacing w:val="6"/>
          <w:w w:val="105"/>
        </w:rPr>
        <w:t xml:space="preserve"> </w:t>
      </w:r>
      <w:r>
        <w:rPr>
          <w:color w:val="3F3F3F"/>
          <w:w w:val="105"/>
        </w:rPr>
        <w:t>Once</w:t>
      </w:r>
      <w:r>
        <w:rPr>
          <w:color w:val="3F3F3F"/>
          <w:spacing w:val="30"/>
          <w:w w:val="105"/>
        </w:rPr>
        <w:t xml:space="preserve"> </w:t>
      </w:r>
      <w:r>
        <w:rPr>
          <w:color w:val="3F3F3F"/>
          <w:w w:val="105"/>
        </w:rPr>
        <w:t>endorsed</w:t>
      </w:r>
      <w:r>
        <w:rPr>
          <w:color w:val="595959"/>
          <w:w w:val="105"/>
        </w:rPr>
        <w:t>,</w:t>
      </w:r>
      <w:r>
        <w:rPr>
          <w:color w:val="595959"/>
          <w:spacing w:val="-18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37"/>
          <w:w w:val="105"/>
        </w:rPr>
        <w:t xml:space="preserve"> </w:t>
      </w:r>
      <w:r>
        <w:rPr>
          <w:color w:val="595959"/>
          <w:w w:val="105"/>
        </w:rPr>
        <w:t>s</w:t>
      </w:r>
      <w:r>
        <w:rPr>
          <w:color w:val="3F3F3F"/>
          <w:w w:val="105"/>
        </w:rPr>
        <w:t>urvey</w:t>
      </w:r>
      <w:r>
        <w:rPr>
          <w:color w:val="3F3F3F"/>
          <w:spacing w:val="25"/>
          <w:w w:val="105"/>
        </w:rPr>
        <w:t xml:space="preserve"> </w:t>
      </w:r>
      <w:r>
        <w:rPr>
          <w:color w:val="3F3F3F"/>
          <w:spacing w:val="-3"/>
          <w:w w:val="105"/>
        </w:rPr>
        <w:t>w</w:t>
      </w:r>
      <w:r>
        <w:rPr>
          <w:color w:val="595959"/>
          <w:spacing w:val="-2"/>
          <w:w w:val="105"/>
        </w:rPr>
        <w:t>i</w:t>
      </w:r>
      <w:r>
        <w:rPr>
          <w:color w:val="3F3F3F"/>
          <w:spacing w:val="-2"/>
          <w:w w:val="105"/>
        </w:rPr>
        <w:t>ll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form</w:t>
      </w:r>
      <w:r>
        <w:rPr>
          <w:color w:val="3F3F3F"/>
          <w:spacing w:val="43"/>
          <w:w w:val="105"/>
        </w:rPr>
        <w:t xml:space="preserve"> </w:t>
      </w:r>
      <w:r>
        <w:rPr>
          <w:color w:val="3F3F3F"/>
          <w:w w:val="105"/>
        </w:rPr>
        <w:t>part</w:t>
      </w:r>
      <w:r>
        <w:rPr>
          <w:color w:val="3F3F3F"/>
          <w:spacing w:val="28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21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58"/>
          <w:w w:val="104"/>
        </w:rPr>
        <w:t xml:space="preserve"> </w:t>
      </w:r>
      <w:r>
        <w:rPr>
          <w:color w:val="3F3F3F"/>
          <w:spacing w:val="-1"/>
          <w:w w:val="105"/>
        </w:rPr>
        <w:t>permit.</w:t>
      </w:r>
    </w:p>
    <w:p w14:paraId="13EDDC67" w14:textId="77777777" w:rsidR="00A5052B" w:rsidRDefault="00A5052B">
      <w:pPr>
        <w:spacing w:before="8"/>
        <w:rPr>
          <w:rFonts w:ascii="Arial" w:eastAsia="Arial" w:hAnsi="Arial" w:cs="Arial"/>
          <w:sz w:val="20"/>
          <w:szCs w:val="20"/>
        </w:rPr>
      </w:pPr>
    </w:p>
    <w:p w14:paraId="13EDDC68" w14:textId="77777777" w:rsidR="00A5052B" w:rsidRDefault="00A72E41">
      <w:pPr>
        <w:pStyle w:val="BodyText"/>
        <w:ind w:left="550" w:firstLine="0"/>
      </w:pPr>
      <w:r>
        <w:rPr>
          <w:color w:val="3F3F3F"/>
        </w:rPr>
        <w:t>The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survey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must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3"/>
        </w:rPr>
        <w:t xml:space="preserve"> </w:t>
      </w:r>
      <w:r>
        <w:rPr>
          <w:color w:val="3F3F3F"/>
          <w:spacing w:val="-1"/>
        </w:rPr>
        <w:t>satisfaction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responsible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1"/>
        </w:rPr>
        <w:t>autho</w:t>
      </w:r>
      <w:r>
        <w:rPr>
          <w:color w:val="595959"/>
          <w:spacing w:val="2"/>
        </w:rPr>
        <w:t>r</w:t>
      </w:r>
      <w:r>
        <w:rPr>
          <w:color w:val="3F3F3F"/>
          <w:spacing w:val="1"/>
        </w:rPr>
        <w:t>ity</w:t>
      </w:r>
      <w:r>
        <w:rPr>
          <w:color w:val="3F3F3F"/>
        </w:rPr>
        <w:t xml:space="preserve"> and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must:</w:t>
      </w:r>
    </w:p>
    <w:p w14:paraId="13EDDC69" w14:textId="77777777" w:rsidR="00A5052B" w:rsidRDefault="00A5052B">
      <w:pPr>
        <w:spacing w:before="3"/>
        <w:rPr>
          <w:rFonts w:ascii="Arial" w:eastAsia="Arial" w:hAnsi="Arial" w:cs="Arial"/>
          <w:sz w:val="27"/>
          <w:szCs w:val="27"/>
        </w:rPr>
      </w:pPr>
    </w:p>
    <w:p w14:paraId="13EDDC6A" w14:textId="77777777" w:rsidR="00A5052B" w:rsidRDefault="00A72E41">
      <w:pPr>
        <w:pStyle w:val="BodyText"/>
        <w:numPr>
          <w:ilvl w:val="1"/>
          <w:numId w:val="17"/>
        </w:numPr>
        <w:tabs>
          <w:tab w:val="left" w:pos="908"/>
        </w:tabs>
        <w:ind w:left="899" w:hanging="349"/>
      </w:pPr>
      <w:r>
        <w:rPr>
          <w:color w:val="3F3F3F"/>
        </w:rPr>
        <w:t>be</w:t>
      </w:r>
      <w:r>
        <w:rPr>
          <w:color w:val="3F3F3F"/>
          <w:spacing w:val="-8"/>
        </w:rPr>
        <w:t xml:space="preserve"> </w:t>
      </w:r>
      <w:r>
        <w:rPr>
          <w:color w:val="595959"/>
          <w:spacing w:val="-2"/>
        </w:rPr>
        <w:t>c</w:t>
      </w:r>
      <w:r>
        <w:rPr>
          <w:color w:val="3F3F3F"/>
          <w:spacing w:val="-1"/>
        </w:rPr>
        <w:t>arried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out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by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3"/>
        </w:rPr>
        <w:t>sui</w:t>
      </w:r>
      <w:r>
        <w:rPr>
          <w:color w:val="3F3F3F"/>
          <w:spacing w:val="-2"/>
        </w:rPr>
        <w:t>tably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qualified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1"/>
        </w:rPr>
        <w:t>experienced</w:t>
      </w:r>
      <w:r>
        <w:rPr>
          <w:color w:val="3F3F3F"/>
          <w:spacing w:val="7"/>
        </w:rPr>
        <w:t xml:space="preserve"> </w:t>
      </w:r>
      <w:r>
        <w:rPr>
          <w:color w:val="3F3F3F"/>
          <w:spacing w:val="-2"/>
        </w:rPr>
        <w:t>independent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specialist</w:t>
      </w:r>
    </w:p>
    <w:p w14:paraId="13EDDC6B" w14:textId="77777777" w:rsidR="00A5052B" w:rsidRDefault="00A5052B">
      <w:pPr>
        <w:spacing w:before="8"/>
        <w:rPr>
          <w:rFonts w:ascii="Arial" w:eastAsia="Arial" w:hAnsi="Arial" w:cs="Arial"/>
          <w:sz w:val="26"/>
          <w:szCs w:val="26"/>
        </w:rPr>
      </w:pPr>
    </w:p>
    <w:p w14:paraId="13EDDC6C" w14:textId="77777777" w:rsidR="00A5052B" w:rsidRDefault="00A72E41">
      <w:pPr>
        <w:pStyle w:val="BodyText"/>
        <w:numPr>
          <w:ilvl w:val="1"/>
          <w:numId w:val="17"/>
        </w:numPr>
        <w:tabs>
          <w:tab w:val="left" w:pos="908"/>
        </w:tabs>
        <w:spacing w:line="321" w:lineRule="auto"/>
        <w:ind w:left="899" w:right="395" w:hanging="349"/>
        <w:jc w:val="both"/>
      </w:pPr>
      <w:r>
        <w:rPr>
          <w:color w:val="3F3F3F"/>
          <w:spacing w:val="-3"/>
        </w:rPr>
        <w:t>i</w:t>
      </w:r>
      <w:r>
        <w:rPr>
          <w:color w:val="3F3F3F"/>
          <w:spacing w:val="-5"/>
        </w:rPr>
        <w:t>nclude</w:t>
      </w:r>
      <w:r>
        <w:rPr>
          <w:color w:val="3F3F3F"/>
          <w:spacing w:val="41"/>
        </w:rPr>
        <w:t xml:space="preserve"> </w:t>
      </w:r>
      <w:r>
        <w:rPr>
          <w:color w:val="3F3F3F"/>
        </w:rPr>
        <w:t>testing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at</w:t>
      </w:r>
      <w:r>
        <w:rPr>
          <w:color w:val="3F3F3F"/>
          <w:spacing w:val="37"/>
        </w:rPr>
        <w:t xml:space="preserve"> </w:t>
      </w:r>
      <w:r>
        <w:rPr>
          <w:color w:val="3F3F3F"/>
          <w:spacing w:val="-2"/>
        </w:rPr>
        <w:t>sel</w:t>
      </w:r>
      <w:r>
        <w:rPr>
          <w:color w:val="3F3F3F"/>
          <w:spacing w:val="-1"/>
        </w:rPr>
        <w:t>ected</w:t>
      </w:r>
      <w:r>
        <w:rPr>
          <w:color w:val="3F3F3F"/>
          <w:spacing w:val="53"/>
        </w:rPr>
        <w:t xml:space="preserve"> </w:t>
      </w:r>
      <w:r>
        <w:rPr>
          <w:color w:val="3F3F3F"/>
          <w:spacing w:val="-19"/>
        </w:rPr>
        <w:t>l</w:t>
      </w:r>
      <w:r>
        <w:rPr>
          <w:color w:val="3F3F3F"/>
        </w:rPr>
        <w:t>ocations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within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five</w:t>
      </w:r>
      <w:r>
        <w:rPr>
          <w:color w:val="3F3F3F"/>
          <w:spacing w:val="55"/>
        </w:rPr>
        <w:t xml:space="preserve"> </w:t>
      </w:r>
      <w:r>
        <w:rPr>
          <w:color w:val="3F3F3F"/>
          <w:spacing w:val="-2"/>
        </w:rPr>
        <w:t>kilometres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39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45"/>
        </w:rPr>
        <w:t xml:space="preserve"> </w:t>
      </w:r>
      <w:r>
        <w:rPr>
          <w:color w:val="3F3F3F"/>
        </w:rPr>
        <w:t>facility</w:t>
      </w:r>
      <w:r>
        <w:rPr>
          <w:color w:val="3F3F3F"/>
          <w:spacing w:val="49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40"/>
        </w:rPr>
        <w:t xml:space="preserve"> </w:t>
      </w:r>
      <w:r>
        <w:rPr>
          <w:color w:val="3F3F3F"/>
        </w:rPr>
        <w:t>enable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20"/>
          <w:w w:val="104"/>
        </w:rPr>
        <w:t xml:space="preserve"> </w:t>
      </w:r>
      <w:r>
        <w:rPr>
          <w:color w:val="3F3F3F"/>
        </w:rPr>
        <w:t>average</w:t>
      </w:r>
      <w:r>
        <w:rPr>
          <w:color w:val="3F3F3F"/>
          <w:spacing w:val="39"/>
        </w:rPr>
        <w:t xml:space="preserve"> </w:t>
      </w:r>
      <w:r>
        <w:rPr>
          <w:color w:val="3F3F3F"/>
          <w:spacing w:val="-3"/>
        </w:rPr>
        <w:t>signal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strength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34"/>
        </w:rPr>
        <w:t xml:space="preserve"> </w:t>
      </w:r>
      <w:r>
        <w:rPr>
          <w:color w:val="3F3F3F"/>
          <w:spacing w:val="-1"/>
        </w:rPr>
        <w:t>televi</w:t>
      </w:r>
      <w:r>
        <w:rPr>
          <w:color w:val="3F3F3F"/>
          <w:spacing w:val="-2"/>
        </w:rPr>
        <w:t>si</w:t>
      </w:r>
      <w:r>
        <w:rPr>
          <w:color w:val="3F3F3F"/>
          <w:spacing w:val="-1"/>
        </w:rPr>
        <w:t>on</w:t>
      </w:r>
      <w:r>
        <w:rPr>
          <w:color w:val="595959"/>
          <w:spacing w:val="-1"/>
        </w:rPr>
        <w:t>,</w:t>
      </w:r>
      <w:r>
        <w:rPr>
          <w:color w:val="595959"/>
          <w:spacing w:val="-14"/>
        </w:rPr>
        <w:t xml:space="preserve"> </w:t>
      </w:r>
      <w:r>
        <w:rPr>
          <w:color w:val="3F3F3F"/>
          <w:spacing w:val="-2"/>
        </w:rPr>
        <w:t>radio</w:t>
      </w:r>
      <w:r>
        <w:rPr>
          <w:color w:val="3F3F3F"/>
          <w:spacing w:val="28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31"/>
        </w:rPr>
        <w:t xml:space="preserve"> </w:t>
      </w:r>
      <w:r>
        <w:rPr>
          <w:color w:val="3F3F3F"/>
        </w:rPr>
        <w:t>other</w:t>
      </w:r>
      <w:r>
        <w:rPr>
          <w:color w:val="3F3F3F"/>
          <w:spacing w:val="54"/>
        </w:rPr>
        <w:t xml:space="preserve"> </w:t>
      </w:r>
      <w:r>
        <w:rPr>
          <w:color w:val="3F3F3F"/>
          <w:spacing w:val="-1"/>
        </w:rPr>
        <w:t>point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40"/>
        </w:rPr>
        <w:t xml:space="preserve"> </w:t>
      </w:r>
      <w:r>
        <w:rPr>
          <w:color w:val="3F3F3F"/>
          <w:spacing w:val="-2"/>
        </w:rPr>
        <w:t>point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services</w:t>
      </w:r>
      <w:r>
        <w:rPr>
          <w:color w:val="3F3F3F"/>
          <w:spacing w:val="43"/>
        </w:rPr>
        <w:t xml:space="preserve"> </w:t>
      </w:r>
      <w:r>
        <w:rPr>
          <w:color w:val="3F3F3F"/>
          <w:spacing w:val="-1"/>
        </w:rPr>
        <w:t>(including</w:t>
      </w:r>
      <w:r>
        <w:rPr>
          <w:color w:val="3F3F3F"/>
          <w:spacing w:val="27"/>
        </w:rPr>
        <w:t xml:space="preserve"> </w:t>
      </w:r>
      <w:r>
        <w:rPr>
          <w:color w:val="3F3F3F"/>
        </w:rPr>
        <w:t>GPS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autosteer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functions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used</w:t>
      </w:r>
      <w:r>
        <w:rPr>
          <w:color w:val="3F3F3F"/>
          <w:spacing w:val="9"/>
        </w:rPr>
        <w:t xml:space="preserve"> </w:t>
      </w:r>
      <w:r>
        <w:rPr>
          <w:color w:val="3F3F3F"/>
          <w:spacing w:val="-10"/>
        </w:rPr>
        <w:t>i</w:t>
      </w:r>
      <w:r>
        <w:rPr>
          <w:color w:val="3F3F3F"/>
          <w:spacing w:val="-13"/>
        </w:rPr>
        <w:t>n</w:t>
      </w:r>
      <w:r>
        <w:rPr>
          <w:color w:val="3F3F3F"/>
          <w:spacing w:val="30"/>
        </w:rPr>
        <w:t xml:space="preserve"> </w:t>
      </w:r>
      <w:r>
        <w:rPr>
          <w:color w:val="3F3F3F"/>
          <w:spacing w:val="-1"/>
        </w:rPr>
        <w:t>agricultural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operations)</w:t>
      </w:r>
      <w:r>
        <w:rPr>
          <w:color w:val="3F3F3F"/>
          <w:spacing w:val="51"/>
        </w:rPr>
        <w:t xml:space="preserve"> </w:t>
      </w:r>
      <w:r>
        <w:rPr>
          <w:color w:val="3F3F3F"/>
        </w:rPr>
        <w:t>that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could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54"/>
        </w:rPr>
        <w:t xml:space="preserve"> </w:t>
      </w:r>
      <w:r>
        <w:rPr>
          <w:color w:val="3F3F3F"/>
          <w:spacing w:val="-2"/>
        </w:rPr>
        <w:t>i</w:t>
      </w:r>
      <w:r>
        <w:rPr>
          <w:color w:val="3F3F3F"/>
          <w:spacing w:val="-4"/>
        </w:rPr>
        <w:t>mpacted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by</w:t>
      </w:r>
      <w:r>
        <w:rPr>
          <w:color w:val="3F3F3F"/>
          <w:spacing w:val="49"/>
          <w:w w:val="103"/>
        </w:rPr>
        <w:t xml:space="preserve"> </w:t>
      </w:r>
      <w:r>
        <w:rPr>
          <w:color w:val="3F3F3F"/>
        </w:rPr>
        <w:t>electromagnet</w:t>
      </w:r>
      <w:r>
        <w:rPr>
          <w:color w:val="3F3F3F"/>
          <w:spacing w:val="21"/>
        </w:rPr>
        <w:t>i</w:t>
      </w:r>
      <w:r>
        <w:rPr>
          <w:color w:val="3F3F3F"/>
        </w:rPr>
        <w:t>c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interference</w:t>
      </w:r>
      <w:r>
        <w:rPr>
          <w:color w:val="3F3F3F"/>
          <w:spacing w:val="28"/>
        </w:rPr>
        <w:t xml:space="preserve"> </w:t>
      </w:r>
      <w:r>
        <w:rPr>
          <w:color w:val="3F3F3F"/>
        </w:rPr>
        <w:t>from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w</w:t>
      </w:r>
      <w:r>
        <w:rPr>
          <w:color w:val="3F3F3F"/>
          <w:spacing w:val="8"/>
        </w:rPr>
        <w:t>i</w:t>
      </w:r>
      <w:r>
        <w:rPr>
          <w:color w:val="3F3F3F"/>
        </w:rPr>
        <w:t>nd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energy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facil</w:t>
      </w:r>
      <w:r>
        <w:rPr>
          <w:color w:val="3F3F3F"/>
          <w:spacing w:val="-25"/>
        </w:rPr>
        <w:t>i</w:t>
      </w:r>
      <w:r>
        <w:rPr>
          <w:color w:val="3F3F3F"/>
        </w:rPr>
        <w:t>ty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determ</w:t>
      </w:r>
      <w:r>
        <w:rPr>
          <w:color w:val="3F3F3F"/>
          <w:spacing w:val="3"/>
        </w:rPr>
        <w:t>i</w:t>
      </w:r>
      <w:r>
        <w:rPr>
          <w:color w:val="3F3F3F"/>
        </w:rPr>
        <w:t>ned</w:t>
      </w:r>
    </w:p>
    <w:p w14:paraId="13EDDC6D" w14:textId="77777777" w:rsidR="00A5052B" w:rsidRDefault="00A5052B">
      <w:pPr>
        <w:spacing w:before="1"/>
        <w:rPr>
          <w:rFonts w:ascii="Arial" w:eastAsia="Arial" w:hAnsi="Arial" w:cs="Arial"/>
          <w:sz w:val="20"/>
          <w:szCs w:val="20"/>
        </w:rPr>
      </w:pPr>
    </w:p>
    <w:p w14:paraId="13EDDC6E" w14:textId="77777777" w:rsidR="00A5052B" w:rsidRDefault="00A72E41">
      <w:pPr>
        <w:pStyle w:val="BodyText"/>
        <w:numPr>
          <w:ilvl w:val="1"/>
          <w:numId w:val="17"/>
        </w:numPr>
        <w:tabs>
          <w:tab w:val="left" w:pos="908"/>
        </w:tabs>
        <w:ind w:left="907" w:hanging="357"/>
      </w:pPr>
      <w:r>
        <w:rPr>
          <w:color w:val="3F3F3F"/>
          <w:spacing w:val="-19"/>
        </w:rPr>
        <w:t>i</w:t>
      </w:r>
      <w:r>
        <w:rPr>
          <w:color w:val="3F3F3F"/>
        </w:rPr>
        <w:t>dent</w:t>
      </w:r>
      <w:r>
        <w:rPr>
          <w:color w:val="3F3F3F"/>
          <w:spacing w:val="-8"/>
        </w:rPr>
        <w:t>i</w:t>
      </w:r>
      <w:r>
        <w:rPr>
          <w:color w:val="3F3F3F"/>
        </w:rPr>
        <w:t>fy</w:t>
      </w:r>
      <w:r>
        <w:rPr>
          <w:color w:val="3F3F3F"/>
          <w:spacing w:val="30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28"/>
        </w:rPr>
        <w:t xml:space="preserve"> </w:t>
      </w:r>
      <w:r>
        <w:rPr>
          <w:color w:val="3F3F3F"/>
        </w:rPr>
        <w:t>consu</w:t>
      </w:r>
      <w:r>
        <w:rPr>
          <w:color w:val="3F3F3F"/>
          <w:spacing w:val="-3"/>
        </w:rPr>
        <w:t>l</w:t>
      </w:r>
      <w:r>
        <w:rPr>
          <w:color w:val="3F3F3F"/>
        </w:rPr>
        <w:t>t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w</w:t>
      </w:r>
      <w:r>
        <w:rPr>
          <w:color w:val="3F3F3F"/>
          <w:spacing w:val="-5"/>
        </w:rPr>
        <w:t>i</w:t>
      </w:r>
      <w:r>
        <w:rPr>
          <w:color w:val="3F3F3F"/>
        </w:rPr>
        <w:t>th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organ</w:t>
      </w:r>
      <w:r>
        <w:rPr>
          <w:color w:val="3F3F3F"/>
          <w:spacing w:val="5"/>
        </w:rPr>
        <w:t>i</w:t>
      </w:r>
      <w:r>
        <w:rPr>
          <w:color w:val="3F3F3F"/>
        </w:rPr>
        <w:t>sat</w:t>
      </w:r>
      <w:r>
        <w:rPr>
          <w:color w:val="3F3F3F"/>
          <w:spacing w:val="-1"/>
        </w:rPr>
        <w:t>i</w:t>
      </w:r>
      <w:r>
        <w:rPr>
          <w:color w:val="3F3F3F"/>
        </w:rPr>
        <w:t>ons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operat</w:t>
      </w:r>
      <w:r>
        <w:rPr>
          <w:color w:val="3F3F3F"/>
          <w:spacing w:val="12"/>
        </w:rPr>
        <w:t>i</w:t>
      </w:r>
      <w:r>
        <w:rPr>
          <w:color w:val="3F3F3F"/>
        </w:rPr>
        <w:t>ng</w:t>
      </w:r>
      <w:r>
        <w:rPr>
          <w:color w:val="3F3F3F"/>
          <w:spacing w:val="17"/>
        </w:rPr>
        <w:t xml:space="preserve"> </w:t>
      </w:r>
      <w:r>
        <w:rPr>
          <w:color w:val="3F3F3F"/>
        </w:rPr>
        <w:t>po</w:t>
      </w:r>
      <w:r>
        <w:rPr>
          <w:color w:val="3F3F3F"/>
          <w:spacing w:val="-3"/>
        </w:rPr>
        <w:t>i</w:t>
      </w:r>
      <w:r>
        <w:rPr>
          <w:color w:val="3F3F3F"/>
        </w:rPr>
        <w:t>nt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po</w:t>
      </w:r>
      <w:r>
        <w:rPr>
          <w:color w:val="3F3F3F"/>
          <w:spacing w:val="-3"/>
        </w:rPr>
        <w:t>i</w:t>
      </w:r>
      <w:r>
        <w:rPr>
          <w:color w:val="3F3F3F"/>
        </w:rPr>
        <w:t>nt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commun</w:t>
      </w:r>
      <w:r>
        <w:rPr>
          <w:color w:val="3F3F3F"/>
          <w:spacing w:val="13"/>
        </w:rPr>
        <w:t>i</w:t>
      </w:r>
      <w:r>
        <w:rPr>
          <w:color w:val="595959"/>
        </w:rPr>
        <w:t>c</w:t>
      </w:r>
      <w:r>
        <w:rPr>
          <w:color w:val="3F3F3F"/>
        </w:rPr>
        <w:t>at</w:t>
      </w:r>
      <w:r>
        <w:rPr>
          <w:color w:val="3F3F3F"/>
          <w:spacing w:val="-12"/>
        </w:rPr>
        <w:t>i</w:t>
      </w:r>
      <w:r>
        <w:rPr>
          <w:color w:val="3F3F3F"/>
        </w:rPr>
        <w:t>on</w:t>
      </w:r>
      <w:r>
        <w:rPr>
          <w:color w:val="3F3F3F"/>
          <w:spacing w:val="26"/>
        </w:rPr>
        <w:t xml:space="preserve"> </w:t>
      </w:r>
      <w:r>
        <w:rPr>
          <w:color w:val="3F3F3F"/>
          <w:spacing w:val="-14"/>
        </w:rPr>
        <w:t>li</w:t>
      </w:r>
      <w:r>
        <w:rPr>
          <w:color w:val="3F3F3F"/>
        </w:rPr>
        <w:t>nks.</w:t>
      </w:r>
    </w:p>
    <w:p w14:paraId="13EDDC6F" w14:textId="77777777" w:rsidR="00A5052B" w:rsidRDefault="00A5052B">
      <w:pPr>
        <w:spacing w:before="3"/>
        <w:rPr>
          <w:rFonts w:ascii="Arial" w:eastAsia="Arial" w:hAnsi="Arial" w:cs="Arial"/>
          <w:sz w:val="27"/>
          <w:szCs w:val="27"/>
        </w:rPr>
      </w:pPr>
    </w:p>
    <w:p w14:paraId="13EDDC70" w14:textId="77777777" w:rsidR="00A5052B" w:rsidRDefault="00A72E41">
      <w:pPr>
        <w:pStyle w:val="BodyText"/>
        <w:numPr>
          <w:ilvl w:val="1"/>
          <w:numId w:val="17"/>
        </w:numPr>
        <w:tabs>
          <w:tab w:val="left" w:pos="908"/>
        </w:tabs>
        <w:spacing w:line="321" w:lineRule="auto"/>
        <w:ind w:left="907" w:right="401" w:hanging="357"/>
        <w:jc w:val="both"/>
      </w:pPr>
      <w:r>
        <w:rPr>
          <w:color w:val="3F3F3F"/>
          <w:spacing w:val="-14"/>
        </w:rPr>
        <w:t>i</w:t>
      </w:r>
      <w:r>
        <w:rPr>
          <w:color w:val="3F3F3F"/>
        </w:rPr>
        <w:t>nclude</w:t>
      </w:r>
      <w:r>
        <w:rPr>
          <w:color w:val="3F3F3F"/>
          <w:spacing w:val="46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2"/>
        </w:rPr>
        <w:t xml:space="preserve"> </w:t>
      </w:r>
      <w:r>
        <w:rPr>
          <w:color w:val="3F3F3F"/>
        </w:rPr>
        <w:t>m</w:t>
      </w:r>
      <w:r>
        <w:rPr>
          <w:color w:val="3F3F3F"/>
          <w:spacing w:val="-18"/>
        </w:rPr>
        <w:t>i</w:t>
      </w:r>
      <w:r>
        <w:rPr>
          <w:color w:val="3F3F3F"/>
        </w:rPr>
        <w:t>t</w:t>
      </w:r>
      <w:r>
        <w:rPr>
          <w:color w:val="3F3F3F"/>
          <w:spacing w:val="-6"/>
        </w:rPr>
        <w:t>i</w:t>
      </w:r>
      <w:r>
        <w:rPr>
          <w:color w:val="3F3F3F"/>
        </w:rPr>
        <w:t>gat</w:t>
      </w:r>
      <w:r>
        <w:rPr>
          <w:color w:val="3F3F3F"/>
          <w:spacing w:val="-8"/>
        </w:rPr>
        <w:t>i</w:t>
      </w:r>
      <w:r>
        <w:rPr>
          <w:color w:val="3F3F3F"/>
        </w:rPr>
        <w:t>on</w:t>
      </w:r>
      <w:r>
        <w:rPr>
          <w:color w:val="3F3F3F"/>
          <w:spacing w:val="35"/>
        </w:rPr>
        <w:t xml:space="preserve"> </w:t>
      </w:r>
      <w:r>
        <w:rPr>
          <w:color w:val="595959"/>
          <w:spacing w:val="-5"/>
        </w:rPr>
        <w:t>s</w:t>
      </w:r>
      <w:r>
        <w:rPr>
          <w:color w:val="3F3F3F"/>
        </w:rPr>
        <w:t>trategy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19"/>
        </w:rPr>
        <w:t>i</w:t>
      </w:r>
      <w:r>
        <w:rPr>
          <w:color w:val="3F3F3F"/>
        </w:rPr>
        <w:t>mpact</w:t>
      </w:r>
      <w:r>
        <w:rPr>
          <w:color w:val="3F3F3F"/>
          <w:spacing w:val="39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46"/>
        </w:rPr>
        <w:t xml:space="preserve"> </w:t>
      </w:r>
      <w:r>
        <w:rPr>
          <w:color w:val="3F3F3F"/>
        </w:rPr>
        <w:t>te</w:t>
      </w:r>
      <w:r>
        <w:rPr>
          <w:color w:val="3F3F3F"/>
          <w:spacing w:val="-2"/>
        </w:rPr>
        <w:t>l</w:t>
      </w:r>
      <w:r>
        <w:rPr>
          <w:color w:val="3F3F3F"/>
        </w:rPr>
        <w:t>e</w:t>
      </w:r>
      <w:r>
        <w:rPr>
          <w:color w:val="3F3F3F"/>
          <w:spacing w:val="8"/>
        </w:rPr>
        <w:t>v</w:t>
      </w:r>
      <w:r>
        <w:rPr>
          <w:color w:val="595959"/>
          <w:spacing w:val="-19"/>
        </w:rPr>
        <w:t>i</w:t>
      </w:r>
      <w:r>
        <w:rPr>
          <w:color w:val="3F3F3F"/>
        </w:rPr>
        <w:t>s</w:t>
      </w:r>
      <w:r>
        <w:rPr>
          <w:color w:val="3F3F3F"/>
          <w:spacing w:val="-3"/>
        </w:rPr>
        <w:t>i</w:t>
      </w:r>
      <w:r>
        <w:rPr>
          <w:color w:val="3F3F3F"/>
        </w:rPr>
        <w:t>on</w:t>
      </w:r>
      <w:r>
        <w:rPr>
          <w:color w:val="3F3F3F"/>
          <w:spacing w:val="27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54"/>
        </w:rPr>
        <w:t xml:space="preserve"> </w:t>
      </w:r>
      <w:r>
        <w:rPr>
          <w:color w:val="3F3F3F"/>
        </w:rPr>
        <w:t>rad</w:t>
      </w:r>
      <w:r>
        <w:rPr>
          <w:color w:val="3F3F3F"/>
          <w:spacing w:val="-6"/>
        </w:rPr>
        <w:t>i</w:t>
      </w:r>
      <w:r>
        <w:rPr>
          <w:color w:val="3F3F3F"/>
        </w:rPr>
        <w:t>o</w:t>
      </w:r>
      <w:r>
        <w:rPr>
          <w:color w:val="3F3F3F"/>
          <w:spacing w:val="49"/>
        </w:rPr>
        <w:t xml:space="preserve"> </w:t>
      </w:r>
      <w:r>
        <w:rPr>
          <w:color w:val="3F3F3F"/>
        </w:rPr>
        <w:t>reception</w:t>
      </w:r>
      <w:r>
        <w:rPr>
          <w:color w:val="3F3F3F"/>
          <w:spacing w:val="43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po</w:t>
      </w:r>
      <w:r>
        <w:rPr>
          <w:color w:val="3F3F3F"/>
          <w:spacing w:val="-3"/>
        </w:rPr>
        <w:t>i</w:t>
      </w:r>
      <w:r>
        <w:rPr>
          <w:color w:val="3F3F3F"/>
        </w:rPr>
        <w:t>nt</w:t>
      </w:r>
      <w:r>
        <w:rPr>
          <w:color w:val="3F3F3F"/>
          <w:spacing w:val="30"/>
        </w:rPr>
        <w:t xml:space="preserve"> </w:t>
      </w:r>
      <w:r>
        <w:rPr>
          <w:color w:val="3F3F3F"/>
        </w:rPr>
        <w:t>to</w:t>
      </w:r>
      <w:r>
        <w:rPr>
          <w:color w:val="3F3F3F"/>
          <w:w w:val="116"/>
        </w:rPr>
        <w:t xml:space="preserve"> </w:t>
      </w:r>
      <w:r>
        <w:rPr>
          <w:color w:val="3F3F3F"/>
        </w:rPr>
        <w:t>point</w:t>
      </w:r>
      <w:r>
        <w:rPr>
          <w:color w:val="3F3F3F"/>
          <w:spacing w:val="27"/>
        </w:rPr>
        <w:t xml:space="preserve"> </w:t>
      </w:r>
      <w:r>
        <w:rPr>
          <w:color w:val="3F3F3F"/>
          <w:spacing w:val="1"/>
        </w:rPr>
        <w:t>transmissi</w:t>
      </w:r>
      <w:r>
        <w:rPr>
          <w:color w:val="3F3F3F"/>
        </w:rPr>
        <w:t>on</w:t>
      </w:r>
      <w:r>
        <w:rPr>
          <w:color w:val="595959"/>
        </w:rPr>
        <w:t>.</w:t>
      </w:r>
    </w:p>
    <w:p w14:paraId="13EDDC71" w14:textId="77777777" w:rsidR="00A5052B" w:rsidRDefault="00A5052B">
      <w:pPr>
        <w:spacing w:before="1"/>
        <w:rPr>
          <w:rFonts w:ascii="Arial" w:eastAsia="Arial" w:hAnsi="Arial" w:cs="Arial"/>
          <w:sz w:val="20"/>
          <w:szCs w:val="20"/>
        </w:rPr>
      </w:pPr>
    </w:p>
    <w:p w14:paraId="13EDDC72" w14:textId="77777777" w:rsidR="00A5052B" w:rsidRDefault="00A72E41">
      <w:pPr>
        <w:pStyle w:val="BodyText"/>
        <w:numPr>
          <w:ilvl w:val="0"/>
          <w:numId w:val="17"/>
        </w:numPr>
        <w:tabs>
          <w:tab w:val="left" w:pos="543"/>
        </w:tabs>
        <w:spacing w:line="321" w:lineRule="auto"/>
        <w:ind w:left="550" w:right="396" w:hanging="356"/>
        <w:jc w:val="both"/>
      </w:pPr>
      <w:r>
        <w:rPr>
          <w:color w:val="3F3F3F"/>
          <w:spacing w:val="-41"/>
          <w:w w:val="110"/>
        </w:rPr>
        <w:t>I</w:t>
      </w:r>
      <w:r>
        <w:rPr>
          <w:color w:val="3F3F3F"/>
          <w:w w:val="110"/>
        </w:rPr>
        <w:t>f</w:t>
      </w:r>
      <w:r>
        <w:rPr>
          <w:color w:val="3F3F3F"/>
          <w:spacing w:val="-34"/>
          <w:w w:val="110"/>
        </w:rPr>
        <w:t xml:space="preserve"> </w:t>
      </w:r>
      <w:r>
        <w:rPr>
          <w:color w:val="3F3F3F"/>
          <w:w w:val="110"/>
        </w:rPr>
        <w:t>a</w:t>
      </w:r>
      <w:r>
        <w:rPr>
          <w:color w:val="3F3F3F"/>
          <w:spacing w:val="-33"/>
          <w:w w:val="110"/>
        </w:rPr>
        <w:t xml:space="preserve"> </w:t>
      </w:r>
      <w:r>
        <w:rPr>
          <w:color w:val="3F3F3F"/>
          <w:w w:val="110"/>
        </w:rPr>
        <w:t>comp</w:t>
      </w:r>
      <w:r>
        <w:rPr>
          <w:color w:val="3F3F3F"/>
          <w:spacing w:val="2"/>
          <w:w w:val="110"/>
        </w:rPr>
        <w:t>l</w:t>
      </w:r>
      <w:r>
        <w:rPr>
          <w:color w:val="3F3F3F"/>
          <w:w w:val="110"/>
        </w:rPr>
        <w:t>a</w:t>
      </w:r>
      <w:r>
        <w:rPr>
          <w:color w:val="3F3F3F"/>
          <w:spacing w:val="4"/>
          <w:w w:val="110"/>
        </w:rPr>
        <w:t>i</w:t>
      </w:r>
      <w:r>
        <w:rPr>
          <w:color w:val="3F3F3F"/>
          <w:w w:val="110"/>
        </w:rPr>
        <w:t>nt</w:t>
      </w:r>
      <w:r>
        <w:rPr>
          <w:color w:val="3F3F3F"/>
          <w:spacing w:val="-37"/>
          <w:w w:val="110"/>
        </w:rPr>
        <w:t xml:space="preserve"> </w:t>
      </w:r>
      <w:r>
        <w:rPr>
          <w:color w:val="3F3F3F"/>
          <w:spacing w:val="-20"/>
          <w:w w:val="110"/>
        </w:rPr>
        <w:t>i</w:t>
      </w:r>
      <w:r>
        <w:rPr>
          <w:color w:val="3F3F3F"/>
          <w:w w:val="110"/>
        </w:rPr>
        <w:t>s</w:t>
      </w:r>
      <w:r>
        <w:rPr>
          <w:color w:val="3F3F3F"/>
          <w:spacing w:val="-37"/>
          <w:w w:val="110"/>
        </w:rPr>
        <w:t xml:space="preserve"> </w:t>
      </w:r>
      <w:r>
        <w:rPr>
          <w:color w:val="3F3F3F"/>
          <w:w w:val="110"/>
        </w:rPr>
        <w:t>rece</w:t>
      </w:r>
      <w:r>
        <w:rPr>
          <w:color w:val="3F3F3F"/>
          <w:spacing w:val="-13"/>
          <w:w w:val="110"/>
        </w:rPr>
        <w:t>i</w:t>
      </w:r>
      <w:r>
        <w:rPr>
          <w:color w:val="3F3F3F"/>
          <w:w w:val="110"/>
        </w:rPr>
        <w:t>ved</w:t>
      </w:r>
      <w:r>
        <w:rPr>
          <w:color w:val="3F3F3F"/>
          <w:spacing w:val="-32"/>
          <w:w w:val="110"/>
        </w:rPr>
        <w:t xml:space="preserve"> </w:t>
      </w:r>
      <w:r>
        <w:rPr>
          <w:color w:val="3F3F3F"/>
          <w:w w:val="110"/>
        </w:rPr>
        <w:t>regard</w:t>
      </w:r>
      <w:r>
        <w:rPr>
          <w:color w:val="3F3F3F"/>
          <w:spacing w:val="5"/>
          <w:w w:val="110"/>
        </w:rPr>
        <w:t>i</w:t>
      </w:r>
      <w:r>
        <w:rPr>
          <w:color w:val="3F3F3F"/>
          <w:w w:val="110"/>
        </w:rPr>
        <w:t>ng</w:t>
      </w:r>
      <w:r>
        <w:rPr>
          <w:color w:val="3F3F3F"/>
          <w:spacing w:val="-44"/>
          <w:w w:val="110"/>
        </w:rPr>
        <w:t xml:space="preserve"> </w:t>
      </w:r>
      <w:r>
        <w:rPr>
          <w:color w:val="3F3F3F"/>
          <w:w w:val="110"/>
        </w:rPr>
        <w:t>the</w:t>
      </w:r>
      <w:r>
        <w:rPr>
          <w:color w:val="3F3F3F"/>
          <w:spacing w:val="-31"/>
          <w:w w:val="110"/>
        </w:rPr>
        <w:t xml:space="preserve"> </w:t>
      </w:r>
      <w:r>
        <w:rPr>
          <w:color w:val="3F3F3F"/>
          <w:w w:val="110"/>
        </w:rPr>
        <w:t>effect</w:t>
      </w:r>
      <w:r>
        <w:rPr>
          <w:color w:val="3F3F3F"/>
          <w:spacing w:val="-31"/>
          <w:w w:val="110"/>
        </w:rPr>
        <w:t xml:space="preserve"> </w:t>
      </w:r>
      <w:r>
        <w:rPr>
          <w:color w:val="3F3F3F"/>
          <w:w w:val="110"/>
        </w:rPr>
        <w:t>of</w:t>
      </w:r>
      <w:r>
        <w:rPr>
          <w:color w:val="3F3F3F"/>
          <w:spacing w:val="-39"/>
          <w:w w:val="110"/>
        </w:rPr>
        <w:t xml:space="preserve"> </w:t>
      </w:r>
      <w:r>
        <w:rPr>
          <w:color w:val="3F3F3F"/>
          <w:w w:val="110"/>
        </w:rPr>
        <w:t>the</w:t>
      </w:r>
      <w:r>
        <w:rPr>
          <w:color w:val="3F3F3F"/>
          <w:spacing w:val="-38"/>
          <w:w w:val="110"/>
        </w:rPr>
        <w:t xml:space="preserve"> </w:t>
      </w:r>
      <w:r>
        <w:rPr>
          <w:color w:val="3F3F3F"/>
          <w:w w:val="110"/>
        </w:rPr>
        <w:t>faci</w:t>
      </w:r>
      <w:r>
        <w:rPr>
          <w:color w:val="3F3F3F"/>
          <w:spacing w:val="4"/>
          <w:w w:val="110"/>
        </w:rPr>
        <w:t>l</w:t>
      </w:r>
      <w:r>
        <w:rPr>
          <w:color w:val="3F3F3F"/>
          <w:spacing w:val="-22"/>
          <w:w w:val="110"/>
        </w:rPr>
        <w:t>i</w:t>
      </w:r>
      <w:r>
        <w:rPr>
          <w:color w:val="3F3F3F"/>
          <w:w w:val="110"/>
        </w:rPr>
        <w:t>ty</w:t>
      </w:r>
      <w:r>
        <w:rPr>
          <w:color w:val="3F3F3F"/>
          <w:spacing w:val="-36"/>
          <w:w w:val="110"/>
        </w:rPr>
        <w:t xml:space="preserve"> </w:t>
      </w:r>
      <w:r>
        <w:rPr>
          <w:color w:val="3F3F3F"/>
          <w:w w:val="110"/>
        </w:rPr>
        <w:t>on</w:t>
      </w:r>
      <w:r>
        <w:rPr>
          <w:color w:val="3F3F3F"/>
          <w:spacing w:val="-39"/>
          <w:w w:val="110"/>
        </w:rPr>
        <w:t xml:space="preserve"> </w:t>
      </w:r>
      <w:r>
        <w:rPr>
          <w:color w:val="3F3F3F"/>
          <w:w w:val="110"/>
        </w:rPr>
        <w:t>te</w:t>
      </w:r>
      <w:r>
        <w:rPr>
          <w:color w:val="3F3F3F"/>
          <w:spacing w:val="-9"/>
          <w:w w:val="110"/>
        </w:rPr>
        <w:t>l</w:t>
      </w:r>
      <w:r>
        <w:rPr>
          <w:color w:val="3F3F3F"/>
          <w:w w:val="110"/>
        </w:rPr>
        <w:t>ev</w:t>
      </w:r>
      <w:r>
        <w:rPr>
          <w:color w:val="3F3F3F"/>
          <w:spacing w:val="-4"/>
          <w:w w:val="110"/>
        </w:rPr>
        <w:t>i</w:t>
      </w:r>
      <w:r>
        <w:rPr>
          <w:color w:val="3F3F3F"/>
          <w:w w:val="110"/>
        </w:rPr>
        <w:t>s</w:t>
      </w:r>
      <w:r>
        <w:rPr>
          <w:color w:val="3F3F3F"/>
          <w:spacing w:val="-3"/>
          <w:w w:val="110"/>
        </w:rPr>
        <w:t>i</w:t>
      </w:r>
      <w:r>
        <w:rPr>
          <w:color w:val="3F3F3F"/>
          <w:w w:val="110"/>
        </w:rPr>
        <w:t>on</w:t>
      </w:r>
      <w:r>
        <w:rPr>
          <w:color w:val="3F3F3F"/>
          <w:spacing w:val="-38"/>
          <w:w w:val="110"/>
        </w:rPr>
        <w:t xml:space="preserve"> </w:t>
      </w:r>
      <w:r>
        <w:rPr>
          <w:color w:val="3F3F3F"/>
          <w:w w:val="110"/>
        </w:rPr>
        <w:t>or</w:t>
      </w:r>
      <w:r>
        <w:rPr>
          <w:color w:val="3F3F3F"/>
          <w:spacing w:val="-31"/>
          <w:w w:val="110"/>
        </w:rPr>
        <w:t xml:space="preserve"> </w:t>
      </w:r>
      <w:r>
        <w:rPr>
          <w:color w:val="3F3F3F"/>
          <w:w w:val="110"/>
        </w:rPr>
        <w:t>rad</w:t>
      </w:r>
      <w:r>
        <w:rPr>
          <w:color w:val="3F3F3F"/>
          <w:spacing w:val="-7"/>
          <w:w w:val="110"/>
        </w:rPr>
        <w:t>i</w:t>
      </w:r>
      <w:r>
        <w:rPr>
          <w:color w:val="3F3F3F"/>
          <w:w w:val="110"/>
        </w:rPr>
        <w:t>o</w:t>
      </w:r>
      <w:r>
        <w:rPr>
          <w:color w:val="3F3F3F"/>
          <w:spacing w:val="-34"/>
          <w:w w:val="110"/>
        </w:rPr>
        <w:t xml:space="preserve"> </w:t>
      </w:r>
      <w:r>
        <w:rPr>
          <w:color w:val="3F3F3F"/>
          <w:w w:val="110"/>
        </w:rPr>
        <w:t>reception</w:t>
      </w:r>
      <w:r>
        <w:rPr>
          <w:color w:val="3F3F3F"/>
          <w:spacing w:val="-36"/>
          <w:w w:val="110"/>
        </w:rPr>
        <w:t xml:space="preserve"> </w:t>
      </w:r>
      <w:r>
        <w:rPr>
          <w:color w:val="3F3F3F"/>
          <w:w w:val="110"/>
        </w:rPr>
        <w:t>at</w:t>
      </w:r>
      <w:r>
        <w:rPr>
          <w:color w:val="3F3F3F"/>
          <w:w w:val="101"/>
        </w:rPr>
        <w:t xml:space="preserve"> </w:t>
      </w:r>
      <w:r>
        <w:rPr>
          <w:color w:val="3F3F3F"/>
          <w:w w:val="110"/>
        </w:rPr>
        <w:t>a</w:t>
      </w:r>
      <w:r>
        <w:rPr>
          <w:color w:val="3F3F3F"/>
          <w:spacing w:val="-21"/>
          <w:w w:val="110"/>
        </w:rPr>
        <w:t xml:space="preserve"> </w:t>
      </w:r>
      <w:r>
        <w:rPr>
          <w:color w:val="3F3F3F"/>
          <w:w w:val="110"/>
        </w:rPr>
        <w:t>dwell</w:t>
      </w:r>
      <w:r>
        <w:rPr>
          <w:color w:val="3F3F3F"/>
          <w:spacing w:val="11"/>
          <w:w w:val="110"/>
        </w:rPr>
        <w:t>i</w:t>
      </w:r>
      <w:r>
        <w:rPr>
          <w:color w:val="3F3F3F"/>
          <w:w w:val="110"/>
        </w:rPr>
        <w:t>ng</w:t>
      </w:r>
      <w:r>
        <w:rPr>
          <w:color w:val="3F3F3F"/>
          <w:spacing w:val="-31"/>
          <w:w w:val="110"/>
        </w:rPr>
        <w:t xml:space="preserve"> </w:t>
      </w:r>
      <w:r>
        <w:rPr>
          <w:color w:val="3F3F3F"/>
          <w:w w:val="110"/>
        </w:rPr>
        <w:t>exist</w:t>
      </w:r>
      <w:r>
        <w:rPr>
          <w:color w:val="3F3F3F"/>
          <w:spacing w:val="8"/>
          <w:w w:val="110"/>
        </w:rPr>
        <w:t>i</w:t>
      </w:r>
      <w:r>
        <w:rPr>
          <w:color w:val="3F3F3F"/>
          <w:w w:val="110"/>
        </w:rPr>
        <w:t>ng</w:t>
      </w:r>
      <w:r>
        <w:rPr>
          <w:color w:val="3F3F3F"/>
          <w:spacing w:val="-27"/>
          <w:w w:val="110"/>
        </w:rPr>
        <w:t xml:space="preserve"> </w:t>
      </w:r>
      <w:r>
        <w:rPr>
          <w:color w:val="3F3F3F"/>
          <w:w w:val="110"/>
        </w:rPr>
        <w:t>at</w:t>
      </w:r>
      <w:r>
        <w:rPr>
          <w:color w:val="3F3F3F"/>
          <w:spacing w:val="-10"/>
          <w:w w:val="110"/>
        </w:rPr>
        <w:t xml:space="preserve"> </w:t>
      </w:r>
      <w:r>
        <w:rPr>
          <w:color w:val="3F3F3F"/>
          <w:spacing w:val="-55"/>
          <w:w w:val="110"/>
        </w:rPr>
        <w:t>1</w:t>
      </w:r>
      <w:r>
        <w:rPr>
          <w:color w:val="3F3F3F"/>
          <w:w w:val="110"/>
        </w:rPr>
        <w:t>7</w:t>
      </w:r>
      <w:r>
        <w:rPr>
          <w:color w:val="3F3F3F"/>
          <w:spacing w:val="-24"/>
          <w:w w:val="110"/>
        </w:rPr>
        <w:t xml:space="preserve"> </w:t>
      </w:r>
      <w:r>
        <w:rPr>
          <w:color w:val="3F3F3F"/>
          <w:w w:val="110"/>
        </w:rPr>
        <w:t>August</w:t>
      </w:r>
      <w:r>
        <w:rPr>
          <w:color w:val="3F3F3F"/>
          <w:spacing w:val="-10"/>
          <w:w w:val="110"/>
        </w:rPr>
        <w:t xml:space="preserve"> </w:t>
      </w:r>
      <w:r>
        <w:rPr>
          <w:color w:val="3F3F3F"/>
          <w:w w:val="110"/>
        </w:rPr>
        <w:t>20</w:t>
      </w:r>
      <w:r>
        <w:rPr>
          <w:color w:val="3F3F3F"/>
          <w:spacing w:val="-18"/>
          <w:w w:val="110"/>
        </w:rPr>
        <w:t>1</w:t>
      </w:r>
      <w:r>
        <w:rPr>
          <w:color w:val="3F3F3F"/>
          <w:w w:val="110"/>
        </w:rPr>
        <w:t>7</w:t>
      </w:r>
      <w:r>
        <w:rPr>
          <w:color w:val="3F3F3F"/>
          <w:spacing w:val="-28"/>
          <w:w w:val="110"/>
        </w:rPr>
        <w:t xml:space="preserve"> </w:t>
      </w:r>
      <w:r>
        <w:rPr>
          <w:color w:val="3F3F3F"/>
          <w:w w:val="110"/>
        </w:rPr>
        <w:t>w</w:t>
      </w:r>
      <w:r>
        <w:rPr>
          <w:color w:val="3F3F3F"/>
          <w:spacing w:val="-5"/>
          <w:w w:val="110"/>
        </w:rPr>
        <w:t>i</w:t>
      </w:r>
      <w:r>
        <w:rPr>
          <w:color w:val="3F3F3F"/>
          <w:w w:val="110"/>
        </w:rPr>
        <w:t>thin</w:t>
      </w:r>
      <w:r>
        <w:rPr>
          <w:color w:val="3F3F3F"/>
          <w:spacing w:val="-22"/>
          <w:w w:val="110"/>
        </w:rPr>
        <w:t xml:space="preserve"> </w:t>
      </w:r>
      <w:r>
        <w:rPr>
          <w:color w:val="3F3F3F"/>
          <w:w w:val="110"/>
        </w:rPr>
        <w:t>five</w:t>
      </w:r>
      <w:r>
        <w:rPr>
          <w:color w:val="3F3F3F"/>
          <w:spacing w:val="-30"/>
          <w:w w:val="110"/>
        </w:rPr>
        <w:t xml:space="preserve"> </w:t>
      </w:r>
      <w:r>
        <w:rPr>
          <w:color w:val="3F3F3F"/>
          <w:w w:val="110"/>
        </w:rPr>
        <w:t>kilometres</w:t>
      </w:r>
      <w:r>
        <w:rPr>
          <w:color w:val="3F3F3F"/>
          <w:spacing w:val="-21"/>
          <w:w w:val="110"/>
        </w:rPr>
        <w:t xml:space="preserve"> </w:t>
      </w:r>
      <w:r>
        <w:rPr>
          <w:color w:val="3F3F3F"/>
          <w:w w:val="110"/>
        </w:rPr>
        <w:t>of</w:t>
      </w:r>
      <w:r>
        <w:rPr>
          <w:color w:val="3F3F3F"/>
          <w:spacing w:val="-24"/>
          <w:w w:val="110"/>
        </w:rPr>
        <w:t xml:space="preserve"> </w:t>
      </w:r>
      <w:r>
        <w:rPr>
          <w:color w:val="3F3F3F"/>
          <w:w w:val="110"/>
        </w:rPr>
        <w:t>the</w:t>
      </w:r>
      <w:r>
        <w:rPr>
          <w:color w:val="3F3F3F"/>
          <w:spacing w:val="-20"/>
          <w:w w:val="110"/>
        </w:rPr>
        <w:t xml:space="preserve"> </w:t>
      </w:r>
      <w:r>
        <w:rPr>
          <w:color w:val="3F3F3F"/>
          <w:w w:val="110"/>
        </w:rPr>
        <w:t>boundary</w:t>
      </w:r>
      <w:r>
        <w:rPr>
          <w:color w:val="3F3F3F"/>
          <w:spacing w:val="-18"/>
          <w:w w:val="110"/>
        </w:rPr>
        <w:t xml:space="preserve"> </w:t>
      </w:r>
      <w:r>
        <w:rPr>
          <w:color w:val="3F3F3F"/>
          <w:w w:val="110"/>
        </w:rPr>
        <w:t>of</w:t>
      </w:r>
      <w:r>
        <w:rPr>
          <w:color w:val="3F3F3F"/>
          <w:spacing w:val="-25"/>
          <w:w w:val="110"/>
        </w:rPr>
        <w:t xml:space="preserve"> </w:t>
      </w:r>
      <w:r>
        <w:rPr>
          <w:color w:val="3F3F3F"/>
          <w:w w:val="110"/>
        </w:rPr>
        <w:t>the</w:t>
      </w:r>
      <w:r>
        <w:rPr>
          <w:color w:val="3F3F3F"/>
          <w:spacing w:val="-18"/>
          <w:w w:val="110"/>
        </w:rPr>
        <w:t xml:space="preserve"> </w:t>
      </w:r>
      <w:r>
        <w:rPr>
          <w:color w:val="3F3F3F"/>
          <w:w w:val="110"/>
        </w:rPr>
        <w:t>site</w:t>
      </w:r>
      <w:r>
        <w:rPr>
          <w:color w:val="3F3F3F"/>
          <w:spacing w:val="-19"/>
          <w:w w:val="110"/>
        </w:rPr>
        <w:t xml:space="preserve"> </w:t>
      </w:r>
      <w:r>
        <w:rPr>
          <w:color w:val="3F3F3F"/>
          <w:w w:val="110"/>
        </w:rPr>
        <w:t>(as</w:t>
      </w:r>
      <w:r>
        <w:rPr>
          <w:color w:val="3F3F3F"/>
          <w:w w:val="95"/>
        </w:rPr>
        <w:t xml:space="preserve"> </w:t>
      </w:r>
      <w:r>
        <w:rPr>
          <w:color w:val="3F3F3F"/>
          <w:w w:val="105"/>
        </w:rPr>
        <w:t>descr</w:t>
      </w:r>
      <w:r>
        <w:rPr>
          <w:color w:val="3F3F3F"/>
          <w:spacing w:val="9"/>
          <w:w w:val="105"/>
        </w:rPr>
        <w:t>i</w:t>
      </w:r>
      <w:r>
        <w:rPr>
          <w:color w:val="3F3F3F"/>
          <w:w w:val="105"/>
        </w:rPr>
        <w:t>bed</w:t>
      </w:r>
      <w:r>
        <w:rPr>
          <w:color w:val="3F3F3F"/>
          <w:spacing w:val="-17"/>
          <w:w w:val="105"/>
        </w:rPr>
        <w:t xml:space="preserve"> </w:t>
      </w:r>
      <w:r>
        <w:rPr>
          <w:color w:val="3F3F3F"/>
          <w:spacing w:val="-15"/>
          <w:w w:val="105"/>
        </w:rPr>
        <w:t>i</w:t>
      </w:r>
      <w:r>
        <w:rPr>
          <w:color w:val="3F3F3F"/>
          <w:w w:val="105"/>
        </w:rPr>
        <w:t>n</w:t>
      </w:r>
      <w:r>
        <w:rPr>
          <w:color w:val="3F3F3F"/>
          <w:spacing w:val="-28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Addre</w:t>
      </w:r>
      <w:r>
        <w:rPr>
          <w:color w:val="3F3F3F"/>
          <w:spacing w:val="13"/>
          <w:w w:val="105"/>
        </w:rPr>
        <w:t>s</w:t>
      </w:r>
      <w:r>
        <w:rPr>
          <w:color w:val="595959"/>
          <w:w w:val="105"/>
        </w:rPr>
        <w:t>s</w:t>
      </w:r>
      <w:r>
        <w:rPr>
          <w:color w:val="595959"/>
          <w:spacing w:val="-26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spacing w:val="-20"/>
          <w:w w:val="105"/>
        </w:rPr>
        <w:t>l</w:t>
      </w:r>
      <w:r>
        <w:rPr>
          <w:color w:val="3F3F3F"/>
          <w:w w:val="105"/>
        </w:rPr>
        <w:t>and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at</w:t>
      </w:r>
      <w:r>
        <w:rPr>
          <w:color w:val="3F3F3F"/>
          <w:spacing w:val="-22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beg</w:t>
      </w:r>
      <w:r>
        <w:rPr>
          <w:color w:val="3F3F3F"/>
          <w:spacing w:val="3"/>
          <w:w w:val="105"/>
        </w:rPr>
        <w:t>i</w:t>
      </w:r>
      <w:r>
        <w:rPr>
          <w:color w:val="3F3F3F"/>
          <w:w w:val="105"/>
        </w:rPr>
        <w:t>nning</w:t>
      </w:r>
      <w:r>
        <w:rPr>
          <w:color w:val="3F3F3F"/>
          <w:spacing w:val="-28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21"/>
          <w:w w:val="105"/>
        </w:rPr>
        <w:t xml:space="preserve"> </w:t>
      </w:r>
      <w:r>
        <w:rPr>
          <w:color w:val="3F3F3F"/>
          <w:w w:val="105"/>
        </w:rPr>
        <w:t>th</w:t>
      </w:r>
      <w:r>
        <w:rPr>
          <w:color w:val="3F3F3F"/>
          <w:spacing w:val="-1"/>
          <w:w w:val="105"/>
        </w:rPr>
        <w:t>i</w:t>
      </w:r>
      <w:r>
        <w:rPr>
          <w:color w:val="595959"/>
          <w:w w:val="105"/>
        </w:rPr>
        <w:t>s</w:t>
      </w:r>
      <w:r>
        <w:rPr>
          <w:color w:val="595959"/>
          <w:spacing w:val="-8"/>
          <w:w w:val="105"/>
        </w:rPr>
        <w:t xml:space="preserve"> </w:t>
      </w:r>
      <w:r>
        <w:rPr>
          <w:color w:val="3F3F3F"/>
          <w:w w:val="105"/>
        </w:rPr>
        <w:t>perm</w:t>
      </w:r>
      <w:r>
        <w:rPr>
          <w:color w:val="3F3F3F"/>
          <w:spacing w:val="-13"/>
          <w:w w:val="105"/>
        </w:rPr>
        <w:t>i</w:t>
      </w:r>
      <w:r>
        <w:rPr>
          <w:color w:val="3F3F3F"/>
          <w:w w:val="105"/>
        </w:rPr>
        <w:t>t</w:t>
      </w:r>
      <w:r>
        <w:rPr>
          <w:color w:val="3F3F3F"/>
          <w:spacing w:val="6"/>
          <w:w w:val="105"/>
        </w:rPr>
        <w:t>}</w:t>
      </w:r>
      <w:r>
        <w:rPr>
          <w:color w:val="595959"/>
          <w:spacing w:val="-7"/>
          <w:w w:val="105"/>
        </w:rPr>
        <w:t>,</w:t>
      </w:r>
      <w:r>
        <w:rPr>
          <w:color w:val="3F3F3F"/>
          <w:w w:val="105"/>
        </w:rPr>
        <w:t>the</w:t>
      </w:r>
      <w:r>
        <w:rPr>
          <w:color w:val="3F3F3F"/>
          <w:spacing w:val="18"/>
          <w:w w:val="105"/>
        </w:rPr>
        <w:t>n</w:t>
      </w:r>
      <w:r>
        <w:rPr>
          <w:color w:val="595959"/>
          <w:w w:val="105"/>
        </w:rPr>
        <w:t>:</w:t>
      </w:r>
    </w:p>
    <w:p w14:paraId="13EDDC73" w14:textId="77777777" w:rsidR="00A5052B" w:rsidRDefault="00A5052B">
      <w:pPr>
        <w:spacing w:before="1"/>
        <w:rPr>
          <w:rFonts w:ascii="Arial" w:eastAsia="Arial" w:hAnsi="Arial" w:cs="Arial"/>
          <w:sz w:val="20"/>
          <w:szCs w:val="20"/>
        </w:rPr>
      </w:pPr>
    </w:p>
    <w:p w14:paraId="13EDDC74" w14:textId="77777777" w:rsidR="00A5052B" w:rsidRDefault="00A72E41">
      <w:pPr>
        <w:pStyle w:val="BodyText"/>
        <w:numPr>
          <w:ilvl w:val="1"/>
          <w:numId w:val="17"/>
        </w:numPr>
        <w:tabs>
          <w:tab w:val="left" w:pos="893"/>
        </w:tabs>
        <w:spacing w:line="313" w:lineRule="auto"/>
        <w:ind w:left="907" w:right="401" w:hanging="357"/>
        <w:jc w:val="both"/>
      </w:pPr>
      <w:r>
        <w:rPr>
          <w:color w:val="3F3F3F"/>
          <w:w w:val="105"/>
        </w:rPr>
        <w:t>The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w w:val="105"/>
        </w:rPr>
        <w:t>compla</w:t>
      </w:r>
      <w:r>
        <w:rPr>
          <w:color w:val="3F3F3F"/>
          <w:spacing w:val="9"/>
          <w:w w:val="105"/>
        </w:rPr>
        <w:t>i</w:t>
      </w:r>
      <w:r>
        <w:rPr>
          <w:color w:val="3F3F3F"/>
          <w:w w:val="105"/>
        </w:rPr>
        <w:t>nt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must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be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0"/>
          <w:w w:val="105"/>
        </w:rPr>
        <w:t>i</w:t>
      </w:r>
      <w:r>
        <w:rPr>
          <w:color w:val="3F3F3F"/>
          <w:w w:val="105"/>
        </w:rPr>
        <w:t>nvest</w:t>
      </w:r>
      <w:r>
        <w:rPr>
          <w:color w:val="3F3F3F"/>
          <w:spacing w:val="-21"/>
          <w:w w:val="105"/>
        </w:rPr>
        <w:t>i</w:t>
      </w:r>
      <w:r>
        <w:rPr>
          <w:color w:val="3F3F3F"/>
          <w:w w:val="105"/>
        </w:rPr>
        <w:t>gated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spacing w:val="-15"/>
          <w:w w:val="105"/>
        </w:rPr>
        <w:t>i</w:t>
      </w:r>
      <w:r>
        <w:rPr>
          <w:color w:val="3F3F3F"/>
          <w:w w:val="105"/>
        </w:rPr>
        <w:t>n</w:t>
      </w:r>
      <w:r>
        <w:rPr>
          <w:color w:val="3F3F3F"/>
          <w:spacing w:val="-18"/>
          <w:w w:val="105"/>
        </w:rPr>
        <w:t xml:space="preserve"> </w:t>
      </w:r>
      <w:r>
        <w:rPr>
          <w:color w:val="3F3F3F"/>
          <w:w w:val="105"/>
        </w:rPr>
        <w:t>accordance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with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Comp</w:t>
      </w:r>
      <w:r>
        <w:rPr>
          <w:color w:val="3F3F3F"/>
          <w:spacing w:val="2"/>
          <w:w w:val="105"/>
        </w:rPr>
        <w:t>l</w:t>
      </w:r>
      <w:r>
        <w:rPr>
          <w:color w:val="595959"/>
          <w:spacing w:val="20"/>
          <w:w w:val="105"/>
        </w:rPr>
        <w:t>a</w:t>
      </w:r>
      <w:r>
        <w:rPr>
          <w:color w:val="3F3F3F"/>
          <w:spacing w:val="-20"/>
          <w:w w:val="105"/>
        </w:rPr>
        <w:t>i</w:t>
      </w:r>
      <w:r>
        <w:rPr>
          <w:color w:val="3F3F3F"/>
          <w:w w:val="105"/>
        </w:rPr>
        <w:t>nt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spacing w:val="-24"/>
          <w:w w:val="105"/>
        </w:rPr>
        <w:t>I</w:t>
      </w:r>
      <w:r>
        <w:rPr>
          <w:color w:val="3F3F3F"/>
          <w:w w:val="105"/>
        </w:rPr>
        <w:t>nvest</w:t>
      </w:r>
      <w:r>
        <w:rPr>
          <w:color w:val="3F3F3F"/>
          <w:spacing w:val="-7"/>
          <w:w w:val="105"/>
        </w:rPr>
        <w:t>i</w:t>
      </w:r>
      <w:r>
        <w:rPr>
          <w:color w:val="3F3F3F"/>
          <w:w w:val="105"/>
        </w:rPr>
        <w:t>gat</w:t>
      </w:r>
      <w:r>
        <w:rPr>
          <w:color w:val="3F3F3F"/>
          <w:spacing w:val="-2"/>
          <w:w w:val="105"/>
        </w:rPr>
        <w:t>i</w:t>
      </w:r>
      <w:r>
        <w:rPr>
          <w:color w:val="3F3F3F"/>
          <w:w w:val="105"/>
        </w:rPr>
        <w:t>on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w w:val="99"/>
        </w:rPr>
        <w:t xml:space="preserve"> </w:t>
      </w:r>
      <w:r>
        <w:rPr>
          <w:color w:val="3F3F3F"/>
          <w:w w:val="105"/>
        </w:rPr>
        <w:t>Respo</w:t>
      </w:r>
      <w:r>
        <w:rPr>
          <w:color w:val="3F3F3F"/>
          <w:spacing w:val="7"/>
          <w:w w:val="105"/>
        </w:rPr>
        <w:t>n</w:t>
      </w:r>
      <w:r>
        <w:rPr>
          <w:color w:val="595959"/>
          <w:spacing w:val="-13"/>
          <w:w w:val="105"/>
        </w:rPr>
        <w:t>s</w:t>
      </w:r>
      <w:r>
        <w:rPr>
          <w:color w:val="3F3F3F"/>
          <w:w w:val="105"/>
        </w:rPr>
        <w:t>e</w:t>
      </w:r>
      <w:r>
        <w:rPr>
          <w:color w:val="3F3F3F"/>
          <w:spacing w:val="-25"/>
          <w:w w:val="105"/>
        </w:rPr>
        <w:t xml:space="preserve"> </w:t>
      </w:r>
      <w:r>
        <w:rPr>
          <w:color w:val="3F3F3F"/>
          <w:w w:val="105"/>
        </w:rPr>
        <w:t>P</w:t>
      </w:r>
      <w:r>
        <w:rPr>
          <w:color w:val="3F3F3F"/>
          <w:spacing w:val="-13"/>
          <w:w w:val="105"/>
        </w:rPr>
        <w:t>l</w:t>
      </w:r>
      <w:r>
        <w:rPr>
          <w:color w:val="3F3F3F"/>
          <w:w w:val="105"/>
        </w:rPr>
        <w:t>an</w:t>
      </w:r>
      <w:r>
        <w:rPr>
          <w:color w:val="3F3F3F"/>
          <w:spacing w:val="-26"/>
          <w:w w:val="105"/>
        </w:rPr>
        <w:t xml:space="preserve"> </w:t>
      </w:r>
      <w:r>
        <w:rPr>
          <w:color w:val="3F3F3F"/>
          <w:w w:val="105"/>
        </w:rPr>
        <w:t>referred</w:t>
      </w:r>
      <w:r>
        <w:rPr>
          <w:color w:val="3F3F3F"/>
          <w:spacing w:val="-25"/>
          <w:w w:val="105"/>
        </w:rPr>
        <w:t xml:space="preserve"> </w:t>
      </w:r>
      <w:r>
        <w:rPr>
          <w:color w:val="3F3F3F"/>
          <w:w w:val="105"/>
        </w:rPr>
        <w:t>to</w:t>
      </w:r>
      <w:r>
        <w:rPr>
          <w:color w:val="3F3F3F"/>
          <w:spacing w:val="-26"/>
          <w:w w:val="105"/>
        </w:rPr>
        <w:t xml:space="preserve"> </w:t>
      </w:r>
      <w:r>
        <w:rPr>
          <w:color w:val="3F3F3F"/>
          <w:spacing w:val="-21"/>
          <w:w w:val="105"/>
        </w:rPr>
        <w:t>i</w:t>
      </w:r>
      <w:r>
        <w:rPr>
          <w:color w:val="3F3F3F"/>
          <w:w w:val="105"/>
        </w:rPr>
        <w:t>n</w:t>
      </w:r>
      <w:r>
        <w:rPr>
          <w:color w:val="3F3F3F"/>
          <w:spacing w:val="-31"/>
          <w:w w:val="105"/>
        </w:rPr>
        <w:t xml:space="preserve"> </w:t>
      </w:r>
      <w:r>
        <w:rPr>
          <w:color w:val="3F3F3F"/>
          <w:w w:val="105"/>
        </w:rPr>
        <w:t>cond</w:t>
      </w:r>
      <w:r>
        <w:rPr>
          <w:color w:val="3F3F3F"/>
          <w:spacing w:val="-5"/>
          <w:w w:val="105"/>
        </w:rPr>
        <w:t>i</w:t>
      </w:r>
      <w:r>
        <w:rPr>
          <w:color w:val="3F3F3F"/>
          <w:w w:val="105"/>
        </w:rPr>
        <w:t>t</w:t>
      </w:r>
      <w:r>
        <w:rPr>
          <w:color w:val="3F3F3F"/>
          <w:spacing w:val="-6"/>
          <w:w w:val="105"/>
        </w:rPr>
        <w:t>i</w:t>
      </w:r>
      <w:r>
        <w:rPr>
          <w:color w:val="3F3F3F"/>
          <w:w w:val="105"/>
        </w:rPr>
        <w:t>on</w:t>
      </w:r>
      <w:r>
        <w:rPr>
          <w:color w:val="3F3F3F"/>
          <w:spacing w:val="-35"/>
          <w:w w:val="105"/>
        </w:rPr>
        <w:t xml:space="preserve"> </w:t>
      </w:r>
      <w:r>
        <w:rPr>
          <w:color w:val="3F3F3F"/>
          <w:w w:val="105"/>
        </w:rPr>
        <w:t>94</w:t>
      </w:r>
    </w:p>
    <w:p w14:paraId="13EDDC75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C76" w14:textId="77777777" w:rsidR="00A5052B" w:rsidRDefault="00A72E41">
      <w:pPr>
        <w:pStyle w:val="BodyText"/>
        <w:numPr>
          <w:ilvl w:val="1"/>
          <w:numId w:val="17"/>
        </w:numPr>
        <w:tabs>
          <w:tab w:val="left" w:pos="908"/>
        </w:tabs>
        <w:spacing w:line="316" w:lineRule="auto"/>
        <w:ind w:left="907" w:right="402" w:hanging="349"/>
        <w:jc w:val="both"/>
      </w:pPr>
      <w:r>
        <w:rPr>
          <w:color w:val="3F3F3F"/>
          <w:w w:val="105"/>
        </w:rPr>
        <w:t>if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spacing w:val="-15"/>
          <w:w w:val="105"/>
        </w:rPr>
        <w:t>i</w:t>
      </w:r>
      <w:r>
        <w:rPr>
          <w:color w:val="3F3F3F"/>
          <w:w w:val="105"/>
        </w:rPr>
        <w:t>nvest</w:t>
      </w:r>
      <w:r>
        <w:rPr>
          <w:color w:val="3F3F3F"/>
          <w:spacing w:val="-7"/>
          <w:w w:val="105"/>
        </w:rPr>
        <w:t>i</w:t>
      </w:r>
      <w:r>
        <w:rPr>
          <w:color w:val="3F3F3F"/>
          <w:w w:val="105"/>
        </w:rPr>
        <w:t>gat</w:t>
      </w:r>
      <w:r>
        <w:rPr>
          <w:color w:val="3F3F3F"/>
          <w:spacing w:val="-2"/>
          <w:w w:val="105"/>
        </w:rPr>
        <w:t>i</w:t>
      </w:r>
      <w:r>
        <w:rPr>
          <w:color w:val="3F3F3F"/>
          <w:w w:val="105"/>
        </w:rPr>
        <w:t>on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17"/>
          <w:w w:val="105"/>
        </w:rPr>
        <w:t>i</w:t>
      </w:r>
      <w:r>
        <w:rPr>
          <w:color w:val="3F3F3F"/>
          <w:w w:val="105"/>
        </w:rPr>
        <w:t>ndicates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that the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faci</w:t>
      </w:r>
      <w:r>
        <w:rPr>
          <w:color w:val="3F3F3F"/>
          <w:spacing w:val="4"/>
          <w:w w:val="105"/>
        </w:rPr>
        <w:t>l</w:t>
      </w:r>
      <w:r>
        <w:rPr>
          <w:color w:val="3F3F3F"/>
          <w:spacing w:val="-21"/>
          <w:w w:val="105"/>
        </w:rPr>
        <w:t>i</w:t>
      </w:r>
      <w:r>
        <w:rPr>
          <w:color w:val="3F3F3F"/>
          <w:w w:val="105"/>
        </w:rPr>
        <w:t>ty</w:t>
      </w:r>
      <w:r>
        <w:rPr>
          <w:color w:val="3F3F3F"/>
          <w:spacing w:val="1"/>
          <w:w w:val="105"/>
        </w:rPr>
        <w:t xml:space="preserve"> </w:t>
      </w:r>
      <w:r>
        <w:rPr>
          <w:color w:val="3F3F3F"/>
          <w:w w:val="105"/>
        </w:rPr>
        <w:t>has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w w:val="105"/>
        </w:rPr>
        <w:t>had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w w:val="105"/>
        </w:rPr>
        <w:t>detr</w:t>
      </w:r>
      <w:r>
        <w:rPr>
          <w:color w:val="3F3F3F"/>
          <w:spacing w:val="-1"/>
          <w:w w:val="105"/>
        </w:rPr>
        <w:t>i</w:t>
      </w:r>
      <w:r>
        <w:rPr>
          <w:color w:val="3F3F3F"/>
          <w:w w:val="105"/>
        </w:rPr>
        <w:t>mental</w:t>
      </w:r>
      <w:r>
        <w:rPr>
          <w:color w:val="3F3F3F"/>
          <w:spacing w:val="4"/>
          <w:w w:val="105"/>
        </w:rPr>
        <w:t xml:space="preserve"> </w:t>
      </w:r>
      <w:r>
        <w:rPr>
          <w:color w:val="3F3F3F"/>
          <w:spacing w:val="-20"/>
          <w:w w:val="105"/>
        </w:rPr>
        <w:t>i</w:t>
      </w:r>
      <w:r>
        <w:rPr>
          <w:color w:val="3F3F3F"/>
          <w:w w:val="105"/>
        </w:rPr>
        <w:t>mpact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on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4"/>
          <w:w w:val="105"/>
        </w:rPr>
        <w:t xml:space="preserve"> </w:t>
      </w:r>
      <w:r>
        <w:rPr>
          <w:color w:val="3F3F3F"/>
          <w:w w:val="105"/>
        </w:rPr>
        <w:t>quality</w:t>
      </w:r>
      <w:r>
        <w:rPr>
          <w:color w:val="3F3F3F"/>
          <w:w w:val="102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6"/>
          <w:w w:val="105"/>
        </w:rPr>
        <w:t xml:space="preserve"> </w:t>
      </w:r>
      <w:r>
        <w:rPr>
          <w:color w:val="3F3F3F"/>
          <w:w w:val="105"/>
        </w:rPr>
        <w:t>recept</w:t>
      </w:r>
      <w:r>
        <w:rPr>
          <w:color w:val="3F3F3F"/>
          <w:spacing w:val="-6"/>
          <w:w w:val="105"/>
        </w:rPr>
        <w:t>i</w:t>
      </w:r>
      <w:r>
        <w:rPr>
          <w:color w:val="3F3F3F"/>
          <w:w w:val="105"/>
        </w:rPr>
        <w:t>on</w:t>
      </w:r>
      <w:r>
        <w:rPr>
          <w:color w:val="3F3F3F"/>
          <w:spacing w:val="2"/>
          <w:w w:val="105"/>
        </w:rPr>
        <w:t xml:space="preserve"> </w:t>
      </w:r>
      <w:r>
        <w:rPr>
          <w:color w:val="3F3F3F"/>
          <w:w w:val="105"/>
        </w:rPr>
        <w:t>or</w:t>
      </w:r>
      <w:r>
        <w:rPr>
          <w:color w:val="3F3F3F"/>
          <w:spacing w:val="10"/>
          <w:w w:val="105"/>
        </w:rPr>
        <w:t xml:space="preserve"> </w:t>
      </w:r>
      <w:r>
        <w:rPr>
          <w:color w:val="3F3F3F"/>
          <w:w w:val="105"/>
        </w:rPr>
        <w:t>s</w:t>
      </w:r>
      <w:r>
        <w:rPr>
          <w:color w:val="3F3F3F"/>
          <w:spacing w:val="-10"/>
          <w:w w:val="105"/>
        </w:rPr>
        <w:t>i</w:t>
      </w:r>
      <w:r>
        <w:rPr>
          <w:color w:val="3F3F3F"/>
          <w:w w:val="105"/>
        </w:rPr>
        <w:t>gnal</w:t>
      </w:r>
      <w:r>
        <w:rPr>
          <w:color w:val="3F3F3F"/>
          <w:spacing w:val="11"/>
          <w:w w:val="105"/>
        </w:rPr>
        <w:t xml:space="preserve"> </w:t>
      </w:r>
      <w:r>
        <w:rPr>
          <w:color w:val="3F3F3F"/>
          <w:w w:val="105"/>
        </w:rPr>
        <w:t>strengt</w:t>
      </w:r>
      <w:r>
        <w:rPr>
          <w:color w:val="3F3F3F"/>
          <w:spacing w:val="11"/>
          <w:w w:val="105"/>
        </w:rPr>
        <w:t>h</w:t>
      </w:r>
      <w:r>
        <w:rPr>
          <w:color w:val="595959"/>
          <w:w w:val="105"/>
        </w:rPr>
        <w:t>,</w:t>
      </w:r>
      <w:r>
        <w:rPr>
          <w:color w:val="595959"/>
          <w:spacing w:val="-24"/>
          <w:w w:val="105"/>
        </w:rPr>
        <w:t xml:space="preserve"> </w:t>
      </w:r>
      <w:r>
        <w:rPr>
          <w:color w:val="3F3F3F"/>
          <w:w w:val="105"/>
        </w:rPr>
        <w:t>restore</w:t>
      </w:r>
      <w:r>
        <w:rPr>
          <w:color w:val="3F3F3F"/>
          <w:spacing w:val="8"/>
          <w:w w:val="105"/>
        </w:rPr>
        <w:t xml:space="preserve"> </w:t>
      </w:r>
      <w:r>
        <w:rPr>
          <w:color w:val="3F3F3F"/>
          <w:w w:val="105"/>
        </w:rPr>
        <w:t>recept</w:t>
      </w:r>
      <w:r>
        <w:rPr>
          <w:color w:val="3F3F3F"/>
          <w:spacing w:val="-5"/>
          <w:w w:val="105"/>
        </w:rPr>
        <w:t>i</w:t>
      </w:r>
      <w:r>
        <w:rPr>
          <w:color w:val="3F3F3F"/>
          <w:w w:val="105"/>
        </w:rPr>
        <w:t>on/s</w:t>
      </w:r>
      <w:r>
        <w:rPr>
          <w:color w:val="3F3F3F"/>
          <w:spacing w:val="-6"/>
          <w:w w:val="105"/>
        </w:rPr>
        <w:t>i</w:t>
      </w:r>
      <w:r>
        <w:rPr>
          <w:color w:val="3F3F3F"/>
          <w:w w:val="105"/>
        </w:rPr>
        <w:t>gnal</w:t>
      </w:r>
      <w:r>
        <w:rPr>
          <w:color w:val="3F3F3F"/>
          <w:spacing w:val="4"/>
          <w:w w:val="105"/>
        </w:rPr>
        <w:t xml:space="preserve"> </w:t>
      </w:r>
      <w:r>
        <w:rPr>
          <w:color w:val="3F3F3F"/>
          <w:w w:val="105"/>
        </w:rPr>
        <w:t>strength</w:t>
      </w:r>
      <w:r>
        <w:rPr>
          <w:color w:val="3F3F3F"/>
          <w:spacing w:val="8"/>
          <w:w w:val="105"/>
        </w:rPr>
        <w:t xml:space="preserve"> </w:t>
      </w:r>
      <w:r>
        <w:rPr>
          <w:color w:val="3F3F3F"/>
          <w:w w:val="105"/>
        </w:rPr>
        <w:t>to</w:t>
      </w:r>
      <w:r>
        <w:rPr>
          <w:color w:val="3F3F3F"/>
          <w:spacing w:val="9"/>
          <w:w w:val="105"/>
        </w:rPr>
        <w:t xml:space="preserve"> </w:t>
      </w:r>
      <w:r>
        <w:rPr>
          <w:color w:val="3F3F3F"/>
          <w:w w:val="105"/>
        </w:rPr>
        <w:t>at</w:t>
      </w:r>
      <w:r>
        <w:rPr>
          <w:color w:val="3F3F3F"/>
          <w:spacing w:val="5"/>
          <w:w w:val="105"/>
        </w:rPr>
        <w:t xml:space="preserve"> </w:t>
      </w:r>
      <w:r>
        <w:rPr>
          <w:color w:val="3F3F3F"/>
          <w:spacing w:val="-20"/>
          <w:w w:val="105"/>
        </w:rPr>
        <w:t>l</w:t>
      </w:r>
      <w:r>
        <w:rPr>
          <w:color w:val="3F3F3F"/>
          <w:w w:val="105"/>
        </w:rPr>
        <w:t>east</w:t>
      </w:r>
      <w:r>
        <w:rPr>
          <w:color w:val="3F3F3F"/>
          <w:spacing w:val="11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11"/>
          <w:w w:val="105"/>
        </w:rPr>
        <w:t xml:space="preserve"> </w:t>
      </w:r>
      <w:r>
        <w:rPr>
          <w:color w:val="3F3F3F"/>
          <w:w w:val="105"/>
        </w:rPr>
        <w:t>quality</w:t>
      </w:r>
      <w:r>
        <w:rPr>
          <w:color w:val="3F3F3F"/>
          <w:w w:val="101"/>
        </w:rPr>
        <w:t xml:space="preserve"> </w:t>
      </w:r>
      <w:r>
        <w:rPr>
          <w:color w:val="3F3F3F"/>
          <w:w w:val="105"/>
        </w:rPr>
        <w:t>determ</w:t>
      </w:r>
      <w:r>
        <w:rPr>
          <w:color w:val="3F3F3F"/>
          <w:spacing w:val="4"/>
          <w:w w:val="105"/>
        </w:rPr>
        <w:t>i</w:t>
      </w:r>
      <w:r>
        <w:rPr>
          <w:color w:val="3F3F3F"/>
          <w:w w:val="105"/>
        </w:rPr>
        <w:t>ned</w:t>
      </w:r>
      <w:r>
        <w:rPr>
          <w:color w:val="3F3F3F"/>
          <w:spacing w:val="38"/>
          <w:w w:val="105"/>
        </w:rPr>
        <w:t xml:space="preserve"> </w:t>
      </w:r>
      <w:r>
        <w:rPr>
          <w:color w:val="3F3F3F"/>
          <w:spacing w:val="-21"/>
          <w:w w:val="105"/>
        </w:rPr>
        <w:t>i</w:t>
      </w:r>
      <w:r>
        <w:rPr>
          <w:color w:val="3F3F3F"/>
          <w:w w:val="105"/>
        </w:rPr>
        <w:t>n</w:t>
      </w:r>
      <w:r>
        <w:rPr>
          <w:color w:val="3F3F3F"/>
          <w:spacing w:val="20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41"/>
          <w:w w:val="105"/>
        </w:rPr>
        <w:t xml:space="preserve"> </w:t>
      </w:r>
      <w:r>
        <w:rPr>
          <w:color w:val="595959"/>
          <w:spacing w:val="3"/>
          <w:w w:val="105"/>
        </w:rPr>
        <w:t>s</w:t>
      </w:r>
      <w:r>
        <w:rPr>
          <w:color w:val="3F3F3F"/>
          <w:w w:val="105"/>
        </w:rPr>
        <w:t>urvey</w:t>
      </w:r>
      <w:r>
        <w:rPr>
          <w:color w:val="3F3F3F"/>
          <w:spacing w:val="36"/>
          <w:w w:val="105"/>
        </w:rPr>
        <w:t xml:space="preserve"> </w:t>
      </w:r>
      <w:r>
        <w:rPr>
          <w:color w:val="3F3F3F"/>
          <w:w w:val="105"/>
        </w:rPr>
        <w:t>carried</w:t>
      </w:r>
      <w:r>
        <w:rPr>
          <w:color w:val="3F3F3F"/>
          <w:spacing w:val="35"/>
          <w:w w:val="105"/>
        </w:rPr>
        <w:t xml:space="preserve"> </w:t>
      </w:r>
      <w:r>
        <w:rPr>
          <w:color w:val="3F3F3F"/>
          <w:w w:val="105"/>
        </w:rPr>
        <w:t>out</w:t>
      </w:r>
      <w:r>
        <w:rPr>
          <w:color w:val="3F3F3F"/>
          <w:spacing w:val="44"/>
          <w:w w:val="105"/>
        </w:rPr>
        <w:t xml:space="preserve"> </w:t>
      </w:r>
      <w:r>
        <w:rPr>
          <w:color w:val="3F3F3F"/>
          <w:w w:val="105"/>
        </w:rPr>
        <w:t>under</w:t>
      </w:r>
      <w:r>
        <w:rPr>
          <w:color w:val="3F3F3F"/>
          <w:spacing w:val="39"/>
          <w:w w:val="105"/>
        </w:rPr>
        <w:t xml:space="preserve"> </w:t>
      </w:r>
      <w:r>
        <w:rPr>
          <w:color w:val="3F3F3F"/>
          <w:w w:val="105"/>
        </w:rPr>
        <w:t>cond</w:t>
      </w:r>
      <w:r>
        <w:rPr>
          <w:color w:val="3F3F3F"/>
          <w:spacing w:val="-9"/>
          <w:w w:val="105"/>
        </w:rPr>
        <w:t>i</w:t>
      </w:r>
      <w:r>
        <w:rPr>
          <w:color w:val="3F3F3F"/>
          <w:w w:val="105"/>
        </w:rPr>
        <w:t>t</w:t>
      </w:r>
      <w:r>
        <w:rPr>
          <w:color w:val="3F3F3F"/>
          <w:spacing w:val="-6"/>
          <w:w w:val="105"/>
        </w:rPr>
        <w:t>i</w:t>
      </w:r>
      <w:r>
        <w:rPr>
          <w:color w:val="3F3F3F"/>
          <w:w w:val="105"/>
        </w:rPr>
        <w:t>on</w:t>
      </w:r>
      <w:r>
        <w:rPr>
          <w:color w:val="3F3F3F"/>
          <w:spacing w:val="45"/>
          <w:w w:val="105"/>
        </w:rPr>
        <w:t xml:space="preserve"> </w:t>
      </w:r>
      <w:r>
        <w:rPr>
          <w:color w:val="595959"/>
          <w:spacing w:val="8"/>
          <w:w w:val="105"/>
        </w:rPr>
        <w:t>3</w:t>
      </w:r>
      <w:r>
        <w:rPr>
          <w:color w:val="3F3F3F"/>
          <w:w w:val="105"/>
        </w:rPr>
        <w:t>5,</w:t>
      </w:r>
      <w:r>
        <w:rPr>
          <w:color w:val="3F3F3F"/>
          <w:spacing w:val="33"/>
          <w:w w:val="105"/>
        </w:rPr>
        <w:t xml:space="preserve"> </w:t>
      </w:r>
      <w:r>
        <w:rPr>
          <w:color w:val="3F3F3F"/>
          <w:w w:val="105"/>
        </w:rPr>
        <w:t>to</w:t>
      </w:r>
      <w:r>
        <w:rPr>
          <w:color w:val="3F3F3F"/>
          <w:spacing w:val="39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40"/>
          <w:w w:val="105"/>
        </w:rPr>
        <w:t xml:space="preserve"> </w:t>
      </w:r>
      <w:r>
        <w:rPr>
          <w:color w:val="595959"/>
          <w:spacing w:val="-5"/>
          <w:w w:val="105"/>
        </w:rPr>
        <w:t>s</w:t>
      </w:r>
      <w:r>
        <w:rPr>
          <w:color w:val="3F3F3F"/>
          <w:w w:val="105"/>
        </w:rPr>
        <w:t>at</w:t>
      </w:r>
      <w:r>
        <w:rPr>
          <w:color w:val="3F3F3F"/>
          <w:spacing w:val="-5"/>
          <w:w w:val="105"/>
        </w:rPr>
        <w:t>i</w:t>
      </w:r>
      <w:r>
        <w:rPr>
          <w:color w:val="3F3F3F"/>
          <w:w w:val="105"/>
        </w:rPr>
        <w:t>sfact</w:t>
      </w:r>
      <w:r>
        <w:rPr>
          <w:color w:val="3F3F3F"/>
          <w:spacing w:val="-7"/>
          <w:w w:val="105"/>
        </w:rPr>
        <w:t>i</w:t>
      </w:r>
      <w:r>
        <w:rPr>
          <w:color w:val="3F3F3F"/>
          <w:spacing w:val="7"/>
          <w:w w:val="105"/>
        </w:rPr>
        <w:t>o</w:t>
      </w:r>
      <w:r>
        <w:rPr>
          <w:color w:val="595959"/>
          <w:w w:val="105"/>
        </w:rPr>
        <w:t>n</w:t>
      </w:r>
      <w:r>
        <w:rPr>
          <w:color w:val="595959"/>
          <w:spacing w:val="24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38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w w:val="107"/>
        </w:rPr>
        <w:t xml:space="preserve"> </w:t>
      </w:r>
      <w:r>
        <w:rPr>
          <w:color w:val="3F3F3F"/>
        </w:rPr>
        <w:t>responsible</w:t>
      </w:r>
      <w:r>
        <w:rPr>
          <w:color w:val="3F3F3F"/>
          <w:spacing w:val="30"/>
        </w:rPr>
        <w:t xml:space="preserve"> </w:t>
      </w:r>
      <w:r>
        <w:rPr>
          <w:color w:val="3F3F3F"/>
        </w:rPr>
        <w:t>authority.</w:t>
      </w:r>
    </w:p>
    <w:p w14:paraId="13EDDC77" w14:textId="77777777" w:rsidR="00A5052B" w:rsidRDefault="00A5052B">
      <w:pPr>
        <w:spacing w:before="11"/>
        <w:rPr>
          <w:rFonts w:ascii="Arial" w:eastAsia="Arial" w:hAnsi="Arial" w:cs="Arial"/>
          <w:sz w:val="21"/>
          <w:szCs w:val="21"/>
        </w:rPr>
      </w:pPr>
    </w:p>
    <w:p w14:paraId="13EDDC78" w14:textId="77777777" w:rsidR="00A5052B" w:rsidRDefault="00A72E41">
      <w:pPr>
        <w:ind w:left="187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3F3F3F"/>
          <w:w w:val="95"/>
          <w:sz w:val="19"/>
        </w:rPr>
        <w:t>TRAFFIC</w:t>
      </w:r>
      <w:r>
        <w:rPr>
          <w:rFonts w:ascii="Arial"/>
          <w:b/>
          <w:color w:val="3F3F3F"/>
          <w:spacing w:val="16"/>
          <w:w w:val="95"/>
          <w:sz w:val="19"/>
        </w:rPr>
        <w:t xml:space="preserve"> </w:t>
      </w:r>
      <w:r>
        <w:rPr>
          <w:rFonts w:ascii="Arial"/>
          <w:b/>
          <w:color w:val="3F3F3F"/>
          <w:w w:val="95"/>
          <w:sz w:val="19"/>
        </w:rPr>
        <w:t>MANAGEMENT</w:t>
      </w:r>
    </w:p>
    <w:p w14:paraId="13EDDC79" w14:textId="77777777" w:rsidR="00A5052B" w:rsidRDefault="00A5052B">
      <w:pPr>
        <w:spacing w:before="11"/>
        <w:rPr>
          <w:rFonts w:ascii="Arial" w:eastAsia="Arial" w:hAnsi="Arial" w:cs="Arial"/>
          <w:b/>
          <w:bCs/>
          <w:sz w:val="25"/>
          <w:szCs w:val="25"/>
        </w:rPr>
      </w:pPr>
    </w:p>
    <w:p w14:paraId="13EDDC7A" w14:textId="77777777" w:rsidR="00A5052B" w:rsidRDefault="00A72E41">
      <w:pPr>
        <w:ind w:left="19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F3F3F"/>
          <w:sz w:val="18"/>
        </w:rPr>
        <w:t>Vehicle</w:t>
      </w:r>
      <w:r>
        <w:rPr>
          <w:rFonts w:ascii="Arial"/>
          <w:b/>
          <w:color w:val="3F3F3F"/>
          <w:spacing w:val="27"/>
          <w:sz w:val="18"/>
        </w:rPr>
        <w:t xml:space="preserve"> </w:t>
      </w:r>
      <w:r>
        <w:rPr>
          <w:rFonts w:ascii="Times New Roman"/>
          <w:color w:val="3F3F3F"/>
        </w:rPr>
        <w:t>access</w:t>
      </w:r>
      <w:r>
        <w:rPr>
          <w:rFonts w:ascii="Times New Roman"/>
          <w:color w:val="3F3F3F"/>
          <w:spacing w:val="18"/>
        </w:rPr>
        <w:t xml:space="preserve"> </w:t>
      </w:r>
      <w:r>
        <w:rPr>
          <w:rFonts w:ascii="Arial"/>
          <w:b/>
          <w:color w:val="3F3F3F"/>
          <w:sz w:val="18"/>
        </w:rPr>
        <w:t>points</w:t>
      </w:r>
    </w:p>
    <w:p w14:paraId="13EDDC7B" w14:textId="77777777" w:rsidR="00A5052B" w:rsidRDefault="00A5052B">
      <w:pPr>
        <w:spacing w:before="10"/>
        <w:rPr>
          <w:rFonts w:ascii="Arial" w:eastAsia="Arial" w:hAnsi="Arial" w:cs="Arial"/>
          <w:b/>
          <w:bCs/>
          <w:sz w:val="26"/>
          <w:szCs w:val="26"/>
        </w:rPr>
      </w:pPr>
    </w:p>
    <w:p w14:paraId="13EDDC7C" w14:textId="77777777" w:rsidR="00A5052B" w:rsidRDefault="00A72E41">
      <w:pPr>
        <w:pStyle w:val="BodyText"/>
        <w:numPr>
          <w:ilvl w:val="0"/>
          <w:numId w:val="17"/>
        </w:numPr>
        <w:tabs>
          <w:tab w:val="left" w:pos="544"/>
        </w:tabs>
        <w:spacing w:line="313" w:lineRule="auto"/>
        <w:ind w:left="550" w:right="402" w:hanging="356"/>
        <w:jc w:val="both"/>
      </w:pPr>
      <w:r>
        <w:rPr>
          <w:color w:val="3F3F3F"/>
          <w:w w:val="105"/>
        </w:rPr>
        <w:t>Veh</w:t>
      </w:r>
      <w:r>
        <w:rPr>
          <w:color w:val="3F3F3F"/>
          <w:spacing w:val="6"/>
          <w:w w:val="105"/>
        </w:rPr>
        <w:t>i</w:t>
      </w:r>
      <w:r>
        <w:rPr>
          <w:color w:val="3F3F3F"/>
          <w:w w:val="105"/>
        </w:rPr>
        <w:t>cle</w:t>
      </w:r>
      <w:r>
        <w:rPr>
          <w:color w:val="3F3F3F"/>
          <w:spacing w:val="33"/>
          <w:w w:val="105"/>
        </w:rPr>
        <w:t xml:space="preserve"> </w:t>
      </w:r>
      <w:r>
        <w:rPr>
          <w:color w:val="3F3F3F"/>
          <w:w w:val="105"/>
        </w:rPr>
        <w:t>access</w:t>
      </w:r>
      <w:r>
        <w:rPr>
          <w:color w:val="3F3F3F"/>
          <w:spacing w:val="37"/>
          <w:w w:val="105"/>
        </w:rPr>
        <w:t xml:space="preserve"> </w:t>
      </w:r>
      <w:r>
        <w:rPr>
          <w:color w:val="3F3F3F"/>
          <w:w w:val="105"/>
        </w:rPr>
        <w:t>po</w:t>
      </w:r>
      <w:r>
        <w:rPr>
          <w:color w:val="3F3F3F"/>
          <w:spacing w:val="-11"/>
          <w:w w:val="105"/>
        </w:rPr>
        <w:t>i</w:t>
      </w:r>
      <w:r>
        <w:rPr>
          <w:color w:val="3F3F3F"/>
          <w:w w:val="105"/>
        </w:rPr>
        <w:t>n</w:t>
      </w:r>
      <w:r>
        <w:rPr>
          <w:color w:val="3F3F3F"/>
          <w:spacing w:val="-7"/>
          <w:w w:val="105"/>
        </w:rPr>
        <w:t>t</w:t>
      </w:r>
      <w:r>
        <w:rPr>
          <w:color w:val="595959"/>
          <w:w w:val="105"/>
        </w:rPr>
        <w:t>s</w:t>
      </w:r>
      <w:r>
        <w:rPr>
          <w:color w:val="595959"/>
          <w:spacing w:val="34"/>
          <w:w w:val="105"/>
        </w:rPr>
        <w:t xml:space="preserve"> </w:t>
      </w:r>
      <w:r>
        <w:rPr>
          <w:color w:val="3F3F3F"/>
          <w:w w:val="105"/>
        </w:rPr>
        <w:t>must</w:t>
      </w:r>
      <w:r>
        <w:rPr>
          <w:color w:val="3F3F3F"/>
          <w:spacing w:val="38"/>
          <w:w w:val="105"/>
        </w:rPr>
        <w:t xml:space="preserve"> </w:t>
      </w:r>
      <w:r>
        <w:rPr>
          <w:color w:val="3F3F3F"/>
          <w:w w:val="105"/>
        </w:rPr>
        <w:t>be</w:t>
      </w:r>
      <w:r>
        <w:rPr>
          <w:color w:val="3F3F3F"/>
          <w:spacing w:val="17"/>
          <w:w w:val="105"/>
        </w:rPr>
        <w:t xml:space="preserve"> </w:t>
      </w:r>
      <w:r>
        <w:rPr>
          <w:color w:val="3F3F3F"/>
          <w:w w:val="105"/>
        </w:rPr>
        <w:t>designed</w:t>
      </w:r>
      <w:r>
        <w:rPr>
          <w:color w:val="3F3F3F"/>
          <w:spacing w:val="35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spacing w:val="25"/>
          <w:w w:val="105"/>
        </w:rPr>
        <w:t xml:space="preserve"> </w:t>
      </w:r>
      <w:r>
        <w:rPr>
          <w:color w:val="3F3F3F"/>
          <w:spacing w:val="-27"/>
          <w:w w:val="105"/>
        </w:rPr>
        <w:t>l</w:t>
      </w:r>
      <w:r>
        <w:rPr>
          <w:color w:val="3F3F3F"/>
          <w:w w:val="105"/>
        </w:rPr>
        <w:t>ocated</w:t>
      </w:r>
      <w:r>
        <w:rPr>
          <w:color w:val="3F3F3F"/>
          <w:spacing w:val="30"/>
          <w:w w:val="105"/>
        </w:rPr>
        <w:t xml:space="preserve"> </w:t>
      </w:r>
      <w:r>
        <w:rPr>
          <w:color w:val="3F3F3F"/>
          <w:w w:val="105"/>
        </w:rPr>
        <w:t>to</w:t>
      </w:r>
      <w:r>
        <w:rPr>
          <w:color w:val="3F3F3F"/>
          <w:spacing w:val="24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24"/>
          <w:w w:val="105"/>
        </w:rPr>
        <w:t xml:space="preserve"> </w:t>
      </w:r>
      <w:r>
        <w:rPr>
          <w:color w:val="3F3F3F"/>
          <w:w w:val="105"/>
        </w:rPr>
        <w:t>follow</w:t>
      </w:r>
      <w:r>
        <w:rPr>
          <w:color w:val="3F3F3F"/>
          <w:spacing w:val="10"/>
          <w:w w:val="105"/>
        </w:rPr>
        <w:t>i</w:t>
      </w:r>
      <w:r>
        <w:rPr>
          <w:color w:val="3F3F3F"/>
          <w:w w:val="105"/>
        </w:rPr>
        <w:t>ng</w:t>
      </w:r>
      <w:r>
        <w:rPr>
          <w:color w:val="3F3F3F"/>
          <w:spacing w:val="12"/>
          <w:w w:val="105"/>
        </w:rPr>
        <w:t xml:space="preserve"> </w:t>
      </w:r>
      <w:r>
        <w:rPr>
          <w:color w:val="3F3F3F"/>
          <w:w w:val="105"/>
        </w:rPr>
        <w:t>standard</w:t>
      </w:r>
      <w:r>
        <w:rPr>
          <w:color w:val="3F3F3F"/>
          <w:spacing w:val="13"/>
          <w:w w:val="105"/>
        </w:rPr>
        <w:t>s</w:t>
      </w:r>
      <w:r>
        <w:rPr>
          <w:color w:val="6B6B6B"/>
          <w:w w:val="105"/>
        </w:rPr>
        <w:t>,</w:t>
      </w:r>
      <w:r>
        <w:rPr>
          <w:color w:val="6B6B6B"/>
          <w:spacing w:val="-8"/>
          <w:w w:val="105"/>
        </w:rPr>
        <w:t xml:space="preserve"> </w:t>
      </w:r>
      <w:r>
        <w:rPr>
          <w:color w:val="3F3F3F"/>
          <w:w w:val="105"/>
        </w:rPr>
        <w:t>to</w:t>
      </w:r>
      <w:r>
        <w:rPr>
          <w:color w:val="3F3F3F"/>
          <w:spacing w:val="23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w w:val="107"/>
        </w:rPr>
        <w:t xml:space="preserve"> </w:t>
      </w:r>
      <w:r>
        <w:rPr>
          <w:color w:val="3F3F3F"/>
          <w:w w:val="105"/>
        </w:rPr>
        <w:t>satisfaction</w:t>
      </w:r>
      <w:r>
        <w:rPr>
          <w:color w:val="3F3F3F"/>
          <w:spacing w:val="-34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35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25"/>
          <w:w w:val="105"/>
        </w:rPr>
        <w:t xml:space="preserve"> </w:t>
      </w:r>
      <w:r>
        <w:rPr>
          <w:color w:val="3F3F3F"/>
          <w:w w:val="105"/>
        </w:rPr>
        <w:t>relevant</w:t>
      </w:r>
      <w:r>
        <w:rPr>
          <w:color w:val="3F3F3F"/>
          <w:spacing w:val="-29"/>
          <w:w w:val="105"/>
        </w:rPr>
        <w:t xml:space="preserve"> </w:t>
      </w:r>
      <w:r>
        <w:rPr>
          <w:color w:val="3F3F3F"/>
          <w:w w:val="105"/>
        </w:rPr>
        <w:t>road</w:t>
      </w:r>
      <w:r>
        <w:rPr>
          <w:color w:val="3F3F3F"/>
          <w:spacing w:val="-31"/>
          <w:w w:val="105"/>
        </w:rPr>
        <w:t xml:space="preserve"> </w:t>
      </w:r>
      <w:r>
        <w:rPr>
          <w:color w:val="3F3F3F"/>
          <w:w w:val="105"/>
        </w:rPr>
        <w:t>management</w:t>
      </w:r>
      <w:r>
        <w:rPr>
          <w:color w:val="3F3F3F"/>
          <w:spacing w:val="-24"/>
          <w:w w:val="105"/>
        </w:rPr>
        <w:t xml:space="preserve"> </w:t>
      </w:r>
      <w:r>
        <w:rPr>
          <w:color w:val="3F3F3F"/>
          <w:w w:val="105"/>
        </w:rPr>
        <w:t>authority</w:t>
      </w:r>
      <w:r>
        <w:rPr>
          <w:color w:val="3F3F3F"/>
          <w:spacing w:val="-45"/>
          <w:w w:val="105"/>
        </w:rPr>
        <w:t xml:space="preserve"> </w:t>
      </w:r>
      <w:r>
        <w:rPr>
          <w:color w:val="595959"/>
          <w:w w:val="110"/>
        </w:rPr>
        <w:t>:</w:t>
      </w:r>
    </w:p>
    <w:p w14:paraId="13EDDC7D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C7E" w14:textId="77777777" w:rsidR="00A5052B" w:rsidRDefault="00A72E41">
      <w:pPr>
        <w:pStyle w:val="BodyText"/>
        <w:numPr>
          <w:ilvl w:val="1"/>
          <w:numId w:val="17"/>
        </w:numPr>
        <w:tabs>
          <w:tab w:val="left" w:pos="900"/>
        </w:tabs>
        <w:spacing w:line="313" w:lineRule="auto"/>
        <w:ind w:left="907" w:right="399" w:hanging="357"/>
        <w:jc w:val="both"/>
      </w:pPr>
      <w:r>
        <w:rPr>
          <w:color w:val="3F3F3F"/>
        </w:rPr>
        <w:t>truck</w:t>
      </w:r>
      <w:r>
        <w:rPr>
          <w:color w:val="3F3F3F"/>
          <w:spacing w:val="50"/>
        </w:rPr>
        <w:t xml:space="preserve"> </w:t>
      </w:r>
      <w:r>
        <w:rPr>
          <w:color w:val="3F3F3F"/>
        </w:rPr>
        <w:t>movements</w:t>
      </w:r>
      <w:r>
        <w:rPr>
          <w:color w:val="3F3F3F"/>
          <w:spacing w:val="43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46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30"/>
        </w:rPr>
        <w:t xml:space="preserve"> </w:t>
      </w:r>
      <w:r>
        <w:rPr>
          <w:color w:val="3F3F3F"/>
        </w:rPr>
        <w:t>from</w:t>
      </w:r>
      <w:r>
        <w:rPr>
          <w:color w:val="3F3F3F"/>
          <w:spacing w:val="47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41"/>
        </w:rPr>
        <w:t xml:space="preserve"> </w:t>
      </w:r>
      <w:r>
        <w:rPr>
          <w:color w:val="595959"/>
          <w:spacing w:val="2"/>
        </w:rPr>
        <w:t>s</w:t>
      </w:r>
      <w:r>
        <w:rPr>
          <w:color w:val="3F3F3F"/>
          <w:spacing w:val="1"/>
        </w:rPr>
        <w:t>ite</w:t>
      </w:r>
      <w:r>
        <w:rPr>
          <w:color w:val="3F3F3F"/>
          <w:spacing w:val="34"/>
        </w:rPr>
        <w:t xml:space="preserve"> </w:t>
      </w:r>
      <w:r>
        <w:rPr>
          <w:color w:val="3F3F3F"/>
        </w:rPr>
        <w:t>must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45"/>
        </w:rPr>
        <w:t xml:space="preserve"> </w:t>
      </w:r>
      <w:r>
        <w:rPr>
          <w:color w:val="3F3F3F"/>
          <w:spacing w:val="-1"/>
        </w:rPr>
        <w:t>abl</w:t>
      </w:r>
      <w:r>
        <w:rPr>
          <w:color w:val="3F3F3F"/>
          <w:spacing w:val="-2"/>
        </w:rPr>
        <w:t>e</w:t>
      </w:r>
      <w:r>
        <w:rPr>
          <w:color w:val="3F3F3F"/>
          <w:spacing w:val="34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44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ac</w:t>
      </w:r>
      <w:r>
        <w:rPr>
          <w:color w:val="595959"/>
        </w:rPr>
        <w:t>c</w:t>
      </w:r>
      <w:r>
        <w:rPr>
          <w:color w:val="3F3F3F"/>
        </w:rPr>
        <w:t>ommodated</w:t>
      </w:r>
      <w:r>
        <w:rPr>
          <w:color w:val="3F3F3F"/>
          <w:spacing w:val="42"/>
        </w:rPr>
        <w:t xml:space="preserve"> </w:t>
      </w:r>
      <w:r>
        <w:rPr>
          <w:color w:val="3F3F3F"/>
        </w:rPr>
        <w:t>on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sealed</w:t>
      </w:r>
      <w:r>
        <w:rPr>
          <w:color w:val="3F3F3F"/>
          <w:spacing w:val="23"/>
          <w:w w:val="98"/>
        </w:rPr>
        <w:t xml:space="preserve"> </w:t>
      </w:r>
      <w:r>
        <w:rPr>
          <w:color w:val="3F3F3F"/>
          <w:spacing w:val="1"/>
        </w:rPr>
        <w:t>roadway</w:t>
      </w:r>
      <w:r>
        <w:rPr>
          <w:color w:val="595959"/>
          <w:spacing w:val="1"/>
        </w:rPr>
        <w:t>s</w:t>
      </w:r>
      <w:r>
        <w:rPr>
          <w:color w:val="595959"/>
          <w:spacing w:val="-16"/>
        </w:rPr>
        <w:t xml:space="preserve"> </w:t>
      </w:r>
      <w:r>
        <w:rPr>
          <w:color w:val="3F3F3F"/>
        </w:rPr>
        <w:t>where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available</w:t>
      </w:r>
    </w:p>
    <w:p w14:paraId="13EDDC7F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C80" w14:textId="77777777" w:rsidR="00A5052B" w:rsidRDefault="00A72E41">
      <w:pPr>
        <w:pStyle w:val="BodyText"/>
        <w:numPr>
          <w:ilvl w:val="1"/>
          <w:numId w:val="17"/>
        </w:numPr>
        <w:tabs>
          <w:tab w:val="left" w:pos="908"/>
        </w:tabs>
        <w:spacing w:line="313" w:lineRule="auto"/>
        <w:ind w:left="914" w:right="384" w:hanging="356"/>
        <w:jc w:val="both"/>
      </w:pPr>
      <w:r>
        <w:rPr>
          <w:color w:val="3F3F3F"/>
          <w:w w:val="105"/>
        </w:rPr>
        <w:t>to</w:t>
      </w:r>
      <w:r>
        <w:rPr>
          <w:color w:val="3F3F3F"/>
          <w:spacing w:val="10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13"/>
          <w:w w:val="105"/>
        </w:rPr>
        <w:t xml:space="preserve"> </w:t>
      </w:r>
      <w:r>
        <w:rPr>
          <w:color w:val="3F3F3F"/>
          <w:w w:val="105"/>
        </w:rPr>
        <w:t>e</w:t>
      </w:r>
      <w:r>
        <w:rPr>
          <w:color w:val="595959"/>
          <w:w w:val="105"/>
        </w:rPr>
        <w:t>x</w:t>
      </w:r>
      <w:r>
        <w:rPr>
          <w:color w:val="3F3F3F"/>
          <w:w w:val="105"/>
        </w:rPr>
        <w:t>tent</w:t>
      </w:r>
      <w:r>
        <w:rPr>
          <w:color w:val="3F3F3F"/>
          <w:spacing w:val="31"/>
          <w:w w:val="105"/>
        </w:rPr>
        <w:t xml:space="preserve"> </w:t>
      </w:r>
      <w:r>
        <w:rPr>
          <w:color w:val="3F3F3F"/>
          <w:spacing w:val="-3"/>
          <w:w w:val="105"/>
        </w:rPr>
        <w:t>practicable</w:t>
      </w:r>
      <w:r>
        <w:rPr>
          <w:color w:val="595959"/>
          <w:spacing w:val="-2"/>
          <w:w w:val="105"/>
        </w:rPr>
        <w:t>,</w:t>
      </w:r>
      <w:r>
        <w:rPr>
          <w:color w:val="595959"/>
          <w:spacing w:val="41"/>
          <w:w w:val="105"/>
        </w:rPr>
        <w:t xml:space="preserve"> </w:t>
      </w:r>
      <w:r>
        <w:rPr>
          <w:color w:val="3F3F3F"/>
          <w:spacing w:val="1"/>
          <w:w w:val="105"/>
        </w:rPr>
        <w:t>acce</w:t>
      </w:r>
      <w:r>
        <w:rPr>
          <w:color w:val="595959"/>
          <w:spacing w:val="1"/>
          <w:w w:val="105"/>
        </w:rPr>
        <w:t>ss</w:t>
      </w:r>
      <w:r>
        <w:rPr>
          <w:color w:val="595959"/>
          <w:spacing w:val="24"/>
          <w:w w:val="105"/>
        </w:rPr>
        <w:t xml:space="preserve"> </w:t>
      </w:r>
      <w:r>
        <w:rPr>
          <w:color w:val="3F3F3F"/>
          <w:spacing w:val="-2"/>
          <w:w w:val="105"/>
        </w:rPr>
        <w:t>poi</w:t>
      </w:r>
      <w:r>
        <w:rPr>
          <w:color w:val="3F3F3F"/>
          <w:spacing w:val="-1"/>
          <w:w w:val="105"/>
        </w:rPr>
        <w:t>nt</w:t>
      </w:r>
      <w:r>
        <w:rPr>
          <w:color w:val="595959"/>
          <w:spacing w:val="-2"/>
          <w:w w:val="105"/>
        </w:rPr>
        <w:t>s</w:t>
      </w:r>
      <w:r>
        <w:rPr>
          <w:color w:val="595959"/>
          <w:spacing w:val="23"/>
          <w:w w:val="105"/>
        </w:rPr>
        <w:t xml:space="preserve"> </w:t>
      </w:r>
      <w:r>
        <w:rPr>
          <w:color w:val="3F3F3F"/>
          <w:w w:val="105"/>
        </w:rPr>
        <w:t>must</w:t>
      </w:r>
      <w:r>
        <w:rPr>
          <w:color w:val="3F3F3F"/>
          <w:spacing w:val="19"/>
          <w:w w:val="105"/>
        </w:rPr>
        <w:t xml:space="preserve"> </w:t>
      </w:r>
      <w:r>
        <w:rPr>
          <w:color w:val="3F3F3F"/>
          <w:w w:val="105"/>
        </w:rPr>
        <w:t>be</w:t>
      </w:r>
      <w:r>
        <w:rPr>
          <w:color w:val="3F3F3F"/>
          <w:spacing w:val="11"/>
          <w:w w:val="105"/>
        </w:rPr>
        <w:t xml:space="preserve"> </w:t>
      </w:r>
      <w:r>
        <w:rPr>
          <w:color w:val="3F3F3F"/>
          <w:spacing w:val="-2"/>
          <w:w w:val="105"/>
        </w:rPr>
        <w:t>able</w:t>
      </w:r>
      <w:r>
        <w:rPr>
          <w:color w:val="3F3F3F"/>
          <w:spacing w:val="7"/>
          <w:w w:val="105"/>
        </w:rPr>
        <w:t xml:space="preserve"> </w:t>
      </w:r>
      <w:r>
        <w:rPr>
          <w:color w:val="3F3F3F"/>
          <w:w w:val="105"/>
        </w:rPr>
        <w:t>to</w:t>
      </w:r>
      <w:r>
        <w:rPr>
          <w:color w:val="3F3F3F"/>
          <w:spacing w:val="11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595959"/>
          <w:w w:val="105"/>
        </w:rPr>
        <w:t>cc</w:t>
      </w:r>
      <w:r>
        <w:rPr>
          <w:color w:val="3F3F3F"/>
          <w:w w:val="105"/>
        </w:rPr>
        <w:t>ommodate</w:t>
      </w:r>
      <w:r>
        <w:rPr>
          <w:color w:val="3F3F3F"/>
          <w:spacing w:val="15"/>
          <w:w w:val="105"/>
        </w:rPr>
        <w:t xml:space="preserve"> </w:t>
      </w:r>
      <w:r>
        <w:rPr>
          <w:color w:val="3F3F3F"/>
          <w:spacing w:val="-4"/>
          <w:w w:val="105"/>
        </w:rPr>
        <w:t>turn</w:t>
      </w:r>
      <w:r>
        <w:rPr>
          <w:color w:val="595959"/>
          <w:spacing w:val="-3"/>
          <w:w w:val="105"/>
        </w:rPr>
        <w:t>i</w:t>
      </w:r>
      <w:r>
        <w:rPr>
          <w:color w:val="3F3F3F"/>
          <w:spacing w:val="-5"/>
          <w:w w:val="105"/>
        </w:rPr>
        <w:t>n</w:t>
      </w:r>
      <w:r>
        <w:rPr>
          <w:color w:val="595959"/>
          <w:spacing w:val="-4"/>
          <w:w w:val="105"/>
        </w:rPr>
        <w:t>g</w:t>
      </w:r>
      <w:r>
        <w:rPr>
          <w:color w:val="595959"/>
          <w:spacing w:val="60"/>
          <w:w w:val="107"/>
        </w:rPr>
        <w:t xml:space="preserve"> </w:t>
      </w:r>
      <w:r>
        <w:rPr>
          <w:color w:val="3F3F3F"/>
          <w:w w:val="105"/>
        </w:rPr>
        <w:t>movements</w:t>
      </w:r>
      <w:r>
        <w:rPr>
          <w:color w:val="3F3F3F"/>
          <w:spacing w:val="-22"/>
          <w:w w:val="105"/>
        </w:rPr>
        <w:t xml:space="preserve"> </w:t>
      </w:r>
      <w:r>
        <w:rPr>
          <w:color w:val="3F3F3F"/>
          <w:spacing w:val="-1"/>
          <w:w w:val="105"/>
        </w:rPr>
        <w:t>without</w:t>
      </w:r>
      <w:r>
        <w:rPr>
          <w:color w:val="3F3F3F"/>
          <w:spacing w:val="-23"/>
          <w:w w:val="105"/>
        </w:rPr>
        <w:t xml:space="preserve"> </w:t>
      </w:r>
      <w:r>
        <w:rPr>
          <w:color w:val="3F3F3F"/>
          <w:w w:val="105"/>
        </w:rPr>
        <w:t>vehicle</w:t>
      </w:r>
      <w:r>
        <w:rPr>
          <w:color w:val="595959"/>
          <w:w w:val="105"/>
        </w:rPr>
        <w:t>s</w:t>
      </w:r>
      <w:r>
        <w:rPr>
          <w:color w:val="595959"/>
          <w:spacing w:val="-24"/>
          <w:w w:val="105"/>
        </w:rPr>
        <w:t xml:space="preserve"> </w:t>
      </w:r>
      <w:r>
        <w:rPr>
          <w:color w:val="3F3F3F"/>
          <w:w w:val="105"/>
        </w:rPr>
        <w:t>encroa</w:t>
      </w:r>
      <w:r>
        <w:rPr>
          <w:color w:val="595959"/>
          <w:w w:val="105"/>
        </w:rPr>
        <w:t>c</w:t>
      </w:r>
      <w:r>
        <w:rPr>
          <w:color w:val="3F3F3F"/>
          <w:w w:val="105"/>
        </w:rPr>
        <w:t>hing</w:t>
      </w:r>
      <w:r>
        <w:rPr>
          <w:color w:val="3F3F3F"/>
          <w:spacing w:val="-35"/>
          <w:w w:val="105"/>
        </w:rPr>
        <w:t xml:space="preserve"> </w:t>
      </w:r>
      <w:r>
        <w:rPr>
          <w:color w:val="3F3F3F"/>
          <w:w w:val="105"/>
        </w:rPr>
        <w:t>onto</w:t>
      </w:r>
      <w:r>
        <w:rPr>
          <w:color w:val="3F3F3F"/>
          <w:spacing w:val="-26"/>
          <w:w w:val="105"/>
        </w:rPr>
        <w:t xml:space="preserve"> </w:t>
      </w:r>
      <w:r>
        <w:rPr>
          <w:color w:val="3F3F3F"/>
          <w:spacing w:val="-1"/>
          <w:w w:val="105"/>
        </w:rPr>
        <w:t>th</w:t>
      </w:r>
      <w:r>
        <w:rPr>
          <w:color w:val="595959"/>
          <w:spacing w:val="-2"/>
          <w:w w:val="105"/>
        </w:rPr>
        <w:t>e</w:t>
      </w:r>
      <w:r>
        <w:rPr>
          <w:color w:val="595959"/>
          <w:spacing w:val="-19"/>
          <w:w w:val="105"/>
        </w:rPr>
        <w:t xml:space="preserve"> </w:t>
      </w:r>
      <w:r>
        <w:rPr>
          <w:color w:val="3F3F3F"/>
          <w:spacing w:val="-3"/>
          <w:w w:val="105"/>
        </w:rPr>
        <w:t>i</w:t>
      </w:r>
      <w:r>
        <w:rPr>
          <w:color w:val="3F3F3F"/>
          <w:spacing w:val="-4"/>
          <w:w w:val="105"/>
        </w:rPr>
        <w:t>n</w:t>
      </w:r>
      <w:r>
        <w:rPr>
          <w:color w:val="595959"/>
          <w:spacing w:val="-5"/>
          <w:w w:val="105"/>
        </w:rPr>
        <w:t>c</w:t>
      </w:r>
      <w:r>
        <w:rPr>
          <w:color w:val="3F3F3F"/>
          <w:spacing w:val="-4"/>
          <w:w w:val="105"/>
        </w:rPr>
        <w:t>orr</w:t>
      </w:r>
      <w:r>
        <w:rPr>
          <w:color w:val="595959"/>
          <w:spacing w:val="-5"/>
          <w:w w:val="105"/>
        </w:rPr>
        <w:t>e</w:t>
      </w:r>
      <w:r>
        <w:rPr>
          <w:color w:val="3F3F3F"/>
          <w:spacing w:val="-5"/>
          <w:w w:val="105"/>
        </w:rPr>
        <w:t>ct</w:t>
      </w:r>
      <w:r>
        <w:rPr>
          <w:color w:val="3F3F3F"/>
          <w:spacing w:val="-26"/>
          <w:w w:val="105"/>
        </w:rPr>
        <w:t xml:space="preserve"> </w:t>
      </w:r>
      <w:r>
        <w:rPr>
          <w:color w:val="595959"/>
          <w:spacing w:val="-2"/>
          <w:w w:val="105"/>
        </w:rPr>
        <w:t>si</w:t>
      </w:r>
      <w:r>
        <w:rPr>
          <w:color w:val="3F3F3F"/>
          <w:spacing w:val="-2"/>
          <w:w w:val="105"/>
        </w:rPr>
        <w:t>de</w:t>
      </w:r>
      <w:r>
        <w:rPr>
          <w:color w:val="3F3F3F"/>
          <w:spacing w:val="-27"/>
          <w:w w:val="105"/>
        </w:rPr>
        <w:t xml:space="preserve"> </w:t>
      </w:r>
      <w:r>
        <w:rPr>
          <w:color w:val="595959"/>
          <w:spacing w:val="-4"/>
          <w:w w:val="105"/>
        </w:rPr>
        <w:t>o</w:t>
      </w:r>
      <w:r>
        <w:rPr>
          <w:color w:val="3F3F3F"/>
          <w:spacing w:val="-3"/>
          <w:w w:val="105"/>
        </w:rPr>
        <w:t>f</w:t>
      </w:r>
      <w:r>
        <w:rPr>
          <w:color w:val="3F3F3F"/>
          <w:spacing w:val="-30"/>
          <w:w w:val="105"/>
        </w:rPr>
        <w:t xml:space="preserve"> </w:t>
      </w:r>
      <w:r>
        <w:rPr>
          <w:color w:val="595959"/>
          <w:spacing w:val="1"/>
          <w:w w:val="105"/>
        </w:rPr>
        <w:t>t</w:t>
      </w:r>
      <w:r>
        <w:rPr>
          <w:color w:val="3F3F3F"/>
          <w:spacing w:val="2"/>
          <w:w w:val="105"/>
        </w:rPr>
        <w:t>he</w:t>
      </w:r>
      <w:r>
        <w:rPr>
          <w:color w:val="3F3F3F"/>
          <w:spacing w:val="-21"/>
          <w:w w:val="105"/>
        </w:rPr>
        <w:t xml:space="preserve"> </w:t>
      </w:r>
      <w:r>
        <w:rPr>
          <w:color w:val="3F3F3F"/>
          <w:w w:val="105"/>
        </w:rPr>
        <w:t>road</w:t>
      </w:r>
    </w:p>
    <w:p w14:paraId="13EDDC81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C82" w14:textId="77777777" w:rsidR="00A5052B" w:rsidRDefault="00A72E41">
      <w:pPr>
        <w:pStyle w:val="BodyText"/>
        <w:numPr>
          <w:ilvl w:val="1"/>
          <w:numId w:val="17"/>
        </w:numPr>
        <w:tabs>
          <w:tab w:val="left" w:pos="908"/>
        </w:tabs>
        <w:ind w:left="907" w:hanging="357"/>
      </w:pPr>
      <w:r>
        <w:rPr>
          <w:color w:val="595959"/>
          <w:spacing w:val="1"/>
        </w:rPr>
        <w:t>s</w:t>
      </w:r>
      <w:r>
        <w:rPr>
          <w:color w:val="3F3F3F"/>
          <w:spacing w:val="1"/>
        </w:rPr>
        <w:t>afe</w:t>
      </w:r>
      <w:r>
        <w:rPr>
          <w:color w:val="3F3F3F"/>
        </w:rPr>
        <w:t xml:space="preserve"> </w:t>
      </w:r>
      <w:r>
        <w:rPr>
          <w:color w:val="3F3F3F"/>
          <w:spacing w:val="-3"/>
        </w:rPr>
        <w:t>si</w:t>
      </w:r>
      <w:r>
        <w:rPr>
          <w:color w:val="3F3F3F"/>
          <w:spacing w:val="-2"/>
        </w:rPr>
        <w:t>ght</w:t>
      </w:r>
      <w:r>
        <w:rPr>
          <w:color w:val="3F3F3F"/>
        </w:rPr>
        <w:t xml:space="preserve"> </w:t>
      </w:r>
      <w:r>
        <w:rPr>
          <w:color w:val="3F3F3F"/>
          <w:spacing w:val="-1"/>
        </w:rPr>
        <w:t>distan</w:t>
      </w:r>
      <w:r>
        <w:rPr>
          <w:color w:val="595959"/>
          <w:spacing w:val="-2"/>
        </w:rPr>
        <w:t>ces</w:t>
      </w:r>
      <w:r>
        <w:rPr>
          <w:color w:val="595959"/>
          <w:spacing w:val="2"/>
        </w:rPr>
        <w:t xml:space="preserve"> </w:t>
      </w:r>
      <w:r>
        <w:rPr>
          <w:color w:val="3F3F3F"/>
          <w:spacing w:val="-6"/>
        </w:rPr>
        <w:t>mu</w:t>
      </w:r>
      <w:r>
        <w:rPr>
          <w:color w:val="595959"/>
          <w:spacing w:val="-7"/>
        </w:rPr>
        <w:t>s</w:t>
      </w:r>
      <w:r>
        <w:rPr>
          <w:color w:val="3F3F3F"/>
          <w:spacing w:val="-5"/>
        </w:rPr>
        <w:t>t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1"/>
        </w:rPr>
        <w:t>provid</w:t>
      </w:r>
      <w:r>
        <w:rPr>
          <w:color w:val="595959"/>
          <w:spacing w:val="-2"/>
        </w:rPr>
        <w:t>e</w:t>
      </w:r>
      <w:r>
        <w:rPr>
          <w:color w:val="3F3F3F"/>
          <w:spacing w:val="-2"/>
        </w:rPr>
        <w:t>d</w:t>
      </w:r>
    </w:p>
    <w:p w14:paraId="13EDDC83" w14:textId="77777777" w:rsidR="00A5052B" w:rsidRDefault="00A5052B">
      <w:pPr>
        <w:spacing w:before="3"/>
        <w:rPr>
          <w:rFonts w:ascii="Arial" w:eastAsia="Arial" w:hAnsi="Arial" w:cs="Arial"/>
          <w:sz w:val="27"/>
          <w:szCs w:val="27"/>
        </w:rPr>
      </w:pPr>
    </w:p>
    <w:p w14:paraId="13EDDC84" w14:textId="77777777" w:rsidR="00A5052B" w:rsidRDefault="00A72E41">
      <w:pPr>
        <w:pStyle w:val="BodyText"/>
        <w:numPr>
          <w:ilvl w:val="1"/>
          <w:numId w:val="17"/>
        </w:numPr>
        <w:tabs>
          <w:tab w:val="left" w:pos="915"/>
        </w:tabs>
        <w:ind w:left="914" w:hanging="364"/>
      </w:pPr>
      <w:r>
        <w:rPr>
          <w:color w:val="3F3F3F"/>
          <w:w w:val="105"/>
        </w:rPr>
        <w:t>potent</w:t>
      </w:r>
      <w:r>
        <w:rPr>
          <w:color w:val="3F3F3F"/>
          <w:spacing w:val="-1"/>
          <w:w w:val="105"/>
        </w:rPr>
        <w:t>i</w:t>
      </w:r>
      <w:r>
        <w:rPr>
          <w:color w:val="3F3F3F"/>
          <w:w w:val="105"/>
        </w:rPr>
        <w:t>al</w:t>
      </w:r>
      <w:r>
        <w:rPr>
          <w:color w:val="3F3F3F"/>
          <w:spacing w:val="-17"/>
          <w:w w:val="105"/>
        </w:rPr>
        <w:t xml:space="preserve"> </w:t>
      </w:r>
      <w:r>
        <w:rPr>
          <w:color w:val="3F3F3F"/>
          <w:w w:val="105"/>
        </w:rPr>
        <w:t>through</w:t>
      </w:r>
      <w:r>
        <w:rPr>
          <w:color w:val="3F3F3F"/>
          <w:spacing w:val="-18"/>
          <w:w w:val="105"/>
        </w:rPr>
        <w:t xml:space="preserve"> </w:t>
      </w:r>
      <w:r>
        <w:rPr>
          <w:color w:val="3F3F3F"/>
          <w:w w:val="105"/>
        </w:rPr>
        <w:t>traff</w:t>
      </w:r>
      <w:r>
        <w:rPr>
          <w:color w:val="3F3F3F"/>
          <w:spacing w:val="1"/>
          <w:w w:val="105"/>
        </w:rPr>
        <w:t>i</w:t>
      </w:r>
      <w:r>
        <w:rPr>
          <w:color w:val="3F3F3F"/>
          <w:w w:val="105"/>
        </w:rPr>
        <w:t>c</w:t>
      </w:r>
      <w:r>
        <w:rPr>
          <w:color w:val="3F3F3F"/>
          <w:spacing w:val="-18"/>
          <w:w w:val="105"/>
        </w:rPr>
        <w:t xml:space="preserve"> </w:t>
      </w:r>
      <w:r>
        <w:rPr>
          <w:color w:val="3F3F3F"/>
          <w:w w:val="105"/>
        </w:rPr>
        <w:t>conf</w:t>
      </w:r>
      <w:r>
        <w:rPr>
          <w:color w:val="3F3F3F"/>
          <w:spacing w:val="15"/>
          <w:w w:val="105"/>
        </w:rPr>
        <w:t>l</w:t>
      </w:r>
      <w:r>
        <w:rPr>
          <w:color w:val="595959"/>
          <w:spacing w:val="-20"/>
          <w:w w:val="105"/>
        </w:rPr>
        <w:t>i</w:t>
      </w:r>
      <w:r>
        <w:rPr>
          <w:color w:val="3F3F3F"/>
          <w:w w:val="105"/>
        </w:rPr>
        <w:t>cts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must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be</w:t>
      </w:r>
      <w:r>
        <w:rPr>
          <w:color w:val="3F3F3F"/>
          <w:spacing w:val="-27"/>
          <w:w w:val="105"/>
        </w:rPr>
        <w:t xml:space="preserve"> </w:t>
      </w:r>
      <w:r>
        <w:rPr>
          <w:color w:val="3F3F3F"/>
          <w:w w:val="105"/>
        </w:rPr>
        <w:t>avo</w:t>
      </w:r>
      <w:r>
        <w:rPr>
          <w:color w:val="3F3F3F"/>
          <w:spacing w:val="-2"/>
          <w:w w:val="105"/>
        </w:rPr>
        <w:t>i</w:t>
      </w:r>
      <w:r>
        <w:rPr>
          <w:color w:val="3F3F3F"/>
          <w:w w:val="105"/>
        </w:rPr>
        <w:t>de</w:t>
      </w:r>
      <w:r>
        <w:rPr>
          <w:color w:val="3F3F3F"/>
          <w:spacing w:val="4"/>
          <w:w w:val="105"/>
        </w:rPr>
        <w:t>d</w:t>
      </w:r>
      <w:r>
        <w:rPr>
          <w:color w:val="6B6B6B"/>
          <w:w w:val="105"/>
        </w:rPr>
        <w:t>.</w:t>
      </w:r>
    </w:p>
    <w:p w14:paraId="13EDDC85" w14:textId="77777777" w:rsidR="00A5052B" w:rsidRDefault="00A5052B">
      <w:pPr>
        <w:sectPr w:rsidR="00A5052B">
          <w:pgSz w:w="11910" w:h="16830"/>
          <w:pgMar w:top="1160" w:right="1040" w:bottom="860" w:left="1600" w:header="0" w:footer="663" w:gutter="0"/>
          <w:cols w:space="720"/>
        </w:sectPr>
      </w:pPr>
    </w:p>
    <w:p w14:paraId="13EDDC86" w14:textId="77777777" w:rsidR="00A5052B" w:rsidRDefault="00A72E41">
      <w:pPr>
        <w:spacing w:before="55"/>
        <w:ind w:left="11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D2D2D"/>
          <w:spacing w:val="-1"/>
          <w:sz w:val="19"/>
        </w:rPr>
        <w:lastRenderedPageBreak/>
        <w:t>Traffi</w:t>
      </w:r>
      <w:r>
        <w:rPr>
          <w:rFonts w:ascii="Arial"/>
          <w:b/>
          <w:color w:val="2D2D2D"/>
          <w:spacing w:val="-2"/>
          <w:sz w:val="19"/>
        </w:rPr>
        <w:t>c</w:t>
      </w:r>
      <w:r>
        <w:rPr>
          <w:rFonts w:ascii="Arial"/>
          <w:b/>
          <w:color w:val="2D2D2D"/>
          <w:spacing w:val="7"/>
          <w:sz w:val="19"/>
        </w:rPr>
        <w:t xml:space="preserve"> </w:t>
      </w:r>
      <w:r>
        <w:rPr>
          <w:rFonts w:ascii="Arial"/>
          <w:b/>
          <w:color w:val="1C1C1C"/>
          <w:sz w:val="19"/>
        </w:rPr>
        <w:t>Management</w:t>
      </w:r>
      <w:r>
        <w:rPr>
          <w:rFonts w:ascii="Arial"/>
          <w:b/>
          <w:color w:val="1C1C1C"/>
          <w:spacing w:val="28"/>
          <w:sz w:val="19"/>
        </w:rPr>
        <w:t xml:space="preserve"> </w:t>
      </w:r>
      <w:r>
        <w:rPr>
          <w:rFonts w:ascii="Arial"/>
          <w:b/>
          <w:color w:val="2D2D2D"/>
          <w:sz w:val="19"/>
        </w:rPr>
        <w:t>Plan</w:t>
      </w:r>
    </w:p>
    <w:p w14:paraId="13EDDC87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88" w14:textId="77777777" w:rsidR="00A5052B" w:rsidRDefault="00A72E41">
      <w:pPr>
        <w:pStyle w:val="BodyText"/>
        <w:numPr>
          <w:ilvl w:val="0"/>
          <w:numId w:val="17"/>
        </w:numPr>
        <w:tabs>
          <w:tab w:val="left" w:pos="485"/>
        </w:tabs>
        <w:spacing w:before="110" w:line="321" w:lineRule="auto"/>
        <w:ind w:left="484" w:right="470" w:hanging="357"/>
        <w:jc w:val="both"/>
      </w:pPr>
      <w:r>
        <w:rPr>
          <w:color w:val="2D2D2D"/>
        </w:rPr>
        <w:t>Before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development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starts,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Traffic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34"/>
        </w:rPr>
        <w:t xml:space="preserve"> </w:t>
      </w:r>
      <w:r>
        <w:rPr>
          <w:color w:val="2D2D2D"/>
          <w:spacing w:val="-6"/>
        </w:rPr>
        <w:t>Plan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1"/>
        </w:rPr>
        <w:t xml:space="preserve"> </w:t>
      </w:r>
      <w:r>
        <w:rPr>
          <w:color w:val="3F3F3F"/>
        </w:rPr>
        <w:t>submitted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to,</w:t>
      </w:r>
      <w:r>
        <w:rPr>
          <w:color w:val="3F3F3F"/>
          <w:spacing w:val="2"/>
        </w:rPr>
        <w:t xml:space="preserve"> </w:t>
      </w:r>
      <w:r>
        <w:rPr>
          <w:color w:val="2D2D2D"/>
        </w:rPr>
        <w:t>approved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5"/>
          <w:w w:val="101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33"/>
        </w:rPr>
        <w:t xml:space="preserve"> </w:t>
      </w:r>
      <w:r>
        <w:rPr>
          <w:color w:val="2D2D2D"/>
          <w:spacing w:val="-2"/>
        </w:rPr>
        <w:t>Gol</w:t>
      </w:r>
      <w:r>
        <w:rPr>
          <w:color w:val="2D2D2D"/>
          <w:spacing w:val="-1"/>
        </w:rPr>
        <w:t>den</w:t>
      </w:r>
      <w:r>
        <w:rPr>
          <w:color w:val="2D2D2D"/>
          <w:spacing w:val="47"/>
        </w:rPr>
        <w:t xml:space="preserve"> </w:t>
      </w:r>
      <w:r>
        <w:rPr>
          <w:color w:val="2D2D2D"/>
          <w:spacing w:val="-3"/>
        </w:rPr>
        <w:t>Plains</w:t>
      </w:r>
      <w:r>
        <w:rPr>
          <w:color w:val="2D2D2D"/>
          <w:spacing w:val="46"/>
        </w:rPr>
        <w:t xml:space="preserve"> </w:t>
      </w:r>
      <w:r>
        <w:rPr>
          <w:color w:val="2D2D2D"/>
          <w:spacing w:val="1"/>
        </w:rPr>
        <w:t>Shi</w:t>
      </w:r>
      <w:r>
        <w:rPr>
          <w:color w:val="2D2D2D"/>
        </w:rPr>
        <w:t>re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Council.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When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53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5"/>
        </w:rPr>
        <w:t>an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will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form</w:t>
      </w:r>
      <w:r>
        <w:rPr>
          <w:color w:val="2D2D2D"/>
          <w:spacing w:val="53"/>
        </w:rPr>
        <w:t xml:space="preserve"> </w:t>
      </w:r>
      <w:r>
        <w:rPr>
          <w:color w:val="2D2D2D"/>
        </w:rPr>
        <w:t>part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this</w:t>
      </w:r>
      <w:r>
        <w:rPr>
          <w:color w:val="2D2D2D"/>
          <w:spacing w:val="28"/>
          <w:w w:val="102"/>
        </w:rPr>
        <w:t xml:space="preserve"> </w:t>
      </w:r>
      <w:r>
        <w:rPr>
          <w:color w:val="2D2D2D"/>
          <w:spacing w:val="-2"/>
        </w:rPr>
        <w:t>permit.</w:t>
      </w:r>
    </w:p>
    <w:p w14:paraId="13EDDC89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8A" w14:textId="77777777" w:rsidR="00A5052B" w:rsidRDefault="00A72E41">
      <w:pPr>
        <w:pStyle w:val="BodyText"/>
        <w:ind w:left="470" w:firstLine="0"/>
      </w:pPr>
      <w:r>
        <w:rPr>
          <w:color w:val="2D2D2D"/>
        </w:rPr>
        <w:t>The</w:t>
      </w:r>
      <w:r>
        <w:rPr>
          <w:color w:val="2D2D2D"/>
          <w:spacing w:val="-14"/>
        </w:rPr>
        <w:t xml:space="preserve"> </w:t>
      </w:r>
      <w:r>
        <w:rPr>
          <w:color w:val="2D2D2D"/>
          <w:spacing w:val="-1"/>
        </w:rPr>
        <w:t>Traffi</w:t>
      </w:r>
      <w:r>
        <w:rPr>
          <w:color w:val="2D2D2D"/>
          <w:spacing w:val="-2"/>
        </w:rPr>
        <w:t xml:space="preserve">c </w:t>
      </w:r>
      <w:r>
        <w:rPr>
          <w:color w:val="2D2D2D"/>
        </w:rPr>
        <w:t>Management</w:t>
      </w:r>
      <w:r>
        <w:rPr>
          <w:color w:val="2D2D2D"/>
          <w:spacing w:val="5"/>
        </w:rPr>
        <w:t xml:space="preserve"> </w:t>
      </w:r>
      <w:r>
        <w:rPr>
          <w:color w:val="2D2D2D"/>
          <w:spacing w:val="-4"/>
        </w:rPr>
        <w:t>Plan</w:t>
      </w:r>
      <w:r>
        <w:rPr>
          <w:color w:val="2D2D2D"/>
          <w:spacing w:val="-10"/>
        </w:rPr>
        <w:t xml:space="preserve"> </w:t>
      </w:r>
      <w:r>
        <w:rPr>
          <w:color w:val="2D2D2D"/>
        </w:rPr>
        <w:t>must:</w:t>
      </w:r>
    </w:p>
    <w:p w14:paraId="13EDDC8B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C8C" w14:textId="77777777" w:rsidR="00A5052B" w:rsidRDefault="00A72E41">
      <w:pPr>
        <w:pStyle w:val="BodyText"/>
        <w:numPr>
          <w:ilvl w:val="1"/>
          <w:numId w:val="17"/>
        </w:numPr>
        <w:tabs>
          <w:tab w:val="left" w:pos="842"/>
        </w:tabs>
        <w:ind w:left="834" w:hanging="364"/>
      </w:pPr>
      <w:r>
        <w:rPr>
          <w:color w:val="2D2D2D"/>
        </w:rPr>
        <w:t>be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prepared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su</w:t>
      </w:r>
      <w:r>
        <w:rPr>
          <w:color w:val="2D2D2D"/>
          <w:spacing w:val="-9"/>
        </w:rPr>
        <w:t>i</w:t>
      </w:r>
      <w:r>
        <w:rPr>
          <w:color w:val="2D2D2D"/>
        </w:rPr>
        <w:t>tably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qua</w:t>
      </w:r>
      <w:r>
        <w:rPr>
          <w:color w:val="2D2D2D"/>
          <w:spacing w:val="3"/>
        </w:rPr>
        <w:t>l</w:t>
      </w:r>
      <w:r>
        <w:rPr>
          <w:color w:val="2D2D2D"/>
          <w:spacing w:val="-26"/>
        </w:rPr>
        <w:t>i</w:t>
      </w:r>
      <w:r>
        <w:rPr>
          <w:color w:val="2D2D2D"/>
        </w:rPr>
        <w:t>fied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experienced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independent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civil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traff</w:t>
      </w:r>
      <w:r>
        <w:rPr>
          <w:color w:val="2D2D2D"/>
          <w:spacing w:val="3"/>
        </w:rPr>
        <w:t>i</w:t>
      </w:r>
      <w:r>
        <w:rPr>
          <w:color w:val="2D2D2D"/>
        </w:rPr>
        <w:t>c e</w:t>
      </w:r>
      <w:r>
        <w:rPr>
          <w:color w:val="2D2D2D"/>
          <w:spacing w:val="-18"/>
        </w:rPr>
        <w:t>n</w:t>
      </w:r>
      <w:r>
        <w:rPr>
          <w:color w:val="2D2D2D"/>
        </w:rPr>
        <w:t>gineer</w:t>
      </w:r>
    </w:p>
    <w:p w14:paraId="13EDDC8D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C8E" w14:textId="77777777" w:rsidR="00A5052B" w:rsidRDefault="00A72E41">
      <w:pPr>
        <w:pStyle w:val="BodyText"/>
        <w:numPr>
          <w:ilvl w:val="1"/>
          <w:numId w:val="17"/>
        </w:numPr>
        <w:tabs>
          <w:tab w:val="left" w:pos="842"/>
        </w:tabs>
        <w:spacing w:line="314" w:lineRule="auto"/>
        <w:ind w:left="834" w:right="468" w:hanging="350"/>
        <w:jc w:val="both"/>
      </w:pPr>
      <w:r>
        <w:rPr>
          <w:color w:val="2D2D2D"/>
        </w:rPr>
        <w:t>specify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measures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taken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manage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traffic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impacts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associated</w:t>
      </w:r>
      <w:r>
        <w:rPr>
          <w:color w:val="2D2D2D"/>
          <w:spacing w:val="12"/>
        </w:rPr>
        <w:t xml:space="preserve"> </w:t>
      </w:r>
      <w:r>
        <w:rPr>
          <w:color w:val="2D2D2D"/>
          <w:spacing w:val="-3"/>
        </w:rPr>
        <w:t>with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construction</w:t>
      </w:r>
      <w:r>
        <w:rPr>
          <w:color w:val="2D2D2D"/>
          <w:spacing w:val="30"/>
          <w:w w:val="104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8"/>
        </w:rPr>
        <w:t xml:space="preserve"> </w:t>
      </w:r>
      <w:r>
        <w:rPr>
          <w:color w:val="2D2D2D"/>
          <w:spacing w:val="1"/>
        </w:rPr>
        <w:t>faci</w:t>
      </w:r>
      <w:r>
        <w:rPr>
          <w:color w:val="2D2D2D"/>
        </w:rPr>
        <w:t>lity</w:t>
      </w:r>
    </w:p>
    <w:p w14:paraId="13EDDC8F" w14:textId="77777777" w:rsidR="00A5052B" w:rsidRDefault="00A5052B">
      <w:pPr>
        <w:rPr>
          <w:rFonts w:ascii="Arial" w:eastAsia="Arial" w:hAnsi="Arial" w:cs="Arial"/>
        </w:rPr>
      </w:pPr>
    </w:p>
    <w:p w14:paraId="13EDDC90" w14:textId="77777777" w:rsidR="00A5052B" w:rsidRDefault="00A72E41">
      <w:pPr>
        <w:pStyle w:val="BodyText"/>
        <w:numPr>
          <w:ilvl w:val="1"/>
          <w:numId w:val="17"/>
        </w:numPr>
        <w:tabs>
          <w:tab w:val="left" w:pos="842"/>
        </w:tabs>
        <w:spacing w:line="321" w:lineRule="auto"/>
        <w:ind w:left="834" w:right="475" w:hanging="357"/>
        <w:jc w:val="both"/>
      </w:pPr>
      <w:r>
        <w:rPr>
          <w:color w:val="2D2D2D"/>
        </w:rPr>
        <w:t>include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program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inspect,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maintain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(where</w:t>
      </w:r>
      <w:r>
        <w:rPr>
          <w:color w:val="2D2D2D"/>
          <w:spacing w:val="19"/>
        </w:rPr>
        <w:t xml:space="preserve"> </w:t>
      </w:r>
      <w:r>
        <w:rPr>
          <w:color w:val="1C1C1C"/>
        </w:rPr>
        <w:t>required)</w:t>
      </w:r>
      <w:r>
        <w:rPr>
          <w:color w:val="1C1C1C"/>
          <w:spacing w:val="17"/>
        </w:rPr>
        <w:t xml:space="preserve"> </w:t>
      </w:r>
      <w:r>
        <w:rPr>
          <w:color w:val="2D2D2D"/>
        </w:rPr>
        <w:t>repair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public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roads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used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23"/>
          <w:w w:val="96"/>
        </w:rPr>
        <w:t xml:space="preserve"> </w:t>
      </w:r>
      <w:r>
        <w:rPr>
          <w:color w:val="2D2D2D"/>
        </w:rPr>
        <w:t>construction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traffic</w:t>
      </w:r>
    </w:p>
    <w:p w14:paraId="13EDDC91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92" w14:textId="77777777" w:rsidR="00A5052B" w:rsidRDefault="00A72E41">
      <w:pPr>
        <w:pStyle w:val="BodyText"/>
        <w:numPr>
          <w:ilvl w:val="1"/>
          <w:numId w:val="17"/>
        </w:numPr>
        <w:tabs>
          <w:tab w:val="left" w:pos="842"/>
        </w:tabs>
        <w:spacing w:line="314" w:lineRule="auto"/>
        <w:ind w:left="841" w:right="480" w:hanging="371"/>
        <w:jc w:val="both"/>
      </w:pPr>
      <w:r>
        <w:rPr>
          <w:color w:val="2D2D2D"/>
        </w:rPr>
        <w:t>be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approved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9"/>
        </w:rPr>
        <w:t xml:space="preserve"> </w:t>
      </w:r>
      <w:r>
        <w:rPr>
          <w:color w:val="2D2D2D"/>
          <w:spacing w:val="-2"/>
        </w:rPr>
        <w:t>rel</w:t>
      </w:r>
      <w:r>
        <w:rPr>
          <w:color w:val="2D2D2D"/>
          <w:spacing w:val="-3"/>
        </w:rPr>
        <w:t>evant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road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38"/>
        </w:rPr>
        <w:t xml:space="preserve"> </w:t>
      </w:r>
      <w:r>
        <w:rPr>
          <w:color w:val="2D2D2D"/>
          <w:spacing w:val="-1"/>
        </w:rPr>
        <w:t>authority</w:t>
      </w:r>
      <w:r>
        <w:rPr>
          <w:color w:val="2D2D2D"/>
          <w:spacing w:val="26"/>
        </w:rPr>
        <w:t xml:space="preserve"> </w:t>
      </w:r>
      <w:r>
        <w:rPr>
          <w:color w:val="2D2D2D"/>
          <w:spacing w:val="-3"/>
        </w:rPr>
        <w:t>prior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submission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0"/>
        </w:rPr>
        <w:t xml:space="preserve"> </w:t>
      </w:r>
      <w:r>
        <w:rPr>
          <w:color w:val="2D2D2D"/>
          <w:spacing w:val="-2"/>
        </w:rPr>
        <w:t>Gol</w:t>
      </w:r>
      <w:r>
        <w:rPr>
          <w:color w:val="2D2D2D"/>
          <w:spacing w:val="-3"/>
        </w:rPr>
        <w:t>den</w:t>
      </w:r>
      <w:r>
        <w:rPr>
          <w:color w:val="2D2D2D"/>
          <w:spacing w:val="43"/>
          <w:w w:val="98"/>
        </w:rPr>
        <w:t xml:space="preserve"> </w:t>
      </w:r>
      <w:r>
        <w:rPr>
          <w:color w:val="2D2D2D"/>
          <w:spacing w:val="-3"/>
        </w:rPr>
        <w:t>Plains</w:t>
      </w:r>
      <w:r>
        <w:rPr>
          <w:color w:val="2D2D2D"/>
          <w:spacing w:val="-39"/>
        </w:rPr>
        <w:t xml:space="preserve"> </w:t>
      </w:r>
      <w:r>
        <w:rPr>
          <w:color w:val="2D2D2D"/>
        </w:rPr>
        <w:t>Shire</w:t>
      </w:r>
      <w:r>
        <w:rPr>
          <w:color w:val="2D2D2D"/>
          <w:spacing w:val="-39"/>
        </w:rPr>
        <w:t xml:space="preserve"> </w:t>
      </w:r>
      <w:r>
        <w:rPr>
          <w:color w:val="2D2D2D"/>
        </w:rPr>
        <w:t>Council</w:t>
      </w:r>
    </w:p>
    <w:p w14:paraId="13EDDC93" w14:textId="77777777" w:rsidR="00A5052B" w:rsidRDefault="00A5052B">
      <w:pPr>
        <w:rPr>
          <w:rFonts w:ascii="Arial" w:eastAsia="Arial" w:hAnsi="Arial" w:cs="Arial"/>
        </w:rPr>
      </w:pPr>
    </w:p>
    <w:p w14:paraId="13EDDC94" w14:textId="77777777" w:rsidR="00A5052B" w:rsidRDefault="00A72E41">
      <w:pPr>
        <w:pStyle w:val="BodyText"/>
        <w:numPr>
          <w:ilvl w:val="1"/>
          <w:numId w:val="17"/>
        </w:numPr>
        <w:tabs>
          <w:tab w:val="left" w:pos="842"/>
        </w:tabs>
        <w:spacing w:line="314" w:lineRule="auto"/>
        <w:ind w:left="834" w:right="481" w:hanging="364"/>
        <w:jc w:val="both"/>
      </w:pPr>
      <w:r>
        <w:rPr>
          <w:color w:val="2D2D2D"/>
          <w:spacing w:val="-20"/>
          <w:w w:val="105"/>
        </w:rPr>
        <w:t>i</w:t>
      </w:r>
      <w:r>
        <w:rPr>
          <w:color w:val="2D2D2D"/>
          <w:w w:val="105"/>
        </w:rPr>
        <w:t>dent</w:t>
      </w:r>
      <w:r>
        <w:rPr>
          <w:color w:val="2D2D2D"/>
          <w:spacing w:val="-7"/>
          <w:w w:val="105"/>
        </w:rPr>
        <w:t>i</w:t>
      </w:r>
      <w:r>
        <w:rPr>
          <w:color w:val="2D2D2D"/>
          <w:w w:val="105"/>
        </w:rPr>
        <w:t>f</w:t>
      </w:r>
      <w:r>
        <w:rPr>
          <w:color w:val="2D2D2D"/>
          <w:spacing w:val="-2"/>
          <w:w w:val="105"/>
        </w:rPr>
        <w:t>y</w:t>
      </w:r>
      <w:r>
        <w:rPr>
          <w:color w:val="525252"/>
          <w:w w:val="105"/>
        </w:rPr>
        <w:t>,</w:t>
      </w:r>
      <w:r>
        <w:rPr>
          <w:color w:val="525252"/>
          <w:spacing w:val="-10"/>
          <w:w w:val="105"/>
        </w:rPr>
        <w:t xml:space="preserve"> </w:t>
      </w:r>
      <w:r>
        <w:rPr>
          <w:color w:val="2D2D2D"/>
          <w:w w:val="105"/>
        </w:rPr>
        <w:t>assess</w:t>
      </w:r>
      <w:r>
        <w:rPr>
          <w:color w:val="2D2D2D"/>
          <w:spacing w:val="40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29"/>
          <w:w w:val="105"/>
        </w:rPr>
        <w:t xml:space="preserve"> </w:t>
      </w:r>
      <w:r>
        <w:rPr>
          <w:color w:val="2D2D2D"/>
          <w:w w:val="105"/>
        </w:rPr>
        <w:t>appropr</w:t>
      </w:r>
      <w:r>
        <w:rPr>
          <w:color w:val="2D2D2D"/>
          <w:spacing w:val="8"/>
          <w:w w:val="105"/>
        </w:rPr>
        <w:t>i</w:t>
      </w:r>
      <w:r>
        <w:rPr>
          <w:color w:val="2D2D2D"/>
          <w:w w:val="105"/>
        </w:rPr>
        <w:t>ate</w:t>
      </w:r>
      <w:r>
        <w:rPr>
          <w:color w:val="2D2D2D"/>
          <w:spacing w:val="-11"/>
          <w:w w:val="105"/>
        </w:rPr>
        <w:t>l</w:t>
      </w:r>
      <w:r>
        <w:rPr>
          <w:color w:val="2D2D2D"/>
          <w:w w:val="105"/>
        </w:rPr>
        <w:t>y</w:t>
      </w:r>
      <w:r>
        <w:rPr>
          <w:color w:val="2D2D2D"/>
          <w:spacing w:val="32"/>
          <w:w w:val="105"/>
        </w:rPr>
        <w:t xml:space="preserve"> </w:t>
      </w:r>
      <w:r>
        <w:rPr>
          <w:color w:val="3F3F3F"/>
          <w:spacing w:val="-1"/>
          <w:w w:val="105"/>
        </w:rPr>
        <w:t>e</w:t>
      </w:r>
      <w:r>
        <w:rPr>
          <w:color w:val="1C1C1C"/>
          <w:spacing w:val="-15"/>
          <w:w w:val="105"/>
        </w:rPr>
        <w:t>l</w:t>
      </w:r>
      <w:r>
        <w:rPr>
          <w:color w:val="1C1C1C"/>
          <w:w w:val="105"/>
        </w:rPr>
        <w:t>im</w:t>
      </w:r>
      <w:r>
        <w:rPr>
          <w:color w:val="1C1C1C"/>
          <w:spacing w:val="-3"/>
          <w:w w:val="105"/>
        </w:rPr>
        <w:t>i</w:t>
      </w:r>
      <w:r>
        <w:rPr>
          <w:color w:val="1C1C1C"/>
          <w:w w:val="105"/>
        </w:rPr>
        <w:t>nat</w:t>
      </w:r>
      <w:r>
        <w:rPr>
          <w:color w:val="1C1C1C"/>
          <w:spacing w:val="-9"/>
          <w:w w:val="105"/>
        </w:rPr>
        <w:t>e</w:t>
      </w:r>
      <w:r>
        <w:rPr>
          <w:color w:val="3F3F3F"/>
          <w:w w:val="105"/>
        </w:rPr>
        <w:t>,</w:t>
      </w:r>
      <w:r>
        <w:rPr>
          <w:color w:val="3F3F3F"/>
          <w:spacing w:val="-3"/>
          <w:w w:val="105"/>
        </w:rPr>
        <w:t xml:space="preserve"> </w:t>
      </w:r>
      <w:r>
        <w:rPr>
          <w:color w:val="2D2D2D"/>
          <w:w w:val="105"/>
        </w:rPr>
        <w:t>reduce</w:t>
      </w:r>
      <w:r>
        <w:rPr>
          <w:color w:val="2D2D2D"/>
          <w:spacing w:val="38"/>
          <w:w w:val="105"/>
        </w:rPr>
        <w:t xml:space="preserve"> </w:t>
      </w:r>
      <w:r>
        <w:rPr>
          <w:color w:val="2D2D2D"/>
          <w:w w:val="105"/>
        </w:rPr>
        <w:t>or</w:t>
      </w:r>
      <w:r>
        <w:rPr>
          <w:color w:val="2D2D2D"/>
          <w:spacing w:val="33"/>
          <w:w w:val="105"/>
        </w:rPr>
        <w:t xml:space="preserve"> </w:t>
      </w:r>
      <w:r>
        <w:rPr>
          <w:color w:val="3F3F3F"/>
          <w:w w:val="105"/>
        </w:rPr>
        <w:t>mit</w:t>
      </w:r>
      <w:r>
        <w:rPr>
          <w:color w:val="3F3F3F"/>
          <w:spacing w:val="-12"/>
          <w:w w:val="105"/>
        </w:rPr>
        <w:t>i</w:t>
      </w:r>
      <w:r>
        <w:rPr>
          <w:color w:val="3F3F3F"/>
          <w:w w:val="105"/>
        </w:rPr>
        <w:t>gate</w:t>
      </w:r>
      <w:r>
        <w:rPr>
          <w:color w:val="3F3F3F"/>
          <w:spacing w:val="41"/>
          <w:w w:val="105"/>
        </w:rPr>
        <w:t xml:space="preserve"> </w:t>
      </w:r>
      <w:r>
        <w:rPr>
          <w:color w:val="2D2D2D"/>
          <w:w w:val="105"/>
        </w:rPr>
        <w:t>road</w:t>
      </w:r>
      <w:r>
        <w:rPr>
          <w:color w:val="2D2D2D"/>
          <w:spacing w:val="31"/>
          <w:w w:val="105"/>
        </w:rPr>
        <w:t xml:space="preserve"> </w:t>
      </w:r>
      <w:r>
        <w:rPr>
          <w:color w:val="3F3F3F"/>
          <w:w w:val="105"/>
        </w:rPr>
        <w:t>safety</w:t>
      </w:r>
      <w:r>
        <w:rPr>
          <w:color w:val="3F3F3F"/>
          <w:spacing w:val="34"/>
          <w:w w:val="105"/>
        </w:rPr>
        <w:t xml:space="preserve"> </w:t>
      </w:r>
      <w:r>
        <w:rPr>
          <w:color w:val="2D2D2D"/>
          <w:w w:val="105"/>
        </w:rPr>
        <w:t>hazards</w:t>
      </w:r>
      <w:r>
        <w:rPr>
          <w:color w:val="2D2D2D"/>
          <w:w w:val="96"/>
        </w:rPr>
        <w:t xml:space="preserve"> </w:t>
      </w:r>
      <w:r>
        <w:rPr>
          <w:color w:val="2D2D2D"/>
          <w:w w:val="105"/>
        </w:rPr>
        <w:t>associated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spacing w:val="-2"/>
          <w:w w:val="105"/>
        </w:rPr>
        <w:t>with</w:t>
      </w:r>
      <w:r>
        <w:rPr>
          <w:color w:val="2D2D2D"/>
          <w:spacing w:val="-3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26"/>
          <w:w w:val="105"/>
        </w:rPr>
        <w:t xml:space="preserve"> </w:t>
      </w:r>
      <w:r>
        <w:rPr>
          <w:color w:val="3F3F3F"/>
          <w:spacing w:val="1"/>
          <w:w w:val="105"/>
        </w:rPr>
        <w:t>construction</w:t>
      </w:r>
      <w:r>
        <w:rPr>
          <w:color w:val="3F3F3F"/>
          <w:spacing w:val="-33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project</w:t>
      </w:r>
    </w:p>
    <w:p w14:paraId="13EDDC95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C96" w14:textId="77777777" w:rsidR="00A5052B" w:rsidRDefault="00A72E41">
      <w:pPr>
        <w:pStyle w:val="BodyText"/>
        <w:numPr>
          <w:ilvl w:val="1"/>
          <w:numId w:val="17"/>
        </w:numPr>
        <w:tabs>
          <w:tab w:val="left" w:pos="842"/>
        </w:tabs>
        <w:spacing w:line="321" w:lineRule="auto"/>
        <w:ind w:left="834" w:right="465" w:hanging="364"/>
        <w:jc w:val="both"/>
        <w:rPr>
          <w:rFonts w:cs="Arial"/>
        </w:rPr>
      </w:pPr>
      <w:r>
        <w:rPr>
          <w:color w:val="2D2D2D"/>
        </w:rPr>
        <w:t>include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measures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ensure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that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during</w:t>
      </w:r>
      <w:r>
        <w:rPr>
          <w:color w:val="2D2D2D"/>
          <w:spacing w:val="29"/>
        </w:rPr>
        <w:t xml:space="preserve"> </w:t>
      </w:r>
      <w:r>
        <w:rPr>
          <w:color w:val="1C1C1C"/>
        </w:rPr>
        <w:t>the</w:t>
      </w:r>
      <w:r>
        <w:rPr>
          <w:color w:val="1C1C1C"/>
          <w:spacing w:val="33"/>
        </w:rPr>
        <w:t xml:space="preserve"> </w:t>
      </w:r>
      <w:r>
        <w:rPr>
          <w:color w:val="2D2D2D"/>
        </w:rPr>
        <w:t>wind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farm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construction</w:t>
      </w:r>
      <w:r>
        <w:rPr>
          <w:color w:val="2D2D2D"/>
          <w:spacing w:val="20"/>
        </w:rPr>
        <w:t xml:space="preserve"> </w:t>
      </w:r>
      <w:r>
        <w:rPr>
          <w:color w:val="2D2D2D"/>
          <w:spacing w:val="-2"/>
        </w:rPr>
        <w:t>period</w:t>
      </w:r>
      <w:r>
        <w:rPr>
          <w:color w:val="525252"/>
          <w:spacing w:val="-1"/>
        </w:rPr>
        <w:t>,</w:t>
      </w:r>
      <w:r>
        <w:rPr>
          <w:color w:val="525252"/>
          <w:spacing w:val="-3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level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21"/>
          <w:w w:val="104"/>
        </w:rPr>
        <w:t xml:space="preserve"> </w:t>
      </w:r>
      <w:r>
        <w:rPr>
          <w:color w:val="2D2D2D"/>
        </w:rPr>
        <w:t>service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any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specified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access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road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does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not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decrease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below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26"/>
        </w:rPr>
        <w:t xml:space="preserve"> </w:t>
      </w:r>
      <w:r>
        <w:rPr>
          <w:color w:val="2D2D2D"/>
          <w:spacing w:val="-19"/>
        </w:rPr>
        <w:t>l</w:t>
      </w:r>
      <w:r>
        <w:rPr>
          <w:color w:val="2D2D2D"/>
        </w:rPr>
        <w:t>evel</w:t>
      </w:r>
      <w:r>
        <w:rPr>
          <w:color w:val="2D2D2D"/>
          <w:spacing w:val="9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3"/>
        </w:rPr>
        <w:t xml:space="preserve"> </w:t>
      </w:r>
      <w:r>
        <w:rPr>
          <w:color w:val="2D2D2D"/>
          <w:spacing w:val="-8"/>
        </w:rPr>
        <w:t>C</w:t>
      </w:r>
      <w:r>
        <w:rPr>
          <w:color w:val="525252"/>
        </w:rPr>
        <w:t>,</w:t>
      </w:r>
      <w:r>
        <w:rPr>
          <w:color w:val="525252"/>
          <w:spacing w:val="-38"/>
        </w:rPr>
        <w:t xml:space="preserve"> </w:t>
      </w:r>
      <w:r>
        <w:rPr>
          <w:color w:val="2D2D2D"/>
        </w:rPr>
        <w:t>at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both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m</w:t>
      </w:r>
      <w:r>
        <w:rPr>
          <w:color w:val="2D2D2D"/>
          <w:spacing w:val="-12"/>
        </w:rPr>
        <w:t>i</w:t>
      </w:r>
      <w:r>
        <w:rPr>
          <w:color w:val="2D2D2D"/>
          <w:spacing w:val="-6"/>
        </w:rPr>
        <w:t>d</w:t>
      </w:r>
      <w:r>
        <w:rPr>
          <w:color w:val="525252"/>
        </w:rPr>
        <w:t>­</w:t>
      </w:r>
      <w:r>
        <w:rPr>
          <w:color w:val="525252"/>
          <w:w w:val="116"/>
        </w:rPr>
        <w:t xml:space="preserve"> </w:t>
      </w:r>
      <w:r>
        <w:rPr>
          <w:color w:val="2D2D2D"/>
        </w:rPr>
        <w:t>b</w:t>
      </w:r>
      <w:r>
        <w:rPr>
          <w:color w:val="2D2D2D"/>
          <w:spacing w:val="-12"/>
        </w:rPr>
        <w:t>l</w:t>
      </w:r>
      <w:r>
        <w:rPr>
          <w:color w:val="2D2D2D"/>
        </w:rPr>
        <w:t>ock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48"/>
        </w:rPr>
        <w:t xml:space="preserve"> </w:t>
      </w:r>
      <w:r>
        <w:rPr>
          <w:color w:val="2D2D2D"/>
          <w:spacing w:val="-19"/>
        </w:rPr>
        <w:t>i</w:t>
      </w:r>
      <w:r>
        <w:rPr>
          <w:color w:val="2D2D2D"/>
        </w:rPr>
        <w:t>ntersections,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defined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in</w:t>
      </w:r>
      <w:r>
        <w:rPr>
          <w:color w:val="2D2D2D"/>
          <w:spacing w:val="14"/>
        </w:rPr>
        <w:t xml:space="preserve"> </w:t>
      </w:r>
      <w:r>
        <w:rPr>
          <w:i/>
          <w:color w:val="2D2D2D"/>
        </w:rPr>
        <w:t>Austroads,</w:t>
      </w:r>
      <w:r>
        <w:rPr>
          <w:i/>
          <w:color w:val="2D2D2D"/>
          <w:spacing w:val="50"/>
        </w:rPr>
        <w:t xml:space="preserve"> </w:t>
      </w:r>
      <w:r>
        <w:rPr>
          <w:i/>
          <w:color w:val="3F3F3F"/>
        </w:rPr>
        <w:t>2</w:t>
      </w:r>
      <w:r>
        <w:rPr>
          <w:i/>
          <w:color w:val="3F3F3F"/>
          <w:spacing w:val="-8"/>
        </w:rPr>
        <w:t>0</w:t>
      </w:r>
      <w:r>
        <w:rPr>
          <w:i/>
          <w:color w:val="3F3F3F"/>
          <w:spacing w:val="-34"/>
        </w:rPr>
        <w:t>1</w:t>
      </w:r>
      <w:r>
        <w:rPr>
          <w:i/>
          <w:color w:val="3F3F3F"/>
        </w:rPr>
        <w:t>3,</w:t>
      </w:r>
      <w:r>
        <w:rPr>
          <w:i/>
          <w:color w:val="3F3F3F"/>
          <w:spacing w:val="31"/>
        </w:rPr>
        <w:t xml:space="preserve"> </w:t>
      </w:r>
      <w:r>
        <w:rPr>
          <w:i/>
          <w:color w:val="2D2D2D"/>
        </w:rPr>
        <w:t>Guide</w:t>
      </w:r>
      <w:r>
        <w:rPr>
          <w:i/>
          <w:color w:val="2D2D2D"/>
          <w:spacing w:val="38"/>
        </w:rPr>
        <w:t xml:space="preserve"> </w:t>
      </w:r>
      <w:r>
        <w:rPr>
          <w:i/>
          <w:color w:val="2D2D2D"/>
        </w:rPr>
        <w:t>to</w:t>
      </w:r>
      <w:r>
        <w:rPr>
          <w:i/>
          <w:color w:val="2D2D2D"/>
          <w:spacing w:val="37"/>
        </w:rPr>
        <w:t xml:space="preserve"> </w:t>
      </w:r>
      <w:r>
        <w:rPr>
          <w:i/>
          <w:color w:val="2D2D2D"/>
        </w:rPr>
        <w:t>Tr</w:t>
      </w:r>
      <w:r>
        <w:rPr>
          <w:i/>
          <w:color w:val="2D2D2D"/>
          <w:spacing w:val="-56"/>
        </w:rPr>
        <w:t>a</w:t>
      </w:r>
      <w:r>
        <w:rPr>
          <w:i/>
          <w:color w:val="2D2D2D"/>
        </w:rPr>
        <w:t>ffic</w:t>
      </w:r>
      <w:r>
        <w:rPr>
          <w:i/>
          <w:color w:val="2D2D2D"/>
          <w:spacing w:val="41"/>
        </w:rPr>
        <w:t xml:space="preserve"> </w:t>
      </w:r>
      <w:r>
        <w:rPr>
          <w:i/>
          <w:color w:val="2D2D2D"/>
        </w:rPr>
        <w:t>Managemen</w:t>
      </w:r>
      <w:r>
        <w:rPr>
          <w:i/>
          <w:color w:val="2D2D2D"/>
          <w:spacing w:val="27"/>
        </w:rPr>
        <w:t>t</w:t>
      </w:r>
      <w:r>
        <w:rPr>
          <w:i/>
          <w:color w:val="525252"/>
        </w:rPr>
        <w:t>:</w:t>
      </w:r>
    </w:p>
    <w:p w14:paraId="13EDDC97" w14:textId="77777777" w:rsidR="00A5052B" w:rsidRDefault="00A72E41">
      <w:pPr>
        <w:spacing w:line="228" w:lineRule="exact"/>
        <w:ind w:right="521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i/>
          <w:color w:val="2D2D2D"/>
          <w:spacing w:val="-3"/>
          <w:sz w:val="21"/>
        </w:rPr>
        <w:t>Traffic</w:t>
      </w:r>
      <w:r>
        <w:rPr>
          <w:rFonts w:ascii="Times New Roman"/>
          <w:i/>
          <w:color w:val="2D2D2D"/>
          <w:spacing w:val="-4"/>
          <w:sz w:val="21"/>
        </w:rPr>
        <w:t xml:space="preserve"> </w:t>
      </w:r>
      <w:r>
        <w:rPr>
          <w:rFonts w:ascii="Times New Roman"/>
          <w:i/>
          <w:color w:val="2D2D2D"/>
          <w:sz w:val="21"/>
        </w:rPr>
        <w:t>Studies</w:t>
      </w:r>
      <w:r>
        <w:rPr>
          <w:rFonts w:ascii="Times New Roman"/>
          <w:i/>
          <w:color w:val="2D2D2D"/>
          <w:spacing w:val="-5"/>
          <w:sz w:val="21"/>
        </w:rPr>
        <w:t xml:space="preserve"> </w:t>
      </w:r>
      <w:r>
        <w:rPr>
          <w:rFonts w:ascii="Times New Roman"/>
          <w:i/>
          <w:color w:val="2D2D2D"/>
          <w:sz w:val="21"/>
        </w:rPr>
        <w:t>and</w:t>
      </w:r>
      <w:r>
        <w:rPr>
          <w:rFonts w:ascii="Times New Roman"/>
          <w:i/>
          <w:color w:val="2D2D2D"/>
          <w:spacing w:val="-18"/>
          <w:sz w:val="21"/>
        </w:rPr>
        <w:t xml:space="preserve"> </w:t>
      </w:r>
      <w:r>
        <w:rPr>
          <w:rFonts w:ascii="Times New Roman"/>
          <w:i/>
          <w:color w:val="2D2D2D"/>
          <w:spacing w:val="2"/>
          <w:sz w:val="21"/>
        </w:rPr>
        <w:t>Analysis</w:t>
      </w:r>
    </w:p>
    <w:p w14:paraId="13EDDC98" w14:textId="77777777" w:rsidR="00A5052B" w:rsidRDefault="00A5052B">
      <w:pPr>
        <w:spacing w:before="2"/>
        <w:rPr>
          <w:rFonts w:ascii="Times New Roman" w:eastAsia="Times New Roman" w:hAnsi="Times New Roman" w:cs="Times New Roman"/>
          <w:i/>
          <w:sz w:val="27"/>
          <w:szCs w:val="27"/>
        </w:rPr>
      </w:pPr>
    </w:p>
    <w:p w14:paraId="13EDDC99" w14:textId="77777777" w:rsidR="00A5052B" w:rsidRDefault="00A72E41">
      <w:pPr>
        <w:pStyle w:val="BodyText"/>
        <w:numPr>
          <w:ilvl w:val="1"/>
          <w:numId w:val="17"/>
        </w:numPr>
        <w:tabs>
          <w:tab w:val="left" w:pos="842"/>
        </w:tabs>
        <w:spacing w:line="321" w:lineRule="auto"/>
        <w:ind w:left="827" w:right="471" w:hanging="357"/>
        <w:jc w:val="both"/>
      </w:pPr>
      <w:r>
        <w:rPr>
          <w:color w:val="2D2D2D"/>
        </w:rPr>
        <w:t>include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measures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ensure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that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pavement</w:t>
      </w:r>
      <w:r>
        <w:rPr>
          <w:color w:val="2D2D2D"/>
          <w:spacing w:val="13"/>
        </w:rPr>
        <w:t xml:space="preserve"> </w:t>
      </w:r>
      <w:r>
        <w:rPr>
          <w:color w:val="3F3F3F"/>
        </w:rPr>
        <w:t>condi</w:t>
      </w:r>
      <w:r>
        <w:rPr>
          <w:color w:val="3F3F3F"/>
          <w:spacing w:val="13"/>
        </w:rPr>
        <w:t>t</w:t>
      </w:r>
      <w:r>
        <w:rPr>
          <w:color w:val="1C1C1C"/>
          <w:spacing w:val="-19"/>
        </w:rPr>
        <w:t>i</w:t>
      </w:r>
      <w:r>
        <w:rPr>
          <w:color w:val="1C1C1C"/>
        </w:rPr>
        <w:t>on</w:t>
      </w:r>
      <w:r>
        <w:rPr>
          <w:color w:val="1C1C1C"/>
          <w:spacing w:val="-6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all</w:t>
      </w:r>
      <w:r>
        <w:rPr>
          <w:color w:val="2D2D2D"/>
          <w:spacing w:val="3"/>
        </w:rPr>
        <w:t xml:space="preserve"> </w:t>
      </w:r>
      <w:r>
        <w:rPr>
          <w:color w:val="3F3F3F"/>
        </w:rPr>
        <w:t>specified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access</w:t>
      </w:r>
      <w:r>
        <w:rPr>
          <w:color w:val="3F3F3F"/>
          <w:spacing w:val="17"/>
        </w:rPr>
        <w:t xml:space="preserve"> </w:t>
      </w:r>
      <w:r>
        <w:rPr>
          <w:color w:val="2D2D2D"/>
        </w:rPr>
        <w:t>roads</w:t>
      </w:r>
      <w:r>
        <w:rPr>
          <w:color w:val="2D2D2D"/>
          <w:spacing w:val="1"/>
        </w:rPr>
        <w:t xml:space="preserve"> </w:t>
      </w:r>
      <w:r>
        <w:rPr>
          <w:color w:val="3F3F3F"/>
        </w:rPr>
        <w:t>at</w:t>
      </w:r>
      <w:r>
        <w:rPr>
          <w:color w:val="3F3F3F"/>
          <w:w w:val="106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end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18"/>
        </w:rPr>
        <w:t xml:space="preserve"> </w:t>
      </w:r>
      <w:r>
        <w:rPr>
          <w:color w:val="1C1C1C"/>
        </w:rPr>
        <w:t>the</w:t>
      </w:r>
      <w:r>
        <w:rPr>
          <w:color w:val="1C1C1C"/>
          <w:spacing w:val="12"/>
        </w:rPr>
        <w:t xml:space="preserve"> </w:t>
      </w:r>
      <w:r>
        <w:rPr>
          <w:color w:val="2D2D2D"/>
        </w:rPr>
        <w:t>w</w:t>
      </w:r>
      <w:r>
        <w:rPr>
          <w:color w:val="2D2D2D"/>
          <w:spacing w:val="1"/>
        </w:rPr>
        <w:t>i</w:t>
      </w:r>
      <w:r>
        <w:rPr>
          <w:color w:val="2D2D2D"/>
        </w:rPr>
        <w:t>nd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farm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construct</w:t>
      </w:r>
      <w:r>
        <w:rPr>
          <w:color w:val="2D2D2D"/>
          <w:spacing w:val="11"/>
        </w:rPr>
        <w:t>i</w:t>
      </w:r>
      <w:r>
        <w:rPr>
          <w:color w:val="2D2D2D"/>
        </w:rPr>
        <w:t>on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per</w:t>
      </w:r>
      <w:r>
        <w:rPr>
          <w:color w:val="2D2D2D"/>
          <w:spacing w:val="-14"/>
        </w:rPr>
        <w:t>i</w:t>
      </w:r>
      <w:r>
        <w:rPr>
          <w:color w:val="2D2D2D"/>
        </w:rPr>
        <w:t>od</w:t>
      </w:r>
      <w:r>
        <w:rPr>
          <w:color w:val="2D2D2D"/>
          <w:spacing w:val="18"/>
        </w:rPr>
        <w:t xml:space="preserve"> </w:t>
      </w:r>
      <w:r>
        <w:rPr>
          <w:color w:val="2D2D2D"/>
          <w:spacing w:val="-19"/>
        </w:rPr>
        <w:t>i</w:t>
      </w:r>
      <w:r>
        <w:rPr>
          <w:color w:val="2D2D2D"/>
        </w:rPr>
        <w:t>s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at</w:t>
      </w:r>
      <w:r>
        <w:rPr>
          <w:color w:val="2D2D2D"/>
          <w:spacing w:val="22"/>
        </w:rPr>
        <w:t xml:space="preserve"> </w:t>
      </w:r>
      <w:r>
        <w:rPr>
          <w:color w:val="2D2D2D"/>
          <w:spacing w:val="-19"/>
        </w:rPr>
        <w:t>l</w:t>
      </w:r>
      <w:r>
        <w:rPr>
          <w:color w:val="2D2D2D"/>
        </w:rPr>
        <w:t>east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equal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pavement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cond</w:t>
      </w:r>
      <w:r>
        <w:rPr>
          <w:color w:val="2D2D2D"/>
          <w:spacing w:val="-5"/>
        </w:rPr>
        <w:t>i</w:t>
      </w:r>
      <w:r>
        <w:rPr>
          <w:color w:val="2D2D2D"/>
        </w:rPr>
        <w:t>t</w:t>
      </w:r>
      <w:r>
        <w:rPr>
          <w:color w:val="2D2D2D"/>
          <w:spacing w:val="-12"/>
        </w:rPr>
        <w:t>i</w:t>
      </w:r>
      <w:r>
        <w:rPr>
          <w:color w:val="2D2D2D"/>
        </w:rPr>
        <w:t>on</w:t>
      </w:r>
      <w:r>
        <w:rPr>
          <w:color w:val="2D2D2D"/>
          <w:w w:val="104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36"/>
        </w:rPr>
        <w:t xml:space="preserve"> </w:t>
      </w:r>
      <w:r>
        <w:rPr>
          <w:color w:val="2D2D2D"/>
        </w:rPr>
        <w:t>these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>roads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at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start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8"/>
        </w:rPr>
        <w:t xml:space="preserve"> </w:t>
      </w:r>
      <w:r>
        <w:rPr>
          <w:color w:val="3F3F3F"/>
        </w:rPr>
        <w:t>const</w:t>
      </w:r>
      <w:r>
        <w:rPr>
          <w:color w:val="1C1C1C"/>
        </w:rPr>
        <w:t>ruction</w:t>
      </w:r>
      <w:r>
        <w:rPr>
          <w:color w:val="1C1C1C"/>
          <w:spacing w:val="43"/>
        </w:rPr>
        <w:t xml:space="preserve"> </w:t>
      </w:r>
      <w:r>
        <w:rPr>
          <w:color w:val="2D2D2D"/>
          <w:spacing w:val="-3"/>
        </w:rPr>
        <w:t>period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(as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described</w:t>
      </w:r>
      <w:r>
        <w:rPr>
          <w:color w:val="2D2D2D"/>
          <w:spacing w:val="1"/>
        </w:rPr>
        <w:t xml:space="preserve"> </w:t>
      </w:r>
      <w:r>
        <w:rPr>
          <w:color w:val="525252"/>
          <w:spacing w:val="-7"/>
        </w:rPr>
        <w:t>i</w:t>
      </w:r>
      <w:r>
        <w:rPr>
          <w:color w:val="2D2D2D"/>
          <w:spacing w:val="-11"/>
        </w:rPr>
        <w:t>n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55"/>
        </w:rPr>
        <w:t xml:space="preserve"> </w:t>
      </w:r>
      <w:r>
        <w:rPr>
          <w:color w:val="2D2D2D"/>
        </w:rPr>
        <w:t>Pavement</w:t>
      </w:r>
      <w:r>
        <w:rPr>
          <w:color w:val="2D2D2D"/>
          <w:spacing w:val="27"/>
          <w:w w:val="96"/>
        </w:rPr>
        <w:t xml:space="preserve"> </w:t>
      </w:r>
      <w:r>
        <w:rPr>
          <w:color w:val="1C1C1C"/>
        </w:rPr>
        <w:t>Impact</w:t>
      </w:r>
      <w:r>
        <w:rPr>
          <w:color w:val="1C1C1C"/>
          <w:spacing w:val="-15"/>
        </w:rPr>
        <w:t xml:space="preserve"> </w:t>
      </w:r>
      <w:r>
        <w:rPr>
          <w:color w:val="2D2D2D"/>
        </w:rPr>
        <w:t>Assessment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undertaken</w:t>
      </w:r>
      <w:r>
        <w:rPr>
          <w:color w:val="2D2D2D"/>
          <w:spacing w:val="-7"/>
        </w:rPr>
        <w:t xml:space="preserve"> </w:t>
      </w:r>
      <w:r>
        <w:rPr>
          <w:color w:val="2D2D2D"/>
        </w:rPr>
        <w:t>under</w:t>
      </w:r>
      <w:r>
        <w:rPr>
          <w:color w:val="2D2D2D"/>
          <w:spacing w:val="-11"/>
        </w:rPr>
        <w:t xml:space="preserve"> </w:t>
      </w:r>
      <w:r>
        <w:rPr>
          <w:color w:val="2D2D2D"/>
          <w:spacing w:val="-1"/>
        </w:rPr>
        <w:t>condition</w:t>
      </w:r>
      <w:r>
        <w:rPr>
          <w:color w:val="2D2D2D"/>
          <w:spacing w:val="-19"/>
        </w:rPr>
        <w:t xml:space="preserve"> </w:t>
      </w:r>
      <w:r>
        <w:rPr>
          <w:color w:val="2D2D2D"/>
        </w:rPr>
        <w:t>40)</w:t>
      </w:r>
    </w:p>
    <w:p w14:paraId="13EDDC9A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9B" w14:textId="77777777" w:rsidR="00A5052B" w:rsidRDefault="00A72E41">
      <w:pPr>
        <w:pStyle w:val="BodyText"/>
        <w:numPr>
          <w:ilvl w:val="1"/>
          <w:numId w:val="17"/>
        </w:numPr>
        <w:tabs>
          <w:tab w:val="left" w:pos="828"/>
        </w:tabs>
        <w:spacing w:line="314" w:lineRule="auto"/>
        <w:ind w:left="841" w:right="483" w:hanging="357"/>
        <w:jc w:val="both"/>
      </w:pPr>
      <w:r>
        <w:rPr>
          <w:color w:val="2D2D2D"/>
        </w:rPr>
        <w:t>address</w:t>
      </w:r>
      <w:r>
        <w:rPr>
          <w:color w:val="2D2D2D"/>
          <w:spacing w:val="45"/>
        </w:rPr>
        <w:t xml:space="preserve"> </w:t>
      </w:r>
      <w:r>
        <w:rPr>
          <w:color w:val="2D2D2D"/>
        </w:rPr>
        <w:t>potent</w:t>
      </w:r>
      <w:r>
        <w:rPr>
          <w:color w:val="2D2D2D"/>
          <w:spacing w:val="-1"/>
        </w:rPr>
        <w:t>i</w:t>
      </w:r>
      <w:r>
        <w:rPr>
          <w:color w:val="2D2D2D"/>
        </w:rPr>
        <w:t>al</w:t>
      </w:r>
      <w:r>
        <w:rPr>
          <w:color w:val="2D2D2D"/>
          <w:spacing w:val="6"/>
        </w:rPr>
        <w:t xml:space="preserve"> </w:t>
      </w:r>
      <w:r>
        <w:rPr>
          <w:color w:val="3F3F3F"/>
        </w:rPr>
        <w:t>env</w:t>
      </w:r>
      <w:r>
        <w:rPr>
          <w:color w:val="3F3F3F"/>
          <w:spacing w:val="6"/>
        </w:rPr>
        <w:t>i</w:t>
      </w:r>
      <w:r>
        <w:rPr>
          <w:color w:val="3F3F3F"/>
        </w:rPr>
        <w:t>ronmental</w:t>
      </w:r>
      <w:r>
        <w:rPr>
          <w:color w:val="3F3F3F"/>
          <w:spacing w:val="18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social</w:t>
      </w:r>
      <w:r>
        <w:rPr>
          <w:color w:val="2D2D2D"/>
          <w:spacing w:val="31"/>
        </w:rPr>
        <w:t xml:space="preserve"> </w:t>
      </w:r>
      <w:r>
        <w:rPr>
          <w:color w:val="2D2D2D"/>
          <w:spacing w:val="-19"/>
        </w:rPr>
        <w:t>i</w:t>
      </w:r>
      <w:r>
        <w:rPr>
          <w:color w:val="2D2D2D"/>
        </w:rPr>
        <w:t>mpacts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associated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w</w:t>
      </w:r>
      <w:r>
        <w:rPr>
          <w:color w:val="2D2D2D"/>
          <w:spacing w:val="-4"/>
        </w:rPr>
        <w:t>i</w:t>
      </w:r>
      <w:r>
        <w:rPr>
          <w:color w:val="2D2D2D"/>
        </w:rPr>
        <w:t>th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traffic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generated by</w:t>
      </w:r>
      <w:r>
        <w:rPr>
          <w:color w:val="2D2D2D"/>
          <w:spacing w:val="-2"/>
        </w:rPr>
        <w:t xml:space="preserve"> </w:t>
      </w:r>
      <w:r>
        <w:rPr>
          <w:color w:val="3F3F3F"/>
        </w:rPr>
        <w:t>construct</w:t>
      </w:r>
      <w:r>
        <w:rPr>
          <w:color w:val="3F3F3F"/>
          <w:spacing w:val="-30"/>
        </w:rPr>
        <w:t xml:space="preserve"> </w:t>
      </w:r>
      <w:r>
        <w:rPr>
          <w:color w:val="1C1C1C"/>
          <w:spacing w:val="-7"/>
        </w:rPr>
        <w:t>i</w:t>
      </w:r>
      <w:r>
        <w:rPr>
          <w:color w:val="1C1C1C"/>
          <w:spacing w:val="-10"/>
        </w:rPr>
        <w:t>on</w:t>
      </w:r>
      <w:r>
        <w:rPr>
          <w:color w:val="1C1C1C"/>
          <w:spacing w:val="-9"/>
        </w:rPr>
        <w:t xml:space="preserve"> </w:t>
      </w:r>
      <w:r>
        <w:rPr>
          <w:color w:val="2D2D2D"/>
        </w:rPr>
        <w:t>of the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Project</w:t>
      </w:r>
    </w:p>
    <w:p w14:paraId="13EDDC9C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C9D" w14:textId="77777777" w:rsidR="00A5052B" w:rsidRDefault="00A72E41">
      <w:pPr>
        <w:pStyle w:val="BodyText"/>
        <w:numPr>
          <w:ilvl w:val="1"/>
          <w:numId w:val="17"/>
        </w:numPr>
        <w:tabs>
          <w:tab w:val="left" w:pos="842"/>
        </w:tabs>
        <w:spacing w:line="321" w:lineRule="auto"/>
        <w:ind w:left="841" w:right="477" w:hanging="357"/>
        <w:jc w:val="both"/>
      </w:pPr>
      <w:r>
        <w:rPr>
          <w:color w:val="2D2D2D"/>
          <w:spacing w:val="-19"/>
        </w:rPr>
        <w:t>i</w:t>
      </w:r>
      <w:r>
        <w:rPr>
          <w:color w:val="2D2D2D"/>
        </w:rPr>
        <w:t>dent</w:t>
      </w:r>
      <w:r>
        <w:rPr>
          <w:color w:val="2D2D2D"/>
          <w:spacing w:val="-7"/>
        </w:rPr>
        <w:t>i</w:t>
      </w:r>
      <w:r>
        <w:rPr>
          <w:color w:val="2D2D2D"/>
        </w:rPr>
        <w:t>fy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any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areas</w:t>
      </w:r>
      <w:r>
        <w:rPr>
          <w:color w:val="2D2D2D"/>
          <w:spacing w:val="39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48"/>
        </w:rPr>
        <w:t xml:space="preserve"> </w:t>
      </w:r>
      <w:r>
        <w:rPr>
          <w:color w:val="2D2D2D"/>
        </w:rPr>
        <w:t>roadside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vegetat</w:t>
      </w:r>
      <w:r>
        <w:rPr>
          <w:color w:val="2D2D2D"/>
          <w:spacing w:val="13"/>
        </w:rPr>
        <w:t>i</w:t>
      </w:r>
      <w:r>
        <w:rPr>
          <w:color w:val="2D2D2D"/>
        </w:rPr>
        <w:t>on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that</w:t>
      </w:r>
      <w:r>
        <w:rPr>
          <w:color w:val="2D2D2D"/>
          <w:spacing w:val="52"/>
        </w:rPr>
        <w:t xml:space="preserve"> </w:t>
      </w:r>
      <w:r>
        <w:rPr>
          <w:color w:val="2D2D2D"/>
        </w:rPr>
        <w:t>may</w:t>
      </w:r>
      <w:r>
        <w:rPr>
          <w:color w:val="2D2D2D"/>
          <w:spacing w:val="46"/>
        </w:rPr>
        <w:t xml:space="preserve"> </w:t>
      </w:r>
      <w:r>
        <w:rPr>
          <w:color w:val="3F3F3F"/>
        </w:rPr>
        <w:t>require</w:t>
      </w:r>
      <w:r>
        <w:rPr>
          <w:color w:val="3F3F3F"/>
          <w:spacing w:val="52"/>
        </w:rPr>
        <w:t xml:space="preserve"> </w:t>
      </w:r>
      <w:r>
        <w:rPr>
          <w:color w:val="3F3F3F"/>
        </w:rPr>
        <w:t>remova</w:t>
      </w:r>
      <w:r>
        <w:rPr>
          <w:color w:val="3F3F3F"/>
          <w:spacing w:val="2"/>
        </w:rPr>
        <w:t>l</w:t>
      </w:r>
      <w:r>
        <w:rPr>
          <w:color w:val="3F3F3F"/>
        </w:rPr>
        <w:t>,</w:t>
      </w:r>
      <w:r>
        <w:rPr>
          <w:color w:val="3F3F3F"/>
          <w:spacing w:val="8"/>
        </w:rPr>
        <w:t xml:space="preserve"> </w:t>
      </w:r>
      <w:r>
        <w:rPr>
          <w:color w:val="2D2D2D"/>
        </w:rPr>
        <w:t>pruning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or</w:t>
      </w:r>
      <w:r>
        <w:rPr>
          <w:color w:val="2D2D2D"/>
          <w:w w:val="105"/>
        </w:rPr>
        <w:t xml:space="preserve"> </w:t>
      </w:r>
      <w:r>
        <w:rPr>
          <w:color w:val="2D2D2D"/>
          <w:spacing w:val="-1"/>
        </w:rPr>
        <w:t>protection,</w:t>
      </w:r>
      <w:r>
        <w:rPr>
          <w:color w:val="2D2D2D"/>
          <w:spacing w:val="-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5"/>
        </w:rPr>
        <w:t xml:space="preserve"> </w:t>
      </w:r>
      <w:r>
        <w:rPr>
          <w:color w:val="2D2D2D"/>
          <w:spacing w:val="-1"/>
        </w:rPr>
        <w:t>practi</w:t>
      </w:r>
      <w:r>
        <w:rPr>
          <w:color w:val="2D2D2D"/>
          <w:spacing w:val="-2"/>
        </w:rPr>
        <w:t>ces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13"/>
        </w:rPr>
        <w:t xml:space="preserve"> </w:t>
      </w:r>
      <w:r>
        <w:rPr>
          <w:color w:val="2D2D2D"/>
        </w:rPr>
        <w:t>follow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any</w:t>
      </w:r>
      <w:r>
        <w:rPr>
          <w:color w:val="2D2D2D"/>
          <w:spacing w:val="4"/>
        </w:rPr>
        <w:t xml:space="preserve"> </w:t>
      </w:r>
      <w:r>
        <w:rPr>
          <w:color w:val="3F3F3F"/>
        </w:rPr>
        <w:t>consents</w:t>
      </w:r>
      <w:r>
        <w:rPr>
          <w:color w:val="3F3F3F"/>
          <w:spacing w:val="10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-2"/>
        </w:rPr>
        <w:t xml:space="preserve"> </w:t>
      </w:r>
      <w:r>
        <w:rPr>
          <w:color w:val="3F3F3F"/>
          <w:spacing w:val="1"/>
        </w:rPr>
        <w:t>approvals</w:t>
      </w:r>
      <w:r>
        <w:rPr>
          <w:color w:val="3F3F3F"/>
          <w:spacing w:val="12"/>
        </w:rPr>
        <w:t xml:space="preserve"> </w:t>
      </w:r>
      <w:r>
        <w:rPr>
          <w:color w:val="2D2D2D"/>
          <w:spacing w:val="1"/>
        </w:rPr>
        <w:t>required</w:t>
      </w:r>
      <w:r>
        <w:rPr>
          <w:color w:val="525252"/>
        </w:rPr>
        <w:t>.</w:t>
      </w:r>
    </w:p>
    <w:p w14:paraId="13EDDC9E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9F" w14:textId="77777777" w:rsidR="00A5052B" w:rsidRDefault="00A72E41">
      <w:pPr>
        <w:pStyle w:val="BodyText"/>
        <w:numPr>
          <w:ilvl w:val="0"/>
          <w:numId w:val="17"/>
        </w:numPr>
        <w:tabs>
          <w:tab w:val="left" w:pos="471"/>
        </w:tabs>
        <w:spacing w:line="319" w:lineRule="auto"/>
        <w:ind w:left="470" w:right="477" w:hanging="350"/>
        <w:jc w:val="both"/>
      </w:pPr>
      <w:r>
        <w:rPr>
          <w:color w:val="2D2D2D"/>
        </w:rPr>
        <w:t>The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23"/>
        </w:rPr>
        <w:t xml:space="preserve"> </w:t>
      </w:r>
      <w:r>
        <w:rPr>
          <w:color w:val="1C1C1C"/>
        </w:rPr>
        <w:t>Traffic</w:t>
      </w:r>
      <w:r>
        <w:rPr>
          <w:color w:val="1C1C1C"/>
          <w:spacing w:val="29"/>
        </w:rPr>
        <w:t xml:space="preserve"> </w:t>
      </w:r>
      <w:r>
        <w:rPr>
          <w:color w:val="2D2D2D"/>
          <w:spacing w:val="-3"/>
        </w:rPr>
        <w:t>Manag</w:t>
      </w:r>
      <w:r>
        <w:rPr>
          <w:color w:val="2D2D2D"/>
          <w:spacing w:val="-2"/>
        </w:rPr>
        <w:t>ement</w:t>
      </w:r>
      <w:r>
        <w:rPr>
          <w:color w:val="2D2D2D"/>
          <w:spacing w:val="40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3"/>
        </w:rPr>
        <w:t>an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19"/>
        </w:rPr>
        <w:t xml:space="preserve"> </w:t>
      </w:r>
      <w:r>
        <w:rPr>
          <w:color w:val="1C1C1C"/>
        </w:rPr>
        <w:t>implemented</w:t>
      </w:r>
      <w:r>
        <w:rPr>
          <w:color w:val="1C1C1C"/>
          <w:spacing w:val="18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7"/>
        </w:rPr>
        <w:t xml:space="preserve"> </w:t>
      </w:r>
      <w:r>
        <w:rPr>
          <w:color w:val="2D2D2D"/>
          <w:spacing w:val="-1"/>
        </w:rPr>
        <w:t>satisfaction</w:t>
      </w:r>
      <w:r>
        <w:rPr>
          <w:color w:val="2D2D2D"/>
          <w:spacing w:val="11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7"/>
        </w:rPr>
        <w:t xml:space="preserve"> </w:t>
      </w:r>
      <w:r>
        <w:rPr>
          <w:color w:val="2D2D2D"/>
        </w:rPr>
        <w:t>Golden</w:t>
      </w:r>
      <w:r>
        <w:rPr>
          <w:color w:val="2D2D2D"/>
          <w:spacing w:val="34"/>
          <w:w w:val="98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3"/>
        </w:rPr>
        <w:t>ai</w:t>
      </w:r>
      <w:r>
        <w:rPr>
          <w:color w:val="2D2D2D"/>
          <w:spacing w:val="-4"/>
        </w:rPr>
        <w:t xml:space="preserve">ns </w:t>
      </w:r>
      <w:r>
        <w:rPr>
          <w:color w:val="2D2D2D"/>
        </w:rPr>
        <w:t>Shire Council.</w:t>
      </w:r>
      <w:r>
        <w:rPr>
          <w:color w:val="2D2D2D"/>
          <w:spacing w:val="-10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Traffic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28"/>
        </w:rPr>
        <w:t xml:space="preserve"> </w:t>
      </w:r>
      <w:r>
        <w:rPr>
          <w:color w:val="2D2D2D"/>
          <w:spacing w:val="-6"/>
        </w:rPr>
        <w:t>Pl</w:t>
      </w:r>
      <w:r>
        <w:rPr>
          <w:color w:val="2D2D2D"/>
          <w:spacing w:val="-5"/>
        </w:rPr>
        <w:t>an</w:t>
      </w:r>
      <w:r>
        <w:rPr>
          <w:color w:val="2D2D2D"/>
        </w:rPr>
        <w:t xml:space="preserve"> must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not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altered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9"/>
        </w:rPr>
        <w:t xml:space="preserve"> </w:t>
      </w:r>
      <w:r>
        <w:rPr>
          <w:color w:val="2D2D2D"/>
          <w:spacing w:val="-2"/>
        </w:rPr>
        <w:t>modified</w:t>
      </w:r>
      <w:r>
        <w:rPr>
          <w:color w:val="2D2D2D"/>
          <w:spacing w:val="21"/>
          <w:w w:val="104"/>
        </w:rPr>
        <w:t xml:space="preserve"> </w:t>
      </w:r>
      <w:r>
        <w:rPr>
          <w:color w:val="2D2D2D"/>
          <w:spacing w:val="-1"/>
        </w:rPr>
        <w:t>without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 xml:space="preserve">the  </w:t>
      </w:r>
      <w:r>
        <w:rPr>
          <w:color w:val="2D2D2D"/>
          <w:spacing w:val="-1"/>
        </w:rPr>
        <w:t>written</w:t>
      </w:r>
      <w:r>
        <w:rPr>
          <w:color w:val="2D2D2D"/>
          <w:spacing w:val="50"/>
        </w:rPr>
        <w:t xml:space="preserve"> </w:t>
      </w:r>
      <w:r>
        <w:rPr>
          <w:color w:val="3F3F3F"/>
        </w:rPr>
        <w:t>consent</w:t>
      </w:r>
      <w:r>
        <w:rPr>
          <w:color w:val="3F3F3F"/>
          <w:spacing w:val="15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52"/>
        </w:rPr>
        <w:t xml:space="preserve"> </w:t>
      </w:r>
      <w:r>
        <w:rPr>
          <w:color w:val="2D2D2D"/>
          <w:spacing w:val="-2"/>
        </w:rPr>
        <w:t>Gol</w:t>
      </w:r>
      <w:r>
        <w:rPr>
          <w:color w:val="2D2D2D"/>
          <w:spacing w:val="-1"/>
        </w:rPr>
        <w:t>den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Plains</w:t>
      </w:r>
      <w:r>
        <w:rPr>
          <w:color w:val="2D2D2D"/>
          <w:spacing w:val="52"/>
        </w:rPr>
        <w:t xml:space="preserve"> </w:t>
      </w:r>
      <w:r>
        <w:rPr>
          <w:color w:val="2D2D2D"/>
          <w:spacing w:val="1"/>
        </w:rPr>
        <w:t>Shire</w:t>
      </w:r>
      <w:r>
        <w:rPr>
          <w:color w:val="2D2D2D"/>
          <w:spacing w:val="45"/>
        </w:rPr>
        <w:t xml:space="preserve"> </w:t>
      </w:r>
      <w:r>
        <w:rPr>
          <w:color w:val="2D2D2D"/>
        </w:rPr>
        <w:t>Council.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Any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proposed</w:t>
      </w:r>
      <w:r>
        <w:rPr>
          <w:color w:val="2D2D2D"/>
          <w:spacing w:val="51"/>
        </w:rPr>
        <w:t xml:space="preserve"> </w:t>
      </w:r>
      <w:r>
        <w:rPr>
          <w:color w:val="3F3F3F"/>
          <w:spacing w:val="-1"/>
        </w:rPr>
        <w:t>alteration</w:t>
      </w:r>
      <w:r>
        <w:rPr>
          <w:color w:val="3F3F3F"/>
          <w:spacing w:val="51"/>
        </w:rPr>
        <w:t xml:space="preserve"> </w:t>
      </w:r>
      <w:r>
        <w:rPr>
          <w:color w:val="3F3F3F"/>
        </w:rPr>
        <w:t>or</w:t>
      </w:r>
      <w:r>
        <w:rPr>
          <w:color w:val="3F3F3F"/>
          <w:spacing w:val="23"/>
          <w:w w:val="105"/>
        </w:rPr>
        <w:t xml:space="preserve"> </w:t>
      </w:r>
      <w:r>
        <w:rPr>
          <w:color w:val="2D2D2D"/>
        </w:rPr>
        <w:t>modification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Traffic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2"/>
        </w:rPr>
        <w:t xml:space="preserve"> </w:t>
      </w:r>
      <w:r>
        <w:rPr>
          <w:color w:val="2D2D2D"/>
          <w:spacing w:val="-4"/>
        </w:rPr>
        <w:t>Plan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approved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9"/>
        </w:rPr>
        <w:t xml:space="preserve"> </w:t>
      </w:r>
      <w:r>
        <w:rPr>
          <w:color w:val="2D2D2D"/>
          <w:spacing w:val="-2"/>
        </w:rPr>
        <w:t>relevant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road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 xml:space="preserve">management </w:t>
      </w:r>
      <w:r>
        <w:rPr>
          <w:color w:val="2D2D2D"/>
          <w:spacing w:val="-1"/>
        </w:rPr>
        <w:t>authority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prior</w:t>
      </w:r>
      <w:r>
        <w:rPr>
          <w:color w:val="2D2D2D"/>
          <w:spacing w:val="-10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-2"/>
        </w:rPr>
        <w:t xml:space="preserve"> </w:t>
      </w:r>
      <w:r>
        <w:rPr>
          <w:color w:val="3F3F3F"/>
        </w:rPr>
        <w:t>submission</w:t>
      </w:r>
      <w:r>
        <w:rPr>
          <w:color w:val="3F3F3F"/>
          <w:spacing w:val="-19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-2"/>
        </w:rPr>
        <w:t xml:space="preserve"> </w:t>
      </w:r>
      <w:r>
        <w:rPr>
          <w:color w:val="2D2D2D"/>
        </w:rPr>
        <w:t>Golden</w:t>
      </w:r>
      <w:r>
        <w:rPr>
          <w:color w:val="2D2D2D"/>
          <w:spacing w:val="3"/>
        </w:rPr>
        <w:t xml:space="preserve"> </w:t>
      </w:r>
      <w:r>
        <w:rPr>
          <w:color w:val="2D2D2D"/>
          <w:spacing w:val="-3"/>
        </w:rPr>
        <w:t>Pl</w:t>
      </w:r>
      <w:r>
        <w:rPr>
          <w:color w:val="2D2D2D"/>
          <w:spacing w:val="-2"/>
        </w:rPr>
        <w:t>ai</w:t>
      </w:r>
      <w:r>
        <w:rPr>
          <w:color w:val="2D2D2D"/>
          <w:spacing w:val="-3"/>
        </w:rPr>
        <w:t>ns</w:t>
      </w:r>
      <w:r>
        <w:rPr>
          <w:color w:val="2D2D2D"/>
          <w:spacing w:val="-10"/>
        </w:rPr>
        <w:t xml:space="preserve"> </w:t>
      </w:r>
      <w:r>
        <w:rPr>
          <w:color w:val="2D2D2D"/>
        </w:rPr>
        <w:t>Shire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Council.</w:t>
      </w:r>
    </w:p>
    <w:p w14:paraId="13EDDCA0" w14:textId="77777777" w:rsidR="00A5052B" w:rsidRDefault="00A5052B">
      <w:pPr>
        <w:spacing w:before="9"/>
        <w:rPr>
          <w:rFonts w:ascii="Arial" w:eastAsia="Arial" w:hAnsi="Arial" w:cs="Arial"/>
          <w:sz w:val="21"/>
          <w:szCs w:val="21"/>
        </w:rPr>
      </w:pPr>
    </w:p>
    <w:p w14:paraId="13EDDCA1" w14:textId="77777777" w:rsidR="00A5052B" w:rsidRDefault="00A72E41">
      <w:pPr>
        <w:ind w:left="12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D2D2D"/>
          <w:w w:val="95"/>
          <w:sz w:val="19"/>
        </w:rPr>
        <w:t>Pavement</w:t>
      </w:r>
      <w:r>
        <w:rPr>
          <w:rFonts w:ascii="Arial"/>
          <w:b/>
          <w:color w:val="2D2D2D"/>
          <w:spacing w:val="39"/>
          <w:w w:val="95"/>
          <w:sz w:val="19"/>
        </w:rPr>
        <w:t xml:space="preserve"> </w:t>
      </w:r>
      <w:r>
        <w:rPr>
          <w:rFonts w:ascii="Arial"/>
          <w:b/>
          <w:color w:val="1C1C1C"/>
          <w:w w:val="95"/>
          <w:sz w:val="19"/>
        </w:rPr>
        <w:t>Impact</w:t>
      </w:r>
      <w:r>
        <w:rPr>
          <w:rFonts w:ascii="Arial"/>
          <w:b/>
          <w:color w:val="1C1C1C"/>
          <w:spacing w:val="12"/>
          <w:w w:val="95"/>
          <w:sz w:val="19"/>
        </w:rPr>
        <w:t xml:space="preserve"> </w:t>
      </w:r>
      <w:r>
        <w:rPr>
          <w:rFonts w:ascii="Arial"/>
          <w:b/>
          <w:color w:val="1C1C1C"/>
          <w:w w:val="95"/>
          <w:sz w:val="19"/>
        </w:rPr>
        <w:t>Assessment</w:t>
      </w:r>
    </w:p>
    <w:p w14:paraId="13EDDCA2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A3" w14:textId="77777777" w:rsidR="00A5052B" w:rsidRDefault="00A72E41">
      <w:pPr>
        <w:pStyle w:val="BodyText"/>
        <w:numPr>
          <w:ilvl w:val="0"/>
          <w:numId w:val="17"/>
        </w:numPr>
        <w:tabs>
          <w:tab w:val="left" w:pos="485"/>
        </w:tabs>
        <w:spacing w:before="110" w:line="321" w:lineRule="auto"/>
        <w:ind w:left="477" w:right="479" w:hanging="364"/>
        <w:jc w:val="both"/>
      </w:pPr>
      <w:r>
        <w:rPr>
          <w:color w:val="2D2D2D"/>
        </w:rPr>
        <w:t>Before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development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start</w:t>
      </w:r>
      <w:r>
        <w:rPr>
          <w:color w:val="525252"/>
        </w:rPr>
        <w:t>s,</w:t>
      </w:r>
      <w:r>
        <w:rPr>
          <w:color w:val="525252"/>
          <w:spacing w:val="4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Pavement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Impact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Assessment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-3"/>
        </w:rPr>
        <w:t xml:space="preserve"> publi</w:t>
      </w:r>
      <w:r>
        <w:rPr>
          <w:color w:val="2D2D2D"/>
          <w:spacing w:val="-4"/>
        </w:rPr>
        <w:t>c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roads</w:t>
      </w:r>
      <w:r>
        <w:rPr>
          <w:color w:val="2D2D2D"/>
          <w:spacing w:val="-16"/>
        </w:rPr>
        <w:t xml:space="preserve"> </w:t>
      </w:r>
      <w:r>
        <w:rPr>
          <w:color w:val="2D2D2D"/>
        </w:rPr>
        <w:t>that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may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3"/>
        </w:rPr>
        <w:t xml:space="preserve"> </w:t>
      </w:r>
      <w:r>
        <w:rPr>
          <w:color w:val="1C1C1C"/>
          <w:spacing w:val="-4"/>
        </w:rPr>
        <w:t>u</w:t>
      </w:r>
      <w:r>
        <w:rPr>
          <w:color w:val="3F3F3F"/>
          <w:spacing w:val="-5"/>
        </w:rPr>
        <w:t>sed</w:t>
      </w:r>
      <w:r>
        <w:rPr>
          <w:color w:val="3F3F3F"/>
          <w:spacing w:val="33"/>
          <w:w w:val="95"/>
        </w:rPr>
        <w:t xml:space="preserve"> </w:t>
      </w:r>
      <w:r>
        <w:rPr>
          <w:color w:val="2D2D2D"/>
        </w:rPr>
        <w:t>in</w:t>
      </w:r>
      <w:r>
        <w:rPr>
          <w:color w:val="2D2D2D"/>
          <w:spacing w:val="-20"/>
        </w:rPr>
        <w:t xml:space="preserve"> </w:t>
      </w:r>
      <w:r>
        <w:rPr>
          <w:color w:val="2D2D2D"/>
        </w:rPr>
        <w:t>connection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with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construction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"/>
        </w:rPr>
        <w:t xml:space="preserve"> </w:t>
      </w:r>
      <w:r>
        <w:rPr>
          <w:color w:val="2D2D2D"/>
          <w:spacing w:val="1"/>
        </w:rPr>
        <w:t>decommissi</w:t>
      </w:r>
      <w:r>
        <w:rPr>
          <w:color w:val="2D2D2D"/>
        </w:rPr>
        <w:t>oni</w:t>
      </w:r>
      <w:r>
        <w:rPr>
          <w:color w:val="2D2D2D"/>
          <w:spacing w:val="1"/>
        </w:rPr>
        <w:t>ng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-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facility,</w:t>
      </w:r>
      <w:r>
        <w:rPr>
          <w:color w:val="2D2D2D"/>
          <w:spacing w:val="11"/>
        </w:rPr>
        <w:t xml:space="preserve"> </w:t>
      </w:r>
      <w:r>
        <w:rPr>
          <w:color w:val="1C1C1C"/>
        </w:rPr>
        <w:t>and</w:t>
      </w:r>
      <w:r>
        <w:rPr>
          <w:color w:val="1C1C1C"/>
          <w:spacing w:val="9"/>
        </w:rPr>
        <w:t xml:space="preserve"> </w:t>
      </w:r>
      <w:r>
        <w:rPr>
          <w:color w:val="2D2D2D"/>
        </w:rPr>
        <w:t>proposed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access</w:t>
      </w:r>
      <w:r>
        <w:rPr>
          <w:color w:val="2D2D2D"/>
          <w:spacing w:val="32"/>
          <w:w w:val="91"/>
        </w:rPr>
        <w:t xml:space="preserve"> </w:t>
      </w:r>
      <w:r>
        <w:rPr>
          <w:color w:val="2D2D2D"/>
        </w:rPr>
        <w:t xml:space="preserve">points 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49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50"/>
        </w:rPr>
        <w:t xml:space="preserve"> </w:t>
      </w:r>
      <w:r>
        <w:rPr>
          <w:color w:val="2D2D2D"/>
          <w:spacing w:val="-3"/>
        </w:rPr>
        <w:t>site</w:t>
      </w:r>
      <w:r>
        <w:rPr>
          <w:color w:val="2D2D2D"/>
          <w:spacing w:val="55"/>
        </w:rPr>
        <w:t xml:space="preserve"> </w:t>
      </w:r>
      <w:r>
        <w:rPr>
          <w:color w:val="2D2D2D"/>
          <w:spacing w:val="-10"/>
        </w:rPr>
        <w:t>i</w:t>
      </w:r>
      <w:r>
        <w:rPr>
          <w:color w:val="2D2D2D"/>
          <w:spacing w:val="-17"/>
        </w:rPr>
        <w:t>s</w:t>
      </w:r>
      <w:r>
        <w:rPr>
          <w:color w:val="2D2D2D"/>
          <w:spacing w:val="46"/>
        </w:rPr>
        <w:t xml:space="preserve"> </w:t>
      </w:r>
      <w:r>
        <w:rPr>
          <w:color w:val="2D2D2D"/>
        </w:rPr>
        <w:t xml:space="preserve">to 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 xml:space="preserve">be 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 xml:space="preserve">prepared 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in</w:t>
      </w:r>
      <w:r>
        <w:rPr>
          <w:color w:val="2D2D2D"/>
          <w:spacing w:val="44"/>
        </w:rPr>
        <w:t xml:space="preserve"> </w:t>
      </w:r>
      <w:r>
        <w:rPr>
          <w:color w:val="3F3F3F"/>
        </w:rPr>
        <w:t>consultation</w:t>
      </w:r>
      <w:r>
        <w:rPr>
          <w:color w:val="3F3F3F"/>
          <w:spacing w:val="49"/>
        </w:rPr>
        <w:t xml:space="preserve"> </w:t>
      </w:r>
      <w:r>
        <w:rPr>
          <w:color w:val="2D2D2D"/>
          <w:spacing w:val="-1"/>
        </w:rPr>
        <w:t>with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 xml:space="preserve">the </w:t>
      </w:r>
      <w:r>
        <w:rPr>
          <w:color w:val="2D2D2D"/>
          <w:spacing w:val="12"/>
        </w:rPr>
        <w:t xml:space="preserve"> </w:t>
      </w:r>
      <w:r>
        <w:rPr>
          <w:color w:val="3F3F3F"/>
          <w:spacing w:val="-2"/>
        </w:rPr>
        <w:t>rel</w:t>
      </w:r>
      <w:r>
        <w:rPr>
          <w:color w:val="3F3F3F"/>
          <w:spacing w:val="-3"/>
        </w:rPr>
        <w:t>evant</w:t>
      </w:r>
      <w:r>
        <w:rPr>
          <w:color w:val="3F3F3F"/>
        </w:rPr>
        <w:t xml:space="preserve"> 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road</w:t>
      </w:r>
      <w:r>
        <w:rPr>
          <w:color w:val="3F3F3F"/>
          <w:spacing w:val="54"/>
        </w:rPr>
        <w:t xml:space="preserve"> </w:t>
      </w:r>
      <w:r>
        <w:rPr>
          <w:color w:val="2D2D2D"/>
          <w:spacing w:val="-2"/>
        </w:rPr>
        <w:t>management</w:t>
      </w:r>
    </w:p>
    <w:p w14:paraId="13EDDCA4" w14:textId="77777777" w:rsidR="00A5052B" w:rsidRDefault="00A5052B">
      <w:pPr>
        <w:spacing w:line="321" w:lineRule="auto"/>
        <w:jc w:val="both"/>
        <w:sectPr w:rsidR="00A5052B">
          <w:pgSz w:w="11910" w:h="16830"/>
          <w:pgMar w:top="1080" w:right="1040" w:bottom="860" w:left="1600" w:header="0" w:footer="663" w:gutter="0"/>
          <w:cols w:space="720"/>
        </w:sectPr>
      </w:pPr>
    </w:p>
    <w:p w14:paraId="13EDDCA5" w14:textId="77777777" w:rsidR="00A5052B" w:rsidRDefault="00A72E41">
      <w:pPr>
        <w:pStyle w:val="BodyText"/>
        <w:spacing w:before="64" w:line="321" w:lineRule="auto"/>
        <w:ind w:left="558" w:right="401" w:firstLine="7"/>
      </w:pPr>
      <w:r>
        <w:rPr>
          <w:color w:val="3B3B3B"/>
          <w:w w:val="105"/>
        </w:rPr>
        <w:lastRenderedPageBreak/>
        <w:t>authorities</w:t>
      </w:r>
      <w:r>
        <w:rPr>
          <w:color w:val="3B3B3B"/>
          <w:spacing w:val="33"/>
          <w:w w:val="105"/>
        </w:rPr>
        <w:t xml:space="preserve"> </w:t>
      </w:r>
      <w:r>
        <w:rPr>
          <w:color w:val="3B3B3B"/>
          <w:spacing w:val="-4"/>
          <w:w w:val="105"/>
        </w:rPr>
        <w:t>prior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w w:val="105"/>
        </w:rPr>
        <w:t>being</w:t>
      </w:r>
      <w:r>
        <w:rPr>
          <w:color w:val="3B3B3B"/>
          <w:spacing w:val="21"/>
          <w:w w:val="105"/>
        </w:rPr>
        <w:t xml:space="preserve"> </w:t>
      </w:r>
      <w:r>
        <w:rPr>
          <w:color w:val="4B4B4B"/>
          <w:w w:val="105"/>
        </w:rPr>
        <w:t>submitted</w:t>
      </w:r>
      <w:r>
        <w:rPr>
          <w:color w:val="4B4B4B"/>
          <w:spacing w:val="34"/>
          <w:w w:val="105"/>
        </w:rPr>
        <w:t xml:space="preserve"> </w:t>
      </w:r>
      <w:r>
        <w:rPr>
          <w:color w:val="3B3B3B"/>
          <w:spacing w:val="-1"/>
          <w:w w:val="105"/>
        </w:rPr>
        <w:t>to</w:t>
      </w:r>
      <w:r>
        <w:rPr>
          <w:color w:val="626262"/>
          <w:spacing w:val="-1"/>
          <w:w w:val="105"/>
        </w:rPr>
        <w:t>,</w:t>
      </w:r>
      <w:r>
        <w:rPr>
          <w:color w:val="626262"/>
          <w:spacing w:val="-8"/>
          <w:w w:val="105"/>
        </w:rPr>
        <w:t xml:space="preserve"> </w:t>
      </w:r>
      <w:r>
        <w:rPr>
          <w:color w:val="3B3B3B"/>
          <w:w w:val="105"/>
        </w:rPr>
        <w:t>approved</w:t>
      </w:r>
      <w:r>
        <w:rPr>
          <w:color w:val="3B3B3B"/>
          <w:spacing w:val="38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endorsed</w:t>
      </w:r>
      <w:r>
        <w:rPr>
          <w:color w:val="3B3B3B"/>
          <w:spacing w:val="44"/>
          <w:w w:val="105"/>
        </w:rPr>
        <w:t xml:space="preserve"> </w:t>
      </w:r>
      <w:r>
        <w:rPr>
          <w:color w:val="3B3B3B"/>
          <w:w w:val="105"/>
        </w:rPr>
        <w:t>by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spacing w:val="-2"/>
          <w:w w:val="105"/>
        </w:rPr>
        <w:t>Golden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spacing w:val="-3"/>
          <w:w w:val="105"/>
        </w:rPr>
        <w:t>Plains</w:t>
      </w:r>
      <w:r>
        <w:rPr>
          <w:color w:val="3B3B3B"/>
          <w:spacing w:val="31"/>
          <w:w w:val="105"/>
        </w:rPr>
        <w:t xml:space="preserve"> </w:t>
      </w:r>
      <w:r>
        <w:rPr>
          <w:color w:val="4B4B4B"/>
          <w:spacing w:val="1"/>
          <w:w w:val="105"/>
        </w:rPr>
        <w:t>Shire</w:t>
      </w:r>
      <w:r>
        <w:rPr>
          <w:color w:val="4B4B4B"/>
          <w:spacing w:val="29"/>
          <w:w w:val="103"/>
        </w:rPr>
        <w:t xml:space="preserve"> </w:t>
      </w:r>
      <w:r>
        <w:rPr>
          <w:color w:val="3B3B3B"/>
          <w:w w:val="105"/>
        </w:rPr>
        <w:t>Council.</w:t>
      </w:r>
    </w:p>
    <w:p w14:paraId="13EDDCA6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A7" w14:textId="77777777" w:rsidR="00A5052B" w:rsidRDefault="00A72E41">
      <w:pPr>
        <w:pStyle w:val="BodyText"/>
        <w:numPr>
          <w:ilvl w:val="0"/>
          <w:numId w:val="15"/>
        </w:numPr>
        <w:tabs>
          <w:tab w:val="left" w:pos="552"/>
        </w:tabs>
        <w:spacing w:line="320" w:lineRule="auto"/>
        <w:ind w:right="390" w:hanging="357"/>
        <w:jc w:val="both"/>
      </w:pPr>
      <w:r>
        <w:rPr>
          <w:color w:val="3B3B3B"/>
        </w:rPr>
        <w:t>The</w:t>
      </w:r>
      <w:r>
        <w:rPr>
          <w:color w:val="3B3B3B"/>
          <w:spacing w:val="48"/>
        </w:rPr>
        <w:t xml:space="preserve"> </w:t>
      </w:r>
      <w:r>
        <w:rPr>
          <w:color w:val="3B3B3B"/>
        </w:rPr>
        <w:t>Pavement</w:t>
      </w:r>
      <w:r>
        <w:rPr>
          <w:color w:val="3B3B3B"/>
          <w:spacing w:val="55"/>
        </w:rPr>
        <w:t xml:space="preserve"> </w:t>
      </w:r>
      <w:r>
        <w:rPr>
          <w:color w:val="4B4B4B"/>
          <w:spacing w:val="-22"/>
        </w:rPr>
        <w:t>I</w:t>
      </w:r>
      <w:r>
        <w:rPr>
          <w:color w:val="4B4B4B"/>
        </w:rPr>
        <w:t>mpact</w:t>
      </w:r>
      <w:r>
        <w:rPr>
          <w:color w:val="4B4B4B"/>
          <w:spacing w:val="34"/>
        </w:rPr>
        <w:t xml:space="preserve"> </w:t>
      </w:r>
      <w:r>
        <w:rPr>
          <w:color w:val="3B3B3B"/>
        </w:rPr>
        <w:t>Assessment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will</w:t>
      </w:r>
      <w:r>
        <w:rPr>
          <w:color w:val="3B3B3B"/>
          <w:spacing w:val="37"/>
        </w:rPr>
        <w:t xml:space="preserve"> </w:t>
      </w:r>
      <w:r>
        <w:rPr>
          <w:color w:val="3B3B3B"/>
        </w:rPr>
        <w:t>assess</w:t>
      </w:r>
      <w:r>
        <w:rPr>
          <w:color w:val="3B3B3B"/>
          <w:spacing w:val="48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35"/>
        </w:rPr>
        <w:t xml:space="preserve"> </w:t>
      </w:r>
      <w:r>
        <w:rPr>
          <w:color w:val="3B3B3B"/>
        </w:rPr>
        <w:t>suitabi</w:t>
      </w:r>
      <w:r>
        <w:rPr>
          <w:color w:val="3B3B3B"/>
          <w:spacing w:val="14"/>
        </w:rPr>
        <w:t>l</w:t>
      </w:r>
      <w:r>
        <w:rPr>
          <w:color w:val="3B3B3B"/>
        </w:rPr>
        <w:t>ity,</w:t>
      </w:r>
      <w:r>
        <w:rPr>
          <w:color w:val="3B3B3B"/>
          <w:spacing w:val="28"/>
        </w:rPr>
        <w:t xml:space="preserve"> </w:t>
      </w:r>
      <w:r>
        <w:rPr>
          <w:color w:val="3B3B3B"/>
        </w:rPr>
        <w:t>des</w:t>
      </w:r>
      <w:r>
        <w:rPr>
          <w:color w:val="3B3B3B"/>
          <w:spacing w:val="-7"/>
        </w:rPr>
        <w:t>i</w:t>
      </w:r>
      <w:r>
        <w:rPr>
          <w:color w:val="3B3B3B"/>
        </w:rPr>
        <w:t>gn,</w:t>
      </w:r>
      <w:r>
        <w:rPr>
          <w:color w:val="3B3B3B"/>
          <w:spacing w:val="37"/>
        </w:rPr>
        <w:t xml:space="preserve"> </w:t>
      </w:r>
      <w:r>
        <w:rPr>
          <w:color w:val="4B4B4B"/>
        </w:rPr>
        <w:t>cond</w:t>
      </w:r>
      <w:r>
        <w:rPr>
          <w:color w:val="4B4B4B"/>
          <w:spacing w:val="-7"/>
        </w:rPr>
        <w:t>i</w:t>
      </w:r>
      <w:r>
        <w:rPr>
          <w:color w:val="4B4B4B"/>
        </w:rPr>
        <w:t>t</w:t>
      </w:r>
      <w:r>
        <w:rPr>
          <w:color w:val="4B4B4B"/>
          <w:spacing w:val="-6"/>
        </w:rPr>
        <w:t>i</w:t>
      </w:r>
      <w:r>
        <w:rPr>
          <w:color w:val="4B4B4B"/>
        </w:rPr>
        <w:t>on</w:t>
      </w:r>
      <w:r>
        <w:rPr>
          <w:color w:val="4B4B4B"/>
          <w:spacing w:val="31"/>
        </w:rPr>
        <w:t xml:space="preserve"> </w:t>
      </w:r>
      <w:r>
        <w:rPr>
          <w:color w:val="3B3B3B"/>
        </w:rPr>
        <w:t>and</w:t>
      </w:r>
      <w:r>
        <w:rPr>
          <w:color w:val="3B3B3B"/>
          <w:w w:val="99"/>
        </w:rPr>
        <w:t xml:space="preserve"> </w:t>
      </w:r>
      <w:r>
        <w:rPr>
          <w:color w:val="3B3B3B"/>
        </w:rPr>
        <w:t>construct</w:t>
      </w:r>
      <w:r>
        <w:rPr>
          <w:color w:val="3B3B3B"/>
          <w:spacing w:val="3"/>
        </w:rPr>
        <w:t>i</w:t>
      </w:r>
      <w:r>
        <w:rPr>
          <w:color w:val="3B3B3B"/>
        </w:rPr>
        <w:t>on</w:t>
      </w:r>
      <w:r>
        <w:rPr>
          <w:color w:val="3B3B3B"/>
          <w:spacing w:val="-14"/>
        </w:rPr>
        <w:t xml:space="preserve"> </w:t>
      </w:r>
      <w:r>
        <w:rPr>
          <w:color w:val="4B4B4B"/>
        </w:rPr>
        <w:t>standard</w:t>
      </w:r>
      <w:r>
        <w:rPr>
          <w:color w:val="4B4B4B"/>
          <w:spacing w:val="13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1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4"/>
        </w:rPr>
        <w:t xml:space="preserve"> </w:t>
      </w:r>
      <w:r>
        <w:rPr>
          <w:color w:val="3B3B3B"/>
        </w:rPr>
        <w:t>re</w:t>
      </w:r>
      <w:r>
        <w:rPr>
          <w:color w:val="3B3B3B"/>
          <w:spacing w:val="-12"/>
        </w:rPr>
        <w:t>l</w:t>
      </w:r>
      <w:r>
        <w:rPr>
          <w:color w:val="3B3B3B"/>
        </w:rPr>
        <w:t>evant</w:t>
      </w:r>
      <w:r>
        <w:rPr>
          <w:color w:val="3B3B3B"/>
          <w:spacing w:val="14"/>
        </w:rPr>
        <w:t xml:space="preserve"> </w:t>
      </w:r>
      <w:r>
        <w:rPr>
          <w:color w:val="3B3B3B"/>
        </w:rPr>
        <w:t>pub</w:t>
      </w:r>
      <w:r>
        <w:rPr>
          <w:color w:val="3B3B3B"/>
          <w:spacing w:val="-1"/>
        </w:rPr>
        <w:t>l</w:t>
      </w:r>
      <w:r>
        <w:rPr>
          <w:color w:val="3B3B3B"/>
          <w:spacing w:val="-19"/>
        </w:rPr>
        <w:t>i</w:t>
      </w:r>
      <w:r>
        <w:rPr>
          <w:color w:val="3B3B3B"/>
        </w:rPr>
        <w:t>c</w:t>
      </w:r>
      <w:r>
        <w:rPr>
          <w:color w:val="3B3B3B"/>
          <w:spacing w:val="4"/>
        </w:rPr>
        <w:t xml:space="preserve"> </w:t>
      </w:r>
      <w:r>
        <w:rPr>
          <w:color w:val="3B3B3B"/>
        </w:rPr>
        <w:t>roads</w:t>
      </w:r>
      <w:r>
        <w:rPr>
          <w:color w:val="3B3B3B"/>
          <w:spacing w:val="-7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access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po</w:t>
      </w:r>
      <w:r>
        <w:rPr>
          <w:color w:val="3B3B3B"/>
          <w:spacing w:val="-9"/>
        </w:rPr>
        <w:t>i</w:t>
      </w:r>
      <w:r>
        <w:rPr>
          <w:color w:val="3B3B3B"/>
        </w:rPr>
        <w:t>nts,</w:t>
      </w:r>
      <w:r>
        <w:rPr>
          <w:color w:val="3B3B3B"/>
          <w:spacing w:val="-14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mus</w:t>
      </w:r>
      <w:r>
        <w:rPr>
          <w:color w:val="3B3B3B"/>
          <w:spacing w:val="14"/>
        </w:rPr>
        <w:t>t</w:t>
      </w:r>
      <w:r>
        <w:rPr>
          <w:color w:val="626262"/>
        </w:rPr>
        <w:t>:</w:t>
      </w:r>
    </w:p>
    <w:p w14:paraId="13EDDCA8" w14:textId="77777777" w:rsidR="00A5052B" w:rsidRDefault="00A5052B">
      <w:pPr>
        <w:spacing w:before="3"/>
        <w:rPr>
          <w:rFonts w:ascii="Arial" w:eastAsia="Arial" w:hAnsi="Arial" w:cs="Arial"/>
          <w:sz w:val="20"/>
          <w:szCs w:val="20"/>
        </w:rPr>
      </w:pPr>
    </w:p>
    <w:p w14:paraId="13EDDCA9" w14:textId="77777777" w:rsidR="00A5052B" w:rsidRDefault="00A72E41">
      <w:pPr>
        <w:pStyle w:val="BodyText"/>
        <w:numPr>
          <w:ilvl w:val="1"/>
          <w:numId w:val="15"/>
        </w:numPr>
        <w:tabs>
          <w:tab w:val="left" w:pos="917"/>
        </w:tabs>
        <w:ind w:hanging="357"/>
      </w:pPr>
      <w:r>
        <w:rPr>
          <w:color w:val="3B3B3B"/>
        </w:rPr>
        <w:t>be</w:t>
      </w:r>
      <w:r>
        <w:rPr>
          <w:color w:val="3B3B3B"/>
          <w:spacing w:val="4"/>
        </w:rPr>
        <w:t xml:space="preserve"> </w:t>
      </w:r>
      <w:r>
        <w:rPr>
          <w:color w:val="3B3B3B"/>
        </w:rPr>
        <w:t>prepared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by</w:t>
      </w:r>
      <w:r>
        <w:rPr>
          <w:color w:val="3B3B3B"/>
          <w:spacing w:val="-2"/>
        </w:rPr>
        <w:t xml:space="preserve"> </w:t>
      </w:r>
      <w:r>
        <w:rPr>
          <w:color w:val="3B3B3B"/>
        </w:rPr>
        <w:t>a</w:t>
      </w:r>
      <w:r>
        <w:rPr>
          <w:color w:val="3B3B3B"/>
          <w:spacing w:val="-6"/>
        </w:rPr>
        <w:t xml:space="preserve"> </w:t>
      </w:r>
      <w:r>
        <w:rPr>
          <w:color w:val="3B3B3B"/>
          <w:spacing w:val="-2"/>
        </w:rPr>
        <w:t>suitably</w:t>
      </w:r>
      <w:r>
        <w:rPr>
          <w:color w:val="3B3B3B"/>
          <w:spacing w:val="5"/>
        </w:rPr>
        <w:t xml:space="preserve"> </w:t>
      </w:r>
      <w:r>
        <w:rPr>
          <w:color w:val="3B3B3B"/>
          <w:spacing w:val="-1"/>
        </w:rPr>
        <w:t>qualified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7"/>
        </w:rPr>
        <w:t xml:space="preserve"> </w:t>
      </w:r>
      <w:r>
        <w:rPr>
          <w:color w:val="3B3B3B"/>
          <w:spacing w:val="-1"/>
        </w:rPr>
        <w:t>experienced</w:t>
      </w:r>
      <w:r>
        <w:rPr>
          <w:color w:val="3B3B3B"/>
          <w:spacing w:val="5"/>
        </w:rPr>
        <w:t xml:space="preserve"> </w:t>
      </w:r>
      <w:r>
        <w:rPr>
          <w:color w:val="3B3B3B"/>
          <w:spacing w:val="-1"/>
        </w:rPr>
        <w:t>civil</w:t>
      </w:r>
      <w:r>
        <w:rPr>
          <w:color w:val="3B3B3B"/>
          <w:spacing w:val="-23"/>
        </w:rPr>
        <w:t xml:space="preserve"> </w:t>
      </w:r>
      <w:r>
        <w:rPr>
          <w:color w:val="3B3B3B"/>
        </w:rPr>
        <w:t>or traffic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engineer</w:t>
      </w:r>
    </w:p>
    <w:p w14:paraId="13EDDCAA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CAB" w14:textId="77777777" w:rsidR="00A5052B" w:rsidRDefault="00A72E41">
      <w:pPr>
        <w:pStyle w:val="BodyText"/>
        <w:numPr>
          <w:ilvl w:val="1"/>
          <w:numId w:val="15"/>
        </w:numPr>
        <w:tabs>
          <w:tab w:val="left" w:pos="917"/>
        </w:tabs>
        <w:spacing w:line="329" w:lineRule="auto"/>
        <w:ind w:right="392" w:hanging="350"/>
      </w:pPr>
      <w:r>
        <w:rPr>
          <w:color w:val="3B3B3B"/>
          <w:spacing w:val="-20"/>
          <w:w w:val="105"/>
        </w:rPr>
        <w:t>i</w:t>
      </w:r>
      <w:r>
        <w:rPr>
          <w:color w:val="3B3B3B"/>
          <w:w w:val="105"/>
        </w:rPr>
        <w:t>dent</w:t>
      </w:r>
      <w:r>
        <w:rPr>
          <w:color w:val="3B3B3B"/>
          <w:spacing w:val="-6"/>
          <w:w w:val="105"/>
        </w:rPr>
        <w:t>i</w:t>
      </w:r>
      <w:r>
        <w:rPr>
          <w:color w:val="3B3B3B"/>
          <w:w w:val="105"/>
        </w:rPr>
        <w:t xml:space="preserve">fy 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w w:val="105"/>
        </w:rPr>
        <w:t xml:space="preserve">any </w:t>
      </w:r>
      <w:r>
        <w:rPr>
          <w:color w:val="3B3B3B"/>
          <w:spacing w:val="11"/>
          <w:w w:val="105"/>
        </w:rPr>
        <w:t xml:space="preserve"> </w:t>
      </w:r>
      <w:r>
        <w:rPr>
          <w:color w:val="3B3B3B"/>
          <w:w w:val="105"/>
        </w:rPr>
        <w:t xml:space="preserve">areas </w:t>
      </w:r>
      <w:r>
        <w:rPr>
          <w:color w:val="3B3B3B"/>
          <w:spacing w:val="10"/>
          <w:w w:val="105"/>
        </w:rPr>
        <w:t xml:space="preserve"> </w:t>
      </w:r>
      <w:r>
        <w:rPr>
          <w:color w:val="3B3B3B"/>
          <w:w w:val="105"/>
        </w:rPr>
        <w:t xml:space="preserve">of </w:t>
      </w:r>
      <w:r>
        <w:rPr>
          <w:color w:val="3B3B3B"/>
          <w:spacing w:val="17"/>
          <w:w w:val="105"/>
        </w:rPr>
        <w:t xml:space="preserve"> </w:t>
      </w:r>
      <w:r>
        <w:rPr>
          <w:color w:val="3B3B3B"/>
          <w:w w:val="105"/>
        </w:rPr>
        <w:t>roads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 xml:space="preserve">de </w:t>
      </w:r>
      <w:r>
        <w:rPr>
          <w:color w:val="3B3B3B"/>
          <w:spacing w:val="10"/>
          <w:w w:val="105"/>
        </w:rPr>
        <w:t xml:space="preserve"> </w:t>
      </w:r>
      <w:r>
        <w:rPr>
          <w:color w:val="3B3B3B"/>
          <w:w w:val="105"/>
        </w:rPr>
        <w:t>vegetat</w:t>
      </w:r>
      <w:r>
        <w:rPr>
          <w:color w:val="3B3B3B"/>
          <w:spacing w:val="14"/>
          <w:w w:val="105"/>
        </w:rPr>
        <w:t>i</w:t>
      </w:r>
      <w:r>
        <w:rPr>
          <w:color w:val="3B3B3B"/>
          <w:w w:val="105"/>
        </w:rPr>
        <w:t xml:space="preserve">on </w:t>
      </w:r>
      <w:r>
        <w:rPr>
          <w:color w:val="3B3B3B"/>
          <w:spacing w:val="5"/>
          <w:w w:val="105"/>
        </w:rPr>
        <w:t xml:space="preserve"> </w:t>
      </w:r>
      <w:r>
        <w:rPr>
          <w:color w:val="3B3B3B"/>
          <w:w w:val="105"/>
        </w:rPr>
        <w:t xml:space="preserve">that 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 xml:space="preserve">may 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 xml:space="preserve">require </w:t>
      </w:r>
      <w:r>
        <w:rPr>
          <w:color w:val="3B3B3B"/>
          <w:spacing w:val="9"/>
          <w:w w:val="105"/>
        </w:rPr>
        <w:t xml:space="preserve"> </w:t>
      </w:r>
      <w:r>
        <w:rPr>
          <w:color w:val="3B3B3B"/>
          <w:w w:val="105"/>
        </w:rPr>
        <w:t>remova</w:t>
      </w:r>
      <w:r>
        <w:rPr>
          <w:color w:val="3B3B3B"/>
          <w:spacing w:val="3"/>
          <w:w w:val="105"/>
        </w:rPr>
        <w:t>l</w:t>
      </w:r>
      <w:r>
        <w:rPr>
          <w:color w:val="3B3B3B"/>
          <w:w w:val="105"/>
        </w:rPr>
        <w:t>,</w:t>
      </w:r>
      <w:r>
        <w:rPr>
          <w:color w:val="3B3B3B"/>
          <w:spacing w:val="41"/>
          <w:w w:val="105"/>
        </w:rPr>
        <w:t xml:space="preserve"> </w:t>
      </w:r>
      <w:r>
        <w:rPr>
          <w:color w:val="3B3B3B"/>
          <w:w w:val="105"/>
        </w:rPr>
        <w:t>prun</w:t>
      </w:r>
      <w:r>
        <w:rPr>
          <w:color w:val="3B3B3B"/>
          <w:spacing w:val="-7"/>
          <w:w w:val="105"/>
        </w:rPr>
        <w:t>i</w:t>
      </w:r>
      <w:r>
        <w:rPr>
          <w:color w:val="3B3B3B"/>
          <w:w w:val="105"/>
        </w:rPr>
        <w:t>ng  or protection,</w:t>
      </w:r>
      <w:r>
        <w:rPr>
          <w:color w:val="3B3B3B"/>
          <w:spacing w:val="-32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28"/>
          <w:w w:val="105"/>
        </w:rPr>
        <w:t xml:space="preserve"> </w:t>
      </w:r>
      <w:r>
        <w:rPr>
          <w:color w:val="3B3B3B"/>
          <w:spacing w:val="-1"/>
          <w:w w:val="105"/>
        </w:rPr>
        <w:t>practi</w:t>
      </w:r>
      <w:r>
        <w:rPr>
          <w:color w:val="3B3B3B"/>
          <w:spacing w:val="-2"/>
          <w:w w:val="105"/>
        </w:rPr>
        <w:t>ces</w:t>
      </w:r>
      <w:r>
        <w:rPr>
          <w:color w:val="3B3B3B"/>
          <w:spacing w:val="-36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-29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spacing w:val="-38"/>
          <w:w w:val="105"/>
        </w:rPr>
        <w:t xml:space="preserve"> </w:t>
      </w:r>
      <w:r>
        <w:rPr>
          <w:color w:val="3B3B3B"/>
          <w:w w:val="105"/>
        </w:rPr>
        <w:t>followed</w:t>
      </w:r>
      <w:r>
        <w:rPr>
          <w:color w:val="3B3B3B"/>
          <w:spacing w:val="-23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30"/>
          <w:w w:val="105"/>
        </w:rPr>
        <w:t xml:space="preserve"> </w:t>
      </w:r>
      <w:r>
        <w:rPr>
          <w:color w:val="3B3B3B"/>
          <w:w w:val="105"/>
        </w:rPr>
        <w:t>any</w:t>
      </w:r>
      <w:r>
        <w:rPr>
          <w:color w:val="3B3B3B"/>
          <w:spacing w:val="-33"/>
          <w:w w:val="105"/>
        </w:rPr>
        <w:t xml:space="preserve"> </w:t>
      </w:r>
      <w:r>
        <w:rPr>
          <w:color w:val="4B4B4B"/>
          <w:spacing w:val="2"/>
          <w:w w:val="105"/>
        </w:rPr>
        <w:t>cons</w:t>
      </w:r>
      <w:r>
        <w:rPr>
          <w:color w:val="282828"/>
          <w:spacing w:val="2"/>
          <w:w w:val="105"/>
        </w:rPr>
        <w:t>ent</w:t>
      </w:r>
      <w:r>
        <w:rPr>
          <w:color w:val="4B4B4B"/>
          <w:spacing w:val="2"/>
          <w:w w:val="105"/>
        </w:rPr>
        <w:t>s</w:t>
      </w:r>
      <w:r>
        <w:rPr>
          <w:color w:val="4B4B4B"/>
          <w:spacing w:val="-34"/>
          <w:w w:val="105"/>
        </w:rPr>
        <w:t xml:space="preserve"> </w:t>
      </w:r>
      <w:r>
        <w:rPr>
          <w:color w:val="3B3B3B"/>
          <w:w w:val="105"/>
        </w:rPr>
        <w:t>or</w:t>
      </w:r>
      <w:r>
        <w:rPr>
          <w:color w:val="3B3B3B"/>
          <w:spacing w:val="-28"/>
          <w:w w:val="105"/>
        </w:rPr>
        <w:t xml:space="preserve"> </w:t>
      </w:r>
      <w:r>
        <w:rPr>
          <w:color w:val="3B3B3B"/>
          <w:w w:val="105"/>
        </w:rPr>
        <w:t>approvals</w:t>
      </w:r>
      <w:r>
        <w:rPr>
          <w:color w:val="3B3B3B"/>
          <w:spacing w:val="-26"/>
          <w:w w:val="105"/>
        </w:rPr>
        <w:t xml:space="preserve"> </w:t>
      </w:r>
      <w:r>
        <w:rPr>
          <w:color w:val="3B3B3B"/>
          <w:w w:val="105"/>
        </w:rPr>
        <w:t>required</w:t>
      </w:r>
    </w:p>
    <w:p w14:paraId="13EDDCAC" w14:textId="77777777" w:rsidR="00A5052B" w:rsidRDefault="00A5052B">
      <w:pPr>
        <w:spacing w:before="6"/>
        <w:rPr>
          <w:rFonts w:ascii="Arial" w:eastAsia="Arial" w:hAnsi="Arial" w:cs="Arial"/>
          <w:sz w:val="19"/>
          <w:szCs w:val="19"/>
        </w:rPr>
      </w:pPr>
    </w:p>
    <w:p w14:paraId="13EDDCAD" w14:textId="77777777" w:rsidR="00A5052B" w:rsidRDefault="00A72E41">
      <w:pPr>
        <w:pStyle w:val="BodyText"/>
        <w:numPr>
          <w:ilvl w:val="1"/>
          <w:numId w:val="15"/>
        </w:numPr>
        <w:tabs>
          <w:tab w:val="left" w:pos="909"/>
        </w:tabs>
        <w:spacing w:line="321" w:lineRule="auto"/>
        <w:ind w:right="419" w:hanging="357"/>
      </w:pPr>
      <w:r>
        <w:rPr>
          <w:color w:val="3B3B3B"/>
          <w:spacing w:val="-19"/>
          <w:w w:val="110"/>
        </w:rPr>
        <w:t>i</w:t>
      </w:r>
      <w:r>
        <w:rPr>
          <w:color w:val="3B3B3B"/>
          <w:w w:val="110"/>
        </w:rPr>
        <w:t>nclude</w:t>
      </w:r>
      <w:r>
        <w:rPr>
          <w:color w:val="3B3B3B"/>
          <w:spacing w:val="30"/>
          <w:w w:val="110"/>
        </w:rPr>
        <w:t xml:space="preserve"> </w:t>
      </w:r>
      <w:r>
        <w:rPr>
          <w:color w:val="3B3B3B"/>
          <w:w w:val="110"/>
        </w:rPr>
        <w:t>recommendat</w:t>
      </w:r>
      <w:r>
        <w:rPr>
          <w:color w:val="3B3B3B"/>
          <w:spacing w:val="8"/>
          <w:w w:val="110"/>
        </w:rPr>
        <w:t>i</w:t>
      </w:r>
      <w:r>
        <w:rPr>
          <w:color w:val="3B3B3B"/>
          <w:w w:val="110"/>
        </w:rPr>
        <w:t>on</w:t>
      </w:r>
      <w:r>
        <w:rPr>
          <w:color w:val="3B3B3B"/>
          <w:spacing w:val="-10"/>
          <w:w w:val="110"/>
        </w:rPr>
        <w:t>s</w:t>
      </w:r>
      <w:r>
        <w:rPr>
          <w:color w:val="3B3B3B"/>
          <w:w w:val="110"/>
        </w:rPr>
        <w:t>,</w:t>
      </w:r>
      <w:r>
        <w:rPr>
          <w:color w:val="3B3B3B"/>
          <w:spacing w:val="-3"/>
          <w:w w:val="110"/>
        </w:rPr>
        <w:t xml:space="preserve"> </w:t>
      </w:r>
      <w:r>
        <w:rPr>
          <w:color w:val="3B3B3B"/>
          <w:spacing w:val="-28"/>
          <w:w w:val="110"/>
        </w:rPr>
        <w:t>i</w:t>
      </w:r>
      <w:r>
        <w:rPr>
          <w:color w:val="3B3B3B"/>
          <w:w w:val="110"/>
        </w:rPr>
        <w:t>f</w:t>
      </w:r>
      <w:r>
        <w:rPr>
          <w:color w:val="3B3B3B"/>
          <w:spacing w:val="27"/>
          <w:w w:val="110"/>
        </w:rPr>
        <w:t xml:space="preserve"> </w:t>
      </w:r>
      <w:r>
        <w:rPr>
          <w:color w:val="4B4B4B"/>
          <w:w w:val="110"/>
        </w:rPr>
        <w:t>any,</w:t>
      </w:r>
      <w:r>
        <w:rPr>
          <w:color w:val="4B4B4B"/>
          <w:spacing w:val="25"/>
          <w:w w:val="110"/>
        </w:rPr>
        <w:t xml:space="preserve"> </w:t>
      </w:r>
      <w:r>
        <w:rPr>
          <w:color w:val="3B3B3B"/>
          <w:w w:val="110"/>
        </w:rPr>
        <w:t>regarding</w:t>
      </w:r>
      <w:r>
        <w:rPr>
          <w:color w:val="3B3B3B"/>
          <w:spacing w:val="30"/>
          <w:w w:val="110"/>
        </w:rPr>
        <w:t xml:space="preserve"> </w:t>
      </w:r>
      <w:r>
        <w:rPr>
          <w:color w:val="3B3B3B"/>
          <w:w w:val="110"/>
        </w:rPr>
        <w:t>upgrades</w:t>
      </w:r>
      <w:r>
        <w:rPr>
          <w:color w:val="3B3B3B"/>
          <w:spacing w:val="31"/>
          <w:w w:val="110"/>
        </w:rPr>
        <w:t xml:space="preserve"> </w:t>
      </w:r>
      <w:r>
        <w:rPr>
          <w:color w:val="3B3B3B"/>
          <w:w w:val="110"/>
        </w:rPr>
        <w:t>required</w:t>
      </w:r>
      <w:r>
        <w:rPr>
          <w:color w:val="3B3B3B"/>
          <w:spacing w:val="24"/>
          <w:w w:val="110"/>
        </w:rPr>
        <w:t xml:space="preserve"> </w:t>
      </w:r>
      <w:r>
        <w:rPr>
          <w:color w:val="3B3B3B"/>
          <w:w w:val="110"/>
        </w:rPr>
        <w:t>to</w:t>
      </w:r>
      <w:r>
        <w:rPr>
          <w:color w:val="3B3B3B"/>
          <w:spacing w:val="31"/>
          <w:w w:val="110"/>
        </w:rPr>
        <w:t xml:space="preserve"> </w:t>
      </w:r>
      <w:r>
        <w:rPr>
          <w:color w:val="3B3B3B"/>
          <w:w w:val="110"/>
        </w:rPr>
        <w:t>accommodate</w:t>
      </w:r>
      <w:r>
        <w:rPr>
          <w:color w:val="3B3B3B"/>
          <w:w w:val="97"/>
        </w:rPr>
        <w:t xml:space="preserve"> </w:t>
      </w:r>
      <w:r>
        <w:rPr>
          <w:color w:val="3B3B3B"/>
        </w:rPr>
        <w:t>construction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traffic.</w:t>
      </w:r>
    </w:p>
    <w:p w14:paraId="13EDDCAE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AF" w14:textId="77777777" w:rsidR="00A5052B" w:rsidRDefault="00A72E41">
      <w:pPr>
        <w:pStyle w:val="BodyText"/>
        <w:spacing w:line="318" w:lineRule="auto"/>
        <w:ind w:left="544" w:right="391" w:hanging="358"/>
        <w:jc w:val="both"/>
      </w:pPr>
      <w:r>
        <w:rPr>
          <w:color w:val="3B3B3B"/>
        </w:rPr>
        <w:t>42</w:t>
      </w:r>
      <w:r>
        <w:rPr>
          <w:color w:val="3B3B3B"/>
          <w:spacing w:val="-37"/>
        </w:rPr>
        <w:t xml:space="preserve"> </w:t>
      </w:r>
      <w:r>
        <w:rPr>
          <w:color w:val="626262"/>
          <w:w w:val="110"/>
        </w:rPr>
        <w:t>.</w:t>
      </w:r>
      <w:r>
        <w:rPr>
          <w:color w:val="626262"/>
          <w:spacing w:val="-14"/>
          <w:w w:val="110"/>
        </w:rPr>
        <w:t xml:space="preserve"> </w:t>
      </w:r>
      <w:r>
        <w:rPr>
          <w:color w:val="3B3B3B"/>
        </w:rPr>
        <w:t>Works</w:t>
      </w:r>
      <w:r>
        <w:rPr>
          <w:color w:val="3B3B3B"/>
          <w:spacing w:val="27"/>
        </w:rPr>
        <w:t xml:space="preserve"> </w:t>
      </w:r>
      <w:r>
        <w:rPr>
          <w:color w:val="3B3B3B"/>
        </w:rPr>
        <w:t>required</w:t>
      </w:r>
      <w:r>
        <w:rPr>
          <w:color w:val="3B3B3B"/>
          <w:spacing w:val="7"/>
        </w:rPr>
        <w:t xml:space="preserve"> </w:t>
      </w:r>
      <w:r>
        <w:rPr>
          <w:color w:val="3B3B3B"/>
        </w:rPr>
        <w:t>or</w:t>
      </w:r>
      <w:r>
        <w:rPr>
          <w:color w:val="3B3B3B"/>
          <w:spacing w:val="17"/>
        </w:rPr>
        <w:t xml:space="preserve"> </w:t>
      </w:r>
      <w:r>
        <w:rPr>
          <w:color w:val="3B3B3B"/>
        </w:rPr>
        <w:t>recommended</w:t>
      </w:r>
      <w:r>
        <w:rPr>
          <w:color w:val="3B3B3B"/>
          <w:spacing w:val="20"/>
        </w:rPr>
        <w:t xml:space="preserve"> </w:t>
      </w:r>
      <w:r>
        <w:rPr>
          <w:color w:val="3B3B3B"/>
        </w:rPr>
        <w:t>under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9"/>
        </w:rPr>
        <w:t xml:space="preserve"> </w:t>
      </w:r>
      <w:r>
        <w:rPr>
          <w:color w:val="4B4B4B"/>
        </w:rPr>
        <w:t>Pavement</w:t>
      </w:r>
      <w:r>
        <w:rPr>
          <w:color w:val="4B4B4B"/>
          <w:spacing w:val="21"/>
        </w:rPr>
        <w:t xml:space="preserve"> </w:t>
      </w:r>
      <w:r>
        <w:rPr>
          <w:color w:val="3B3B3B"/>
          <w:spacing w:val="-22"/>
        </w:rPr>
        <w:t>I</w:t>
      </w:r>
      <w:r>
        <w:rPr>
          <w:color w:val="3B3B3B"/>
        </w:rPr>
        <w:t>mpact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Assessment</w:t>
      </w:r>
      <w:r>
        <w:rPr>
          <w:color w:val="3B3B3B"/>
          <w:spacing w:val="30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Traffic</w:t>
      </w:r>
      <w:r>
        <w:rPr>
          <w:color w:val="3B3B3B"/>
          <w:w w:val="97"/>
        </w:rPr>
        <w:t xml:space="preserve"> </w:t>
      </w:r>
      <w:r>
        <w:rPr>
          <w:color w:val="3B3B3B"/>
        </w:rPr>
        <w:t>Management</w:t>
      </w:r>
      <w:r>
        <w:rPr>
          <w:color w:val="3B3B3B"/>
          <w:spacing w:val="21"/>
        </w:rPr>
        <w:t xml:space="preserve"> </w:t>
      </w:r>
      <w:r>
        <w:rPr>
          <w:color w:val="3B3B3B"/>
          <w:spacing w:val="-4"/>
        </w:rPr>
        <w:t>Plan</w:t>
      </w:r>
      <w:r>
        <w:rPr>
          <w:color w:val="3B3B3B"/>
          <w:spacing w:val="2"/>
        </w:rPr>
        <w:t xml:space="preserve"> </w:t>
      </w:r>
      <w:r>
        <w:rPr>
          <w:color w:val="3B3B3B"/>
        </w:rPr>
        <w:t>are</w:t>
      </w:r>
      <w:r>
        <w:rPr>
          <w:color w:val="3B3B3B"/>
          <w:spacing w:val="-3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-2"/>
        </w:rPr>
        <w:t xml:space="preserve"> </w:t>
      </w:r>
      <w:r>
        <w:rPr>
          <w:color w:val="3B3B3B"/>
        </w:rPr>
        <w:t>completed</w:t>
      </w:r>
      <w:r>
        <w:rPr>
          <w:color w:val="3B3B3B"/>
          <w:spacing w:val="10"/>
        </w:rPr>
        <w:t xml:space="preserve"> </w:t>
      </w:r>
      <w:r>
        <w:rPr>
          <w:color w:val="3B3B3B"/>
          <w:spacing w:val="-10"/>
          <w:w w:val="110"/>
        </w:rPr>
        <w:t>i</w:t>
      </w:r>
      <w:r>
        <w:rPr>
          <w:color w:val="3B3B3B"/>
          <w:spacing w:val="-18"/>
          <w:w w:val="110"/>
        </w:rPr>
        <w:t>n</w:t>
      </w:r>
      <w:r>
        <w:rPr>
          <w:color w:val="3B3B3B"/>
          <w:spacing w:val="-10"/>
          <w:w w:val="110"/>
        </w:rPr>
        <w:t xml:space="preserve"> </w:t>
      </w:r>
      <w:r>
        <w:rPr>
          <w:color w:val="3B3B3B"/>
        </w:rPr>
        <w:t>accordance</w:t>
      </w:r>
      <w:r>
        <w:rPr>
          <w:color w:val="3B3B3B"/>
          <w:spacing w:val="25"/>
        </w:rPr>
        <w:t xml:space="preserve"> </w:t>
      </w:r>
      <w:r>
        <w:rPr>
          <w:color w:val="3B3B3B"/>
        </w:rPr>
        <w:t>with</w:t>
      </w:r>
      <w:r>
        <w:rPr>
          <w:color w:val="3B3B3B"/>
          <w:spacing w:val="9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approved</w:t>
      </w:r>
      <w:r>
        <w:rPr>
          <w:color w:val="3B3B3B"/>
          <w:spacing w:val="27"/>
        </w:rPr>
        <w:t xml:space="preserve"> </w:t>
      </w:r>
      <w:r>
        <w:rPr>
          <w:color w:val="3B3B3B"/>
          <w:spacing w:val="-3"/>
        </w:rPr>
        <w:t>pl</w:t>
      </w:r>
      <w:r>
        <w:rPr>
          <w:color w:val="3B3B3B"/>
          <w:spacing w:val="-4"/>
        </w:rPr>
        <w:t>ans</w:t>
      </w:r>
      <w:r>
        <w:rPr>
          <w:color w:val="3B3B3B"/>
          <w:spacing w:val="18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15"/>
        </w:rPr>
        <w:t xml:space="preserve"> </w:t>
      </w:r>
      <w:r>
        <w:rPr>
          <w:color w:val="3B3B3B"/>
        </w:rPr>
        <w:t>program,</w:t>
      </w:r>
      <w:r>
        <w:rPr>
          <w:color w:val="3B3B3B"/>
          <w:spacing w:val="26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5"/>
        </w:rPr>
        <w:t xml:space="preserve"> </w:t>
      </w:r>
      <w:r>
        <w:rPr>
          <w:color w:val="3B3B3B"/>
          <w:spacing w:val="-2"/>
        </w:rPr>
        <w:t>sati</w:t>
      </w:r>
      <w:r>
        <w:rPr>
          <w:color w:val="3B3B3B"/>
          <w:spacing w:val="-1"/>
        </w:rPr>
        <w:t>sfaction</w:t>
      </w:r>
      <w:r>
        <w:rPr>
          <w:color w:val="3B3B3B"/>
          <w:spacing w:val="-8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5"/>
        </w:rPr>
        <w:t xml:space="preserve"> </w:t>
      </w:r>
      <w:r>
        <w:rPr>
          <w:color w:val="4B4B4B"/>
          <w:spacing w:val="-2"/>
        </w:rPr>
        <w:t>relevant</w:t>
      </w:r>
      <w:r>
        <w:rPr>
          <w:color w:val="4B4B4B"/>
          <w:spacing w:val="27"/>
        </w:rPr>
        <w:t xml:space="preserve"> </w:t>
      </w:r>
      <w:r>
        <w:rPr>
          <w:color w:val="3B3B3B"/>
        </w:rPr>
        <w:t>road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management</w:t>
      </w:r>
      <w:r>
        <w:rPr>
          <w:color w:val="3B3B3B"/>
          <w:spacing w:val="42"/>
        </w:rPr>
        <w:t xml:space="preserve"> </w:t>
      </w:r>
      <w:r>
        <w:rPr>
          <w:color w:val="4B4B4B"/>
          <w:spacing w:val="1"/>
        </w:rPr>
        <w:t>aut</w:t>
      </w:r>
      <w:r>
        <w:rPr>
          <w:color w:val="282828"/>
          <w:spacing w:val="1"/>
        </w:rPr>
        <w:t>hority</w:t>
      </w:r>
      <w:r>
        <w:rPr>
          <w:color w:val="4B4B4B"/>
          <w:spacing w:val="1"/>
        </w:rPr>
        <w:t>.</w:t>
      </w:r>
    </w:p>
    <w:p w14:paraId="13EDDCB0" w14:textId="77777777" w:rsidR="00A5052B" w:rsidRDefault="00A5052B">
      <w:pPr>
        <w:spacing w:before="1"/>
        <w:rPr>
          <w:rFonts w:ascii="Arial" w:eastAsia="Arial" w:hAnsi="Arial" w:cs="Arial"/>
        </w:rPr>
      </w:pPr>
    </w:p>
    <w:p w14:paraId="13EDDCB1" w14:textId="77777777" w:rsidR="00A5052B" w:rsidRDefault="00A72E41">
      <w:pPr>
        <w:ind w:left="18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82828"/>
          <w:w w:val="105"/>
          <w:sz w:val="18"/>
        </w:rPr>
        <w:t>Traffic</w:t>
      </w:r>
      <w:r>
        <w:rPr>
          <w:rFonts w:ascii="Arial"/>
          <w:b/>
          <w:color w:val="282828"/>
          <w:spacing w:val="-13"/>
          <w:w w:val="105"/>
          <w:sz w:val="18"/>
        </w:rPr>
        <w:t xml:space="preserve"> </w:t>
      </w:r>
      <w:r>
        <w:rPr>
          <w:rFonts w:ascii="Arial"/>
          <w:b/>
          <w:color w:val="282828"/>
          <w:w w:val="105"/>
          <w:sz w:val="18"/>
        </w:rPr>
        <w:t>upgrade</w:t>
      </w:r>
      <w:r>
        <w:rPr>
          <w:rFonts w:ascii="Arial"/>
          <w:b/>
          <w:color w:val="282828"/>
          <w:spacing w:val="-23"/>
          <w:w w:val="105"/>
          <w:sz w:val="18"/>
        </w:rPr>
        <w:t xml:space="preserve"> </w:t>
      </w:r>
      <w:r>
        <w:rPr>
          <w:rFonts w:ascii="Arial"/>
          <w:b/>
          <w:color w:val="282828"/>
          <w:w w:val="105"/>
          <w:sz w:val="18"/>
        </w:rPr>
        <w:t>works</w:t>
      </w:r>
    </w:p>
    <w:p w14:paraId="13EDDCB2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B3" w14:textId="77777777" w:rsidR="00A5052B" w:rsidRDefault="00A72E41">
      <w:pPr>
        <w:pStyle w:val="BodyText"/>
        <w:numPr>
          <w:ilvl w:val="0"/>
          <w:numId w:val="14"/>
        </w:numPr>
        <w:tabs>
          <w:tab w:val="left" w:pos="545"/>
        </w:tabs>
        <w:spacing w:before="112" w:line="321" w:lineRule="auto"/>
        <w:ind w:right="397" w:hanging="357"/>
        <w:jc w:val="both"/>
      </w:pPr>
      <w:r>
        <w:rPr>
          <w:color w:val="3B3B3B"/>
        </w:rPr>
        <w:t>Where</w:t>
      </w:r>
      <w:r>
        <w:rPr>
          <w:color w:val="3B3B3B"/>
          <w:spacing w:val="12"/>
        </w:rPr>
        <w:t xml:space="preserve"> </w:t>
      </w:r>
      <w:r>
        <w:rPr>
          <w:color w:val="3B3B3B"/>
        </w:rPr>
        <w:t>works</w:t>
      </w:r>
      <w:r>
        <w:rPr>
          <w:color w:val="3B3B3B"/>
          <w:spacing w:val="12"/>
        </w:rPr>
        <w:t xml:space="preserve"> </w:t>
      </w:r>
      <w:r>
        <w:rPr>
          <w:color w:val="3B3B3B"/>
        </w:rPr>
        <w:t>are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recommended</w:t>
      </w:r>
      <w:r>
        <w:rPr>
          <w:color w:val="3B3B3B"/>
          <w:spacing w:val="28"/>
        </w:rPr>
        <w:t xml:space="preserve"> </w:t>
      </w:r>
      <w:r>
        <w:rPr>
          <w:color w:val="3B3B3B"/>
        </w:rPr>
        <w:t>or</w:t>
      </w:r>
      <w:r>
        <w:rPr>
          <w:color w:val="3B3B3B"/>
          <w:spacing w:val="21"/>
        </w:rPr>
        <w:t xml:space="preserve"> </w:t>
      </w:r>
      <w:r>
        <w:rPr>
          <w:color w:val="4B4B4B"/>
        </w:rPr>
        <w:t>requ</w:t>
      </w:r>
      <w:r>
        <w:rPr>
          <w:color w:val="4B4B4B"/>
          <w:spacing w:val="-6"/>
        </w:rPr>
        <w:t>i</w:t>
      </w:r>
      <w:r>
        <w:rPr>
          <w:color w:val="4B4B4B"/>
        </w:rPr>
        <w:t>red</w:t>
      </w:r>
      <w:r>
        <w:rPr>
          <w:color w:val="4B4B4B"/>
          <w:spacing w:val="10"/>
        </w:rPr>
        <w:t xml:space="preserve"> </w:t>
      </w:r>
      <w:r>
        <w:rPr>
          <w:color w:val="3B3B3B"/>
        </w:rPr>
        <w:t>under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9"/>
        </w:rPr>
        <w:t xml:space="preserve"> </w:t>
      </w:r>
      <w:r>
        <w:rPr>
          <w:color w:val="3B3B3B"/>
        </w:rPr>
        <w:t>Pavement</w:t>
      </w:r>
      <w:r>
        <w:rPr>
          <w:color w:val="3B3B3B"/>
          <w:spacing w:val="27"/>
        </w:rPr>
        <w:t xml:space="preserve"> </w:t>
      </w:r>
      <w:r>
        <w:rPr>
          <w:color w:val="3B3B3B"/>
          <w:spacing w:val="-28"/>
        </w:rPr>
        <w:t>I</w:t>
      </w:r>
      <w:r>
        <w:rPr>
          <w:color w:val="3B3B3B"/>
        </w:rPr>
        <w:t>mpact</w:t>
      </w:r>
      <w:r>
        <w:rPr>
          <w:color w:val="3B3B3B"/>
          <w:spacing w:val="8"/>
        </w:rPr>
        <w:t xml:space="preserve"> </w:t>
      </w:r>
      <w:r>
        <w:rPr>
          <w:color w:val="3B3B3B"/>
        </w:rPr>
        <w:t>Assessment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or</w:t>
      </w:r>
      <w:r>
        <w:rPr>
          <w:color w:val="3B3B3B"/>
          <w:spacing w:val="-2"/>
        </w:rPr>
        <w:t xml:space="preserve"> </w:t>
      </w:r>
      <w:r>
        <w:rPr>
          <w:color w:val="3B3B3B"/>
        </w:rPr>
        <w:t>the</w:t>
      </w:r>
      <w:r>
        <w:rPr>
          <w:color w:val="3B3B3B"/>
          <w:w w:val="104"/>
        </w:rPr>
        <w:t xml:space="preserve"> </w:t>
      </w:r>
      <w:r>
        <w:rPr>
          <w:color w:val="3B3B3B"/>
        </w:rPr>
        <w:t>endorsed</w:t>
      </w:r>
      <w:r>
        <w:rPr>
          <w:color w:val="3B3B3B"/>
          <w:spacing w:val="11"/>
        </w:rPr>
        <w:t xml:space="preserve"> </w:t>
      </w:r>
      <w:r>
        <w:rPr>
          <w:color w:val="3B3B3B"/>
        </w:rPr>
        <w:t>Traffic</w:t>
      </w:r>
      <w:r>
        <w:rPr>
          <w:color w:val="3B3B3B"/>
          <w:spacing w:val="6"/>
        </w:rPr>
        <w:t xml:space="preserve"> </w:t>
      </w:r>
      <w:r>
        <w:rPr>
          <w:color w:val="3B3B3B"/>
        </w:rPr>
        <w:t>Management</w:t>
      </w:r>
      <w:r>
        <w:rPr>
          <w:color w:val="3B3B3B"/>
          <w:spacing w:val="34"/>
        </w:rPr>
        <w:t xml:space="preserve"> </w:t>
      </w:r>
      <w:r>
        <w:rPr>
          <w:color w:val="3B3B3B"/>
          <w:spacing w:val="-3"/>
        </w:rPr>
        <w:t>Plan,</w:t>
      </w:r>
      <w:r>
        <w:rPr>
          <w:color w:val="3B3B3B"/>
          <w:spacing w:val="50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8"/>
        </w:rPr>
        <w:t xml:space="preserve"> </w:t>
      </w:r>
      <w:r>
        <w:rPr>
          <w:color w:val="3B3B3B"/>
        </w:rPr>
        <w:t>following</w:t>
      </w:r>
      <w:r>
        <w:rPr>
          <w:color w:val="3B3B3B"/>
          <w:spacing w:val="47"/>
        </w:rPr>
        <w:t xml:space="preserve"> </w:t>
      </w:r>
      <w:r>
        <w:rPr>
          <w:color w:val="3B3B3B"/>
        </w:rPr>
        <w:t>are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required</w:t>
      </w:r>
      <w:r>
        <w:rPr>
          <w:color w:val="3B3B3B"/>
          <w:spacing w:val="8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submitted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29"/>
          <w:w w:val="97"/>
        </w:rPr>
        <w:t xml:space="preserve"> </w:t>
      </w:r>
      <w:r>
        <w:rPr>
          <w:color w:val="4B4B4B"/>
        </w:rPr>
        <w:t>endorsed</w:t>
      </w:r>
      <w:r>
        <w:rPr>
          <w:color w:val="4B4B4B"/>
          <w:spacing w:val="16"/>
        </w:rPr>
        <w:t xml:space="preserve"> </w:t>
      </w:r>
      <w:r>
        <w:rPr>
          <w:color w:val="3B3B3B"/>
        </w:rPr>
        <w:t>by</w:t>
      </w:r>
      <w:r>
        <w:rPr>
          <w:color w:val="3B3B3B"/>
          <w:spacing w:val="-1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15"/>
        </w:rPr>
        <w:t xml:space="preserve"> </w:t>
      </w:r>
      <w:r>
        <w:rPr>
          <w:color w:val="3B3B3B"/>
          <w:spacing w:val="-3"/>
        </w:rPr>
        <w:t>relevant</w:t>
      </w:r>
      <w:r>
        <w:rPr>
          <w:color w:val="3B3B3B"/>
          <w:spacing w:val="19"/>
        </w:rPr>
        <w:t xml:space="preserve"> </w:t>
      </w:r>
      <w:r>
        <w:rPr>
          <w:color w:val="3B3B3B"/>
        </w:rPr>
        <w:t>road</w:t>
      </w:r>
      <w:r>
        <w:rPr>
          <w:color w:val="3B3B3B"/>
          <w:spacing w:val="-3"/>
        </w:rPr>
        <w:t xml:space="preserve"> </w:t>
      </w:r>
      <w:r>
        <w:rPr>
          <w:color w:val="3B3B3B"/>
        </w:rPr>
        <w:t>management</w:t>
      </w:r>
      <w:r>
        <w:rPr>
          <w:color w:val="3B3B3B"/>
          <w:spacing w:val="23"/>
        </w:rPr>
        <w:t xml:space="preserve"> </w:t>
      </w:r>
      <w:r>
        <w:rPr>
          <w:color w:val="3B3B3B"/>
        </w:rPr>
        <w:t>authority:</w:t>
      </w:r>
    </w:p>
    <w:p w14:paraId="13EDDCB4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CB5" w14:textId="77777777" w:rsidR="00A5052B" w:rsidRDefault="00A72E41">
      <w:pPr>
        <w:pStyle w:val="BodyText"/>
        <w:numPr>
          <w:ilvl w:val="1"/>
          <w:numId w:val="14"/>
        </w:numPr>
        <w:tabs>
          <w:tab w:val="left" w:pos="902"/>
        </w:tabs>
        <w:ind w:hanging="357"/>
      </w:pPr>
      <w:r>
        <w:rPr>
          <w:color w:val="3B3B3B"/>
          <w:w w:val="105"/>
        </w:rPr>
        <w:t>deta</w:t>
      </w:r>
      <w:r>
        <w:rPr>
          <w:color w:val="3B3B3B"/>
          <w:spacing w:val="3"/>
          <w:w w:val="105"/>
        </w:rPr>
        <w:t>i</w:t>
      </w:r>
      <w:r>
        <w:rPr>
          <w:color w:val="3B3B3B"/>
          <w:spacing w:val="-20"/>
          <w:w w:val="105"/>
        </w:rPr>
        <w:t>l</w:t>
      </w:r>
      <w:r>
        <w:rPr>
          <w:color w:val="3B3B3B"/>
          <w:w w:val="105"/>
        </w:rPr>
        <w:t>ed</w:t>
      </w:r>
      <w:r>
        <w:rPr>
          <w:color w:val="3B3B3B"/>
          <w:spacing w:val="-17"/>
          <w:w w:val="105"/>
        </w:rPr>
        <w:t xml:space="preserve"> </w:t>
      </w:r>
      <w:r>
        <w:rPr>
          <w:color w:val="3B3B3B"/>
          <w:w w:val="105"/>
        </w:rPr>
        <w:t>p</w:t>
      </w:r>
      <w:r>
        <w:rPr>
          <w:color w:val="3B3B3B"/>
          <w:spacing w:val="-13"/>
          <w:w w:val="105"/>
        </w:rPr>
        <w:t>l</w:t>
      </w:r>
      <w:r>
        <w:rPr>
          <w:color w:val="3B3B3B"/>
          <w:w w:val="105"/>
        </w:rPr>
        <w:t>ans</w:t>
      </w:r>
      <w:r>
        <w:rPr>
          <w:color w:val="3B3B3B"/>
          <w:spacing w:val="-20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-16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3"/>
          <w:w w:val="105"/>
        </w:rPr>
        <w:t xml:space="preserve"> </w:t>
      </w:r>
      <w:r>
        <w:rPr>
          <w:color w:val="3B3B3B"/>
          <w:w w:val="105"/>
        </w:rPr>
        <w:t>requ</w:t>
      </w:r>
      <w:r>
        <w:rPr>
          <w:color w:val="3B3B3B"/>
          <w:spacing w:val="-7"/>
          <w:w w:val="105"/>
        </w:rPr>
        <w:t>i</w:t>
      </w:r>
      <w:r>
        <w:rPr>
          <w:color w:val="3B3B3B"/>
          <w:w w:val="105"/>
        </w:rPr>
        <w:t>red</w:t>
      </w:r>
      <w:r>
        <w:rPr>
          <w:color w:val="3B3B3B"/>
          <w:spacing w:val="-28"/>
          <w:w w:val="105"/>
        </w:rPr>
        <w:t xml:space="preserve"> </w:t>
      </w:r>
      <w:r>
        <w:rPr>
          <w:color w:val="3B3B3B"/>
          <w:w w:val="105"/>
        </w:rPr>
        <w:t>works</w:t>
      </w:r>
    </w:p>
    <w:p w14:paraId="13EDDCB6" w14:textId="77777777" w:rsidR="00A5052B" w:rsidRDefault="00A5052B">
      <w:pPr>
        <w:spacing w:before="9"/>
        <w:rPr>
          <w:rFonts w:ascii="Arial" w:eastAsia="Arial" w:hAnsi="Arial" w:cs="Arial"/>
          <w:sz w:val="26"/>
          <w:szCs w:val="26"/>
        </w:rPr>
      </w:pPr>
    </w:p>
    <w:p w14:paraId="13EDDCB7" w14:textId="77777777" w:rsidR="00A5052B" w:rsidRDefault="00A72E41">
      <w:pPr>
        <w:pStyle w:val="BodyText"/>
        <w:numPr>
          <w:ilvl w:val="1"/>
          <w:numId w:val="14"/>
        </w:numPr>
        <w:tabs>
          <w:tab w:val="left" w:pos="895"/>
        </w:tabs>
        <w:ind w:left="894" w:hanging="343"/>
      </w:pPr>
      <w:r>
        <w:rPr>
          <w:color w:val="3B3B3B"/>
        </w:rPr>
        <w:t>a</w:t>
      </w:r>
      <w:r>
        <w:rPr>
          <w:color w:val="3B3B3B"/>
          <w:spacing w:val="20"/>
        </w:rPr>
        <w:t xml:space="preserve"> </w:t>
      </w:r>
      <w:r>
        <w:rPr>
          <w:color w:val="3B3B3B"/>
        </w:rPr>
        <w:t>program</w:t>
      </w:r>
      <w:r>
        <w:rPr>
          <w:color w:val="3B3B3B"/>
          <w:spacing w:val="26"/>
        </w:rPr>
        <w:t xml:space="preserve"> </w:t>
      </w:r>
      <w:r>
        <w:rPr>
          <w:color w:val="3B3B3B"/>
          <w:spacing w:val="-19"/>
        </w:rPr>
        <w:t>i</w:t>
      </w:r>
      <w:r>
        <w:rPr>
          <w:color w:val="3B3B3B"/>
        </w:rPr>
        <w:t>nd</w:t>
      </w:r>
      <w:r>
        <w:rPr>
          <w:color w:val="3B3B3B"/>
          <w:spacing w:val="-9"/>
        </w:rPr>
        <w:t>i</w:t>
      </w:r>
      <w:r>
        <w:rPr>
          <w:color w:val="3B3B3B"/>
        </w:rPr>
        <w:t>cat</w:t>
      </w:r>
      <w:r>
        <w:rPr>
          <w:color w:val="3B3B3B"/>
          <w:spacing w:val="-5"/>
        </w:rPr>
        <w:t>i</w:t>
      </w:r>
      <w:r>
        <w:rPr>
          <w:color w:val="3B3B3B"/>
        </w:rPr>
        <w:t>ng</w:t>
      </w:r>
      <w:r>
        <w:rPr>
          <w:color w:val="3B3B3B"/>
          <w:spacing w:val="-15"/>
        </w:rPr>
        <w:t xml:space="preserve"> </w:t>
      </w:r>
      <w:r>
        <w:rPr>
          <w:color w:val="3B3B3B"/>
        </w:rPr>
        <w:t>when</w:t>
      </w:r>
      <w:r>
        <w:rPr>
          <w:color w:val="3B3B3B"/>
          <w:spacing w:val="11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3"/>
        </w:rPr>
        <w:t xml:space="preserve"> </w:t>
      </w:r>
      <w:r>
        <w:rPr>
          <w:color w:val="282828"/>
          <w:spacing w:val="7"/>
        </w:rPr>
        <w:t>w</w:t>
      </w:r>
      <w:r>
        <w:rPr>
          <w:color w:val="4B4B4B"/>
        </w:rPr>
        <w:t>orks</w:t>
      </w:r>
      <w:r>
        <w:rPr>
          <w:color w:val="4B4B4B"/>
          <w:spacing w:val="11"/>
        </w:rPr>
        <w:t xml:space="preserve"> </w:t>
      </w:r>
      <w:r>
        <w:rPr>
          <w:color w:val="3B3B3B"/>
        </w:rPr>
        <w:t>will</w:t>
      </w:r>
      <w:r>
        <w:rPr>
          <w:color w:val="3B3B3B"/>
          <w:spacing w:val="14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6"/>
        </w:rPr>
        <w:t xml:space="preserve"> </w:t>
      </w:r>
      <w:r>
        <w:rPr>
          <w:color w:val="3B3B3B"/>
        </w:rPr>
        <w:t>undertaken</w:t>
      </w:r>
    </w:p>
    <w:p w14:paraId="13EDDCB8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CB9" w14:textId="77777777" w:rsidR="00A5052B" w:rsidRDefault="00A72E41">
      <w:pPr>
        <w:pStyle w:val="BodyText"/>
        <w:spacing w:line="314" w:lineRule="auto"/>
        <w:ind w:left="544" w:right="400" w:hanging="8"/>
      </w:pPr>
      <w:r>
        <w:rPr>
          <w:color w:val="3B3B3B"/>
        </w:rPr>
        <w:t>The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works</w:t>
      </w:r>
      <w:r>
        <w:rPr>
          <w:color w:val="3B3B3B"/>
          <w:spacing w:val="43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34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26"/>
        </w:rPr>
        <w:t xml:space="preserve"> </w:t>
      </w:r>
      <w:r>
        <w:rPr>
          <w:color w:val="4B4B4B"/>
        </w:rPr>
        <w:t>completed</w:t>
      </w:r>
      <w:r>
        <w:rPr>
          <w:color w:val="4B4B4B"/>
          <w:spacing w:val="37"/>
        </w:rPr>
        <w:t xml:space="preserve"> </w:t>
      </w:r>
      <w:r>
        <w:rPr>
          <w:color w:val="3B3B3B"/>
        </w:rPr>
        <w:t>in</w:t>
      </w:r>
      <w:r>
        <w:rPr>
          <w:color w:val="3B3B3B"/>
          <w:spacing w:val="17"/>
        </w:rPr>
        <w:t xml:space="preserve"> </w:t>
      </w:r>
      <w:r>
        <w:rPr>
          <w:color w:val="4B4B4B"/>
        </w:rPr>
        <w:t>accord</w:t>
      </w:r>
      <w:r>
        <w:rPr>
          <w:color w:val="4B4B4B"/>
          <w:spacing w:val="25"/>
        </w:rPr>
        <w:t>a</w:t>
      </w:r>
      <w:r>
        <w:rPr>
          <w:color w:val="282828"/>
          <w:spacing w:val="-12"/>
        </w:rPr>
        <w:t>n</w:t>
      </w:r>
      <w:r>
        <w:rPr>
          <w:color w:val="4B4B4B"/>
        </w:rPr>
        <w:t>ce</w:t>
      </w:r>
      <w:r>
        <w:rPr>
          <w:color w:val="4B4B4B"/>
          <w:spacing w:val="26"/>
        </w:rPr>
        <w:t xml:space="preserve"> </w:t>
      </w:r>
      <w:r>
        <w:rPr>
          <w:color w:val="3B3B3B"/>
          <w:spacing w:val="-2"/>
        </w:rPr>
        <w:t>with</w:t>
      </w:r>
      <w:r>
        <w:rPr>
          <w:color w:val="3B3B3B"/>
          <w:spacing w:val="20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32"/>
        </w:rPr>
        <w:t xml:space="preserve"> </w:t>
      </w:r>
      <w:r>
        <w:rPr>
          <w:color w:val="3B3B3B"/>
        </w:rPr>
        <w:t>approved</w:t>
      </w:r>
      <w:r>
        <w:rPr>
          <w:color w:val="3B3B3B"/>
          <w:spacing w:val="41"/>
        </w:rPr>
        <w:t xml:space="preserve"> </w:t>
      </w:r>
      <w:r>
        <w:rPr>
          <w:color w:val="3B3B3B"/>
        </w:rPr>
        <w:t>plans</w:t>
      </w:r>
      <w:r>
        <w:rPr>
          <w:color w:val="3B3B3B"/>
          <w:spacing w:val="28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36"/>
        </w:rPr>
        <w:t xml:space="preserve"> </w:t>
      </w:r>
      <w:r>
        <w:rPr>
          <w:color w:val="3B3B3B"/>
          <w:spacing w:val="-1"/>
        </w:rPr>
        <w:t>program</w:t>
      </w:r>
      <w:r>
        <w:rPr>
          <w:color w:val="626262"/>
          <w:spacing w:val="-1"/>
        </w:rPr>
        <w:t>,</w:t>
      </w:r>
      <w:r>
        <w:rPr>
          <w:color w:val="626262"/>
          <w:spacing w:val="-36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22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40"/>
          <w:w w:val="104"/>
        </w:rPr>
        <w:t xml:space="preserve"> </w:t>
      </w:r>
      <w:r>
        <w:rPr>
          <w:color w:val="4B4B4B"/>
          <w:spacing w:val="-1"/>
        </w:rPr>
        <w:t>satisfaction</w:t>
      </w:r>
      <w:r>
        <w:rPr>
          <w:color w:val="4B4B4B"/>
          <w:spacing w:val="-6"/>
        </w:rPr>
        <w:t xml:space="preserve"> </w:t>
      </w:r>
      <w:r>
        <w:rPr>
          <w:color w:val="4B4B4B"/>
        </w:rPr>
        <w:t>of</w:t>
      </w:r>
      <w:r>
        <w:rPr>
          <w:color w:val="4B4B4B"/>
          <w:spacing w:val="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6"/>
        </w:rPr>
        <w:t xml:space="preserve"> </w:t>
      </w:r>
      <w:r>
        <w:rPr>
          <w:color w:val="3B3B3B"/>
          <w:spacing w:val="-2"/>
        </w:rPr>
        <w:t>relevant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road</w:t>
      </w:r>
      <w:r>
        <w:rPr>
          <w:color w:val="3B3B3B"/>
          <w:spacing w:val="5"/>
        </w:rPr>
        <w:t xml:space="preserve"> </w:t>
      </w:r>
      <w:r>
        <w:rPr>
          <w:color w:val="3B3B3B"/>
        </w:rPr>
        <w:t>management</w:t>
      </w:r>
      <w:r>
        <w:rPr>
          <w:color w:val="3B3B3B"/>
          <w:spacing w:val="23"/>
        </w:rPr>
        <w:t xml:space="preserve"> </w:t>
      </w:r>
      <w:r>
        <w:rPr>
          <w:color w:val="4B4B4B"/>
        </w:rPr>
        <w:t>authority.</w:t>
      </w:r>
    </w:p>
    <w:p w14:paraId="13EDDCBA" w14:textId="77777777" w:rsidR="00A5052B" w:rsidRDefault="00A5052B">
      <w:pPr>
        <w:spacing w:before="5"/>
        <w:rPr>
          <w:rFonts w:ascii="Arial" w:eastAsia="Arial" w:hAnsi="Arial" w:cs="Arial"/>
          <w:sz w:val="21"/>
          <w:szCs w:val="21"/>
        </w:rPr>
      </w:pPr>
    </w:p>
    <w:p w14:paraId="13EDDCBB" w14:textId="77777777" w:rsidR="00A5052B" w:rsidRDefault="00A72E41">
      <w:pPr>
        <w:pStyle w:val="Heading2"/>
        <w:ind w:left="194"/>
        <w:rPr>
          <w:b w:val="0"/>
          <w:bCs w:val="0"/>
        </w:rPr>
      </w:pPr>
      <w:r>
        <w:rPr>
          <w:color w:val="282828"/>
          <w:w w:val="85"/>
        </w:rPr>
        <w:t xml:space="preserve">ENVIRONMENTAL </w:t>
      </w:r>
      <w:r>
        <w:rPr>
          <w:color w:val="282828"/>
          <w:spacing w:val="37"/>
          <w:w w:val="85"/>
        </w:rPr>
        <w:t xml:space="preserve"> </w:t>
      </w:r>
      <w:r>
        <w:rPr>
          <w:color w:val="3B3B3B"/>
          <w:w w:val="85"/>
        </w:rPr>
        <w:t xml:space="preserve">MANAGEMENT </w:t>
      </w:r>
      <w:r>
        <w:rPr>
          <w:color w:val="3B3B3B"/>
          <w:spacing w:val="28"/>
          <w:w w:val="85"/>
        </w:rPr>
        <w:t xml:space="preserve"> </w:t>
      </w:r>
      <w:r>
        <w:rPr>
          <w:color w:val="282828"/>
          <w:w w:val="85"/>
        </w:rPr>
        <w:t>PLAN</w:t>
      </w:r>
    </w:p>
    <w:p w14:paraId="13EDDCBC" w14:textId="77777777" w:rsidR="00A5052B" w:rsidRDefault="00A5052B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EDDCBD" w14:textId="77777777" w:rsidR="00A5052B" w:rsidRDefault="00A72E41">
      <w:pPr>
        <w:ind w:left="19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82828"/>
          <w:w w:val="105"/>
          <w:sz w:val="18"/>
        </w:rPr>
        <w:t>Environmental</w:t>
      </w:r>
      <w:r>
        <w:rPr>
          <w:rFonts w:ascii="Arial"/>
          <w:b/>
          <w:color w:val="282828"/>
          <w:spacing w:val="26"/>
          <w:w w:val="105"/>
          <w:sz w:val="18"/>
        </w:rPr>
        <w:t xml:space="preserve"> </w:t>
      </w:r>
      <w:r>
        <w:rPr>
          <w:rFonts w:ascii="Arial"/>
          <w:b/>
          <w:color w:val="282828"/>
          <w:w w:val="105"/>
          <w:sz w:val="18"/>
        </w:rPr>
        <w:t>Management</w:t>
      </w:r>
      <w:r>
        <w:rPr>
          <w:rFonts w:ascii="Arial"/>
          <w:b/>
          <w:color w:val="282828"/>
          <w:spacing w:val="10"/>
          <w:w w:val="105"/>
          <w:sz w:val="18"/>
        </w:rPr>
        <w:t xml:space="preserve"> </w:t>
      </w:r>
      <w:r>
        <w:rPr>
          <w:rFonts w:ascii="Arial"/>
          <w:b/>
          <w:color w:val="282828"/>
          <w:w w:val="105"/>
          <w:sz w:val="18"/>
        </w:rPr>
        <w:t>Plan</w:t>
      </w:r>
    </w:p>
    <w:p w14:paraId="13EDDCBE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BF" w14:textId="77777777" w:rsidR="00A5052B" w:rsidRDefault="00A72E41">
      <w:pPr>
        <w:pStyle w:val="BodyText"/>
        <w:numPr>
          <w:ilvl w:val="0"/>
          <w:numId w:val="14"/>
        </w:numPr>
        <w:tabs>
          <w:tab w:val="left" w:pos="552"/>
        </w:tabs>
        <w:spacing w:before="119" w:line="313" w:lineRule="auto"/>
        <w:ind w:left="537" w:right="389" w:hanging="357"/>
        <w:jc w:val="both"/>
      </w:pPr>
      <w:r>
        <w:rPr>
          <w:color w:val="3B3B3B"/>
        </w:rPr>
        <w:t>Before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development</w:t>
      </w:r>
      <w:r>
        <w:rPr>
          <w:color w:val="3B3B3B"/>
          <w:spacing w:val="5"/>
        </w:rPr>
        <w:t xml:space="preserve"> </w:t>
      </w:r>
      <w:r>
        <w:rPr>
          <w:color w:val="4B4B4B"/>
        </w:rPr>
        <w:t>starts,</w:t>
      </w:r>
      <w:r>
        <w:rPr>
          <w:color w:val="4B4B4B"/>
          <w:spacing w:val="45"/>
        </w:rPr>
        <w:t xml:space="preserve"> </w:t>
      </w:r>
      <w:r>
        <w:rPr>
          <w:color w:val="4B4B4B"/>
        </w:rPr>
        <w:t>an</w:t>
      </w:r>
      <w:r>
        <w:rPr>
          <w:color w:val="4B4B4B"/>
          <w:spacing w:val="52"/>
        </w:rPr>
        <w:t xml:space="preserve"> </w:t>
      </w:r>
      <w:r>
        <w:rPr>
          <w:color w:val="3B3B3B"/>
          <w:spacing w:val="-2"/>
        </w:rPr>
        <w:t>Envi</w:t>
      </w:r>
      <w:r>
        <w:rPr>
          <w:color w:val="3B3B3B"/>
          <w:spacing w:val="-1"/>
        </w:rPr>
        <w:t>ronmental</w:t>
      </w:r>
      <w:r>
        <w:rPr>
          <w:color w:val="3B3B3B"/>
          <w:spacing w:val="50"/>
        </w:rPr>
        <w:t xml:space="preserve"> </w:t>
      </w:r>
      <w:r>
        <w:rPr>
          <w:color w:val="3B3B3B"/>
        </w:rPr>
        <w:t>Management</w:t>
      </w:r>
      <w:r>
        <w:rPr>
          <w:color w:val="3B3B3B"/>
          <w:spacing w:val="2"/>
        </w:rPr>
        <w:t xml:space="preserve"> </w:t>
      </w:r>
      <w:r>
        <w:rPr>
          <w:color w:val="3B3B3B"/>
          <w:spacing w:val="-4"/>
        </w:rPr>
        <w:t>Pl</w:t>
      </w:r>
      <w:r>
        <w:rPr>
          <w:color w:val="3B3B3B"/>
          <w:spacing w:val="-3"/>
        </w:rPr>
        <w:t>an</w:t>
      </w:r>
      <w:r>
        <w:rPr>
          <w:color w:val="3B3B3B"/>
          <w:spacing w:val="36"/>
        </w:rPr>
        <w:t xml:space="preserve"> </w:t>
      </w:r>
      <w:r>
        <w:rPr>
          <w:color w:val="3B3B3B"/>
        </w:rPr>
        <w:t>prepared</w:t>
      </w:r>
      <w:r>
        <w:rPr>
          <w:color w:val="3B3B3B"/>
          <w:spacing w:val="44"/>
        </w:rPr>
        <w:t xml:space="preserve"> </w:t>
      </w:r>
      <w:r>
        <w:rPr>
          <w:color w:val="3B3B3B"/>
        </w:rPr>
        <w:t>in</w:t>
      </w:r>
      <w:r>
        <w:rPr>
          <w:color w:val="3B3B3B"/>
          <w:spacing w:val="34"/>
        </w:rPr>
        <w:t xml:space="preserve"> </w:t>
      </w:r>
      <w:r>
        <w:rPr>
          <w:color w:val="4B4B4B"/>
          <w:spacing w:val="-2"/>
        </w:rPr>
        <w:t>consu</w:t>
      </w:r>
      <w:r>
        <w:rPr>
          <w:color w:val="282828"/>
          <w:spacing w:val="-1"/>
        </w:rPr>
        <w:t>ltation</w:t>
      </w:r>
      <w:r>
        <w:rPr>
          <w:color w:val="282828"/>
          <w:spacing w:val="46"/>
          <w:w w:val="104"/>
        </w:rPr>
        <w:t xml:space="preserve"> </w:t>
      </w:r>
      <w:r>
        <w:rPr>
          <w:color w:val="3B3B3B"/>
        </w:rPr>
        <w:t>with</w:t>
      </w:r>
      <w:r>
        <w:rPr>
          <w:color w:val="3B3B3B"/>
          <w:spacing w:val="54"/>
        </w:rPr>
        <w:t xml:space="preserve"> </w:t>
      </w:r>
      <w:r>
        <w:rPr>
          <w:color w:val="3B3B3B"/>
          <w:spacing w:val="-2"/>
        </w:rPr>
        <w:t>Gol</w:t>
      </w:r>
      <w:r>
        <w:rPr>
          <w:color w:val="3B3B3B"/>
          <w:spacing w:val="-1"/>
        </w:rPr>
        <w:t>den</w:t>
      </w:r>
      <w:r>
        <w:rPr>
          <w:color w:val="3B3B3B"/>
          <w:spacing w:val="9"/>
        </w:rPr>
        <w:t xml:space="preserve"> </w:t>
      </w:r>
      <w:r>
        <w:rPr>
          <w:color w:val="3B3B3B"/>
          <w:spacing w:val="-3"/>
        </w:rPr>
        <w:t>Pl</w:t>
      </w:r>
      <w:r>
        <w:rPr>
          <w:color w:val="3B3B3B"/>
          <w:spacing w:val="-2"/>
        </w:rPr>
        <w:t>ai</w:t>
      </w:r>
      <w:r>
        <w:rPr>
          <w:color w:val="3B3B3B"/>
          <w:spacing w:val="-3"/>
        </w:rPr>
        <w:t>ns</w:t>
      </w:r>
      <w:r>
        <w:rPr>
          <w:color w:val="3B3B3B"/>
          <w:spacing w:val="37"/>
        </w:rPr>
        <w:t xml:space="preserve"> </w:t>
      </w:r>
      <w:r>
        <w:rPr>
          <w:color w:val="3B3B3B"/>
        </w:rPr>
        <w:t>Shire  Council</w:t>
      </w:r>
      <w:r>
        <w:rPr>
          <w:color w:val="3B3B3B"/>
          <w:spacing w:val="14"/>
        </w:rPr>
        <w:t xml:space="preserve"> </w:t>
      </w:r>
      <w:r>
        <w:rPr>
          <w:color w:val="3B3B3B"/>
        </w:rPr>
        <w:t>must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52"/>
        </w:rPr>
        <w:t xml:space="preserve"> </w:t>
      </w:r>
      <w:r>
        <w:rPr>
          <w:color w:val="4B4B4B"/>
          <w:spacing w:val="-1"/>
        </w:rPr>
        <w:t>submitted</w:t>
      </w:r>
      <w:r>
        <w:rPr>
          <w:color w:val="4B4B4B"/>
          <w:spacing w:val="50"/>
        </w:rPr>
        <w:t xml:space="preserve"> </w:t>
      </w:r>
      <w:r>
        <w:rPr>
          <w:color w:val="3B3B3B"/>
        </w:rPr>
        <w:t>to,</w:t>
      </w:r>
      <w:r>
        <w:rPr>
          <w:color w:val="3B3B3B"/>
          <w:spacing w:val="50"/>
        </w:rPr>
        <w:t xml:space="preserve"> </w:t>
      </w:r>
      <w:r>
        <w:rPr>
          <w:color w:val="3B3B3B"/>
        </w:rPr>
        <w:t>approved</w:t>
      </w:r>
      <w:r>
        <w:rPr>
          <w:color w:val="3B3B3B"/>
          <w:spacing w:val="10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47"/>
        </w:rPr>
        <w:t xml:space="preserve"> </w:t>
      </w:r>
      <w:r>
        <w:rPr>
          <w:color w:val="4B4B4B"/>
        </w:rPr>
        <w:t>endorsed</w:t>
      </w:r>
      <w:r>
        <w:rPr>
          <w:color w:val="4B4B4B"/>
          <w:spacing w:val="8"/>
        </w:rPr>
        <w:t xml:space="preserve"> </w:t>
      </w:r>
      <w:r>
        <w:rPr>
          <w:color w:val="3B3B3B"/>
        </w:rPr>
        <w:t>by</w:t>
      </w:r>
      <w:r>
        <w:rPr>
          <w:color w:val="3B3B3B"/>
          <w:spacing w:val="51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8"/>
          <w:w w:val="99"/>
        </w:rPr>
        <w:t xml:space="preserve"> </w:t>
      </w:r>
      <w:r>
        <w:rPr>
          <w:color w:val="3B3B3B"/>
          <w:spacing w:val="-1"/>
        </w:rPr>
        <w:t>responsibl</w:t>
      </w:r>
      <w:r>
        <w:rPr>
          <w:color w:val="3B3B3B"/>
          <w:spacing w:val="-2"/>
        </w:rPr>
        <w:t>e</w:t>
      </w:r>
      <w:r>
        <w:rPr>
          <w:color w:val="3B3B3B"/>
          <w:spacing w:val="8"/>
        </w:rPr>
        <w:t xml:space="preserve"> </w:t>
      </w:r>
      <w:r>
        <w:rPr>
          <w:color w:val="4B4B4B"/>
        </w:rPr>
        <w:t>authority.</w:t>
      </w:r>
      <w:r>
        <w:rPr>
          <w:color w:val="4B4B4B"/>
          <w:spacing w:val="9"/>
        </w:rPr>
        <w:t xml:space="preserve"> </w:t>
      </w:r>
      <w:r>
        <w:rPr>
          <w:color w:val="3B3B3B"/>
        </w:rPr>
        <w:t>When</w:t>
      </w:r>
      <w:r>
        <w:rPr>
          <w:color w:val="3B3B3B"/>
          <w:spacing w:val="18"/>
        </w:rPr>
        <w:t xml:space="preserve"> </w:t>
      </w:r>
      <w:r>
        <w:rPr>
          <w:color w:val="4B4B4B"/>
        </w:rPr>
        <w:t>endorsed</w:t>
      </w:r>
      <w:r>
        <w:rPr>
          <w:color w:val="4B4B4B"/>
          <w:spacing w:val="21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6"/>
        </w:rPr>
        <w:t xml:space="preserve"> </w:t>
      </w:r>
      <w:r>
        <w:rPr>
          <w:color w:val="3B3B3B"/>
          <w:spacing w:val="-4"/>
        </w:rPr>
        <w:t>pl</w:t>
      </w:r>
      <w:r>
        <w:rPr>
          <w:color w:val="3B3B3B"/>
          <w:spacing w:val="-5"/>
        </w:rPr>
        <w:t>an</w:t>
      </w:r>
      <w:r>
        <w:rPr>
          <w:color w:val="3B3B3B"/>
          <w:spacing w:val="16"/>
        </w:rPr>
        <w:t xml:space="preserve"> </w:t>
      </w:r>
      <w:r>
        <w:rPr>
          <w:color w:val="3B3B3B"/>
        </w:rPr>
        <w:t>will</w:t>
      </w:r>
      <w:r>
        <w:rPr>
          <w:color w:val="3B3B3B"/>
          <w:spacing w:val="11"/>
        </w:rPr>
        <w:t xml:space="preserve"> </w:t>
      </w:r>
      <w:r>
        <w:rPr>
          <w:color w:val="3B3B3B"/>
        </w:rPr>
        <w:t>form</w:t>
      </w:r>
      <w:r>
        <w:rPr>
          <w:color w:val="3B3B3B"/>
          <w:spacing w:val="23"/>
        </w:rPr>
        <w:t xml:space="preserve"> </w:t>
      </w:r>
      <w:r>
        <w:rPr>
          <w:color w:val="3B3B3B"/>
        </w:rPr>
        <w:t>part</w:t>
      </w:r>
      <w:r>
        <w:rPr>
          <w:color w:val="3B3B3B"/>
          <w:spacing w:val="6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4"/>
        </w:rPr>
        <w:t xml:space="preserve"> </w:t>
      </w:r>
      <w:r>
        <w:rPr>
          <w:color w:val="3B3B3B"/>
          <w:spacing w:val="-1"/>
        </w:rPr>
        <w:t>thi</w:t>
      </w:r>
      <w:r>
        <w:rPr>
          <w:color w:val="3B3B3B"/>
          <w:spacing w:val="-2"/>
        </w:rPr>
        <w:t>s</w:t>
      </w:r>
      <w:r>
        <w:rPr>
          <w:color w:val="3B3B3B"/>
          <w:spacing w:val="23"/>
        </w:rPr>
        <w:t xml:space="preserve"> </w:t>
      </w:r>
      <w:r>
        <w:rPr>
          <w:color w:val="3B3B3B"/>
          <w:spacing w:val="1"/>
        </w:rPr>
        <w:t>permit</w:t>
      </w:r>
      <w:r>
        <w:rPr>
          <w:color w:val="626262"/>
          <w:spacing w:val="1"/>
        </w:rPr>
        <w:t>.</w:t>
      </w:r>
    </w:p>
    <w:p w14:paraId="13EDDCC0" w14:textId="77777777" w:rsidR="00A5052B" w:rsidRDefault="00A5052B">
      <w:pPr>
        <w:spacing w:before="5"/>
        <w:rPr>
          <w:rFonts w:ascii="Arial" w:eastAsia="Arial" w:hAnsi="Arial" w:cs="Arial"/>
          <w:sz w:val="21"/>
          <w:szCs w:val="21"/>
        </w:rPr>
      </w:pPr>
    </w:p>
    <w:p w14:paraId="13EDDCC1" w14:textId="77777777" w:rsidR="00A5052B" w:rsidRDefault="00A72E41">
      <w:pPr>
        <w:pStyle w:val="BodyText"/>
        <w:ind w:left="537" w:firstLine="0"/>
      </w:pPr>
      <w:r>
        <w:rPr>
          <w:color w:val="3B3B3B"/>
        </w:rPr>
        <w:t>The</w:t>
      </w:r>
      <w:r>
        <w:rPr>
          <w:color w:val="3B3B3B"/>
          <w:spacing w:val="1"/>
        </w:rPr>
        <w:t xml:space="preserve"> </w:t>
      </w:r>
      <w:r>
        <w:rPr>
          <w:color w:val="3B3B3B"/>
          <w:spacing w:val="-2"/>
        </w:rPr>
        <w:t>Envi</w:t>
      </w:r>
      <w:r>
        <w:rPr>
          <w:color w:val="3B3B3B"/>
          <w:spacing w:val="-1"/>
        </w:rPr>
        <w:t>ronmental</w:t>
      </w:r>
      <w:r>
        <w:rPr>
          <w:color w:val="3B3B3B"/>
          <w:spacing w:val="1"/>
        </w:rPr>
        <w:t xml:space="preserve"> </w:t>
      </w:r>
      <w:r>
        <w:rPr>
          <w:color w:val="3B3B3B"/>
        </w:rPr>
        <w:t xml:space="preserve">Management </w:t>
      </w:r>
      <w:r>
        <w:rPr>
          <w:color w:val="3B3B3B"/>
          <w:spacing w:val="-4"/>
        </w:rPr>
        <w:t>Plan</w:t>
      </w:r>
      <w:r>
        <w:rPr>
          <w:color w:val="3B3B3B"/>
          <w:spacing w:val="-7"/>
        </w:rPr>
        <w:t xml:space="preserve"> </w:t>
      </w:r>
      <w:r>
        <w:rPr>
          <w:color w:val="3B3B3B"/>
        </w:rPr>
        <w:t>must:</w:t>
      </w:r>
    </w:p>
    <w:p w14:paraId="13EDDCC2" w14:textId="77777777" w:rsidR="00A5052B" w:rsidRDefault="00A5052B">
      <w:pPr>
        <w:spacing w:before="9"/>
        <w:rPr>
          <w:rFonts w:ascii="Arial" w:eastAsia="Arial" w:hAnsi="Arial" w:cs="Arial"/>
          <w:sz w:val="26"/>
          <w:szCs w:val="26"/>
        </w:rPr>
      </w:pPr>
    </w:p>
    <w:p w14:paraId="13EDDCC3" w14:textId="77777777" w:rsidR="00A5052B" w:rsidRDefault="00A72E41">
      <w:pPr>
        <w:pStyle w:val="BodyText"/>
        <w:numPr>
          <w:ilvl w:val="1"/>
          <w:numId w:val="14"/>
        </w:numPr>
        <w:tabs>
          <w:tab w:val="left" w:pos="895"/>
        </w:tabs>
        <w:spacing w:line="321" w:lineRule="auto"/>
        <w:ind w:left="894" w:right="392" w:hanging="357"/>
      </w:pPr>
      <w:r>
        <w:rPr>
          <w:color w:val="3B3B3B"/>
        </w:rPr>
        <w:t>des</w:t>
      </w:r>
      <w:r>
        <w:rPr>
          <w:color w:val="626262"/>
        </w:rPr>
        <w:t>cri</w:t>
      </w:r>
      <w:r>
        <w:rPr>
          <w:color w:val="3B3B3B"/>
        </w:rPr>
        <w:t xml:space="preserve">be </w:t>
      </w:r>
      <w:r>
        <w:rPr>
          <w:color w:val="3B3B3B"/>
          <w:spacing w:val="44"/>
        </w:rPr>
        <w:t xml:space="preserve"> </w:t>
      </w:r>
      <w:r>
        <w:rPr>
          <w:color w:val="3B3B3B"/>
        </w:rPr>
        <w:t xml:space="preserve">measures   to </w:t>
      </w:r>
      <w:r>
        <w:rPr>
          <w:color w:val="3B3B3B"/>
          <w:spacing w:val="55"/>
        </w:rPr>
        <w:t xml:space="preserve"> </w:t>
      </w:r>
      <w:r>
        <w:rPr>
          <w:color w:val="4B4B4B"/>
          <w:spacing w:val="-1"/>
        </w:rPr>
        <w:t>minimi</w:t>
      </w:r>
      <w:r>
        <w:rPr>
          <w:color w:val="4B4B4B"/>
          <w:spacing w:val="-2"/>
        </w:rPr>
        <w:t>se</w:t>
      </w:r>
      <w:r>
        <w:rPr>
          <w:color w:val="4B4B4B"/>
        </w:rPr>
        <w:t xml:space="preserve"> </w:t>
      </w:r>
      <w:r>
        <w:rPr>
          <w:color w:val="4B4B4B"/>
          <w:spacing w:val="54"/>
        </w:rPr>
        <w:t xml:space="preserve"> </w:t>
      </w:r>
      <w:r>
        <w:rPr>
          <w:color w:val="3B3B3B"/>
        </w:rPr>
        <w:t xml:space="preserve">the   amenity   and </w:t>
      </w:r>
      <w:r>
        <w:rPr>
          <w:color w:val="3B3B3B"/>
          <w:spacing w:val="46"/>
        </w:rPr>
        <w:t xml:space="preserve"> </w:t>
      </w:r>
      <w:r>
        <w:rPr>
          <w:color w:val="4B4B4B"/>
        </w:rPr>
        <w:t xml:space="preserve">environmental  </w:t>
      </w:r>
      <w:r>
        <w:rPr>
          <w:color w:val="4B4B4B"/>
          <w:spacing w:val="20"/>
        </w:rPr>
        <w:t xml:space="preserve"> </w:t>
      </w:r>
      <w:r>
        <w:rPr>
          <w:color w:val="3B3B3B"/>
        </w:rPr>
        <w:t xml:space="preserve">impacts </w:t>
      </w:r>
      <w:r>
        <w:rPr>
          <w:color w:val="3B3B3B"/>
          <w:spacing w:val="38"/>
        </w:rPr>
        <w:t xml:space="preserve"> </w:t>
      </w:r>
      <w:r>
        <w:rPr>
          <w:color w:val="4B4B4B"/>
        </w:rPr>
        <w:t xml:space="preserve">of </w:t>
      </w:r>
      <w:r>
        <w:rPr>
          <w:color w:val="4B4B4B"/>
          <w:spacing w:val="5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26"/>
          <w:w w:val="102"/>
        </w:rPr>
        <w:t xml:space="preserve"> </w:t>
      </w:r>
      <w:r>
        <w:rPr>
          <w:color w:val="4B4B4B"/>
        </w:rPr>
        <w:t>construction</w:t>
      </w:r>
      <w:r>
        <w:rPr>
          <w:color w:val="4B4B4B"/>
          <w:spacing w:val="2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13"/>
        </w:rPr>
        <w:t xml:space="preserve"> </w:t>
      </w:r>
      <w:r>
        <w:rPr>
          <w:color w:val="3B3B3B"/>
        </w:rPr>
        <w:t>decommissioning</w:t>
      </w:r>
      <w:r>
        <w:rPr>
          <w:color w:val="3B3B3B"/>
          <w:spacing w:val="-13"/>
        </w:rPr>
        <w:t xml:space="preserve"> </w:t>
      </w:r>
      <w:r>
        <w:rPr>
          <w:color w:val="4B4B4B"/>
        </w:rPr>
        <w:t>of</w:t>
      </w:r>
      <w:r>
        <w:rPr>
          <w:color w:val="4B4B4B"/>
          <w:spacing w:val="3"/>
        </w:rPr>
        <w:t xml:space="preserve"> </w:t>
      </w:r>
      <w:r>
        <w:rPr>
          <w:color w:val="4B4B4B"/>
        </w:rPr>
        <w:t>the</w:t>
      </w:r>
      <w:r>
        <w:rPr>
          <w:color w:val="4B4B4B"/>
          <w:spacing w:val="7"/>
        </w:rPr>
        <w:t xml:space="preserve"> </w:t>
      </w:r>
      <w:r>
        <w:rPr>
          <w:color w:val="3B3B3B"/>
        </w:rPr>
        <w:t>facility</w:t>
      </w:r>
    </w:p>
    <w:p w14:paraId="13EDDCC4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C5" w14:textId="77777777" w:rsidR="00A5052B" w:rsidRDefault="00A72E41">
      <w:pPr>
        <w:pStyle w:val="BodyText"/>
        <w:numPr>
          <w:ilvl w:val="1"/>
          <w:numId w:val="14"/>
        </w:numPr>
        <w:tabs>
          <w:tab w:val="left" w:pos="909"/>
        </w:tabs>
        <w:spacing w:line="314" w:lineRule="auto"/>
        <w:ind w:left="908" w:right="401" w:hanging="357"/>
      </w:pPr>
      <w:r>
        <w:rPr>
          <w:color w:val="3B3B3B"/>
          <w:w w:val="105"/>
        </w:rPr>
        <w:t>be</w:t>
      </w:r>
      <w:r>
        <w:rPr>
          <w:color w:val="3B3B3B"/>
          <w:spacing w:val="-29"/>
          <w:w w:val="105"/>
        </w:rPr>
        <w:t xml:space="preserve"> </w:t>
      </w:r>
      <w:r>
        <w:rPr>
          <w:color w:val="4B4B4B"/>
          <w:w w:val="105"/>
        </w:rPr>
        <w:t>generally</w:t>
      </w:r>
      <w:r>
        <w:rPr>
          <w:color w:val="4B4B4B"/>
          <w:spacing w:val="-21"/>
          <w:w w:val="105"/>
        </w:rPr>
        <w:t xml:space="preserve"> </w:t>
      </w:r>
      <w:r>
        <w:rPr>
          <w:color w:val="3B3B3B"/>
          <w:spacing w:val="-9"/>
          <w:w w:val="105"/>
        </w:rPr>
        <w:t>i</w:t>
      </w:r>
      <w:r>
        <w:rPr>
          <w:color w:val="3B3B3B"/>
          <w:spacing w:val="-17"/>
          <w:w w:val="105"/>
        </w:rPr>
        <w:t>n</w:t>
      </w:r>
      <w:r>
        <w:rPr>
          <w:color w:val="3B3B3B"/>
          <w:spacing w:val="-34"/>
          <w:w w:val="105"/>
        </w:rPr>
        <w:t xml:space="preserve"> </w:t>
      </w:r>
      <w:r>
        <w:rPr>
          <w:color w:val="4B4B4B"/>
          <w:w w:val="105"/>
        </w:rPr>
        <w:t>accordance</w:t>
      </w:r>
      <w:r>
        <w:rPr>
          <w:color w:val="4B4B4B"/>
          <w:spacing w:val="-21"/>
          <w:w w:val="105"/>
        </w:rPr>
        <w:t xml:space="preserve"> </w:t>
      </w:r>
      <w:r>
        <w:rPr>
          <w:color w:val="3B3B3B"/>
          <w:w w:val="105"/>
        </w:rPr>
        <w:t>with</w:t>
      </w:r>
      <w:r>
        <w:rPr>
          <w:color w:val="3B3B3B"/>
          <w:spacing w:val="-24"/>
          <w:w w:val="105"/>
        </w:rPr>
        <w:t xml:space="preserve"> </w:t>
      </w:r>
      <w:r>
        <w:rPr>
          <w:color w:val="3B3B3B"/>
          <w:w w:val="105"/>
        </w:rPr>
        <w:t>Chapter</w:t>
      </w:r>
      <w:r>
        <w:rPr>
          <w:color w:val="3B3B3B"/>
          <w:spacing w:val="-18"/>
          <w:w w:val="105"/>
        </w:rPr>
        <w:t xml:space="preserve"> </w:t>
      </w:r>
      <w:r>
        <w:rPr>
          <w:color w:val="3B3B3B"/>
          <w:w w:val="105"/>
          <w:sz w:val="19"/>
        </w:rPr>
        <w:t>23</w:t>
      </w:r>
      <w:r>
        <w:rPr>
          <w:color w:val="3B3B3B"/>
          <w:spacing w:val="-26"/>
          <w:w w:val="105"/>
          <w:sz w:val="19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33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23"/>
          <w:w w:val="105"/>
        </w:rPr>
        <w:t xml:space="preserve"> </w:t>
      </w:r>
      <w:r>
        <w:rPr>
          <w:color w:val="3B3B3B"/>
          <w:spacing w:val="-2"/>
          <w:w w:val="105"/>
        </w:rPr>
        <w:t>Golden</w:t>
      </w:r>
      <w:r>
        <w:rPr>
          <w:color w:val="3B3B3B"/>
          <w:spacing w:val="-24"/>
          <w:w w:val="105"/>
        </w:rPr>
        <w:t xml:space="preserve"> </w:t>
      </w:r>
      <w:r>
        <w:rPr>
          <w:color w:val="3B3B3B"/>
          <w:spacing w:val="-4"/>
          <w:w w:val="105"/>
        </w:rPr>
        <w:t>Pl</w:t>
      </w:r>
      <w:r>
        <w:rPr>
          <w:color w:val="3B3B3B"/>
          <w:spacing w:val="-3"/>
          <w:w w:val="105"/>
        </w:rPr>
        <w:t>ai</w:t>
      </w:r>
      <w:r>
        <w:rPr>
          <w:color w:val="3B3B3B"/>
          <w:spacing w:val="-4"/>
          <w:w w:val="105"/>
        </w:rPr>
        <w:t>ns</w:t>
      </w:r>
      <w:r>
        <w:rPr>
          <w:color w:val="3B3B3B"/>
          <w:spacing w:val="-29"/>
          <w:w w:val="105"/>
        </w:rPr>
        <w:t xml:space="preserve"> </w:t>
      </w:r>
      <w:r>
        <w:rPr>
          <w:color w:val="3B3B3B"/>
          <w:w w:val="105"/>
        </w:rPr>
        <w:t>Wind</w:t>
      </w:r>
      <w:r>
        <w:rPr>
          <w:color w:val="3B3B3B"/>
          <w:spacing w:val="-21"/>
          <w:w w:val="105"/>
        </w:rPr>
        <w:t xml:space="preserve"> </w:t>
      </w:r>
      <w:r>
        <w:rPr>
          <w:color w:val="3B3B3B"/>
          <w:w w:val="105"/>
        </w:rPr>
        <w:t>Farm</w:t>
      </w:r>
      <w:r>
        <w:rPr>
          <w:color w:val="3B3B3B"/>
          <w:spacing w:val="-20"/>
          <w:w w:val="105"/>
        </w:rPr>
        <w:t xml:space="preserve"> </w:t>
      </w:r>
      <w:r>
        <w:rPr>
          <w:color w:val="3B3B3B"/>
          <w:spacing w:val="-2"/>
          <w:w w:val="105"/>
        </w:rPr>
        <w:t>Environment</w:t>
      </w:r>
      <w:r>
        <w:rPr>
          <w:color w:val="3B3B3B"/>
          <w:spacing w:val="21"/>
          <w:w w:val="101"/>
        </w:rPr>
        <w:t xml:space="preserve"> </w:t>
      </w:r>
      <w:r>
        <w:rPr>
          <w:color w:val="3B3B3B"/>
          <w:w w:val="95"/>
        </w:rPr>
        <w:t>Effects</w:t>
      </w:r>
      <w:r>
        <w:rPr>
          <w:color w:val="3B3B3B"/>
          <w:spacing w:val="26"/>
          <w:w w:val="95"/>
        </w:rPr>
        <w:t xml:space="preserve"> </w:t>
      </w:r>
      <w:r>
        <w:rPr>
          <w:color w:val="3B3B3B"/>
          <w:w w:val="95"/>
        </w:rPr>
        <w:t>Statement</w:t>
      </w:r>
    </w:p>
    <w:p w14:paraId="13EDDCC6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CC7" w14:textId="77777777" w:rsidR="00A5052B" w:rsidRDefault="00A72E41">
      <w:pPr>
        <w:pStyle w:val="BodyText"/>
        <w:numPr>
          <w:ilvl w:val="1"/>
          <w:numId w:val="14"/>
        </w:numPr>
        <w:tabs>
          <w:tab w:val="left" w:pos="909"/>
        </w:tabs>
        <w:spacing w:line="314" w:lineRule="auto"/>
        <w:ind w:left="894" w:right="401" w:hanging="350"/>
      </w:pPr>
      <w:r>
        <w:rPr>
          <w:color w:val="3B3B3B"/>
          <w:w w:val="105"/>
        </w:rPr>
        <w:t>be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spacing w:val="-10"/>
          <w:w w:val="105"/>
        </w:rPr>
        <w:t>i</w:t>
      </w:r>
      <w:r>
        <w:rPr>
          <w:color w:val="3B3B3B"/>
          <w:spacing w:val="-15"/>
          <w:w w:val="105"/>
        </w:rPr>
        <w:t>n</w:t>
      </w:r>
      <w:r>
        <w:rPr>
          <w:color w:val="3B3B3B"/>
          <w:spacing w:val="-10"/>
          <w:w w:val="105"/>
        </w:rPr>
        <w:t xml:space="preserve"> </w:t>
      </w:r>
      <w:r>
        <w:rPr>
          <w:color w:val="4B4B4B"/>
          <w:w w:val="105"/>
        </w:rPr>
        <w:t>accordance</w:t>
      </w:r>
      <w:r>
        <w:rPr>
          <w:color w:val="4B4B4B"/>
          <w:spacing w:val="10"/>
          <w:w w:val="105"/>
        </w:rPr>
        <w:t xml:space="preserve"> </w:t>
      </w:r>
      <w:r>
        <w:rPr>
          <w:color w:val="3B3B3B"/>
          <w:spacing w:val="-1"/>
          <w:w w:val="105"/>
        </w:rPr>
        <w:t>with</w:t>
      </w:r>
      <w:r>
        <w:rPr>
          <w:color w:val="3B3B3B"/>
          <w:spacing w:val="-3"/>
          <w:w w:val="105"/>
        </w:rPr>
        <w:t xml:space="preserve"> </w:t>
      </w:r>
      <w:r>
        <w:rPr>
          <w:color w:val="4B4B4B"/>
          <w:w w:val="105"/>
        </w:rPr>
        <w:t>all</w:t>
      </w:r>
      <w:r>
        <w:rPr>
          <w:color w:val="4B4B4B"/>
          <w:spacing w:val="1"/>
          <w:w w:val="105"/>
        </w:rPr>
        <w:t xml:space="preserve"> </w:t>
      </w:r>
      <w:r>
        <w:rPr>
          <w:color w:val="3B3B3B"/>
          <w:spacing w:val="-2"/>
          <w:w w:val="105"/>
        </w:rPr>
        <w:t>rel</w:t>
      </w:r>
      <w:r>
        <w:rPr>
          <w:color w:val="3B3B3B"/>
          <w:spacing w:val="-3"/>
          <w:w w:val="105"/>
        </w:rPr>
        <w:t>evant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Environment</w:t>
      </w:r>
      <w:r>
        <w:rPr>
          <w:color w:val="3B3B3B"/>
          <w:spacing w:val="10"/>
          <w:w w:val="105"/>
        </w:rPr>
        <w:t xml:space="preserve"> </w:t>
      </w:r>
      <w:r>
        <w:rPr>
          <w:color w:val="3B3B3B"/>
          <w:spacing w:val="-2"/>
          <w:w w:val="105"/>
        </w:rPr>
        <w:t>Protecti</w:t>
      </w:r>
      <w:r>
        <w:rPr>
          <w:color w:val="3B3B3B"/>
          <w:spacing w:val="-1"/>
          <w:w w:val="105"/>
        </w:rPr>
        <w:t>on</w:t>
      </w:r>
      <w:r>
        <w:rPr>
          <w:color w:val="3B3B3B"/>
          <w:spacing w:val="-3"/>
          <w:w w:val="105"/>
        </w:rPr>
        <w:t xml:space="preserve"> </w:t>
      </w:r>
      <w:r>
        <w:rPr>
          <w:color w:val="3B3B3B"/>
          <w:w w:val="105"/>
        </w:rPr>
        <w:t>Authority</w:t>
      </w:r>
      <w:r>
        <w:rPr>
          <w:color w:val="3B3B3B"/>
          <w:spacing w:val="22"/>
          <w:w w:val="105"/>
        </w:rPr>
        <w:t xml:space="preserve"> </w:t>
      </w:r>
      <w:r>
        <w:rPr>
          <w:color w:val="3B3B3B"/>
          <w:w w:val="105"/>
        </w:rPr>
        <w:t>requirements</w:t>
      </w:r>
      <w:r>
        <w:rPr>
          <w:color w:val="3B3B3B"/>
          <w:spacing w:val="-1"/>
          <w:w w:val="105"/>
        </w:rPr>
        <w:t xml:space="preserve"> </w:t>
      </w:r>
      <w:r>
        <w:rPr>
          <w:color w:val="4B4B4B"/>
          <w:w w:val="105"/>
        </w:rPr>
        <w:t>and</w:t>
      </w:r>
      <w:r>
        <w:rPr>
          <w:color w:val="4B4B4B"/>
          <w:spacing w:val="21"/>
          <w:w w:val="99"/>
        </w:rPr>
        <w:t xml:space="preserve"> </w:t>
      </w:r>
      <w:r>
        <w:rPr>
          <w:color w:val="4B4B4B"/>
          <w:spacing w:val="-2"/>
          <w:w w:val="105"/>
        </w:rPr>
        <w:t>guidelines</w:t>
      </w:r>
    </w:p>
    <w:p w14:paraId="13EDDCC8" w14:textId="77777777" w:rsidR="00A5052B" w:rsidRDefault="00A5052B">
      <w:pPr>
        <w:spacing w:line="314" w:lineRule="auto"/>
        <w:sectPr w:rsidR="00A5052B">
          <w:pgSz w:w="11910" w:h="16830"/>
          <w:pgMar w:top="1140" w:right="1020" w:bottom="860" w:left="1620" w:header="0" w:footer="663" w:gutter="0"/>
          <w:cols w:space="720"/>
        </w:sectPr>
      </w:pPr>
    </w:p>
    <w:p w14:paraId="13EDDCC9" w14:textId="77777777" w:rsidR="00A5052B" w:rsidRDefault="00A72E41">
      <w:pPr>
        <w:pStyle w:val="BodyText"/>
        <w:numPr>
          <w:ilvl w:val="1"/>
          <w:numId w:val="14"/>
        </w:numPr>
        <w:tabs>
          <w:tab w:val="left" w:pos="844"/>
        </w:tabs>
        <w:spacing w:before="45" w:line="321" w:lineRule="auto"/>
        <w:ind w:left="836" w:right="480" w:hanging="357"/>
        <w:jc w:val="both"/>
      </w:pPr>
      <w:r>
        <w:rPr>
          <w:color w:val="2D2D2D"/>
          <w:spacing w:val="-1"/>
        </w:rPr>
        <w:lastRenderedPageBreak/>
        <w:t>provide</w:t>
      </w:r>
      <w:r>
        <w:rPr>
          <w:color w:val="2D2D2D"/>
          <w:spacing w:val="55"/>
        </w:rPr>
        <w:t xml:space="preserve"> </w:t>
      </w:r>
      <w:r>
        <w:rPr>
          <w:color w:val="2D2D2D"/>
        </w:rPr>
        <w:t>for,</w:t>
      </w:r>
      <w:r>
        <w:rPr>
          <w:color w:val="2D2D2D"/>
          <w:spacing w:val="1"/>
        </w:rPr>
        <w:t xml:space="preserve"> </w:t>
      </w:r>
      <w:r>
        <w:rPr>
          <w:color w:val="2D2D2D"/>
          <w:spacing w:val="-4"/>
        </w:rPr>
        <w:t>prior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49"/>
        </w:rPr>
        <w:t xml:space="preserve"> </w:t>
      </w:r>
      <w:r>
        <w:rPr>
          <w:color w:val="2D2D2D"/>
        </w:rPr>
        <w:t>commencement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of  the</w:t>
      </w:r>
      <w:r>
        <w:rPr>
          <w:color w:val="2D2D2D"/>
          <w:spacing w:val="3"/>
        </w:rPr>
        <w:t xml:space="preserve"> </w:t>
      </w:r>
      <w:r>
        <w:rPr>
          <w:color w:val="2D2D2D"/>
          <w:spacing w:val="-2"/>
        </w:rPr>
        <w:t>rel</w:t>
      </w:r>
      <w:r>
        <w:rPr>
          <w:color w:val="2D2D2D"/>
          <w:spacing w:val="-3"/>
        </w:rPr>
        <w:t>evant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construction</w:t>
      </w:r>
      <w:r>
        <w:rPr>
          <w:color w:val="2D2D2D"/>
          <w:spacing w:val="38"/>
        </w:rPr>
        <w:t xml:space="preserve"> </w:t>
      </w:r>
      <w:r>
        <w:rPr>
          <w:color w:val="2D2D2D"/>
          <w:spacing w:val="-1"/>
        </w:rPr>
        <w:t>activiti</w:t>
      </w:r>
      <w:r>
        <w:rPr>
          <w:color w:val="2D2D2D"/>
          <w:spacing w:val="-2"/>
        </w:rPr>
        <w:t>es,</w:t>
      </w:r>
      <w:r>
        <w:rPr>
          <w:color w:val="2D2D2D"/>
          <w:spacing w:val="46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52"/>
        </w:rPr>
        <w:t xml:space="preserve"> </w:t>
      </w:r>
      <w:r>
        <w:rPr>
          <w:color w:val="2D2D2D"/>
        </w:rPr>
        <w:t>clear</w:t>
      </w:r>
      <w:r>
        <w:rPr>
          <w:color w:val="2D2D2D"/>
          <w:spacing w:val="35"/>
          <w:w w:val="98"/>
        </w:rPr>
        <w:t xml:space="preserve"> </w:t>
      </w:r>
      <w:r>
        <w:rPr>
          <w:color w:val="2D2D2D"/>
          <w:spacing w:val="1"/>
        </w:rPr>
        <w:t>demarcati</w:t>
      </w:r>
      <w:r>
        <w:rPr>
          <w:color w:val="2D2D2D"/>
        </w:rPr>
        <w:t>on</w:t>
      </w:r>
      <w:r>
        <w:rPr>
          <w:color w:val="2D2D2D"/>
          <w:spacing w:val="-16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ground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any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areas</w:t>
      </w:r>
      <w:r>
        <w:rPr>
          <w:color w:val="2D2D2D"/>
          <w:spacing w:val="-2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avoided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not</w:t>
      </w:r>
      <w:r>
        <w:rPr>
          <w:color w:val="2D2D2D"/>
          <w:spacing w:val="-6"/>
        </w:rPr>
        <w:t xml:space="preserve"> </w:t>
      </w:r>
      <w:r>
        <w:rPr>
          <w:color w:val="2D2D2D"/>
          <w:spacing w:val="-1"/>
        </w:rPr>
        <w:t>disturbed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-1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advice</w:t>
      </w:r>
      <w:r>
        <w:rPr>
          <w:color w:val="2D2D2D"/>
          <w:spacing w:val="9"/>
        </w:rPr>
        <w:t xml:space="preserve"> </w:t>
      </w:r>
      <w:r>
        <w:rPr>
          <w:color w:val="424242"/>
        </w:rPr>
        <w:t>of</w:t>
      </w:r>
      <w:r>
        <w:rPr>
          <w:color w:val="424242"/>
          <w:spacing w:val="28"/>
          <w:w w:val="104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-2"/>
        </w:rPr>
        <w:t xml:space="preserve"> </w:t>
      </w:r>
      <w:r>
        <w:rPr>
          <w:color w:val="2D2D2D"/>
        </w:rPr>
        <w:t>suitably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qualified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ecologist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cultural</w:t>
      </w:r>
      <w:r>
        <w:rPr>
          <w:color w:val="2D2D2D"/>
          <w:spacing w:val="-2"/>
        </w:rPr>
        <w:t xml:space="preserve"> heri</w:t>
      </w:r>
      <w:r>
        <w:rPr>
          <w:color w:val="2D2D2D"/>
          <w:spacing w:val="-3"/>
        </w:rPr>
        <w:t>tage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advisor</w:t>
      </w:r>
    </w:p>
    <w:p w14:paraId="13EDDCCA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CB" w14:textId="77777777" w:rsidR="00A5052B" w:rsidRDefault="00A72E41">
      <w:pPr>
        <w:pStyle w:val="BodyText"/>
        <w:numPr>
          <w:ilvl w:val="1"/>
          <w:numId w:val="14"/>
        </w:numPr>
        <w:tabs>
          <w:tab w:val="left" w:pos="836"/>
        </w:tabs>
        <w:ind w:left="836" w:hanging="357"/>
      </w:pPr>
      <w:r>
        <w:rPr>
          <w:color w:val="1D1D1D"/>
        </w:rPr>
        <w:t>meet</w:t>
      </w:r>
      <w:r>
        <w:rPr>
          <w:color w:val="1D1D1D"/>
          <w:spacing w:val="13"/>
        </w:rPr>
        <w:t xml:space="preserve"> </w:t>
      </w:r>
      <w:r>
        <w:rPr>
          <w:color w:val="1D1D1D"/>
        </w:rPr>
        <w:t>the</w:t>
      </w:r>
      <w:r>
        <w:rPr>
          <w:color w:val="1D1D1D"/>
          <w:spacing w:val="14"/>
        </w:rPr>
        <w:t xml:space="preserve"> </w:t>
      </w:r>
      <w:r>
        <w:rPr>
          <w:color w:val="2D2D2D"/>
        </w:rPr>
        <w:t>requirements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3"/>
        </w:rPr>
        <w:t xml:space="preserve"> </w:t>
      </w:r>
      <w:r>
        <w:rPr>
          <w:color w:val="2D2D2D"/>
          <w:spacing w:val="-2"/>
        </w:rPr>
        <w:t>conditi</w:t>
      </w:r>
      <w:r>
        <w:rPr>
          <w:color w:val="2D2D2D"/>
          <w:spacing w:val="-3"/>
        </w:rPr>
        <w:t>ons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46</w:t>
      </w:r>
      <w:r>
        <w:rPr>
          <w:color w:val="2D2D2D"/>
          <w:spacing w:val="5"/>
        </w:rPr>
        <w:t xml:space="preserve"> </w:t>
      </w:r>
      <w:r>
        <w:rPr>
          <w:color w:val="1D1D1D"/>
        </w:rPr>
        <w:t>to</w:t>
      </w:r>
      <w:r>
        <w:rPr>
          <w:color w:val="1D1D1D"/>
          <w:spacing w:val="14"/>
        </w:rPr>
        <w:t xml:space="preserve"> </w:t>
      </w:r>
      <w:r>
        <w:rPr>
          <w:color w:val="2D2D2D"/>
        </w:rPr>
        <w:t>52</w:t>
      </w:r>
      <w:r>
        <w:rPr>
          <w:color w:val="2D2D2D"/>
          <w:spacing w:val="5"/>
        </w:rPr>
        <w:t xml:space="preserve"> </w:t>
      </w:r>
      <w:r>
        <w:rPr>
          <w:color w:val="2D2D2D"/>
          <w:spacing w:val="-2"/>
        </w:rPr>
        <w:t>below</w:t>
      </w:r>
    </w:p>
    <w:p w14:paraId="13EDDCCC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CCD" w14:textId="77777777" w:rsidR="00A5052B" w:rsidRDefault="00A72E41">
      <w:pPr>
        <w:pStyle w:val="BodyText"/>
        <w:ind w:left="471" w:firstLine="0"/>
      </w:pPr>
      <w:r>
        <w:rPr>
          <w:color w:val="2D2D2D"/>
        </w:rPr>
        <w:t>The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Environmental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2"/>
        </w:rPr>
        <w:t xml:space="preserve"> </w:t>
      </w:r>
      <w:r>
        <w:rPr>
          <w:color w:val="1D1D1D"/>
          <w:spacing w:val="-4"/>
        </w:rPr>
        <w:t>Pl</w:t>
      </w:r>
      <w:r>
        <w:rPr>
          <w:color w:val="1D1D1D"/>
          <w:spacing w:val="-3"/>
        </w:rPr>
        <w:t>an</w:t>
      </w:r>
      <w:r>
        <w:rPr>
          <w:color w:val="1D1D1D"/>
          <w:spacing w:val="-9"/>
        </w:rPr>
        <w:t xml:space="preserve"> </w:t>
      </w:r>
      <w:r>
        <w:rPr>
          <w:color w:val="2D2D2D"/>
        </w:rPr>
        <w:t>may</w:t>
      </w:r>
      <w:r>
        <w:rPr>
          <w:color w:val="2D2D2D"/>
          <w:spacing w:val="-7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14"/>
        </w:rPr>
        <w:t xml:space="preserve"> </w:t>
      </w:r>
      <w:r>
        <w:rPr>
          <w:color w:val="2D2D2D"/>
        </w:rPr>
        <w:t>prepared</w:t>
      </w:r>
      <w:r>
        <w:rPr>
          <w:color w:val="2D2D2D"/>
          <w:spacing w:val="-8"/>
        </w:rPr>
        <w:t xml:space="preserve"> </w:t>
      </w:r>
      <w:r>
        <w:rPr>
          <w:color w:val="2D2D2D"/>
          <w:spacing w:val="-9"/>
        </w:rPr>
        <w:t>i</w:t>
      </w:r>
      <w:r>
        <w:rPr>
          <w:color w:val="2D2D2D"/>
          <w:spacing w:val="-16"/>
        </w:rPr>
        <w:t>n</w:t>
      </w:r>
      <w:r>
        <w:rPr>
          <w:color w:val="2D2D2D"/>
          <w:spacing w:val="-25"/>
        </w:rPr>
        <w:t xml:space="preserve"> </w:t>
      </w:r>
      <w:r>
        <w:rPr>
          <w:color w:val="2D2D2D"/>
        </w:rPr>
        <w:t>sections</w:t>
      </w:r>
      <w:r>
        <w:rPr>
          <w:color w:val="2D2D2D"/>
          <w:spacing w:val="-14"/>
        </w:rPr>
        <w:t xml:space="preserve"> </w:t>
      </w:r>
      <w:r>
        <w:rPr>
          <w:color w:val="424242"/>
        </w:rPr>
        <w:t>or</w:t>
      </w:r>
      <w:r>
        <w:rPr>
          <w:color w:val="424242"/>
          <w:spacing w:val="-8"/>
        </w:rPr>
        <w:t xml:space="preserve"> </w:t>
      </w:r>
      <w:r>
        <w:rPr>
          <w:color w:val="2D2D2D"/>
        </w:rPr>
        <w:t>stages.</w:t>
      </w:r>
    </w:p>
    <w:p w14:paraId="13EDDCCE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CCF" w14:textId="77777777" w:rsidR="00A5052B" w:rsidRDefault="00A72E41">
      <w:pPr>
        <w:pStyle w:val="BodyText"/>
        <w:numPr>
          <w:ilvl w:val="0"/>
          <w:numId w:val="13"/>
        </w:numPr>
        <w:tabs>
          <w:tab w:val="left" w:pos="465"/>
        </w:tabs>
        <w:spacing w:line="318" w:lineRule="auto"/>
        <w:ind w:right="482" w:hanging="365"/>
        <w:jc w:val="both"/>
      </w:pPr>
      <w:r>
        <w:rPr>
          <w:color w:val="1D1D1D"/>
        </w:rPr>
        <w:t>The</w:t>
      </w:r>
      <w:r>
        <w:rPr>
          <w:color w:val="1D1D1D"/>
          <w:spacing w:val="18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Env</w:t>
      </w:r>
      <w:r>
        <w:rPr>
          <w:color w:val="2D2D2D"/>
          <w:spacing w:val="1"/>
        </w:rPr>
        <w:t>i</w:t>
      </w:r>
      <w:r>
        <w:rPr>
          <w:color w:val="2D2D2D"/>
        </w:rPr>
        <w:t>ronmental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29"/>
        </w:rPr>
        <w:t xml:space="preserve"> </w:t>
      </w:r>
      <w:r>
        <w:rPr>
          <w:color w:val="1D1D1D"/>
        </w:rPr>
        <w:t>P</w:t>
      </w:r>
      <w:r>
        <w:rPr>
          <w:color w:val="1D1D1D"/>
          <w:spacing w:val="-12"/>
        </w:rPr>
        <w:t>l</w:t>
      </w:r>
      <w:r>
        <w:rPr>
          <w:color w:val="1D1D1D"/>
        </w:rPr>
        <w:t>an</w:t>
      </w:r>
      <w:r>
        <w:rPr>
          <w:color w:val="1D1D1D"/>
          <w:spacing w:val="29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21"/>
        </w:rPr>
        <w:t xml:space="preserve"> </w:t>
      </w:r>
      <w:r>
        <w:rPr>
          <w:color w:val="2D2D2D"/>
          <w:spacing w:val="-19"/>
        </w:rPr>
        <w:t>i</w:t>
      </w:r>
      <w:r>
        <w:rPr>
          <w:color w:val="2D2D2D"/>
        </w:rPr>
        <w:t>mp</w:t>
      </w:r>
      <w:r>
        <w:rPr>
          <w:color w:val="2D2D2D"/>
          <w:spacing w:val="-10"/>
        </w:rPr>
        <w:t>l</w:t>
      </w:r>
      <w:r>
        <w:rPr>
          <w:color w:val="2D2D2D"/>
        </w:rPr>
        <w:t>emented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5"/>
        </w:rPr>
        <w:t xml:space="preserve"> </w:t>
      </w:r>
      <w:r>
        <w:rPr>
          <w:color w:val="424242"/>
        </w:rPr>
        <w:t>satisfact</w:t>
      </w:r>
      <w:r>
        <w:rPr>
          <w:color w:val="424242"/>
          <w:spacing w:val="-3"/>
        </w:rPr>
        <w:t>i</w:t>
      </w:r>
      <w:r>
        <w:rPr>
          <w:color w:val="424242"/>
        </w:rPr>
        <w:t>on</w:t>
      </w:r>
      <w:r>
        <w:rPr>
          <w:color w:val="424242"/>
          <w:spacing w:val="7"/>
        </w:rPr>
        <w:t xml:space="preserve"> </w:t>
      </w:r>
      <w:r>
        <w:rPr>
          <w:color w:val="2D2D2D"/>
        </w:rPr>
        <w:t>of</w:t>
      </w:r>
      <w:r>
        <w:rPr>
          <w:color w:val="2D2D2D"/>
          <w:w w:val="108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4"/>
        </w:rPr>
        <w:t xml:space="preserve"> </w:t>
      </w:r>
      <w:r>
        <w:rPr>
          <w:color w:val="2D2D2D"/>
          <w:spacing w:val="-3"/>
        </w:rPr>
        <w:t>responsi</w:t>
      </w:r>
      <w:r>
        <w:rPr>
          <w:color w:val="2D2D2D"/>
          <w:spacing w:val="-2"/>
        </w:rPr>
        <w:t>ble</w:t>
      </w:r>
      <w:r>
        <w:rPr>
          <w:color w:val="2D2D2D"/>
          <w:spacing w:val="49"/>
        </w:rPr>
        <w:t xml:space="preserve"> </w:t>
      </w:r>
      <w:r>
        <w:rPr>
          <w:color w:val="2D2D2D"/>
          <w:spacing w:val="-1"/>
        </w:rPr>
        <w:t>authority.</w:t>
      </w:r>
      <w:r>
        <w:rPr>
          <w:color w:val="2D2D2D"/>
          <w:spacing w:val="5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endorsed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Environmental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26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3"/>
        </w:rPr>
        <w:t>an</w:t>
      </w:r>
      <w:r>
        <w:rPr>
          <w:color w:val="2D2D2D"/>
          <w:spacing w:val="53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not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43"/>
          <w:w w:val="97"/>
        </w:rPr>
        <w:t xml:space="preserve"> </w:t>
      </w:r>
      <w:r>
        <w:rPr>
          <w:color w:val="2D2D2D"/>
          <w:spacing w:val="-2"/>
        </w:rPr>
        <w:t>altered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32"/>
        </w:rPr>
        <w:t xml:space="preserve"> </w:t>
      </w:r>
      <w:r>
        <w:rPr>
          <w:color w:val="2D2D2D"/>
          <w:spacing w:val="-2"/>
        </w:rPr>
        <w:t>modified</w:t>
      </w:r>
      <w:r>
        <w:rPr>
          <w:color w:val="2D2D2D"/>
          <w:spacing w:val="30"/>
        </w:rPr>
        <w:t xml:space="preserve"> </w:t>
      </w:r>
      <w:r>
        <w:rPr>
          <w:color w:val="2D2D2D"/>
          <w:spacing w:val="-1"/>
        </w:rPr>
        <w:t>without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written</w:t>
      </w:r>
      <w:r>
        <w:rPr>
          <w:color w:val="2D2D2D"/>
          <w:spacing w:val="17"/>
        </w:rPr>
        <w:t xml:space="preserve"> </w:t>
      </w:r>
      <w:r>
        <w:rPr>
          <w:color w:val="424242"/>
        </w:rPr>
        <w:t>consent</w:t>
      </w:r>
      <w:r>
        <w:rPr>
          <w:color w:val="424242"/>
          <w:spacing w:val="22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responsible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authority</w:t>
      </w:r>
      <w:r>
        <w:rPr>
          <w:color w:val="595959"/>
        </w:rPr>
        <w:t>.</w:t>
      </w:r>
    </w:p>
    <w:p w14:paraId="13EDDCD0" w14:textId="77777777" w:rsidR="00A5052B" w:rsidRDefault="00A5052B">
      <w:pPr>
        <w:spacing w:before="10"/>
        <w:rPr>
          <w:rFonts w:ascii="Arial" w:eastAsia="Arial" w:hAnsi="Arial" w:cs="Arial"/>
          <w:sz w:val="21"/>
          <w:szCs w:val="21"/>
        </w:rPr>
      </w:pPr>
    </w:p>
    <w:p w14:paraId="13EDDCD1" w14:textId="77777777" w:rsidR="00A5052B" w:rsidRDefault="00A72E41">
      <w:pPr>
        <w:ind w:left="122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D2D2D"/>
          <w:sz w:val="19"/>
        </w:rPr>
        <w:t>Flora,</w:t>
      </w:r>
      <w:r>
        <w:rPr>
          <w:rFonts w:ascii="Arial"/>
          <w:b/>
          <w:color w:val="2D2D2D"/>
          <w:spacing w:val="-16"/>
          <w:sz w:val="19"/>
        </w:rPr>
        <w:t xml:space="preserve"> </w:t>
      </w:r>
      <w:r>
        <w:rPr>
          <w:rFonts w:ascii="Arial"/>
          <w:b/>
          <w:color w:val="1D1D1D"/>
          <w:sz w:val="19"/>
        </w:rPr>
        <w:t>fauna</w:t>
      </w:r>
      <w:r>
        <w:rPr>
          <w:rFonts w:ascii="Arial"/>
          <w:b/>
          <w:color w:val="1D1D1D"/>
          <w:spacing w:val="2"/>
          <w:sz w:val="19"/>
        </w:rPr>
        <w:t xml:space="preserve"> </w:t>
      </w:r>
      <w:r>
        <w:rPr>
          <w:rFonts w:ascii="Arial"/>
          <w:b/>
          <w:color w:val="1D1D1D"/>
          <w:sz w:val="19"/>
        </w:rPr>
        <w:t>and</w:t>
      </w:r>
      <w:r>
        <w:rPr>
          <w:rFonts w:ascii="Arial"/>
          <w:b/>
          <w:color w:val="1D1D1D"/>
          <w:spacing w:val="5"/>
          <w:sz w:val="19"/>
        </w:rPr>
        <w:t xml:space="preserve"> </w:t>
      </w:r>
      <w:r>
        <w:rPr>
          <w:rFonts w:ascii="Arial"/>
          <w:b/>
          <w:color w:val="2D2D2D"/>
          <w:sz w:val="19"/>
        </w:rPr>
        <w:t>native</w:t>
      </w:r>
      <w:r>
        <w:rPr>
          <w:rFonts w:ascii="Arial"/>
          <w:b/>
          <w:color w:val="2D2D2D"/>
          <w:spacing w:val="-14"/>
          <w:sz w:val="19"/>
        </w:rPr>
        <w:t xml:space="preserve"> </w:t>
      </w:r>
      <w:r>
        <w:rPr>
          <w:rFonts w:ascii="Arial"/>
          <w:b/>
          <w:color w:val="1D1D1D"/>
          <w:sz w:val="19"/>
        </w:rPr>
        <w:t>vegetation</w:t>
      </w:r>
      <w:r>
        <w:rPr>
          <w:rFonts w:ascii="Arial"/>
          <w:b/>
          <w:color w:val="1D1D1D"/>
          <w:spacing w:val="-7"/>
          <w:sz w:val="19"/>
        </w:rPr>
        <w:t xml:space="preserve"> </w:t>
      </w:r>
      <w:r>
        <w:rPr>
          <w:rFonts w:ascii="Arial"/>
          <w:b/>
          <w:color w:val="2D2D2D"/>
          <w:sz w:val="19"/>
        </w:rPr>
        <w:t>impacts</w:t>
      </w:r>
    </w:p>
    <w:p w14:paraId="13EDDCD2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CD3" w14:textId="77777777" w:rsidR="00A5052B" w:rsidRDefault="00A72E41">
      <w:pPr>
        <w:spacing w:before="119"/>
        <w:ind w:left="122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i/>
          <w:color w:val="2D2D2D"/>
          <w:sz w:val="19"/>
        </w:rPr>
        <w:t>Flora</w:t>
      </w:r>
      <w:r>
        <w:rPr>
          <w:rFonts w:ascii="Arial"/>
          <w:b/>
          <w:i/>
          <w:color w:val="2D2D2D"/>
          <w:spacing w:val="-7"/>
          <w:sz w:val="19"/>
        </w:rPr>
        <w:t xml:space="preserve"> </w:t>
      </w:r>
      <w:r>
        <w:rPr>
          <w:rFonts w:ascii="Arial"/>
          <w:b/>
          <w:i/>
          <w:color w:val="1D1D1D"/>
          <w:sz w:val="19"/>
        </w:rPr>
        <w:t>and</w:t>
      </w:r>
      <w:r>
        <w:rPr>
          <w:rFonts w:ascii="Arial"/>
          <w:b/>
          <w:i/>
          <w:color w:val="1D1D1D"/>
          <w:spacing w:val="6"/>
          <w:sz w:val="19"/>
        </w:rPr>
        <w:t xml:space="preserve"> </w:t>
      </w:r>
      <w:r>
        <w:rPr>
          <w:rFonts w:ascii="Arial"/>
          <w:b/>
          <w:i/>
          <w:color w:val="2D2D2D"/>
          <w:sz w:val="19"/>
        </w:rPr>
        <w:t>Fauna</w:t>
      </w:r>
      <w:r>
        <w:rPr>
          <w:rFonts w:ascii="Arial"/>
          <w:b/>
          <w:i/>
          <w:color w:val="2D2D2D"/>
          <w:spacing w:val="-4"/>
          <w:sz w:val="19"/>
        </w:rPr>
        <w:t xml:space="preserve"> </w:t>
      </w:r>
      <w:r>
        <w:rPr>
          <w:rFonts w:ascii="Arial"/>
          <w:b/>
          <w:i/>
          <w:color w:val="1D1D1D"/>
          <w:sz w:val="19"/>
        </w:rPr>
        <w:t>Management</w:t>
      </w:r>
      <w:r>
        <w:rPr>
          <w:rFonts w:ascii="Arial"/>
          <w:b/>
          <w:i/>
          <w:color w:val="1D1D1D"/>
          <w:spacing w:val="15"/>
          <w:sz w:val="19"/>
        </w:rPr>
        <w:t xml:space="preserve"> </w:t>
      </w:r>
      <w:r>
        <w:rPr>
          <w:rFonts w:ascii="Arial"/>
          <w:b/>
          <w:i/>
          <w:color w:val="2D2D2D"/>
          <w:sz w:val="19"/>
        </w:rPr>
        <w:t>Plan</w:t>
      </w:r>
    </w:p>
    <w:p w14:paraId="13EDDCD4" w14:textId="77777777" w:rsidR="00A5052B" w:rsidRDefault="00A5052B">
      <w:pPr>
        <w:rPr>
          <w:rFonts w:ascii="Arial" w:eastAsia="Arial" w:hAnsi="Arial" w:cs="Arial"/>
          <w:b/>
          <w:bCs/>
          <w:i/>
          <w:sz w:val="18"/>
          <w:szCs w:val="18"/>
        </w:rPr>
      </w:pPr>
    </w:p>
    <w:p w14:paraId="13EDDCD5" w14:textId="77777777" w:rsidR="00A5052B" w:rsidRDefault="00A72E41">
      <w:pPr>
        <w:pStyle w:val="BodyText"/>
        <w:numPr>
          <w:ilvl w:val="0"/>
          <w:numId w:val="13"/>
        </w:numPr>
        <w:tabs>
          <w:tab w:val="left" w:pos="465"/>
        </w:tabs>
        <w:spacing w:before="110" w:line="321" w:lineRule="auto"/>
        <w:ind w:right="478" w:hanging="372"/>
        <w:jc w:val="both"/>
      </w:pPr>
      <w:r>
        <w:rPr>
          <w:color w:val="2D2D2D"/>
        </w:rPr>
        <w:t>The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Environmental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43"/>
        </w:rPr>
        <w:t xml:space="preserve"> </w:t>
      </w:r>
      <w:r>
        <w:rPr>
          <w:color w:val="2D2D2D"/>
          <w:spacing w:val="-4"/>
        </w:rPr>
        <w:t>Plan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include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Flora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Fauna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43"/>
        </w:rPr>
        <w:t xml:space="preserve"> </w:t>
      </w:r>
      <w:r>
        <w:rPr>
          <w:color w:val="2D2D2D"/>
          <w:spacing w:val="-6"/>
        </w:rPr>
        <w:t>Plan</w:t>
      </w:r>
      <w:r>
        <w:rPr>
          <w:color w:val="2D2D2D"/>
          <w:spacing w:val="25"/>
          <w:w w:val="97"/>
        </w:rPr>
        <w:t xml:space="preserve"> </w:t>
      </w:r>
      <w:r>
        <w:rPr>
          <w:color w:val="2D2D2D"/>
        </w:rPr>
        <w:t>prepared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in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consultat</w:t>
      </w:r>
      <w:r>
        <w:rPr>
          <w:color w:val="2D2D2D"/>
          <w:spacing w:val="8"/>
        </w:rPr>
        <w:t>i</w:t>
      </w:r>
      <w:r>
        <w:rPr>
          <w:color w:val="2D2D2D"/>
        </w:rPr>
        <w:t>on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w</w:t>
      </w:r>
      <w:r>
        <w:rPr>
          <w:color w:val="2D2D2D"/>
          <w:spacing w:val="-4"/>
        </w:rPr>
        <w:t>i</w:t>
      </w:r>
      <w:r>
        <w:rPr>
          <w:color w:val="2D2D2D"/>
        </w:rPr>
        <w:t>th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DELWP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Env</w:t>
      </w:r>
      <w:r>
        <w:rPr>
          <w:color w:val="2D2D2D"/>
          <w:spacing w:val="-7"/>
        </w:rPr>
        <w:t>i</w:t>
      </w:r>
      <w:r>
        <w:rPr>
          <w:color w:val="2D2D2D"/>
        </w:rPr>
        <w:t>ronment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Portfo</w:t>
      </w:r>
      <w:r>
        <w:rPr>
          <w:color w:val="2D2D2D"/>
          <w:spacing w:val="-11"/>
        </w:rPr>
        <w:t>l</w:t>
      </w:r>
      <w:r>
        <w:rPr>
          <w:color w:val="2D2D2D"/>
          <w:spacing w:val="-26"/>
        </w:rPr>
        <w:t>i</w:t>
      </w:r>
      <w:r>
        <w:rPr>
          <w:color w:val="2D2D2D"/>
        </w:rPr>
        <w:t>o.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Once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endorsed,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5"/>
        </w:rPr>
        <w:t xml:space="preserve"> </w:t>
      </w:r>
      <w:r>
        <w:rPr>
          <w:color w:val="1D1D1D"/>
          <w:spacing w:val="-6"/>
        </w:rPr>
        <w:t>F</w:t>
      </w:r>
      <w:r>
        <w:rPr>
          <w:color w:val="424242"/>
          <w:spacing w:val="-19"/>
        </w:rPr>
        <w:t>l</w:t>
      </w:r>
      <w:r>
        <w:rPr>
          <w:color w:val="424242"/>
        </w:rPr>
        <w:t>ora</w:t>
      </w:r>
      <w:r>
        <w:rPr>
          <w:color w:val="424242"/>
          <w:spacing w:val="25"/>
        </w:rPr>
        <w:t xml:space="preserve"> </w:t>
      </w:r>
      <w:r>
        <w:rPr>
          <w:color w:val="2D2D2D"/>
        </w:rPr>
        <w:t>and</w:t>
      </w:r>
      <w:r>
        <w:rPr>
          <w:color w:val="2D2D2D"/>
          <w:w w:val="96"/>
        </w:rPr>
        <w:t xml:space="preserve"> </w:t>
      </w:r>
      <w:r>
        <w:rPr>
          <w:color w:val="2D2D2D"/>
        </w:rPr>
        <w:t>Fauna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P</w:t>
      </w:r>
      <w:r>
        <w:rPr>
          <w:color w:val="2D2D2D"/>
          <w:spacing w:val="-11"/>
        </w:rPr>
        <w:t>l</w:t>
      </w:r>
      <w:r>
        <w:rPr>
          <w:color w:val="2D2D2D"/>
        </w:rPr>
        <w:t>an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12"/>
        </w:rPr>
        <w:t xml:space="preserve"> </w:t>
      </w:r>
      <w:r>
        <w:rPr>
          <w:color w:val="1D1D1D"/>
        </w:rPr>
        <w:t>be</w:t>
      </w:r>
      <w:r>
        <w:rPr>
          <w:color w:val="1D1D1D"/>
          <w:spacing w:val="1"/>
        </w:rPr>
        <w:t xml:space="preserve"> </w:t>
      </w:r>
      <w:r>
        <w:rPr>
          <w:color w:val="2D2D2D"/>
        </w:rPr>
        <w:t>made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pub</w:t>
      </w:r>
      <w:r>
        <w:rPr>
          <w:color w:val="2D2D2D"/>
          <w:spacing w:val="-8"/>
        </w:rPr>
        <w:t>l</w:t>
      </w:r>
      <w:r>
        <w:rPr>
          <w:color w:val="2D2D2D"/>
          <w:spacing w:val="-19"/>
        </w:rPr>
        <w:t>i</w:t>
      </w:r>
      <w:r>
        <w:rPr>
          <w:color w:val="2D2D2D"/>
        </w:rPr>
        <w:t>cly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availab</w:t>
      </w:r>
      <w:r>
        <w:rPr>
          <w:color w:val="2D2D2D"/>
          <w:spacing w:val="6"/>
        </w:rPr>
        <w:t>l</w:t>
      </w:r>
      <w:r>
        <w:rPr>
          <w:color w:val="2D2D2D"/>
        </w:rPr>
        <w:t>e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on the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project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websit</w:t>
      </w:r>
      <w:r>
        <w:rPr>
          <w:color w:val="2D2D2D"/>
          <w:spacing w:val="14"/>
        </w:rPr>
        <w:t>e</w:t>
      </w:r>
      <w:r>
        <w:rPr>
          <w:color w:val="595959"/>
          <w:spacing w:val="1"/>
        </w:rPr>
        <w:t>,</w:t>
      </w:r>
      <w:r>
        <w:rPr>
          <w:color w:val="2D2D2D"/>
        </w:rPr>
        <w:t>and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rema</w:t>
      </w:r>
      <w:r>
        <w:rPr>
          <w:color w:val="2D2D2D"/>
          <w:spacing w:val="-6"/>
        </w:rPr>
        <w:t>i</w:t>
      </w:r>
      <w:r>
        <w:rPr>
          <w:color w:val="2D2D2D"/>
        </w:rPr>
        <w:t>n</w:t>
      </w:r>
      <w:r>
        <w:rPr>
          <w:color w:val="2D2D2D"/>
          <w:w w:val="108"/>
        </w:rPr>
        <w:t xml:space="preserve"> </w:t>
      </w:r>
      <w:r>
        <w:rPr>
          <w:color w:val="2D2D2D"/>
        </w:rPr>
        <w:t>publicly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ava</w:t>
      </w:r>
      <w:r>
        <w:rPr>
          <w:color w:val="2D2D2D"/>
          <w:spacing w:val="1"/>
        </w:rPr>
        <w:t>i</w:t>
      </w:r>
      <w:r>
        <w:rPr>
          <w:color w:val="2D2D2D"/>
          <w:spacing w:val="-19"/>
        </w:rPr>
        <w:t>l</w:t>
      </w:r>
      <w:r>
        <w:rPr>
          <w:color w:val="2D2D2D"/>
        </w:rPr>
        <w:t>ab</w:t>
      </w:r>
      <w:r>
        <w:rPr>
          <w:color w:val="2D2D2D"/>
          <w:spacing w:val="-4"/>
        </w:rPr>
        <w:t>l</w:t>
      </w:r>
      <w:r>
        <w:rPr>
          <w:color w:val="2D2D2D"/>
        </w:rPr>
        <w:t>e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for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9"/>
        </w:rPr>
        <w:t xml:space="preserve"> </w:t>
      </w:r>
      <w:r>
        <w:rPr>
          <w:color w:val="2D2D2D"/>
          <w:spacing w:val="-21"/>
        </w:rPr>
        <w:t>l</w:t>
      </w:r>
      <w:r>
        <w:rPr>
          <w:color w:val="2D2D2D"/>
          <w:spacing w:val="-26"/>
        </w:rPr>
        <w:t>i</w:t>
      </w:r>
      <w:r>
        <w:rPr>
          <w:color w:val="2D2D2D"/>
        </w:rPr>
        <w:t>fe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project.</w:t>
      </w:r>
    </w:p>
    <w:p w14:paraId="13EDDCD6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D7" w14:textId="77777777" w:rsidR="00A5052B" w:rsidRDefault="00A72E41">
      <w:pPr>
        <w:pStyle w:val="BodyText"/>
        <w:numPr>
          <w:ilvl w:val="0"/>
          <w:numId w:val="13"/>
        </w:numPr>
        <w:tabs>
          <w:tab w:val="left" w:pos="465"/>
        </w:tabs>
        <w:spacing w:line="319" w:lineRule="auto"/>
        <w:ind w:left="464" w:right="497" w:hanging="357"/>
        <w:jc w:val="both"/>
      </w:pPr>
      <w:r>
        <w:rPr>
          <w:color w:val="2D2D2D"/>
        </w:rPr>
        <w:t>The</w:t>
      </w:r>
      <w:r>
        <w:rPr>
          <w:color w:val="2D2D2D"/>
          <w:spacing w:val="19"/>
        </w:rPr>
        <w:t xml:space="preserve"> </w:t>
      </w:r>
      <w:r>
        <w:rPr>
          <w:color w:val="1D1D1D"/>
        </w:rPr>
        <w:t>F</w:t>
      </w:r>
      <w:r>
        <w:rPr>
          <w:color w:val="1D1D1D"/>
          <w:spacing w:val="-12"/>
        </w:rPr>
        <w:t>l</w:t>
      </w:r>
      <w:r>
        <w:rPr>
          <w:color w:val="1D1D1D"/>
        </w:rPr>
        <w:t>ora</w:t>
      </w:r>
      <w:r>
        <w:rPr>
          <w:color w:val="1D1D1D"/>
          <w:spacing w:val="3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Fauna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Mana</w:t>
      </w:r>
      <w:r>
        <w:rPr>
          <w:color w:val="2D2D2D"/>
          <w:spacing w:val="-18"/>
        </w:rPr>
        <w:t>g</w:t>
      </w:r>
      <w:r>
        <w:rPr>
          <w:color w:val="2D2D2D"/>
        </w:rPr>
        <w:t>ement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P</w:t>
      </w:r>
      <w:r>
        <w:rPr>
          <w:color w:val="2D2D2D"/>
          <w:spacing w:val="-11"/>
        </w:rPr>
        <w:t>l</w:t>
      </w:r>
      <w:r>
        <w:rPr>
          <w:color w:val="2D2D2D"/>
        </w:rPr>
        <w:t>an</w:t>
      </w:r>
      <w:r>
        <w:rPr>
          <w:color w:val="2D2D2D"/>
          <w:spacing w:val="10"/>
        </w:rPr>
        <w:t xml:space="preserve"> </w:t>
      </w:r>
      <w:r>
        <w:rPr>
          <w:color w:val="1D1D1D"/>
        </w:rPr>
        <w:t>must</w:t>
      </w:r>
      <w:r>
        <w:rPr>
          <w:color w:val="1D1D1D"/>
          <w:spacing w:val="11"/>
        </w:rPr>
        <w:t xml:space="preserve"> </w:t>
      </w:r>
      <w:r>
        <w:rPr>
          <w:color w:val="2D2D2D"/>
          <w:spacing w:val="-19"/>
        </w:rPr>
        <w:t>i</w:t>
      </w:r>
      <w:r>
        <w:rPr>
          <w:color w:val="2D2D2D"/>
        </w:rPr>
        <w:t>nclude,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minimum,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b</w:t>
      </w:r>
      <w:r>
        <w:rPr>
          <w:color w:val="2D2D2D"/>
          <w:spacing w:val="-12"/>
        </w:rPr>
        <w:t>i</w:t>
      </w:r>
      <w:r>
        <w:rPr>
          <w:color w:val="2D2D2D"/>
        </w:rPr>
        <w:t>od</w:t>
      </w:r>
      <w:r>
        <w:rPr>
          <w:color w:val="2D2D2D"/>
          <w:spacing w:val="-9"/>
        </w:rPr>
        <w:t>i</w:t>
      </w:r>
      <w:r>
        <w:rPr>
          <w:color w:val="2D2D2D"/>
        </w:rPr>
        <w:t>versity</w:t>
      </w:r>
      <w:r>
        <w:rPr>
          <w:color w:val="2D2D2D"/>
          <w:w w:val="99"/>
        </w:rPr>
        <w:t xml:space="preserve"> </w:t>
      </w:r>
      <w:r>
        <w:rPr>
          <w:color w:val="2D2D2D"/>
          <w:spacing w:val="-3"/>
        </w:rPr>
        <w:t>manag</w:t>
      </w:r>
      <w:r>
        <w:rPr>
          <w:color w:val="2D2D2D"/>
          <w:spacing w:val="-2"/>
        </w:rPr>
        <w:t>ement</w:t>
      </w:r>
      <w:r>
        <w:rPr>
          <w:color w:val="2D2D2D"/>
          <w:spacing w:val="46"/>
        </w:rPr>
        <w:t xml:space="preserve"> </w:t>
      </w:r>
      <w:r>
        <w:rPr>
          <w:color w:val="2D2D2D"/>
        </w:rPr>
        <w:t>measures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outlined</w:t>
      </w:r>
      <w:r>
        <w:rPr>
          <w:color w:val="2D2D2D"/>
          <w:spacing w:val="33"/>
        </w:rPr>
        <w:t xml:space="preserve"> </w:t>
      </w:r>
      <w:r>
        <w:rPr>
          <w:color w:val="1D1D1D"/>
          <w:spacing w:val="-10"/>
        </w:rPr>
        <w:t>i</w:t>
      </w:r>
      <w:r>
        <w:rPr>
          <w:color w:val="1D1D1D"/>
          <w:spacing w:val="-13"/>
        </w:rPr>
        <w:t>n</w:t>
      </w:r>
      <w:r>
        <w:rPr>
          <w:color w:val="1D1D1D"/>
          <w:spacing w:val="9"/>
        </w:rPr>
        <w:t xml:space="preserve"> </w:t>
      </w:r>
      <w:r>
        <w:rPr>
          <w:color w:val="2D2D2D"/>
        </w:rPr>
        <w:t>Chapter</w:t>
      </w:r>
      <w:r>
        <w:rPr>
          <w:color w:val="2D2D2D"/>
          <w:spacing w:val="44"/>
        </w:rPr>
        <w:t xml:space="preserve"> </w:t>
      </w:r>
      <w:r>
        <w:rPr>
          <w:color w:val="2D2D2D"/>
          <w:spacing w:val="1"/>
        </w:rPr>
        <w:t>23.6.</w:t>
      </w:r>
      <w:r>
        <w:rPr>
          <w:color w:val="2D2D2D"/>
        </w:rPr>
        <w:t>1</w:t>
      </w:r>
      <w:r>
        <w:rPr>
          <w:color w:val="2D2D2D"/>
          <w:spacing w:val="-2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Environmental</w:t>
      </w:r>
      <w:r>
        <w:rPr>
          <w:color w:val="2D2D2D"/>
          <w:spacing w:val="42"/>
        </w:rPr>
        <w:t xml:space="preserve"> </w:t>
      </w:r>
      <w:r>
        <w:rPr>
          <w:color w:val="2D2D2D"/>
          <w:spacing w:val="-2"/>
        </w:rPr>
        <w:t>Management</w:t>
      </w:r>
      <w:r>
        <w:rPr>
          <w:color w:val="2D2D2D"/>
          <w:spacing w:val="27"/>
          <w:w w:val="101"/>
        </w:rPr>
        <w:t xml:space="preserve"> </w:t>
      </w:r>
      <w:r>
        <w:rPr>
          <w:color w:val="2D2D2D"/>
        </w:rPr>
        <w:t>Framework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9"/>
        </w:rPr>
        <w:t xml:space="preserve"> </w:t>
      </w:r>
      <w:r>
        <w:rPr>
          <w:color w:val="2D2D2D"/>
          <w:spacing w:val="-1"/>
        </w:rPr>
        <w:t>Golden</w:t>
      </w:r>
      <w:r>
        <w:rPr>
          <w:color w:val="2D2D2D"/>
          <w:spacing w:val="14"/>
        </w:rPr>
        <w:t xml:space="preserve"> </w:t>
      </w:r>
      <w:r>
        <w:rPr>
          <w:color w:val="2D2D2D"/>
          <w:spacing w:val="-3"/>
        </w:rPr>
        <w:t>Pl</w:t>
      </w:r>
      <w:r>
        <w:rPr>
          <w:color w:val="2D2D2D"/>
          <w:spacing w:val="-2"/>
        </w:rPr>
        <w:t>ai</w:t>
      </w:r>
      <w:r>
        <w:rPr>
          <w:color w:val="2D2D2D"/>
          <w:spacing w:val="-3"/>
        </w:rPr>
        <w:t>ns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Wi</w:t>
      </w:r>
      <w:r>
        <w:rPr>
          <w:color w:val="2D2D2D"/>
          <w:spacing w:val="1"/>
        </w:rPr>
        <w:t>nd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Farm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Environment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Effects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Statement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address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22"/>
          <w:w w:val="105"/>
        </w:rPr>
        <w:t xml:space="preserve"> </w:t>
      </w:r>
      <w:r>
        <w:rPr>
          <w:color w:val="2D2D2D"/>
        </w:rPr>
        <w:t>satisfy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8"/>
        </w:rPr>
        <w:t xml:space="preserve"> </w:t>
      </w:r>
      <w:r>
        <w:rPr>
          <w:color w:val="1D1D1D"/>
        </w:rPr>
        <w:t>following</w:t>
      </w:r>
      <w:r>
        <w:rPr>
          <w:color w:val="1D1D1D"/>
          <w:spacing w:val="12"/>
        </w:rPr>
        <w:t xml:space="preserve"> </w:t>
      </w:r>
      <w:r>
        <w:rPr>
          <w:color w:val="2D2D2D"/>
        </w:rPr>
        <w:t>requirements:</w:t>
      </w:r>
    </w:p>
    <w:p w14:paraId="13EDDCD8" w14:textId="77777777" w:rsidR="00A5052B" w:rsidRDefault="00A5052B">
      <w:pPr>
        <w:spacing w:before="4"/>
        <w:rPr>
          <w:rFonts w:ascii="Arial" w:eastAsia="Arial" w:hAnsi="Arial" w:cs="Arial"/>
          <w:sz w:val="20"/>
          <w:szCs w:val="20"/>
        </w:rPr>
      </w:pPr>
    </w:p>
    <w:p w14:paraId="13EDDCD9" w14:textId="77777777" w:rsidR="00A5052B" w:rsidRDefault="00A72E41">
      <w:pPr>
        <w:numPr>
          <w:ilvl w:val="1"/>
          <w:numId w:val="13"/>
        </w:numPr>
        <w:tabs>
          <w:tab w:val="left" w:pos="829"/>
        </w:tabs>
        <w:spacing w:line="321" w:lineRule="auto"/>
        <w:ind w:right="493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D1D1D"/>
          <w:sz w:val="20"/>
        </w:rPr>
        <w:t>pre</w:t>
      </w:r>
      <w:r>
        <w:rPr>
          <w:rFonts w:ascii="Arial"/>
          <w:color w:val="424242"/>
          <w:sz w:val="20"/>
        </w:rPr>
        <w:t>-co</w:t>
      </w:r>
      <w:r>
        <w:rPr>
          <w:rFonts w:ascii="Arial"/>
          <w:color w:val="1D1D1D"/>
          <w:sz w:val="20"/>
        </w:rPr>
        <w:t>nstruction</w:t>
      </w:r>
      <w:r>
        <w:rPr>
          <w:rFonts w:ascii="Arial"/>
          <w:color w:val="1D1D1D"/>
          <w:spacing w:val="2"/>
          <w:sz w:val="20"/>
        </w:rPr>
        <w:t xml:space="preserve"> </w:t>
      </w:r>
      <w:r>
        <w:rPr>
          <w:rFonts w:ascii="Arial"/>
          <w:color w:val="2D2D2D"/>
          <w:spacing w:val="-2"/>
          <w:sz w:val="20"/>
        </w:rPr>
        <w:t>targeted</w:t>
      </w:r>
      <w:r>
        <w:rPr>
          <w:rFonts w:ascii="Arial"/>
          <w:color w:val="2D2D2D"/>
          <w:spacing w:val="4"/>
          <w:sz w:val="20"/>
        </w:rPr>
        <w:t xml:space="preserve"> </w:t>
      </w:r>
      <w:r>
        <w:rPr>
          <w:rFonts w:ascii="Arial"/>
          <w:color w:val="2D2D2D"/>
          <w:sz w:val="20"/>
        </w:rPr>
        <w:t>flora</w:t>
      </w:r>
      <w:r>
        <w:rPr>
          <w:rFonts w:ascii="Arial"/>
          <w:color w:val="2D2D2D"/>
          <w:spacing w:val="24"/>
          <w:sz w:val="20"/>
        </w:rPr>
        <w:t xml:space="preserve"> </w:t>
      </w:r>
      <w:r>
        <w:rPr>
          <w:rFonts w:ascii="Arial"/>
          <w:color w:val="2D2D2D"/>
          <w:sz w:val="20"/>
        </w:rPr>
        <w:t>surveys</w:t>
      </w:r>
      <w:r>
        <w:rPr>
          <w:rFonts w:ascii="Arial"/>
          <w:color w:val="2D2D2D"/>
          <w:spacing w:val="23"/>
          <w:sz w:val="20"/>
        </w:rPr>
        <w:t xml:space="preserve"> </w:t>
      </w:r>
      <w:r>
        <w:rPr>
          <w:rFonts w:ascii="Arial"/>
          <w:color w:val="2D2D2D"/>
          <w:sz w:val="20"/>
        </w:rPr>
        <w:t>must</w:t>
      </w:r>
      <w:r>
        <w:rPr>
          <w:rFonts w:ascii="Arial"/>
          <w:color w:val="2D2D2D"/>
          <w:spacing w:val="16"/>
          <w:sz w:val="20"/>
        </w:rPr>
        <w:t xml:space="preserve"> </w:t>
      </w:r>
      <w:r>
        <w:rPr>
          <w:rFonts w:ascii="Arial"/>
          <w:color w:val="2D2D2D"/>
          <w:sz w:val="20"/>
        </w:rPr>
        <w:t>be</w:t>
      </w:r>
      <w:r>
        <w:rPr>
          <w:rFonts w:ascii="Arial"/>
          <w:color w:val="2D2D2D"/>
          <w:spacing w:val="12"/>
          <w:sz w:val="20"/>
        </w:rPr>
        <w:t xml:space="preserve"> </w:t>
      </w:r>
      <w:r>
        <w:rPr>
          <w:rFonts w:ascii="Arial"/>
          <w:color w:val="2D2D2D"/>
          <w:sz w:val="20"/>
        </w:rPr>
        <w:t>undertaken</w:t>
      </w:r>
      <w:r>
        <w:rPr>
          <w:rFonts w:ascii="Arial"/>
          <w:color w:val="2D2D2D"/>
          <w:spacing w:val="9"/>
          <w:sz w:val="20"/>
        </w:rPr>
        <w:t xml:space="preserve"> </w:t>
      </w:r>
      <w:r>
        <w:rPr>
          <w:rFonts w:ascii="Arial"/>
          <w:color w:val="2D2D2D"/>
          <w:sz w:val="20"/>
        </w:rPr>
        <w:t>for</w:t>
      </w:r>
      <w:r>
        <w:rPr>
          <w:rFonts w:ascii="Arial"/>
          <w:color w:val="2D2D2D"/>
          <w:spacing w:val="11"/>
          <w:sz w:val="20"/>
        </w:rPr>
        <w:t xml:space="preserve"> </w:t>
      </w:r>
      <w:r>
        <w:rPr>
          <w:rFonts w:ascii="Arial"/>
          <w:color w:val="2D2D2D"/>
          <w:spacing w:val="-1"/>
          <w:sz w:val="20"/>
        </w:rPr>
        <w:t>flora</w:t>
      </w:r>
      <w:r>
        <w:rPr>
          <w:rFonts w:ascii="Arial"/>
          <w:color w:val="2D2D2D"/>
          <w:spacing w:val="17"/>
          <w:sz w:val="20"/>
        </w:rPr>
        <w:t xml:space="preserve"> </w:t>
      </w:r>
      <w:r>
        <w:rPr>
          <w:rFonts w:ascii="Arial"/>
          <w:color w:val="2D2D2D"/>
          <w:sz w:val="20"/>
        </w:rPr>
        <w:t>species</w:t>
      </w:r>
      <w:r>
        <w:rPr>
          <w:rFonts w:ascii="Arial"/>
          <w:color w:val="2D2D2D"/>
          <w:spacing w:val="19"/>
          <w:sz w:val="20"/>
        </w:rPr>
        <w:t xml:space="preserve"> </w:t>
      </w:r>
      <w:r>
        <w:rPr>
          <w:rFonts w:ascii="Arial"/>
          <w:color w:val="2D2D2D"/>
          <w:spacing w:val="-7"/>
          <w:sz w:val="20"/>
        </w:rPr>
        <w:t>li</w:t>
      </w:r>
      <w:r>
        <w:rPr>
          <w:rFonts w:ascii="Arial"/>
          <w:color w:val="2D2D2D"/>
          <w:spacing w:val="-11"/>
          <w:sz w:val="20"/>
        </w:rPr>
        <w:t>sted</w:t>
      </w:r>
      <w:r>
        <w:rPr>
          <w:rFonts w:ascii="Arial"/>
          <w:color w:val="2D2D2D"/>
          <w:spacing w:val="14"/>
          <w:sz w:val="20"/>
        </w:rPr>
        <w:t xml:space="preserve"> </w:t>
      </w:r>
      <w:r>
        <w:rPr>
          <w:rFonts w:ascii="Arial"/>
          <w:color w:val="2D2D2D"/>
          <w:sz w:val="20"/>
        </w:rPr>
        <w:t>under</w:t>
      </w:r>
      <w:r>
        <w:rPr>
          <w:rFonts w:ascii="Arial"/>
          <w:color w:val="2D2D2D"/>
          <w:spacing w:val="35"/>
          <w:w w:val="101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25"/>
          <w:sz w:val="20"/>
        </w:rPr>
        <w:t xml:space="preserve"> </w:t>
      </w:r>
      <w:r>
        <w:rPr>
          <w:rFonts w:ascii="Arial"/>
          <w:i/>
          <w:color w:val="2D2D2D"/>
          <w:sz w:val="19"/>
        </w:rPr>
        <w:t>Flora</w:t>
      </w:r>
      <w:r>
        <w:rPr>
          <w:rFonts w:ascii="Arial"/>
          <w:i/>
          <w:color w:val="2D2D2D"/>
          <w:spacing w:val="19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and</w:t>
      </w:r>
      <w:r>
        <w:rPr>
          <w:rFonts w:ascii="Arial"/>
          <w:i/>
          <w:color w:val="2D2D2D"/>
          <w:spacing w:val="25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Fauna</w:t>
      </w:r>
      <w:r>
        <w:rPr>
          <w:rFonts w:ascii="Arial"/>
          <w:i/>
          <w:color w:val="2D2D2D"/>
          <w:spacing w:val="23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Guarantee</w:t>
      </w:r>
      <w:r>
        <w:rPr>
          <w:rFonts w:ascii="Arial"/>
          <w:i/>
          <w:color w:val="2D2D2D"/>
          <w:spacing w:val="12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Act</w:t>
      </w:r>
      <w:r>
        <w:rPr>
          <w:rFonts w:ascii="Arial"/>
          <w:i/>
          <w:color w:val="2D2D2D"/>
          <w:spacing w:val="31"/>
          <w:sz w:val="19"/>
        </w:rPr>
        <w:t xml:space="preserve"> </w:t>
      </w:r>
      <w:r>
        <w:rPr>
          <w:rFonts w:ascii="Arial"/>
          <w:i/>
          <w:color w:val="2D2D2D"/>
          <w:spacing w:val="-33"/>
          <w:sz w:val="19"/>
        </w:rPr>
        <w:t>1</w:t>
      </w:r>
      <w:r>
        <w:rPr>
          <w:rFonts w:ascii="Arial"/>
          <w:i/>
          <w:color w:val="2D2D2D"/>
          <w:sz w:val="19"/>
        </w:rPr>
        <w:t>9</w:t>
      </w:r>
      <w:r>
        <w:rPr>
          <w:rFonts w:ascii="Arial"/>
          <w:i/>
          <w:color w:val="2D2D2D"/>
          <w:spacing w:val="-16"/>
          <w:sz w:val="19"/>
        </w:rPr>
        <w:t>8</w:t>
      </w:r>
      <w:r>
        <w:rPr>
          <w:rFonts w:ascii="Arial"/>
          <w:i/>
          <w:color w:val="2D2D2D"/>
          <w:sz w:val="19"/>
        </w:rPr>
        <w:t>8</w:t>
      </w:r>
      <w:r>
        <w:rPr>
          <w:rFonts w:ascii="Arial"/>
          <w:i/>
          <w:color w:val="2D2D2D"/>
          <w:spacing w:val="1"/>
          <w:sz w:val="19"/>
        </w:rPr>
        <w:t xml:space="preserve"> </w:t>
      </w:r>
      <w:r>
        <w:rPr>
          <w:rFonts w:ascii="Arial"/>
          <w:color w:val="2D2D2D"/>
          <w:sz w:val="20"/>
        </w:rPr>
        <w:t>and</w:t>
      </w:r>
      <w:r>
        <w:rPr>
          <w:rFonts w:ascii="Arial"/>
          <w:color w:val="2D2D2D"/>
          <w:spacing w:val="16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24"/>
          <w:sz w:val="20"/>
        </w:rPr>
        <w:t xml:space="preserve"> </w:t>
      </w:r>
      <w:r>
        <w:rPr>
          <w:rFonts w:ascii="Arial"/>
          <w:i/>
          <w:color w:val="2D2D2D"/>
          <w:sz w:val="19"/>
        </w:rPr>
        <w:t>Environment</w:t>
      </w:r>
      <w:r>
        <w:rPr>
          <w:rFonts w:ascii="Arial"/>
          <w:i/>
          <w:color w:val="2D2D2D"/>
          <w:spacing w:val="34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Protection</w:t>
      </w:r>
      <w:r>
        <w:rPr>
          <w:rFonts w:ascii="Arial"/>
          <w:i/>
          <w:color w:val="2D2D2D"/>
          <w:spacing w:val="29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and</w:t>
      </w:r>
      <w:r>
        <w:rPr>
          <w:rFonts w:ascii="Arial"/>
          <w:i/>
          <w:color w:val="2D2D2D"/>
          <w:spacing w:val="26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Biodiversity</w:t>
      </w:r>
      <w:r>
        <w:rPr>
          <w:rFonts w:ascii="Arial"/>
          <w:i/>
          <w:color w:val="2D2D2D"/>
          <w:w w:val="101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Conservation</w:t>
      </w:r>
      <w:r>
        <w:rPr>
          <w:rFonts w:ascii="Arial"/>
          <w:i/>
          <w:color w:val="2D2D2D"/>
          <w:spacing w:val="14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Act</w:t>
      </w:r>
      <w:r>
        <w:rPr>
          <w:rFonts w:ascii="Arial"/>
          <w:i/>
          <w:color w:val="2D2D2D"/>
          <w:spacing w:val="26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1999</w:t>
      </w:r>
      <w:r>
        <w:rPr>
          <w:rFonts w:ascii="Arial"/>
          <w:i/>
          <w:color w:val="2D2D2D"/>
          <w:spacing w:val="-7"/>
          <w:sz w:val="19"/>
        </w:rPr>
        <w:t xml:space="preserve"> </w:t>
      </w:r>
      <w:r>
        <w:rPr>
          <w:rFonts w:ascii="Arial"/>
          <w:color w:val="2D2D2D"/>
          <w:sz w:val="20"/>
        </w:rPr>
        <w:t>(Cth),</w:t>
      </w:r>
      <w:r>
        <w:rPr>
          <w:rFonts w:ascii="Arial"/>
          <w:color w:val="2D2D2D"/>
          <w:spacing w:val="3"/>
          <w:sz w:val="20"/>
        </w:rPr>
        <w:t xml:space="preserve"> </w:t>
      </w:r>
      <w:r>
        <w:rPr>
          <w:rFonts w:ascii="Arial"/>
          <w:color w:val="2D2D2D"/>
          <w:sz w:val="20"/>
        </w:rPr>
        <w:t>to</w:t>
      </w:r>
      <w:r>
        <w:rPr>
          <w:rFonts w:ascii="Arial"/>
          <w:color w:val="2D2D2D"/>
          <w:spacing w:val="10"/>
          <w:sz w:val="20"/>
        </w:rPr>
        <w:t xml:space="preserve"> </w:t>
      </w:r>
      <w:r>
        <w:rPr>
          <w:rFonts w:ascii="Arial"/>
          <w:color w:val="2D2D2D"/>
          <w:sz w:val="20"/>
        </w:rPr>
        <w:t>ass</w:t>
      </w:r>
      <w:r>
        <w:rPr>
          <w:rFonts w:ascii="Arial"/>
          <w:color w:val="2D2D2D"/>
          <w:spacing w:val="1"/>
          <w:sz w:val="20"/>
        </w:rPr>
        <w:t>i</w:t>
      </w:r>
      <w:r>
        <w:rPr>
          <w:rFonts w:ascii="Arial"/>
          <w:color w:val="2D2D2D"/>
          <w:sz w:val="20"/>
        </w:rPr>
        <w:t>st</w:t>
      </w:r>
      <w:r>
        <w:rPr>
          <w:rFonts w:ascii="Arial"/>
          <w:color w:val="2D2D2D"/>
          <w:spacing w:val="13"/>
          <w:sz w:val="20"/>
        </w:rPr>
        <w:t xml:space="preserve"> </w:t>
      </w:r>
      <w:r>
        <w:rPr>
          <w:rFonts w:ascii="Arial"/>
          <w:color w:val="2D2D2D"/>
          <w:sz w:val="20"/>
        </w:rPr>
        <w:t>w</w:t>
      </w:r>
      <w:r>
        <w:rPr>
          <w:rFonts w:ascii="Arial"/>
          <w:color w:val="2D2D2D"/>
          <w:spacing w:val="-4"/>
          <w:sz w:val="20"/>
        </w:rPr>
        <w:t>i</w:t>
      </w:r>
      <w:r>
        <w:rPr>
          <w:rFonts w:ascii="Arial"/>
          <w:color w:val="2D2D2D"/>
          <w:sz w:val="20"/>
        </w:rPr>
        <w:t>th</w:t>
      </w:r>
      <w:r>
        <w:rPr>
          <w:rFonts w:ascii="Arial"/>
          <w:color w:val="2D2D2D"/>
          <w:spacing w:val="-1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20"/>
          <w:sz w:val="20"/>
        </w:rPr>
        <w:t xml:space="preserve"> </w:t>
      </w:r>
      <w:r>
        <w:rPr>
          <w:rFonts w:ascii="Arial"/>
          <w:color w:val="2D2D2D"/>
          <w:spacing w:val="-19"/>
          <w:sz w:val="20"/>
        </w:rPr>
        <w:t>l</w:t>
      </w:r>
      <w:r>
        <w:rPr>
          <w:rFonts w:ascii="Arial"/>
          <w:color w:val="2D2D2D"/>
          <w:sz w:val="20"/>
        </w:rPr>
        <w:t>ocat</w:t>
      </w:r>
      <w:r>
        <w:rPr>
          <w:rFonts w:ascii="Arial"/>
          <w:color w:val="2D2D2D"/>
          <w:spacing w:val="-7"/>
          <w:sz w:val="20"/>
        </w:rPr>
        <w:t>i</w:t>
      </w:r>
      <w:r>
        <w:rPr>
          <w:rFonts w:ascii="Arial"/>
          <w:color w:val="2D2D2D"/>
          <w:sz w:val="20"/>
        </w:rPr>
        <w:t>on</w:t>
      </w:r>
      <w:r>
        <w:rPr>
          <w:rFonts w:ascii="Arial"/>
          <w:color w:val="2D2D2D"/>
          <w:spacing w:val="7"/>
          <w:sz w:val="20"/>
        </w:rPr>
        <w:t xml:space="preserve"> </w:t>
      </w:r>
      <w:r>
        <w:rPr>
          <w:rFonts w:ascii="Arial"/>
          <w:color w:val="2D2D2D"/>
          <w:sz w:val="20"/>
        </w:rPr>
        <w:t>of</w:t>
      </w:r>
      <w:r>
        <w:rPr>
          <w:rFonts w:ascii="Arial"/>
          <w:color w:val="2D2D2D"/>
          <w:spacing w:val="-1"/>
          <w:sz w:val="20"/>
        </w:rPr>
        <w:t xml:space="preserve"> </w:t>
      </w:r>
      <w:r>
        <w:rPr>
          <w:rFonts w:ascii="Arial"/>
          <w:color w:val="2D2D2D"/>
          <w:sz w:val="20"/>
        </w:rPr>
        <w:t>transm</w:t>
      </w:r>
      <w:r>
        <w:rPr>
          <w:rFonts w:ascii="Arial"/>
          <w:color w:val="2D2D2D"/>
          <w:spacing w:val="9"/>
          <w:sz w:val="20"/>
        </w:rPr>
        <w:t>i</w:t>
      </w:r>
      <w:r>
        <w:rPr>
          <w:rFonts w:ascii="Arial"/>
          <w:color w:val="2D2D2D"/>
          <w:sz w:val="20"/>
        </w:rPr>
        <w:t>ss</w:t>
      </w:r>
      <w:r>
        <w:rPr>
          <w:rFonts w:ascii="Arial"/>
          <w:color w:val="2D2D2D"/>
          <w:spacing w:val="1"/>
          <w:sz w:val="20"/>
        </w:rPr>
        <w:t>i</w:t>
      </w:r>
      <w:r>
        <w:rPr>
          <w:rFonts w:ascii="Arial"/>
          <w:color w:val="2D2D2D"/>
          <w:sz w:val="20"/>
        </w:rPr>
        <w:t>on</w:t>
      </w:r>
      <w:r>
        <w:rPr>
          <w:rFonts w:ascii="Arial"/>
          <w:color w:val="2D2D2D"/>
          <w:spacing w:val="15"/>
          <w:sz w:val="20"/>
        </w:rPr>
        <w:t xml:space="preserve"> </w:t>
      </w:r>
      <w:r>
        <w:rPr>
          <w:rFonts w:ascii="Arial"/>
          <w:color w:val="424242"/>
          <w:spacing w:val="-19"/>
          <w:sz w:val="20"/>
        </w:rPr>
        <w:t>l</w:t>
      </w:r>
      <w:r>
        <w:rPr>
          <w:rFonts w:ascii="Arial"/>
          <w:color w:val="424242"/>
          <w:sz w:val="20"/>
        </w:rPr>
        <w:t>ine</w:t>
      </w:r>
      <w:r>
        <w:rPr>
          <w:rFonts w:ascii="Arial"/>
          <w:color w:val="424242"/>
          <w:spacing w:val="8"/>
          <w:sz w:val="20"/>
        </w:rPr>
        <w:t xml:space="preserve"> </w:t>
      </w:r>
      <w:r>
        <w:rPr>
          <w:rFonts w:ascii="Arial"/>
          <w:color w:val="2D2D2D"/>
          <w:sz w:val="20"/>
        </w:rPr>
        <w:t>po</w:t>
      </w:r>
      <w:r>
        <w:rPr>
          <w:rFonts w:ascii="Arial"/>
          <w:color w:val="2D2D2D"/>
          <w:spacing w:val="-9"/>
          <w:sz w:val="20"/>
        </w:rPr>
        <w:t>l</w:t>
      </w:r>
      <w:r>
        <w:rPr>
          <w:rFonts w:ascii="Arial"/>
          <w:color w:val="2D2D2D"/>
          <w:sz w:val="20"/>
        </w:rPr>
        <w:t>es to</w:t>
      </w:r>
      <w:r>
        <w:rPr>
          <w:rFonts w:ascii="Arial"/>
          <w:color w:val="2D2D2D"/>
          <w:spacing w:val="18"/>
          <w:sz w:val="20"/>
        </w:rPr>
        <w:t xml:space="preserve"> </w:t>
      </w:r>
      <w:r>
        <w:rPr>
          <w:rFonts w:ascii="Arial"/>
          <w:color w:val="2D2D2D"/>
          <w:sz w:val="20"/>
        </w:rPr>
        <w:t>avo</w:t>
      </w:r>
      <w:r>
        <w:rPr>
          <w:rFonts w:ascii="Arial"/>
          <w:color w:val="2D2D2D"/>
          <w:spacing w:val="1"/>
          <w:sz w:val="20"/>
        </w:rPr>
        <w:t>i</w:t>
      </w:r>
      <w:r>
        <w:rPr>
          <w:rFonts w:ascii="Arial"/>
          <w:color w:val="2D2D2D"/>
          <w:sz w:val="20"/>
        </w:rPr>
        <w:t>d</w:t>
      </w:r>
      <w:r>
        <w:rPr>
          <w:rFonts w:ascii="Arial"/>
          <w:color w:val="2D2D2D"/>
          <w:w w:val="101"/>
          <w:sz w:val="20"/>
        </w:rPr>
        <w:t xml:space="preserve"> </w:t>
      </w:r>
      <w:r>
        <w:rPr>
          <w:rFonts w:ascii="Arial"/>
          <w:color w:val="1D1D1D"/>
          <w:sz w:val="20"/>
        </w:rPr>
        <w:t>impacts</w:t>
      </w:r>
      <w:r>
        <w:rPr>
          <w:rFonts w:ascii="Arial"/>
          <w:color w:val="1D1D1D"/>
          <w:spacing w:val="-4"/>
          <w:sz w:val="20"/>
        </w:rPr>
        <w:t xml:space="preserve"> </w:t>
      </w:r>
      <w:r>
        <w:rPr>
          <w:rFonts w:ascii="Arial"/>
          <w:color w:val="2D2D2D"/>
          <w:sz w:val="20"/>
        </w:rPr>
        <w:t>on</w:t>
      </w:r>
      <w:r>
        <w:rPr>
          <w:rFonts w:ascii="Arial"/>
          <w:color w:val="2D2D2D"/>
          <w:spacing w:val="5"/>
          <w:sz w:val="20"/>
        </w:rPr>
        <w:t xml:space="preserve"> </w:t>
      </w:r>
      <w:r>
        <w:rPr>
          <w:rFonts w:ascii="Arial"/>
          <w:color w:val="2D2D2D"/>
          <w:sz w:val="20"/>
        </w:rPr>
        <w:t>listed</w:t>
      </w:r>
      <w:r>
        <w:rPr>
          <w:rFonts w:ascii="Arial"/>
          <w:color w:val="2D2D2D"/>
          <w:spacing w:val="-13"/>
          <w:sz w:val="20"/>
        </w:rPr>
        <w:t xml:space="preserve"> </w:t>
      </w:r>
      <w:r>
        <w:rPr>
          <w:rFonts w:ascii="Arial"/>
          <w:color w:val="2D2D2D"/>
          <w:spacing w:val="-3"/>
          <w:sz w:val="20"/>
        </w:rPr>
        <w:t>flora</w:t>
      </w:r>
      <w:r>
        <w:rPr>
          <w:rFonts w:ascii="Arial"/>
          <w:color w:val="2D2D2D"/>
          <w:spacing w:val="14"/>
          <w:sz w:val="20"/>
        </w:rPr>
        <w:t xml:space="preserve"> </w:t>
      </w:r>
      <w:r>
        <w:rPr>
          <w:rFonts w:ascii="Arial"/>
          <w:color w:val="424242"/>
          <w:sz w:val="20"/>
        </w:rPr>
        <w:t>species</w:t>
      </w:r>
      <w:r>
        <w:rPr>
          <w:rFonts w:ascii="Arial"/>
          <w:color w:val="424242"/>
          <w:spacing w:val="-4"/>
          <w:sz w:val="20"/>
        </w:rPr>
        <w:t xml:space="preserve"> </w:t>
      </w:r>
      <w:r>
        <w:rPr>
          <w:rFonts w:ascii="Arial"/>
          <w:color w:val="2D2D2D"/>
          <w:sz w:val="20"/>
        </w:rPr>
        <w:t>during</w:t>
      </w:r>
      <w:r>
        <w:rPr>
          <w:rFonts w:ascii="Arial"/>
          <w:color w:val="2D2D2D"/>
          <w:spacing w:val="-1"/>
          <w:sz w:val="20"/>
        </w:rPr>
        <w:t xml:space="preserve"> </w:t>
      </w:r>
      <w:r>
        <w:rPr>
          <w:rFonts w:ascii="Arial"/>
          <w:color w:val="2D2D2D"/>
          <w:sz w:val="20"/>
        </w:rPr>
        <w:t>the finalisation</w:t>
      </w:r>
      <w:r>
        <w:rPr>
          <w:rFonts w:ascii="Arial"/>
          <w:color w:val="2D2D2D"/>
          <w:spacing w:val="-5"/>
          <w:sz w:val="20"/>
        </w:rPr>
        <w:t xml:space="preserve"> </w:t>
      </w:r>
      <w:r>
        <w:rPr>
          <w:rFonts w:ascii="Arial"/>
          <w:color w:val="2D2D2D"/>
          <w:sz w:val="20"/>
        </w:rPr>
        <w:t>of</w:t>
      </w:r>
      <w:r>
        <w:rPr>
          <w:rFonts w:ascii="Arial"/>
          <w:color w:val="2D2D2D"/>
          <w:spacing w:val="4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1"/>
          <w:sz w:val="20"/>
        </w:rPr>
        <w:t xml:space="preserve"> </w:t>
      </w:r>
      <w:r>
        <w:rPr>
          <w:rFonts w:ascii="Arial"/>
          <w:color w:val="2D2D2D"/>
          <w:sz w:val="20"/>
        </w:rPr>
        <w:t>detailed</w:t>
      </w:r>
      <w:r>
        <w:rPr>
          <w:rFonts w:ascii="Arial"/>
          <w:color w:val="2D2D2D"/>
          <w:spacing w:val="-13"/>
          <w:sz w:val="20"/>
        </w:rPr>
        <w:t xml:space="preserve"> </w:t>
      </w:r>
      <w:r>
        <w:rPr>
          <w:rFonts w:ascii="Arial"/>
          <w:color w:val="2D2D2D"/>
          <w:spacing w:val="-2"/>
          <w:sz w:val="20"/>
        </w:rPr>
        <w:t>design</w:t>
      </w:r>
      <w:r>
        <w:rPr>
          <w:rFonts w:ascii="Arial"/>
          <w:color w:val="2D2D2D"/>
          <w:spacing w:val="-10"/>
          <w:sz w:val="20"/>
        </w:rPr>
        <w:t xml:space="preserve"> </w:t>
      </w:r>
      <w:r>
        <w:rPr>
          <w:rFonts w:ascii="Arial"/>
          <w:color w:val="2D2D2D"/>
          <w:sz w:val="20"/>
        </w:rPr>
        <w:t>of</w:t>
      </w:r>
      <w:r>
        <w:rPr>
          <w:rFonts w:ascii="Arial"/>
          <w:color w:val="2D2D2D"/>
          <w:spacing w:val="-3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16"/>
          <w:sz w:val="20"/>
        </w:rPr>
        <w:t xml:space="preserve"> </w:t>
      </w:r>
      <w:r>
        <w:rPr>
          <w:rFonts w:ascii="Arial"/>
          <w:color w:val="2D2D2D"/>
          <w:sz w:val="20"/>
        </w:rPr>
        <w:t>Project</w:t>
      </w:r>
    </w:p>
    <w:p w14:paraId="13EDDCDA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CDB" w14:textId="77777777" w:rsidR="00A5052B" w:rsidRDefault="00A72E41">
      <w:pPr>
        <w:numPr>
          <w:ilvl w:val="1"/>
          <w:numId w:val="13"/>
        </w:numPr>
        <w:tabs>
          <w:tab w:val="left" w:pos="829"/>
        </w:tabs>
        <w:spacing w:line="318" w:lineRule="auto"/>
        <w:ind w:right="497" w:hanging="34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D2D2D"/>
          <w:spacing w:val="-1"/>
          <w:sz w:val="20"/>
        </w:rPr>
        <w:t>pre-construction</w:t>
      </w:r>
      <w:r>
        <w:rPr>
          <w:rFonts w:ascii="Arial"/>
          <w:color w:val="2D2D2D"/>
          <w:spacing w:val="19"/>
          <w:sz w:val="20"/>
        </w:rPr>
        <w:t xml:space="preserve"> </w:t>
      </w:r>
      <w:r>
        <w:rPr>
          <w:rFonts w:ascii="Arial"/>
          <w:color w:val="2D2D2D"/>
          <w:sz w:val="20"/>
        </w:rPr>
        <w:t>targeted</w:t>
      </w:r>
      <w:r>
        <w:rPr>
          <w:rFonts w:ascii="Arial"/>
          <w:color w:val="2D2D2D"/>
          <w:spacing w:val="33"/>
          <w:sz w:val="20"/>
        </w:rPr>
        <w:t xml:space="preserve"> </w:t>
      </w:r>
      <w:r>
        <w:rPr>
          <w:rFonts w:ascii="Arial"/>
          <w:color w:val="1D1D1D"/>
          <w:sz w:val="20"/>
        </w:rPr>
        <w:t>flora</w:t>
      </w:r>
      <w:r>
        <w:rPr>
          <w:rFonts w:ascii="Arial"/>
          <w:color w:val="1D1D1D"/>
          <w:spacing w:val="49"/>
          <w:sz w:val="20"/>
        </w:rPr>
        <w:t xml:space="preserve"> </w:t>
      </w:r>
      <w:r>
        <w:rPr>
          <w:rFonts w:ascii="Arial"/>
          <w:color w:val="2D2D2D"/>
          <w:sz w:val="20"/>
        </w:rPr>
        <w:t>surveys</w:t>
      </w:r>
      <w:r>
        <w:rPr>
          <w:rFonts w:ascii="Arial"/>
          <w:color w:val="2D2D2D"/>
          <w:spacing w:val="49"/>
          <w:sz w:val="20"/>
        </w:rPr>
        <w:t xml:space="preserve"> </w:t>
      </w:r>
      <w:r>
        <w:rPr>
          <w:rFonts w:ascii="Arial"/>
          <w:color w:val="2D2D2D"/>
          <w:sz w:val="20"/>
        </w:rPr>
        <w:t>undertaken</w:t>
      </w:r>
      <w:r>
        <w:rPr>
          <w:rFonts w:ascii="Arial"/>
          <w:color w:val="2D2D2D"/>
          <w:spacing w:val="34"/>
          <w:sz w:val="20"/>
        </w:rPr>
        <w:t xml:space="preserve"> </w:t>
      </w:r>
      <w:r>
        <w:rPr>
          <w:rFonts w:ascii="Arial"/>
          <w:color w:val="2D2D2D"/>
          <w:sz w:val="20"/>
        </w:rPr>
        <w:t>at</w:t>
      </w:r>
      <w:r>
        <w:rPr>
          <w:rFonts w:ascii="Arial"/>
          <w:color w:val="2D2D2D"/>
          <w:spacing w:val="25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40"/>
          <w:sz w:val="20"/>
        </w:rPr>
        <w:t xml:space="preserve"> </w:t>
      </w:r>
      <w:r>
        <w:rPr>
          <w:rFonts w:ascii="Arial"/>
          <w:color w:val="2D2D2D"/>
          <w:sz w:val="20"/>
        </w:rPr>
        <w:t>quarry</w:t>
      </w:r>
      <w:r>
        <w:rPr>
          <w:rFonts w:ascii="Arial"/>
          <w:color w:val="2D2D2D"/>
          <w:spacing w:val="39"/>
          <w:sz w:val="20"/>
        </w:rPr>
        <w:t xml:space="preserve"> </w:t>
      </w:r>
      <w:r>
        <w:rPr>
          <w:rFonts w:ascii="Arial"/>
          <w:color w:val="424242"/>
          <w:spacing w:val="-4"/>
          <w:sz w:val="20"/>
        </w:rPr>
        <w:t>si</w:t>
      </w:r>
      <w:r>
        <w:rPr>
          <w:rFonts w:ascii="Arial"/>
          <w:color w:val="424242"/>
          <w:spacing w:val="-3"/>
          <w:sz w:val="20"/>
        </w:rPr>
        <w:t>te</w:t>
      </w:r>
      <w:r>
        <w:rPr>
          <w:rFonts w:ascii="Arial"/>
          <w:color w:val="424242"/>
          <w:spacing w:val="36"/>
          <w:sz w:val="20"/>
        </w:rPr>
        <w:t xml:space="preserve"> </w:t>
      </w:r>
      <w:r>
        <w:rPr>
          <w:rFonts w:ascii="Arial"/>
          <w:color w:val="2D2D2D"/>
          <w:sz w:val="20"/>
        </w:rPr>
        <w:t>for</w:t>
      </w:r>
      <w:r>
        <w:rPr>
          <w:rFonts w:ascii="Arial"/>
          <w:color w:val="2D2D2D"/>
          <w:spacing w:val="44"/>
          <w:sz w:val="20"/>
        </w:rPr>
        <w:t xml:space="preserve"> </w:t>
      </w:r>
      <w:r>
        <w:rPr>
          <w:rFonts w:ascii="Arial"/>
          <w:color w:val="2D2D2D"/>
          <w:sz w:val="20"/>
        </w:rPr>
        <w:t>flora</w:t>
      </w:r>
      <w:r>
        <w:rPr>
          <w:rFonts w:ascii="Arial"/>
          <w:color w:val="2D2D2D"/>
          <w:spacing w:val="43"/>
          <w:sz w:val="20"/>
        </w:rPr>
        <w:t xml:space="preserve"> </w:t>
      </w:r>
      <w:r>
        <w:rPr>
          <w:rFonts w:ascii="Arial"/>
          <w:color w:val="2D2D2D"/>
          <w:sz w:val="20"/>
        </w:rPr>
        <w:t>species</w:t>
      </w:r>
      <w:r>
        <w:rPr>
          <w:rFonts w:ascii="Arial"/>
          <w:color w:val="2D2D2D"/>
          <w:spacing w:val="37"/>
          <w:w w:val="95"/>
          <w:sz w:val="20"/>
        </w:rPr>
        <w:t xml:space="preserve"> </w:t>
      </w:r>
      <w:r>
        <w:rPr>
          <w:rFonts w:ascii="Arial"/>
          <w:color w:val="2D2D2D"/>
          <w:sz w:val="20"/>
        </w:rPr>
        <w:t>listed</w:t>
      </w:r>
      <w:r>
        <w:rPr>
          <w:rFonts w:ascii="Arial"/>
          <w:color w:val="2D2D2D"/>
          <w:spacing w:val="16"/>
          <w:sz w:val="20"/>
        </w:rPr>
        <w:t xml:space="preserve"> </w:t>
      </w:r>
      <w:r>
        <w:rPr>
          <w:rFonts w:ascii="Arial"/>
          <w:color w:val="2D2D2D"/>
          <w:sz w:val="20"/>
        </w:rPr>
        <w:t>under</w:t>
      </w:r>
      <w:r>
        <w:rPr>
          <w:rFonts w:ascii="Arial"/>
          <w:color w:val="2D2D2D"/>
          <w:spacing w:val="-6"/>
          <w:sz w:val="20"/>
        </w:rPr>
        <w:t xml:space="preserve"> </w:t>
      </w:r>
      <w:r>
        <w:rPr>
          <w:rFonts w:ascii="Arial"/>
          <w:color w:val="1D1D1D"/>
          <w:sz w:val="20"/>
        </w:rPr>
        <w:t>the</w:t>
      </w:r>
      <w:r>
        <w:rPr>
          <w:rFonts w:ascii="Arial"/>
          <w:color w:val="1D1D1D"/>
          <w:spacing w:val="24"/>
          <w:sz w:val="20"/>
        </w:rPr>
        <w:t xml:space="preserve"> </w:t>
      </w:r>
      <w:r>
        <w:rPr>
          <w:rFonts w:ascii="Arial"/>
          <w:i/>
          <w:color w:val="2D2D2D"/>
          <w:sz w:val="19"/>
        </w:rPr>
        <w:t>Flora</w:t>
      </w:r>
      <w:r>
        <w:rPr>
          <w:rFonts w:ascii="Arial"/>
          <w:i/>
          <w:color w:val="2D2D2D"/>
          <w:spacing w:val="10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and</w:t>
      </w:r>
      <w:r>
        <w:rPr>
          <w:rFonts w:ascii="Arial"/>
          <w:i/>
          <w:color w:val="2D2D2D"/>
          <w:spacing w:val="25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Fauna</w:t>
      </w:r>
      <w:r>
        <w:rPr>
          <w:rFonts w:ascii="Arial"/>
          <w:i/>
          <w:color w:val="2D2D2D"/>
          <w:spacing w:val="14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Guarantee</w:t>
      </w:r>
      <w:r>
        <w:rPr>
          <w:rFonts w:ascii="Arial"/>
          <w:i/>
          <w:color w:val="2D2D2D"/>
          <w:spacing w:val="-5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Act</w:t>
      </w:r>
      <w:r>
        <w:rPr>
          <w:rFonts w:ascii="Arial"/>
          <w:i/>
          <w:color w:val="2D2D2D"/>
          <w:spacing w:val="32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1988</w:t>
      </w:r>
      <w:r>
        <w:rPr>
          <w:rFonts w:ascii="Arial"/>
          <w:i/>
          <w:color w:val="2D2D2D"/>
          <w:spacing w:val="-28"/>
          <w:sz w:val="19"/>
        </w:rPr>
        <w:t xml:space="preserve"> </w:t>
      </w:r>
      <w:r>
        <w:rPr>
          <w:rFonts w:ascii="Arial"/>
          <w:color w:val="2D2D2D"/>
          <w:sz w:val="20"/>
        </w:rPr>
        <w:t>and</w:t>
      </w:r>
      <w:r>
        <w:rPr>
          <w:rFonts w:ascii="Arial"/>
          <w:color w:val="2D2D2D"/>
          <w:spacing w:val="4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16"/>
          <w:sz w:val="20"/>
        </w:rPr>
        <w:t xml:space="preserve"> </w:t>
      </w:r>
      <w:r>
        <w:rPr>
          <w:rFonts w:ascii="Arial"/>
          <w:i/>
          <w:color w:val="2D2D2D"/>
          <w:sz w:val="19"/>
        </w:rPr>
        <w:t>Environment</w:t>
      </w:r>
      <w:r>
        <w:rPr>
          <w:rFonts w:ascii="Arial"/>
          <w:i/>
          <w:color w:val="2D2D2D"/>
          <w:spacing w:val="32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Protection</w:t>
      </w:r>
      <w:r>
        <w:rPr>
          <w:rFonts w:ascii="Arial"/>
          <w:i/>
          <w:color w:val="2D2D2D"/>
          <w:spacing w:val="30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and</w:t>
      </w:r>
      <w:r>
        <w:rPr>
          <w:rFonts w:ascii="Arial"/>
          <w:i/>
          <w:color w:val="2D2D2D"/>
          <w:w w:val="102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Biodiversity</w:t>
      </w:r>
      <w:r>
        <w:rPr>
          <w:rFonts w:ascii="Arial"/>
          <w:i/>
          <w:color w:val="2D2D2D"/>
          <w:spacing w:val="33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Conservation</w:t>
      </w:r>
      <w:r>
        <w:rPr>
          <w:rFonts w:ascii="Arial"/>
          <w:i/>
          <w:color w:val="2D2D2D"/>
          <w:spacing w:val="9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Act</w:t>
      </w:r>
      <w:r>
        <w:rPr>
          <w:rFonts w:ascii="Arial"/>
          <w:i/>
          <w:color w:val="2D2D2D"/>
          <w:spacing w:val="29"/>
          <w:sz w:val="19"/>
        </w:rPr>
        <w:t xml:space="preserve"> </w:t>
      </w:r>
      <w:r>
        <w:rPr>
          <w:rFonts w:ascii="Arial"/>
          <w:i/>
          <w:color w:val="2D2D2D"/>
          <w:sz w:val="19"/>
        </w:rPr>
        <w:t>1988</w:t>
      </w:r>
      <w:r>
        <w:rPr>
          <w:rFonts w:ascii="Arial"/>
          <w:i/>
          <w:color w:val="2D2D2D"/>
          <w:spacing w:val="-11"/>
          <w:sz w:val="19"/>
        </w:rPr>
        <w:t xml:space="preserve"> </w:t>
      </w:r>
      <w:r>
        <w:rPr>
          <w:rFonts w:ascii="Arial"/>
          <w:color w:val="2D2D2D"/>
          <w:sz w:val="20"/>
        </w:rPr>
        <w:t>(Cth)</w:t>
      </w:r>
    </w:p>
    <w:p w14:paraId="13EDDCDC" w14:textId="77777777" w:rsidR="00A5052B" w:rsidRDefault="00A5052B">
      <w:pPr>
        <w:spacing w:before="8"/>
        <w:rPr>
          <w:rFonts w:ascii="Arial" w:eastAsia="Arial" w:hAnsi="Arial" w:cs="Arial"/>
          <w:sz w:val="21"/>
          <w:szCs w:val="21"/>
        </w:rPr>
      </w:pPr>
    </w:p>
    <w:p w14:paraId="13EDDCDD" w14:textId="77777777" w:rsidR="00A5052B" w:rsidRDefault="00A72E41">
      <w:pPr>
        <w:pStyle w:val="BodyText"/>
        <w:numPr>
          <w:ilvl w:val="1"/>
          <w:numId w:val="13"/>
        </w:numPr>
        <w:tabs>
          <w:tab w:val="left" w:pos="822"/>
        </w:tabs>
        <w:ind w:hanging="357"/>
        <w:jc w:val="left"/>
      </w:pPr>
      <w:r>
        <w:rPr>
          <w:color w:val="2D2D2D"/>
        </w:rPr>
        <w:t>all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hab</w:t>
      </w:r>
      <w:r>
        <w:rPr>
          <w:color w:val="2D2D2D"/>
          <w:spacing w:val="-15"/>
        </w:rPr>
        <w:t>i</w:t>
      </w:r>
      <w:r>
        <w:rPr>
          <w:color w:val="2D2D2D"/>
        </w:rPr>
        <w:t>tat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be reta</w:t>
      </w:r>
      <w:r>
        <w:rPr>
          <w:color w:val="2D2D2D"/>
          <w:spacing w:val="-6"/>
        </w:rPr>
        <w:t>i</w:t>
      </w:r>
      <w:r>
        <w:rPr>
          <w:color w:val="2D2D2D"/>
        </w:rPr>
        <w:t>ned</w:t>
      </w:r>
      <w:r>
        <w:rPr>
          <w:color w:val="2D2D2D"/>
          <w:spacing w:val="-4"/>
        </w:rPr>
        <w:t xml:space="preserve"> </w:t>
      </w:r>
      <w:r>
        <w:rPr>
          <w:color w:val="2D2D2D"/>
          <w:spacing w:val="-26"/>
        </w:rPr>
        <w:t>i</w:t>
      </w:r>
      <w:r>
        <w:rPr>
          <w:color w:val="2D2D2D"/>
        </w:rPr>
        <w:t>s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be clearly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marked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construct</w:t>
      </w:r>
      <w:r>
        <w:rPr>
          <w:color w:val="2D2D2D"/>
          <w:spacing w:val="11"/>
        </w:rPr>
        <w:t>i</w:t>
      </w:r>
      <w:r>
        <w:rPr>
          <w:color w:val="2D2D2D"/>
        </w:rPr>
        <w:t>on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drawings</w:t>
      </w:r>
    </w:p>
    <w:p w14:paraId="13EDDCDE" w14:textId="77777777" w:rsidR="00A5052B" w:rsidRDefault="00A5052B">
      <w:pPr>
        <w:spacing w:before="9"/>
        <w:rPr>
          <w:rFonts w:ascii="Arial" w:eastAsia="Arial" w:hAnsi="Arial" w:cs="Arial"/>
          <w:sz w:val="26"/>
          <w:szCs w:val="26"/>
        </w:rPr>
      </w:pPr>
    </w:p>
    <w:p w14:paraId="13EDDCDF" w14:textId="77777777" w:rsidR="00A5052B" w:rsidRDefault="00A72E41">
      <w:pPr>
        <w:pStyle w:val="BodyText"/>
        <w:numPr>
          <w:ilvl w:val="1"/>
          <w:numId w:val="13"/>
        </w:numPr>
        <w:tabs>
          <w:tab w:val="left" w:pos="822"/>
        </w:tabs>
        <w:spacing w:line="319" w:lineRule="auto"/>
        <w:ind w:left="814" w:right="463" w:hanging="350"/>
        <w:jc w:val="both"/>
      </w:pPr>
      <w:r>
        <w:rPr>
          <w:color w:val="2D2D2D"/>
        </w:rPr>
        <w:t>all</w:t>
      </w:r>
      <w:r>
        <w:rPr>
          <w:color w:val="2D2D2D"/>
          <w:spacing w:val="46"/>
        </w:rPr>
        <w:t xml:space="preserve"> </w:t>
      </w:r>
      <w:r>
        <w:rPr>
          <w:color w:val="2D2D2D"/>
          <w:spacing w:val="-3"/>
        </w:rPr>
        <w:t>habitat</w:t>
      </w:r>
      <w:r>
        <w:rPr>
          <w:color w:val="2D2D2D"/>
        </w:rPr>
        <w:t xml:space="preserve"> </w:t>
      </w:r>
      <w:r>
        <w:rPr>
          <w:color w:val="1D1D1D"/>
        </w:rPr>
        <w:t>(including</w:t>
      </w:r>
      <w:r>
        <w:rPr>
          <w:color w:val="1D1D1D"/>
          <w:spacing w:val="35"/>
        </w:rPr>
        <w:t xml:space="preserve"> </w:t>
      </w:r>
      <w:r>
        <w:rPr>
          <w:color w:val="2D2D2D"/>
          <w:spacing w:val="-4"/>
        </w:rPr>
        <w:t>Pl</w:t>
      </w:r>
      <w:r>
        <w:rPr>
          <w:color w:val="2D2D2D"/>
          <w:spacing w:val="-3"/>
        </w:rPr>
        <w:t>ai</w:t>
      </w:r>
      <w:r>
        <w:rPr>
          <w:color w:val="2D2D2D"/>
          <w:spacing w:val="-4"/>
        </w:rPr>
        <w:t>ns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Grassland</w:t>
      </w:r>
      <w:r>
        <w:rPr>
          <w:color w:val="2D2D2D"/>
          <w:spacing w:val="34"/>
        </w:rPr>
        <w:t xml:space="preserve"> </w:t>
      </w:r>
      <w:r>
        <w:rPr>
          <w:color w:val="2D2D2D"/>
          <w:spacing w:val="-3"/>
        </w:rPr>
        <w:t>veg</w:t>
      </w:r>
      <w:r>
        <w:rPr>
          <w:color w:val="2D2D2D"/>
          <w:spacing w:val="-2"/>
        </w:rPr>
        <w:t>etation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threatened</w:t>
      </w:r>
      <w:r>
        <w:rPr>
          <w:color w:val="2D2D2D"/>
          <w:spacing w:val="3"/>
        </w:rPr>
        <w:t xml:space="preserve"> </w:t>
      </w:r>
      <w:r>
        <w:rPr>
          <w:color w:val="2D2D2D"/>
          <w:spacing w:val="-1"/>
        </w:rPr>
        <w:t>flora</w:t>
      </w:r>
      <w:r>
        <w:rPr>
          <w:color w:val="2D2D2D"/>
          <w:spacing w:val="54"/>
        </w:rPr>
        <w:t xml:space="preserve"> </w:t>
      </w:r>
      <w:r>
        <w:rPr>
          <w:color w:val="2D2D2D"/>
        </w:rPr>
        <w:t>species)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49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53"/>
          <w:w w:val="97"/>
        </w:rPr>
        <w:t xml:space="preserve"> </w:t>
      </w:r>
      <w:r>
        <w:rPr>
          <w:color w:val="2D2D2D"/>
        </w:rPr>
        <w:t>reta</w:t>
      </w:r>
      <w:r>
        <w:rPr>
          <w:color w:val="2D2D2D"/>
          <w:spacing w:val="-6"/>
        </w:rPr>
        <w:t>i</w:t>
      </w:r>
      <w:r>
        <w:rPr>
          <w:color w:val="2D2D2D"/>
        </w:rPr>
        <w:t>ned</w:t>
      </w:r>
      <w:r>
        <w:rPr>
          <w:color w:val="2D2D2D"/>
          <w:spacing w:val="16"/>
        </w:rPr>
        <w:t xml:space="preserve"> </w:t>
      </w:r>
      <w:r>
        <w:rPr>
          <w:color w:val="1D1D1D"/>
        </w:rPr>
        <w:t>is</w:t>
      </w:r>
      <w:r>
        <w:rPr>
          <w:color w:val="1D1D1D"/>
          <w:spacing w:val="-9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clearly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marked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ground</w:t>
      </w:r>
      <w:r>
        <w:rPr>
          <w:color w:val="2D2D2D"/>
          <w:spacing w:val="23"/>
        </w:rPr>
        <w:t xml:space="preserve"> </w:t>
      </w:r>
      <w:r>
        <w:rPr>
          <w:color w:val="1D1D1D"/>
        </w:rPr>
        <w:t>(</w:t>
      </w:r>
      <w:r>
        <w:rPr>
          <w:color w:val="1D1D1D"/>
          <w:spacing w:val="11"/>
        </w:rPr>
        <w:t>e</w:t>
      </w:r>
      <w:r>
        <w:rPr>
          <w:color w:val="424242"/>
          <w:spacing w:val="-26"/>
        </w:rPr>
        <w:t>.</w:t>
      </w:r>
      <w:r>
        <w:rPr>
          <w:color w:val="424242"/>
        </w:rPr>
        <w:t>g.</w:t>
      </w:r>
      <w:r>
        <w:rPr>
          <w:color w:val="424242"/>
          <w:spacing w:val="11"/>
        </w:rPr>
        <w:t xml:space="preserve"> </w:t>
      </w:r>
      <w:r>
        <w:rPr>
          <w:color w:val="2D2D2D"/>
        </w:rPr>
        <w:t>w</w:t>
      </w:r>
      <w:r>
        <w:rPr>
          <w:color w:val="2D2D2D"/>
          <w:spacing w:val="-4"/>
        </w:rPr>
        <w:t>i</w:t>
      </w:r>
      <w:r>
        <w:rPr>
          <w:color w:val="2D2D2D"/>
        </w:rPr>
        <w:t>th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temporary</w:t>
      </w:r>
      <w:r>
        <w:rPr>
          <w:color w:val="2D2D2D"/>
          <w:spacing w:val="36"/>
        </w:rPr>
        <w:t xml:space="preserve"> </w:t>
      </w:r>
      <w:r>
        <w:rPr>
          <w:color w:val="2D2D2D"/>
        </w:rPr>
        <w:t>fencing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flaggin</w:t>
      </w:r>
      <w:r>
        <w:rPr>
          <w:color w:val="2D2D2D"/>
          <w:spacing w:val="6"/>
        </w:rPr>
        <w:t>g</w:t>
      </w:r>
      <w:r>
        <w:rPr>
          <w:color w:val="595959"/>
        </w:rPr>
        <w:t>,</w:t>
      </w:r>
      <w:r>
        <w:rPr>
          <w:color w:val="595959"/>
          <w:w w:val="165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well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16"/>
        </w:rPr>
        <w:t xml:space="preserve"> </w:t>
      </w:r>
      <w:r>
        <w:rPr>
          <w:color w:val="2D2D2D"/>
          <w:spacing w:val="-2"/>
        </w:rPr>
        <w:t>si</w:t>
      </w:r>
      <w:r>
        <w:rPr>
          <w:color w:val="2D2D2D"/>
          <w:spacing w:val="-3"/>
        </w:rPr>
        <w:t>gnage)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where</w:t>
      </w:r>
      <w:r>
        <w:rPr>
          <w:color w:val="2D2D2D"/>
          <w:spacing w:val="48"/>
        </w:rPr>
        <w:t xml:space="preserve"> </w:t>
      </w:r>
      <w:r>
        <w:rPr>
          <w:color w:val="1D1D1D"/>
        </w:rPr>
        <w:t>located</w:t>
      </w:r>
      <w:r>
        <w:rPr>
          <w:color w:val="1D1D1D"/>
          <w:spacing w:val="31"/>
        </w:rPr>
        <w:t xml:space="preserve"> </w:t>
      </w:r>
      <w:r>
        <w:rPr>
          <w:color w:val="424242"/>
        </w:rPr>
        <w:t>in</w:t>
      </w:r>
      <w:r>
        <w:rPr>
          <w:color w:val="424242"/>
          <w:spacing w:val="5"/>
        </w:rPr>
        <w:t xml:space="preserve"> </w:t>
      </w:r>
      <w:r>
        <w:rPr>
          <w:color w:val="2D2D2D"/>
        </w:rPr>
        <w:t>close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proximity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development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footprint,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4"/>
          <w:w w:val="99"/>
        </w:rPr>
        <w:t xml:space="preserve"> </w:t>
      </w:r>
      <w:r>
        <w:rPr>
          <w:color w:val="1D1D1D"/>
          <w:spacing w:val="-2"/>
        </w:rPr>
        <w:t>de</w:t>
      </w:r>
      <w:r>
        <w:rPr>
          <w:color w:val="424242"/>
          <w:spacing w:val="-2"/>
        </w:rPr>
        <w:t>signated</w:t>
      </w:r>
      <w:r>
        <w:rPr>
          <w:color w:val="424242"/>
          <w:spacing w:val="-19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-17"/>
        </w:rPr>
        <w:t xml:space="preserve"> </w:t>
      </w:r>
      <w:r>
        <w:rPr>
          <w:color w:val="424242"/>
        </w:rPr>
        <w:t>'no-go</w:t>
      </w:r>
      <w:r>
        <w:rPr>
          <w:color w:val="424242"/>
          <w:spacing w:val="-20"/>
        </w:rPr>
        <w:t xml:space="preserve"> </w:t>
      </w:r>
      <w:r>
        <w:rPr>
          <w:color w:val="2D2D2D"/>
        </w:rPr>
        <w:t>zones'</w:t>
      </w:r>
    </w:p>
    <w:p w14:paraId="13EDDCE0" w14:textId="77777777" w:rsidR="00A5052B" w:rsidRDefault="00A5052B">
      <w:pPr>
        <w:spacing w:before="7"/>
        <w:rPr>
          <w:rFonts w:ascii="Arial" w:eastAsia="Arial" w:hAnsi="Arial" w:cs="Arial"/>
          <w:sz w:val="21"/>
          <w:szCs w:val="21"/>
        </w:rPr>
      </w:pPr>
    </w:p>
    <w:p w14:paraId="13EDDCE1" w14:textId="77777777" w:rsidR="00A5052B" w:rsidRDefault="00A72E41">
      <w:pPr>
        <w:pStyle w:val="BodyText"/>
        <w:numPr>
          <w:ilvl w:val="1"/>
          <w:numId w:val="13"/>
        </w:numPr>
        <w:tabs>
          <w:tab w:val="left" w:pos="822"/>
        </w:tabs>
        <w:spacing w:line="318" w:lineRule="auto"/>
        <w:ind w:right="504" w:hanging="357"/>
        <w:jc w:val="both"/>
      </w:pPr>
      <w:r>
        <w:rPr>
          <w:color w:val="2D2D2D"/>
          <w:w w:val="105"/>
        </w:rPr>
        <w:t>prohibition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follow</w:t>
      </w:r>
      <w:r>
        <w:rPr>
          <w:color w:val="2D2D2D"/>
          <w:spacing w:val="13"/>
          <w:w w:val="105"/>
        </w:rPr>
        <w:t>i</w:t>
      </w:r>
      <w:r>
        <w:rPr>
          <w:color w:val="2D2D2D"/>
          <w:w w:val="105"/>
        </w:rPr>
        <w:t>ng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act</w:t>
      </w:r>
      <w:r>
        <w:rPr>
          <w:color w:val="2D2D2D"/>
          <w:spacing w:val="-16"/>
          <w:w w:val="105"/>
        </w:rPr>
        <w:t>i</w:t>
      </w:r>
      <w:r>
        <w:rPr>
          <w:color w:val="2D2D2D"/>
          <w:w w:val="105"/>
        </w:rPr>
        <w:t>vities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13"/>
          <w:w w:val="105"/>
        </w:rPr>
        <w:t>i</w:t>
      </w:r>
      <w:r>
        <w:rPr>
          <w:color w:val="2D2D2D"/>
          <w:w w:val="105"/>
        </w:rPr>
        <w:t>n</w:t>
      </w:r>
      <w:r>
        <w:rPr>
          <w:color w:val="2D2D2D"/>
          <w:spacing w:val="-3"/>
          <w:w w:val="105"/>
        </w:rPr>
        <w:t xml:space="preserve"> </w:t>
      </w:r>
      <w:r>
        <w:rPr>
          <w:color w:val="424242"/>
          <w:spacing w:val="-11"/>
          <w:w w:val="105"/>
        </w:rPr>
        <w:t>'</w:t>
      </w:r>
      <w:r>
        <w:rPr>
          <w:color w:val="1D1D1D"/>
          <w:w w:val="105"/>
        </w:rPr>
        <w:t>n</w:t>
      </w:r>
      <w:r>
        <w:rPr>
          <w:color w:val="1D1D1D"/>
          <w:spacing w:val="-3"/>
          <w:w w:val="105"/>
        </w:rPr>
        <w:t>o</w:t>
      </w:r>
      <w:r>
        <w:rPr>
          <w:color w:val="424242"/>
          <w:w w:val="105"/>
        </w:rPr>
        <w:t>-go</w:t>
      </w:r>
      <w:r>
        <w:rPr>
          <w:color w:val="424242"/>
          <w:spacing w:val="6"/>
          <w:w w:val="105"/>
        </w:rPr>
        <w:t xml:space="preserve"> </w:t>
      </w:r>
      <w:r>
        <w:rPr>
          <w:color w:val="2D2D2D"/>
          <w:w w:val="105"/>
        </w:rPr>
        <w:t>zone</w:t>
      </w:r>
      <w:r>
        <w:rPr>
          <w:color w:val="2D2D2D"/>
          <w:spacing w:val="5"/>
          <w:w w:val="105"/>
        </w:rPr>
        <w:t>s</w:t>
      </w:r>
      <w:r>
        <w:rPr>
          <w:color w:val="595959"/>
          <w:spacing w:val="-12"/>
          <w:w w:val="105"/>
        </w:rPr>
        <w:t>'</w:t>
      </w:r>
      <w:r>
        <w:rPr>
          <w:color w:val="595959"/>
          <w:w w:val="105"/>
        </w:rPr>
        <w:t>,</w:t>
      </w:r>
      <w:r>
        <w:rPr>
          <w:color w:val="595959"/>
          <w:spacing w:val="-35"/>
          <w:w w:val="105"/>
        </w:rPr>
        <w:t xml:space="preserve"> </w:t>
      </w:r>
      <w:r>
        <w:rPr>
          <w:color w:val="2D2D2D"/>
          <w:w w:val="105"/>
        </w:rPr>
        <w:t>areas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native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vegetat</w:t>
      </w:r>
      <w:r>
        <w:rPr>
          <w:color w:val="2D2D2D"/>
          <w:spacing w:val="13"/>
          <w:w w:val="105"/>
        </w:rPr>
        <w:t>i</w:t>
      </w:r>
      <w:r>
        <w:rPr>
          <w:color w:val="2D2D2D"/>
          <w:w w:val="105"/>
        </w:rPr>
        <w:t>on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w w:val="107"/>
        </w:rPr>
        <w:t xml:space="preserve"> </w:t>
      </w:r>
      <w:r>
        <w:rPr>
          <w:color w:val="1D1D1D"/>
          <w:w w:val="105"/>
        </w:rPr>
        <w:t>be</w:t>
      </w:r>
      <w:r>
        <w:rPr>
          <w:color w:val="1D1D1D"/>
          <w:spacing w:val="5"/>
          <w:w w:val="105"/>
        </w:rPr>
        <w:t xml:space="preserve"> </w:t>
      </w:r>
      <w:r>
        <w:rPr>
          <w:color w:val="2D2D2D"/>
          <w:w w:val="105"/>
        </w:rPr>
        <w:t>retained,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and any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tree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or vegetation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spacing w:val="-1"/>
          <w:w w:val="105"/>
        </w:rPr>
        <w:t xml:space="preserve">protection </w:t>
      </w:r>
      <w:r>
        <w:rPr>
          <w:color w:val="2D2D2D"/>
          <w:w w:val="105"/>
        </w:rPr>
        <w:t>zone</w:t>
      </w:r>
      <w:r>
        <w:rPr>
          <w:color w:val="2D2D2D"/>
          <w:spacing w:val="15"/>
          <w:w w:val="105"/>
        </w:rPr>
        <w:t xml:space="preserve"> </w:t>
      </w:r>
      <w:r>
        <w:rPr>
          <w:color w:val="2D2D2D"/>
          <w:w w:val="105"/>
        </w:rPr>
        <w:t>associated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spacing w:val="-2"/>
          <w:w w:val="105"/>
        </w:rPr>
        <w:t>with</w:t>
      </w:r>
      <w:r>
        <w:rPr>
          <w:color w:val="2D2D2D"/>
          <w:spacing w:val="-6"/>
          <w:w w:val="105"/>
        </w:rPr>
        <w:t xml:space="preserve"> </w:t>
      </w:r>
      <w:r>
        <w:rPr>
          <w:color w:val="1D1D1D"/>
          <w:w w:val="105"/>
        </w:rPr>
        <w:t>the</w:t>
      </w:r>
      <w:r>
        <w:rPr>
          <w:color w:val="1D1D1D"/>
          <w:spacing w:val="9"/>
          <w:w w:val="105"/>
        </w:rPr>
        <w:t xml:space="preserve"> </w:t>
      </w:r>
      <w:r>
        <w:rPr>
          <w:color w:val="2D2D2D"/>
          <w:spacing w:val="-2"/>
          <w:w w:val="105"/>
        </w:rPr>
        <w:t>permitted</w:t>
      </w:r>
      <w:r>
        <w:rPr>
          <w:color w:val="2D2D2D"/>
          <w:spacing w:val="53"/>
          <w:w w:val="108"/>
        </w:rPr>
        <w:t xml:space="preserve"> </w:t>
      </w:r>
      <w:r>
        <w:rPr>
          <w:color w:val="2D2D2D"/>
          <w:w w:val="105"/>
        </w:rPr>
        <w:t>use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and/or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development</w:t>
      </w:r>
      <w:r>
        <w:rPr>
          <w:color w:val="595959"/>
          <w:w w:val="105"/>
        </w:rPr>
        <w:t>,</w:t>
      </w:r>
      <w:r>
        <w:rPr>
          <w:color w:val="2D2D2D"/>
          <w:w w:val="105"/>
        </w:rPr>
        <w:t>except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spacing w:val="-1"/>
          <w:w w:val="105"/>
        </w:rPr>
        <w:t>with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spacing w:val="-1"/>
          <w:w w:val="105"/>
        </w:rPr>
        <w:t>written</w:t>
      </w:r>
      <w:r>
        <w:rPr>
          <w:color w:val="2D2D2D"/>
          <w:spacing w:val="-27"/>
          <w:w w:val="105"/>
        </w:rPr>
        <w:t xml:space="preserve"> </w:t>
      </w:r>
      <w:r>
        <w:rPr>
          <w:color w:val="424242"/>
          <w:w w:val="105"/>
        </w:rPr>
        <w:t>consent</w:t>
      </w:r>
      <w:r>
        <w:rPr>
          <w:color w:val="424242"/>
          <w:spacing w:val="-11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24"/>
          <w:w w:val="105"/>
        </w:rPr>
        <w:t xml:space="preserve"> </w:t>
      </w:r>
      <w:r>
        <w:rPr>
          <w:color w:val="424242"/>
          <w:w w:val="105"/>
        </w:rPr>
        <w:t>the</w:t>
      </w:r>
      <w:r>
        <w:rPr>
          <w:color w:val="424242"/>
          <w:spacing w:val="-11"/>
          <w:w w:val="105"/>
        </w:rPr>
        <w:t xml:space="preserve"> </w:t>
      </w:r>
      <w:r>
        <w:rPr>
          <w:color w:val="2D2D2D"/>
          <w:w w:val="105"/>
        </w:rPr>
        <w:t>responsible</w:t>
      </w:r>
      <w:r>
        <w:rPr>
          <w:color w:val="2D2D2D"/>
          <w:spacing w:val="-30"/>
          <w:w w:val="105"/>
        </w:rPr>
        <w:t xml:space="preserve"> </w:t>
      </w:r>
      <w:r>
        <w:rPr>
          <w:color w:val="2D2D2D"/>
          <w:spacing w:val="-1"/>
          <w:w w:val="105"/>
        </w:rPr>
        <w:t>authority:</w:t>
      </w:r>
    </w:p>
    <w:p w14:paraId="13EDDCE2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CE3" w14:textId="77777777" w:rsidR="00A5052B" w:rsidRDefault="00A72E41">
      <w:pPr>
        <w:pStyle w:val="BodyText"/>
        <w:numPr>
          <w:ilvl w:val="2"/>
          <w:numId w:val="13"/>
        </w:numPr>
        <w:tabs>
          <w:tab w:val="left" w:pos="1165"/>
        </w:tabs>
        <w:ind w:hanging="450"/>
        <w:jc w:val="left"/>
      </w:pPr>
      <w:r>
        <w:rPr>
          <w:color w:val="1D1D1D"/>
          <w:spacing w:val="1"/>
        </w:rPr>
        <w:t>vehicular</w:t>
      </w:r>
      <w:r>
        <w:rPr>
          <w:color w:val="1D1D1D"/>
          <w:spacing w:val="-25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-16"/>
        </w:rPr>
        <w:t xml:space="preserve"> </w:t>
      </w:r>
      <w:r>
        <w:rPr>
          <w:color w:val="2D2D2D"/>
        </w:rPr>
        <w:t>pedestrian</w:t>
      </w:r>
      <w:r>
        <w:rPr>
          <w:color w:val="2D2D2D"/>
          <w:spacing w:val="-26"/>
        </w:rPr>
        <w:t xml:space="preserve"> </w:t>
      </w:r>
      <w:r>
        <w:rPr>
          <w:color w:val="2D2D2D"/>
        </w:rPr>
        <w:t>access</w:t>
      </w:r>
    </w:p>
    <w:p w14:paraId="13EDDCE4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CE5" w14:textId="77777777" w:rsidR="00A5052B" w:rsidRDefault="00A72E41">
      <w:pPr>
        <w:pStyle w:val="BodyText"/>
        <w:numPr>
          <w:ilvl w:val="2"/>
          <w:numId w:val="13"/>
        </w:numPr>
        <w:tabs>
          <w:tab w:val="left" w:pos="1165"/>
        </w:tabs>
        <w:ind w:left="1164"/>
        <w:jc w:val="left"/>
      </w:pPr>
      <w:r>
        <w:rPr>
          <w:color w:val="2D2D2D"/>
        </w:rPr>
        <w:t>trenchi</w:t>
      </w:r>
      <w:r>
        <w:rPr>
          <w:color w:val="2D2D2D"/>
          <w:spacing w:val="1"/>
        </w:rPr>
        <w:t>ng</w:t>
      </w:r>
      <w:r>
        <w:rPr>
          <w:color w:val="2D2D2D"/>
          <w:spacing w:val="-18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soil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excavations</w:t>
      </w:r>
    </w:p>
    <w:p w14:paraId="13EDDCE6" w14:textId="77777777" w:rsidR="00A5052B" w:rsidRDefault="00A5052B">
      <w:pPr>
        <w:sectPr w:rsidR="00A5052B">
          <w:pgSz w:w="11910" w:h="16830"/>
          <w:pgMar w:top="1080" w:right="1020" w:bottom="860" w:left="1620" w:header="0" w:footer="663" w:gutter="0"/>
          <w:cols w:space="720"/>
        </w:sectPr>
      </w:pPr>
    </w:p>
    <w:p w14:paraId="13EDDCE7" w14:textId="77777777" w:rsidR="00A5052B" w:rsidRDefault="00A72E41">
      <w:pPr>
        <w:pStyle w:val="BodyText"/>
        <w:numPr>
          <w:ilvl w:val="2"/>
          <w:numId w:val="13"/>
        </w:numPr>
        <w:tabs>
          <w:tab w:val="left" w:pos="1272"/>
        </w:tabs>
        <w:spacing w:before="56" w:line="321" w:lineRule="auto"/>
        <w:ind w:right="410" w:hanging="356"/>
        <w:jc w:val="left"/>
      </w:pPr>
      <w:r>
        <w:rPr>
          <w:color w:val="3F3F3F"/>
          <w:spacing w:val="-3"/>
        </w:rPr>
        <w:lastRenderedPageBreak/>
        <w:t>storag</w:t>
      </w:r>
      <w:r>
        <w:rPr>
          <w:color w:val="3F3F3F"/>
          <w:spacing w:val="-2"/>
        </w:rPr>
        <w:t>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or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dumpi</w:t>
      </w:r>
      <w:r>
        <w:rPr>
          <w:color w:val="3F3F3F"/>
          <w:spacing w:val="1"/>
        </w:rPr>
        <w:t>ng</w:t>
      </w:r>
      <w:r>
        <w:rPr>
          <w:color w:val="3F3F3F"/>
          <w:spacing w:val="-6"/>
        </w:rPr>
        <w:t xml:space="preserve"> </w:t>
      </w:r>
      <w:r>
        <w:rPr>
          <w:color w:val="525252"/>
        </w:rPr>
        <w:t>of</w:t>
      </w:r>
      <w:r>
        <w:rPr>
          <w:color w:val="525252"/>
          <w:spacing w:val="22"/>
        </w:rPr>
        <w:t xml:space="preserve"> </w:t>
      </w:r>
      <w:r>
        <w:rPr>
          <w:color w:val="3F3F3F"/>
        </w:rPr>
        <w:t>any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soils,</w:t>
      </w:r>
      <w:r>
        <w:rPr>
          <w:color w:val="3F3F3F"/>
          <w:spacing w:val="14"/>
        </w:rPr>
        <w:t xml:space="preserve"> </w:t>
      </w:r>
      <w:r>
        <w:rPr>
          <w:color w:val="3F3F3F"/>
          <w:spacing w:val="-2"/>
        </w:rPr>
        <w:t>material</w:t>
      </w:r>
      <w:r>
        <w:rPr>
          <w:color w:val="3F3F3F"/>
          <w:spacing w:val="-3"/>
        </w:rPr>
        <w:t>s,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equipment,</w:t>
      </w:r>
      <w:r>
        <w:rPr>
          <w:color w:val="3F3F3F"/>
          <w:spacing w:val="7"/>
        </w:rPr>
        <w:t xml:space="preserve"> </w:t>
      </w:r>
      <w:r>
        <w:rPr>
          <w:color w:val="525252"/>
        </w:rPr>
        <w:t>vehicles,</w:t>
      </w:r>
      <w:r>
        <w:rPr>
          <w:color w:val="525252"/>
          <w:spacing w:val="24"/>
        </w:rPr>
        <w:t xml:space="preserve"> </w:t>
      </w:r>
      <w:r>
        <w:rPr>
          <w:color w:val="3F3F3F"/>
        </w:rPr>
        <w:t>machinery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or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waste</w:t>
      </w:r>
      <w:r>
        <w:rPr>
          <w:color w:val="3F3F3F"/>
          <w:spacing w:val="54"/>
          <w:w w:val="97"/>
        </w:rPr>
        <w:t xml:space="preserve"> </w:t>
      </w:r>
      <w:r>
        <w:rPr>
          <w:color w:val="3F3F3F"/>
        </w:rPr>
        <w:t>products</w:t>
      </w:r>
    </w:p>
    <w:p w14:paraId="13EDDCE8" w14:textId="77777777" w:rsidR="00A5052B" w:rsidRDefault="00A5052B">
      <w:pPr>
        <w:spacing w:before="8"/>
        <w:rPr>
          <w:rFonts w:ascii="Arial" w:eastAsia="Arial" w:hAnsi="Arial" w:cs="Arial"/>
          <w:sz w:val="20"/>
          <w:szCs w:val="20"/>
        </w:rPr>
      </w:pPr>
    </w:p>
    <w:p w14:paraId="13EDDCE9" w14:textId="77777777" w:rsidR="00A5052B" w:rsidRDefault="00A72E41">
      <w:pPr>
        <w:pStyle w:val="BodyText"/>
        <w:numPr>
          <w:ilvl w:val="2"/>
          <w:numId w:val="13"/>
        </w:numPr>
        <w:tabs>
          <w:tab w:val="left" w:pos="1265"/>
        </w:tabs>
        <w:ind w:left="1264" w:hanging="349"/>
        <w:jc w:val="left"/>
      </w:pPr>
      <w:r>
        <w:rPr>
          <w:color w:val="3F3F3F"/>
        </w:rPr>
        <w:t>entry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3"/>
        </w:rPr>
        <w:t>exit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6"/>
        </w:rPr>
        <w:t>pits</w:t>
      </w:r>
      <w:r>
        <w:rPr>
          <w:color w:val="3F3F3F"/>
          <w:spacing w:val="2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provision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underground</w:t>
      </w:r>
      <w:r>
        <w:rPr>
          <w:color w:val="3F3F3F"/>
          <w:spacing w:val="27"/>
        </w:rPr>
        <w:t xml:space="preserve"> </w:t>
      </w:r>
      <w:r>
        <w:rPr>
          <w:color w:val="525252"/>
        </w:rPr>
        <w:t>services</w:t>
      </w:r>
    </w:p>
    <w:p w14:paraId="13EDDCEA" w14:textId="77777777" w:rsidR="00A5052B" w:rsidRDefault="00A5052B">
      <w:pPr>
        <w:spacing w:before="3"/>
        <w:rPr>
          <w:rFonts w:ascii="Arial" w:eastAsia="Arial" w:hAnsi="Arial" w:cs="Arial"/>
          <w:sz w:val="27"/>
          <w:szCs w:val="27"/>
        </w:rPr>
      </w:pPr>
    </w:p>
    <w:p w14:paraId="13EDDCEB" w14:textId="77777777" w:rsidR="00A5052B" w:rsidRDefault="00A72E41">
      <w:pPr>
        <w:pStyle w:val="BodyText"/>
        <w:numPr>
          <w:ilvl w:val="2"/>
          <w:numId w:val="13"/>
        </w:numPr>
        <w:tabs>
          <w:tab w:val="left" w:pos="1265"/>
        </w:tabs>
        <w:spacing w:line="313" w:lineRule="auto"/>
        <w:ind w:left="1257" w:right="419" w:hanging="356"/>
        <w:jc w:val="left"/>
      </w:pPr>
      <w:r>
        <w:rPr>
          <w:color w:val="3F3F3F"/>
        </w:rPr>
        <w:t>any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other</w:t>
      </w:r>
      <w:r>
        <w:rPr>
          <w:color w:val="3F3F3F"/>
          <w:spacing w:val="28"/>
        </w:rPr>
        <w:t xml:space="preserve"> </w:t>
      </w:r>
      <w:r>
        <w:rPr>
          <w:color w:val="3F3F3F"/>
        </w:rPr>
        <w:t>act</w:t>
      </w:r>
      <w:r>
        <w:rPr>
          <w:color w:val="3F3F3F"/>
          <w:spacing w:val="-3"/>
        </w:rPr>
        <w:t>i</w:t>
      </w:r>
      <w:r>
        <w:rPr>
          <w:color w:val="3F3F3F"/>
        </w:rPr>
        <w:t>ons</w:t>
      </w:r>
      <w:r>
        <w:rPr>
          <w:color w:val="3F3F3F"/>
          <w:spacing w:val="29"/>
        </w:rPr>
        <w:t xml:space="preserve"> </w:t>
      </w:r>
      <w:r>
        <w:rPr>
          <w:color w:val="3F3F3F"/>
        </w:rPr>
        <w:t>or</w:t>
      </w:r>
      <w:r>
        <w:rPr>
          <w:color w:val="3F3F3F"/>
          <w:spacing w:val="21"/>
        </w:rPr>
        <w:t xml:space="preserve"> </w:t>
      </w:r>
      <w:r>
        <w:rPr>
          <w:color w:val="3F3F3F"/>
        </w:rPr>
        <w:t>act</w:t>
      </w:r>
      <w:r>
        <w:rPr>
          <w:color w:val="3F3F3F"/>
          <w:spacing w:val="-17"/>
        </w:rPr>
        <w:t>i</w:t>
      </w:r>
      <w:r>
        <w:rPr>
          <w:color w:val="3F3F3F"/>
        </w:rPr>
        <w:t>vities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that</w:t>
      </w:r>
      <w:r>
        <w:rPr>
          <w:color w:val="3F3F3F"/>
          <w:spacing w:val="41"/>
        </w:rPr>
        <w:t xml:space="preserve"> </w:t>
      </w:r>
      <w:r>
        <w:rPr>
          <w:color w:val="3F3F3F"/>
        </w:rPr>
        <w:t>may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result</w:t>
      </w:r>
      <w:r>
        <w:rPr>
          <w:color w:val="3F3F3F"/>
          <w:spacing w:val="29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adverse</w:t>
      </w:r>
      <w:r>
        <w:rPr>
          <w:color w:val="3F3F3F"/>
          <w:spacing w:val="46"/>
        </w:rPr>
        <w:t xml:space="preserve"> </w:t>
      </w:r>
      <w:r>
        <w:rPr>
          <w:color w:val="3F3F3F"/>
          <w:spacing w:val="-19"/>
        </w:rPr>
        <w:t>i</w:t>
      </w:r>
      <w:r>
        <w:rPr>
          <w:color w:val="3F3F3F"/>
        </w:rPr>
        <w:t>mpacts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27"/>
        </w:rPr>
        <w:t xml:space="preserve"> </w:t>
      </w:r>
      <w:r>
        <w:rPr>
          <w:color w:val="2D2D2D"/>
        </w:rPr>
        <w:t>reta</w:t>
      </w:r>
      <w:r>
        <w:rPr>
          <w:color w:val="2D2D2D"/>
          <w:spacing w:val="-7"/>
        </w:rPr>
        <w:t>i</w:t>
      </w:r>
      <w:r>
        <w:rPr>
          <w:color w:val="2D2D2D"/>
        </w:rPr>
        <w:t>ned</w:t>
      </w:r>
      <w:r>
        <w:rPr>
          <w:color w:val="2D2D2D"/>
          <w:spacing w:val="19"/>
        </w:rPr>
        <w:t xml:space="preserve"> </w:t>
      </w:r>
      <w:r>
        <w:rPr>
          <w:color w:val="3F3F3F"/>
        </w:rPr>
        <w:t>native</w:t>
      </w:r>
      <w:r>
        <w:rPr>
          <w:color w:val="3F3F3F"/>
          <w:w w:val="99"/>
        </w:rPr>
        <w:t xml:space="preserve"> </w:t>
      </w:r>
      <w:r>
        <w:rPr>
          <w:color w:val="3F3F3F"/>
        </w:rPr>
        <w:t>vegetation</w:t>
      </w:r>
    </w:p>
    <w:p w14:paraId="13EDDCEC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CED" w14:textId="77777777" w:rsidR="00A5052B" w:rsidRDefault="00A72E41">
      <w:pPr>
        <w:pStyle w:val="BodyText"/>
        <w:numPr>
          <w:ilvl w:val="1"/>
          <w:numId w:val="13"/>
        </w:numPr>
        <w:tabs>
          <w:tab w:val="left" w:pos="902"/>
        </w:tabs>
        <w:spacing w:line="328" w:lineRule="auto"/>
        <w:ind w:left="901" w:right="408" w:hanging="356"/>
        <w:jc w:val="both"/>
      </w:pPr>
      <w:r>
        <w:rPr>
          <w:color w:val="3F3F3F"/>
        </w:rPr>
        <w:t>all</w:t>
      </w:r>
      <w:r>
        <w:rPr>
          <w:color w:val="3F3F3F"/>
          <w:spacing w:val="17"/>
        </w:rPr>
        <w:t xml:space="preserve"> </w:t>
      </w:r>
      <w:r>
        <w:rPr>
          <w:color w:val="3F3F3F"/>
        </w:rPr>
        <w:t>temporary</w:t>
      </w:r>
      <w:r>
        <w:rPr>
          <w:color w:val="3F3F3F"/>
          <w:spacing w:val="54"/>
        </w:rPr>
        <w:t xml:space="preserve"> </w:t>
      </w:r>
      <w:r>
        <w:rPr>
          <w:color w:val="3F3F3F"/>
        </w:rPr>
        <w:t>construct</w:t>
      </w:r>
      <w:r>
        <w:rPr>
          <w:color w:val="3F3F3F"/>
          <w:spacing w:val="8"/>
        </w:rPr>
        <w:t>i</w:t>
      </w:r>
      <w:r>
        <w:rPr>
          <w:color w:val="3F3F3F"/>
        </w:rPr>
        <w:t>on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d</w:t>
      </w:r>
      <w:r>
        <w:rPr>
          <w:color w:val="3F3F3F"/>
          <w:spacing w:val="-7"/>
        </w:rPr>
        <w:t>i</w:t>
      </w:r>
      <w:r>
        <w:rPr>
          <w:color w:val="3F3F3F"/>
        </w:rPr>
        <w:t>sturbance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areas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28"/>
        </w:rPr>
        <w:t xml:space="preserve"> </w:t>
      </w:r>
      <w:r>
        <w:rPr>
          <w:color w:val="3F3F3F"/>
          <w:spacing w:val="-19"/>
        </w:rPr>
        <w:t>l</w:t>
      </w:r>
      <w:r>
        <w:rPr>
          <w:color w:val="3F3F3F"/>
        </w:rPr>
        <w:t>ocated</w:t>
      </w:r>
      <w:r>
        <w:rPr>
          <w:color w:val="3F3F3F"/>
          <w:spacing w:val="34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exist</w:t>
      </w:r>
      <w:r>
        <w:rPr>
          <w:color w:val="3F3F3F"/>
          <w:spacing w:val="7"/>
        </w:rPr>
        <w:t>i</w:t>
      </w:r>
      <w:r>
        <w:rPr>
          <w:color w:val="3F3F3F"/>
        </w:rPr>
        <w:t>ng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cleared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areas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to</w:t>
      </w:r>
      <w:r>
        <w:rPr>
          <w:color w:val="3F3F3F"/>
          <w:w w:val="111"/>
        </w:rPr>
        <w:t xml:space="preserve"> </w:t>
      </w:r>
      <w:r>
        <w:rPr>
          <w:color w:val="3F3F3F"/>
          <w:spacing w:val="-1"/>
        </w:rPr>
        <w:t>avoid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1"/>
        </w:rPr>
        <w:t>additional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removal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remnant</w:t>
      </w:r>
      <w:r>
        <w:rPr>
          <w:color w:val="3F3F3F"/>
          <w:spacing w:val="18"/>
        </w:rPr>
        <w:t xml:space="preserve"> </w:t>
      </w:r>
      <w:r>
        <w:rPr>
          <w:color w:val="3F3F3F"/>
          <w:spacing w:val="1"/>
        </w:rPr>
        <w:t>vegetati</w:t>
      </w:r>
      <w:r>
        <w:rPr>
          <w:color w:val="3F3F3F"/>
        </w:rPr>
        <w:t>on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mature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trees</w:t>
      </w:r>
    </w:p>
    <w:p w14:paraId="13EDDCEE" w14:textId="77777777" w:rsidR="00A5052B" w:rsidRDefault="00A5052B">
      <w:pPr>
        <w:spacing w:before="6"/>
        <w:rPr>
          <w:rFonts w:ascii="Arial" w:eastAsia="Arial" w:hAnsi="Arial" w:cs="Arial"/>
          <w:sz w:val="19"/>
          <w:szCs w:val="19"/>
        </w:rPr>
      </w:pPr>
    </w:p>
    <w:p w14:paraId="13EDDCEF" w14:textId="77777777" w:rsidR="00A5052B" w:rsidRDefault="00A72E41">
      <w:pPr>
        <w:pStyle w:val="BodyText"/>
        <w:numPr>
          <w:ilvl w:val="1"/>
          <w:numId w:val="13"/>
        </w:numPr>
        <w:tabs>
          <w:tab w:val="left" w:pos="902"/>
        </w:tabs>
        <w:spacing w:line="317" w:lineRule="auto"/>
        <w:ind w:left="901" w:right="397" w:hanging="356"/>
        <w:jc w:val="both"/>
      </w:pPr>
      <w:r>
        <w:rPr>
          <w:color w:val="3F3F3F"/>
        </w:rPr>
        <w:t>where</w:t>
      </w:r>
      <w:r>
        <w:rPr>
          <w:color w:val="3F3F3F"/>
          <w:spacing w:val="31"/>
        </w:rPr>
        <w:t xml:space="preserve"> </w:t>
      </w:r>
      <w:r>
        <w:rPr>
          <w:color w:val="3F3F3F"/>
          <w:spacing w:val="-2"/>
        </w:rPr>
        <w:t>possi</w:t>
      </w:r>
      <w:r>
        <w:rPr>
          <w:color w:val="3F3F3F"/>
          <w:spacing w:val="-1"/>
        </w:rPr>
        <w:t>bl</w:t>
      </w:r>
      <w:r>
        <w:rPr>
          <w:color w:val="3F3F3F"/>
          <w:spacing w:val="-2"/>
        </w:rPr>
        <w:t>e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without</w:t>
      </w:r>
      <w:r>
        <w:rPr>
          <w:color w:val="3F3F3F"/>
          <w:spacing w:val="33"/>
        </w:rPr>
        <w:t xml:space="preserve"> </w:t>
      </w:r>
      <w:r>
        <w:rPr>
          <w:color w:val="3F3F3F"/>
        </w:rPr>
        <w:t>promoting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habitat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28"/>
        </w:rPr>
        <w:t xml:space="preserve"> </w:t>
      </w:r>
      <w:r>
        <w:rPr>
          <w:color w:val="2D2D2D"/>
        </w:rPr>
        <w:t>pest</w:t>
      </w:r>
      <w:r>
        <w:rPr>
          <w:color w:val="2D2D2D"/>
          <w:spacing w:val="8"/>
        </w:rPr>
        <w:t xml:space="preserve"> </w:t>
      </w:r>
      <w:r>
        <w:rPr>
          <w:color w:val="3F3F3F"/>
        </w:rPr>
        <w:t>species,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surface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5"/>
        </w:rPr>
        <w:t xml:space="preserve"> </w:t>
      </w:r>
      <w:r>
        <w:rPr>
          <w:color w:val="2D2D2D"/>
        </w:rPr>
        <w:t>embedded</w:t>
      </w:r>
      <w:r>
        <w:rPr>
          <w:color w:val="2D2D2D"/>
          <w:spacing w:val="16"/>
        </w:rPr>
        <w:t xml:space="preserve"> </w:t>
      </w:r>
      <w:r>
        <w:rPr>
          <w:color w:val="3F3F3F"/>
        </w:rPr>
        <w:t>rocks</w:t>
      </w:r>
      <w:r>
        <w:rPr>
          <w:color w:val="3F3F3F"/>
          <w:spacing w:val="26"/>
          <w:w w:val="98"/>
        </w:rPr>
        <w:t xml:space="preserve"> </w:t>
      </w:r>
      <w:r>
        <w:rPr>
          <w:color w:val="3F3F3F"/>
        </w:rPr>
        <w:t>will</w:t>
      </w:r>
      <w:r>
        <w:rPr>
          <w:color w:val="3F3F3F"/>
          <w:spacing w:val="35"/>
        </w:rPr>
        <w:t xml:space="preserve"> </w:t>
      </w:r>
      <w:r>
        <w:rPr>
          <w:color w:val="2D2D2D"/>
        </w:rPr>
        <w:t>not</w:t>
      </w:r>
      <w:r>
        <w:rPr>
          <w:color w:val="2D2D2D"/>
          <w:spacing w:val="29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38"/>
        </w:rPr>
        <w:t xml:space="preserve"> </w:t>
      </w:r>
      <w:r>
        <w:rPr>
          <w:color w:val="2D2D2D"/>
        </w:rPr>
        <w:t>removed</w:t>
      </w:r>
      <w:r>
        <w:rPr>
          <w:color w:val="2D2D2D"/>
          <w:spacing w:val="21"/>
        </w:rPr>
        <w:t xml:space="preserve"> </w:t>
      </w:r>
      <w:r>
        <w:rPr>
          <w:color w:val="3F3F3F"/>
        </w:rPr>
        <w:t>from</w:t>
      </w:r>
      <w:r>
        <w:rPr>
          <w:color w:val="3F3F3F"/>
          <w:spacing w:val="32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32"/>
        </w:rPr>
        <w:t xml:space="preserve"> </w:t>
      </w:r>
      <w:r>
        <w:rPr>
          <w:color w:val="3F3F3F"/>
          <w:spacing w:val="-3"/>
        </w:rPr>
        <w:t>site</w:t>
      </w:r>
      <w:r>
        <w:rPr>
          <w:color w:val="3F3F3F"/>
          <w:spacing w:val="29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21"/>
        </w:rPr>
        <w:t xml:space="preserve"> </w:t>
      </w:r>
      <w:r>
        <w:rPr>
          <w:color w:val="3F3F3F"/>
        </w:rPr>
        <w:t>where</w:t>
      </w:r>
      <w:r>
        <w:rPr>
          <w:color w:val="3F3F3F"/>
          <w:spacing w:val="40"/>
        </w:rPr>
        <w:t xml:space="preserve"> </w:t>
      </w:r>
      <w:r>
        <w:rPr>
          <w:color w:val="3F3F3F"/>
          <w:spacing w:val="-3"/>
        </w:rPr>
        <w:t>possi</w:t>
      </w:r>
      <w:r>
        <w:rPr>
          <w:color w:val="3F3F3F"/>
          <w:spacing w:val="-2"/>
        </w:rPr>
        <w:t>bl</w:t>
      </w:r>
      <w:r>
        <w:rPr>
          <w:color w:val="3F3F3F"/>
          <w:spacing w:val="-3"/>
        </w:rPr>
        <w:t>e</w:t>
      </w:r>
      <w:r>
        <w:rPr>
          <w:color w:val="3F3F3F"/>
          <w:spacing w:val="17"/>
        </w:rPr>
        <w:t xml:space="preserve"> </w:t>
      </w:r>
      <w:r>
        <w:rPr>
          <w:color w:val="3F3F3F"/>
        </w:rPr>
        <w:t>these</w:t>
      </w:r>
      <w:r>
        <w:rPr>
          <w:color w:val="3F3F3F"/>
          <w:spacing w:val="29"/>
        </w:rPr>
        <w:t xml:space="preserve"> </w:t>
      </w:r>
      <w:r>
        <w:rPr>
          <w:color w:val="3F3F3F"/>
        </w:rPr>
        <w:t>will</w:t>
      </w:r>
      <w:r>
        <w:rPr>
          <w:color w:val="3F3F3F"/>
          <w:spacing w:val="26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27"/>
        </w:rPr>
        <w:t xml:space="preserve"> </w:t>
      </w:r>
      <w:r>
        <w:rPr>
          <w:color w:val="3F3F3F"/>
        </w:rPr>
        <w:t>reintroduced</w:t>
      </w:r>
      <w:r>
        <w:rPr>
          <w:color w:val="3F3F3F"/>
          <w:spacing w:val="33"/>
        </w:rPr>
        <w:t xml:space="preserve"> </w:t>
      </w:r>
      <w:r>
        <w:rPr>
          <w:color w:val="3F3F3F"/>
        </w:rPr>
        <w:t>when</w:t>
      </w:r>
      <w:r>
        <w:rPr>
          <w:color w:val="3F3F3F"/>
          <w:spacing w:val="27"/>
          <w:w w:val="99"/>
        </w:rPr>
        <w:t xml:space="preserve"> </w:t>
      </w:r>
      <w:r>
        <w:rPr>
          <w:color w:val="3F3F3F"/>
        </w:rPr>
        <w:t>they</w:t>
      </w:r>
      <w:r>
        <w:rPr>
          <w:color w:val="3F3F3F"/>
          <w:spacing w:val="20"/>
        </w:rPr>
        <w:t xml:space="preserve"> </w:t>
      </w:r>
      <w:r>
        <w:rPr>
          <w:color w:val="3F3F3F"/>
        </w:rPr>
        <w:t>are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removed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temporarily</w:t>
      </w:r>
    </w:p>
    <w:p w14:paraId="13EDDCF0" w14:textId="77777777" w:rsidR="00A5052B" w:rsidRDefault="00A5052B">
      <w:pPr>
        <w:rPr>
          <w:rFonts w:ascii="Arial" w:eastAsia="Arial" w:hAnsi="Arial" w:cs="Arial"/>
          <w:sz w:val="21"/>
          <w:szCs w:val="21"/>
        </w:rPr>
      </w:pPr>
    </w:p>
    <w:p w14:paraId="13EDDCF1" w14:textId="77777777" w:rsidR="00A5052B" w:rsidRDefault="00A72E41">
      <w:pPr>
        <w:pStyle w:val="BodyText"/>
        <w:numPr>
          <w:ilvl w:val="1"/>
          <w:numId w:val="13"/>
        </w:numPr>
        <w:tabs>
          <w:tab w:val="left" w:pos="898"/>
        </w:tabs>
        <w:spacing w:line="321" w:lineRule="auto"/>
        <w:ind w:left="901" w:right="406" w:hanging="349"/>
        <w:jc w:val="both"/>
      </w:pPr>
      <w:r>
        <w:rPr>
          <w:color w:val="2D2D2D"/>
          <w:spacing w:val="-27"/>
          <w:w w:val="105"/>
        </w:rPr>
        <w:t>i</w:t>
      </w:r>
      <w:r>
        <w:rPr>
          <w:color w:val="2D2D2D"/>
          <w:w w:val="105"/>
        </w:rPr>
        <w:t>dent</w:t>
      </w:r>
      <w:r>
        <w:rPr>
          <w:color w:val="2D2D2D"/>
          <w:spacing w:val="-6"/>
          <w:w w:val="105"/>
        </w:rPr>
        <w:t>i</w:t>
      </w:r>
      <w:r>
        <w:rPr>
          <w:color w:val="2D2D2D"/>
          <w:w w:val="105"/>
        </w:rPr>
        <w:t>fy</w:t>
      </w:r>
      <w:r>
        <w:rPr>
          <w:color w:val="2D2D2D"/>
          <w:spacing w:val="24"/>
          <w:w w:val="105"/>
        </w:rPr>
        <w:t xml:space="preserve"> </w:t>
      </w:r>
      <w:r>
        <w:rPr>
          <w:color w:val="2D2D2D"/>
          <w:w w:val="105"/>
        </w:rPr>
        <w:t>Grow</w:t>
      </w:r>
      <w:r>
        <w:rPr>
          <w:color w:val="2D2D2D"/>
          <w:spacing w:val="3"/>
          <w:w w:val="105"/>
        </w:rPr>
        <w:t>l</w:t>
      </w:r>
      <w:r>
        <w:rPr>
          <w:color w:val="2D2D2D"/>
          <w:w w:val="105"/>
        </w:rPr>
        <w:t>ing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Grass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w w:val="105"/>
        </w:rPr>
        <w:t>Frog</w:t>
      </w:r>
      <w:r>
        <w:rPr>
          <w:color w:val="2D2D2D"/>
          <w:spacing w:val="13"/>
          <w:w w:val="105"/>
        </w:rPr>
        <w:t xml:space="preserve"> </w:t>
      </w:r>
      <w:r>
        <w:rPr>
          <w:color w:val="3F3F3F"/>
          <w:w w:val="105"/>
        </w:rPr>
        <w:t>wet</w:t>
      </w:r>
      <w:r>
        <w:rPr>
          <w:color w:val="3F3F3F"/>
          <w:spacing w:val="3"/>
          <w:w w:val="105"/>
        </w:rPr>
        <w:t>l</w:t>
      </w:r>
      <w:r>
        <w:rPr>
          <w:color w:val="3F3F3F"/>
          <w:w w:val="105"/>
        </w:rPr>
        <w:t>and</w:t>
      </w:r>
      <w:r>
        <w:rPr>
          <w:color w:val="3F3F3F"/>
          <w:spacing w:val="29"/>
          <w:w w:val="105"/>
        </w:rPr>
        <w:t xml:space="preserve"> </w:t>
      </w:r>
      <w:r>
        <w:rPr>
          <w:color w:val="3F3F3F"/>
          <w:w w:val="105"/>
        </w:rPr>
        <w:t>sites,</w:t>
      </w:r>
      <w:r>
        <w:rPr>
          <w:color w:val="3F3F3F"/>
          <w:spacing w:val="32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spacing w:val="31"/>
          <w:w w:val="105"/>
        </w:rPr>
        <w:t xml:space="preserve"> </w:t>
      </w:r>
      <w:r>
        <w:rPr>
          <w:color w:val="3F3F3F"/>
          <w:w w:val="105"/>
        </w:rPr>
        <w:t>where</w:t>
      </w:r>
      <w:r>
        <w:rPr>
          <w:color w:val="3F3F3F"/>
          <w:spacing w:val="38"/>
          <w:w w:val="105"/>
        </w:rPr>
        <w:t xml:space="preserve"> </w:t>
      </w:r>
      <w:r>
        <w:rPr>
          <w:color w:val="3F3F3F"/>
          <w:w w:val="105"/>
        </w:rPr>
        <w:t>poss</w:t>
      </w:r>
      <w:r>
        <w:rPr>
          <w:color w:val="3F3F3F"/>
          <w:spacing w:val="3"/>
          <w:w w:val="105"/>
        </w:rPr>
        <w:t>i</w:t>
      </w:r>
      <w:r>
        <w:rPr>
          <w:color w:val="3F3F3F"/>
          <w:w w:val="105"/>
        </w:rPr>
        <w:t>b</w:t>
      </w:r>
      <w:r>
        <w:rPr>
          <w:color w:val="3F3F3F"/>
          <w:spacing w:val="-13"/>
          <w:w w:val="105"/>
        </w:rPr>
        <w:t>l</w:t>
      </w:r>
      <w:r>
        <w:rPr>
          <w:color w:val="3F3F3F"/>
          <w:w w:val="105"/>
        </w:rPr>
        <w:t>e</w:t>
      </w:r>
      <w:r>
        <w:rPr>
          <w:color w:val="3F3F3F"/>
          <w:spacing w:val="25"/>
          <w:w w:val="105"/>
        </w:rPr>
        <w:t xml:space="preserve"> </w:t>
      </w:r>
      <w:r>
        <w:rPr>
          <w:color w:val="3F3F3F"/>
          <w:w w:val="105"/>
        </w:rPr>
        <w:t>avo</w:t>
      </w:r>
      <w:r>
        <w:rPr>
          <w:color w:val="3F3F3F"/>
          <w:spacing w:val="-9"/>
          <w:w w:val="105"/>
        </w:rPr>
        <w:t>i</w:t>
      </w:r>
      <w:r>
        <w:rPr>
          <w:color w:val="3F3F3F"/>
          <w:w w:val="105"/>
        </w:rPr>
        <w:t>d</w:t>
      </w:r>
      <w:r>
        <w:rPr>
          <w:color w:val="3F3F3F"/>
          <w:spacing w:val="25"/>
          <w:w w:val="105"/>
        </w:rPr>
        <w:t xml:space="preserve"> </w:t>
      </w:r>
      <w:r>
        <w:rPr>
          <w:color w:val="3F3F3F"/>
          <w:w w:val="105"/>
        </w:rPr>
        <w:t>p</w:t>
      </w:r>
      <w:r>
        <w:rPr>
          <w:color w:val="3F3F3F"/>
          <w:spacing w:val="-13"/>
          <w:w w:val="105"/>
        </w:rPr>
        <w:t>l</w:t>
      </w:r>
      <w:r>
        <w:rPr>
          <w:color w:val="3F3F3F"/>
          <w:w w:val="105"/>
        </w:rPr>
        <w:t>acing</w:t>
      </w:r>
      <w:r>
        <w:rPr>
          <w:color w:val="3F3F3F"/>
          <w:w w:val="96"/>
        </w:rPr>
        <w:t xml:space="preserve"> </w:t>
      </w:r>
      <w:r>
        <w:rPr>
          <w:color w:val="3F3F3F"/>
          <w:spacing w:val="-17"/>
          <w:w w:val="105"/>
        </w:rPr>
        <w:t>i</w:t>
      </w:r>
      <w:r>
        <w:rPr>
          <w:color w:val="3F3F3F"/>
          <w:w w:val="105"/>
        </w:rPr>
        <w:t>nfrastructure</w:t>
      </w:r>
      <w:r>
        <w:rPr>
          <w:color w:val="3F3F3F"/>
          <w:spacing w:val="-23"/>
          <w:w w:val="105"/>
        </w:rPr>
        <w:t xml:space="preserve"> </w:t>
      </w:r>
      <w:r>
        <w:rPr>
          <w:color w:val="3F3F3F"/>
          <w:w w:val="105"/>
        </w:rPr>
        <w:t>within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l</w:t>
      </w:r>
      <w:r>
        <w:rPr>
          <w:color w:val="3F3F3F"/>
          <w:spacing w:val="-21"/>
          <w:w w:val="105"/>
        </w:rPr>
        <w:t>O</w:t>
      </w:r>
      <w:r>
        <w:rPr>
          <w:color w:val="3F3F3F"/>
          <w:w w:val="105"/>
        </w:rPr>
        <w:t>Om</w:t>
      </w:r>
      <w:r>
        <w:rPr>
          <w:color w:val="3F3F3F"/>
          <w:spacing w:val="-20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24"/>
          <w:w w:val="105"/>
        </w:rPr>
        <w:t xml:space="preserve"> </w:t>
      </w:r>
      <w:r>
        <w:rPr>
          <w:color w:val="3F3F3F"/>
          <w:w w:val="105"/>
        </w:rPr>
        <w:t>those</w:t>
      </w:r>
      <w:r>
        <w:rPr>
          <w:color w:val="3F3F3F"/>
          <w:spacing w:val="-18"/>
          <w:w w:val="105"/>
        </w:rPr>
        <w:t xml:space="preserve"> </w:t>
      </w:r>
      <w:r>
        <w:rPr>
          <w:color w:val="3F3F3F"/>
          <w:w w:val="105"/>
        </w:rPr>
        <w:t>s</w:t>
      </w:r>
      <w:r>
        <w:rPr>
          <w:color w:val="3F3F3F"/>
          <w:spacing w:val="-12"/>
          <w:w w:val="105"/>
        </w:rPr>
        <w:t>i</w:t>
      </w:r>
      <w:r>
        <w:rPr>
          <w:color w:val="3F3F3F"/>
          <w:w w:val="105"/>
        </w:rPr>
        <w:t>tes</w:t>
      </w:r>
    </w:p>
    <w:p w14:paraId="13EDDCF2" w14:textId="77777777" w:rsidR="00A5052B" w:rsidRDefault="00A5052B">
      <w:pPr>
        <w:spacing w:before="8"/>
        <w:rPr>
          <w:rFonts w:ascii="Arial" w:eastAsia="Arial" w:hAnsi="Arial" w:cs="Arial"/>
          <w:sz w:val="20"/>
          <w:szCs w:val="20"/>
        </w:rPr>
      </w:pPr>
    </w:p>
    <w:p w14:paraId="13EDDCF3" w14:textId="77777777" w:rsidR="00A5052B" w:rsidRDefault="00A72E41">
      <w:pPr>
        <w:pStyle w:val="BodyText"/>
        <w:numPr>
          <w:ilvl w:val="1"/>
          <w:numId w:val="13"/>
        </w:numPr>
        <w:tabs>
          <w:tab w:val="left" w:pos="902"/>
        </w:tabs>
        <w:spacing w:line="317" w:lineRule="auto"/>
        <w:ind w:left="901" w:right="403" w:hanging="349"/>
        <w:jc w:val="both"/>
      </w:pPr>
      <w:r>
        <w:rPr>
          <w:color w:val="3F3F3F"/>
        </w:rPr>
        <w:t>all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workers</w:t>
      </w:r>
      <w:r>
        <w:rPr>
          <w:color w:val="3F3F3F"/>
          <w:spacing w:val="34"/>
        </w:rPr>
        <w:t xml:space="preserve"> </w:t>
      </w:r>
      <w:r>
        <w:rPr>
          <w:color w:val="3F3F3F"/>
        </w:rPr>
        <w:t>are</w:t>
      </w:r>
      <w:r>
        <w:rPr>
          <w:color w:val="3F3F3F"/>
          <w:spacing w:val="26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undergo</w:t>
      </w:r>
      <w:r>
        <w:rPr>
          <w:color w:val="2D2D2D"/>
          <w:spacing w:val="21"/>
        </w:rPr>
        <w:t xml:space="preserve"> </w:t>
      </w:r>
      <w:r>
        <w:rPr>
          <w:color w:val="3F3F3F"/>
        </w:rPr>
        <w:t>tra</w:t>
      </w:r>
      <w:r>
        <w:rPr>
          <w:color w:val="3F3F3F"/>
          <w:spacing w:val="7"/>
        </w:rPr>
        <w:t>i</w:t>
      </w:r>
      <w:r>
        <w:rPr>
          <w:color w:val="3F3F3F"/>
        </w:rPr>
        <w:t>n</w:t>
      </w:r>
      <w:r>
        <w:rPr>
          <w:color w:val="3F3F3F"/>
          <w:spacing w:val="-6"/>
        </w:rPr>
        <w:t>i</w:t>
      </w:r>
      <w:r>
        <w:rPr>
          <w:color w:val="3F3F3F"/>
        </w:rPr>
        <w:t>ng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on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measures</w:t>
      </w:r>
      <w:r>
        <w:rPr>
          <w:color w:val="3F3F3F"/>
          <w:spacing w:val="17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9"/>
        </w:rPr>
        <w:t xml:space="preserve"> </w:t>
      </w:r>
      <w:r>
        <w:rPr>
          <w:color w:val="3F3F3F"/>
        </w:rPr>
        <w:t>detect</w:t>
      </w:r>
      <w:r>
        <w:rPr>
          <w:color w:val="3F3F3F"/>
          <w:spacing w:val="21"/>
        </w:rPr>
        <w:t xml:space="preserve"> </w:t>
      </w:r>
      <w:r>
        <w:rPr>
          <w:color w:val="525252"/>
        </w:rPr>
        <w:t>and</w:t>
      </w:r>
      <w:r>
        <w:rPr>
          <w:color w:val="525252"/>
          <w:spacing w:val="18"/>
        </w:rPr>
        <w:t xml:space="preserve"> </w:t>
      </w:r>
      <w:r>
        <w:rPr>
          <w:color w:val="3F3F3F"/>
        </w:rPr>
        <w:t>avoid</w:t>
      </w:r>
      <w:r>
        <w:rPr>
          <w:color w:val="3F3F3F"/>
          <w:spacing w:val="28"/>
        </w:rPr>
        <w:t xml:space="preserve"> </w:t>
      </w:r>
      <w:r>
        <w:rPr>
          <w:color w:val="525252"/>
          <w:spacing w:val="-19"/>
        </w:rPr>
        <w:t>i</w:t>
      </w:r>
      <w:r>
        <w:rPr>
          <w:color w:val="525252"/>
        </w:rPr>
        <w:t>m</w:t>
      </w:r>
      <w:r>
        <w:rPr>
          <w:color w:val="525252"/>
          <w:spacing w:val="-2"/>
        </w:rPr>
        <w:t>p</w:t>
      </w:r>
      <w:r>
        <w:rPr>
          <w:color w:val="2D2D2D"/>
        </w:rPr>
        <w:t>acts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0"/>
        </w:rPr>
        <w:t xml:space="preserve"> </w:t>
      </w:r>
      <w:r>
        <w:rPr>
          <w:color w:val="3F3F3F"/>
        </w:rPr>
        <w:t>Str</w:t>
      </w:r>
      <w:r>
        <w:rPr>
          <w:color w:val="3F3F3F"/>
          <w:spacing w:val="5"/>
        </w:rPr>
        <w:t>i</w:t>
      </w:r>
      <w:r>
        <w:rPr>
          <w:color w:val="3F3F3F"/>
        </w:rPr>
        <w:t xml:space="preserve">ped </w:t>
      </w:r>
      <w:r>
        <w:rPr>
          <w:color w:val="2D2D2D"/>
          <w:spacing w:val="-2"/>
        </w:rPr>
        <w:t>Legless</w:t>
      </w:r>
      <w:r>
        <w:rPr>
          <w:color w:val="2D2D2D"/>
          <w:spacing w:val="33"/>
        </w:rPr>
        <w:t xml:space="preserve"> </w:t>
      </w:r>
      <w:r>
        <w:rPr>
          <w:color w:val="3F3F3F"/>
        </w:rPr>
        <w:t>Lizard,</w:t>
      </w:r>
      <w:r>
        <w:rPr>
          <w:color w:val="3F3F3F"/>
          <w:spacing w:val="28"/>
        </w:rPr>
        <w:t xml:space="preserve"> </w:t>
      </w:r>
      <w:r>
        <w:rPr>
          <w:color w:val="3F3F3F"/>
        </w:rPr>
        <w:t>advise</w:t>
      </w:r>
      <w:r>
        <w:rPr>
          <w:color w:val="3F3F3F"/>
          <w:spacing w:val="4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7"/>
        </w:rPr>
        <w:t xml:space="preserve"> </w:t>
      </w:r>
      <w:r>
        <w:rPr>
          <w:color w:val="3F3F3F"/>
        </w:rPr>
        <w:t>site</w:t>
      </w:r>
      <w:r>
        <w:rPr>
          <w:color w:val="3F3F3F"/>
          <w:spacing w:val="46"/>
        </w:rPr>
        <w:t xml:space="preserve"> </w:t>
      </w:r>
      <w:r>
        <w:rPr>
          <w:color w:val="3F3F3F"/>
        </w:rPr>
        <w:t>manager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when</w:t>
      </w:r>
      <w:r>
        <w:rPr>
          <w:color w:val="3F3F3F"/>
          <w:spacing w:val="31"/>
        </w:rPr>
        <w:t xml:space="preserve"> </w:t>
      </w:r>
      <w:r>
        <w:rPr>
          <w:color w:val="3F3F3F"/>
        </w:rPr>
        <w:t>Striped</w:t>
      </w:r>
      <w:r>
        <w:rPr>
          <w:color w:val="3F3F3F"/>
          <w:spacing w:val="28"/>
        </w:rPr>
        <w:t xml:space="preserve"> </w:t>
      </w:r>
      <w:r>
        <w:rPr>
          <w:color w:val="3F3F3F"/>
          <w:spacing w:val="-2"/>
        </w:rPr>
        <w:t>Legless</w:t>
      </w:r>
      <w:r>
        <w:rPr>
          <w:color w:val="3F3F3F"/>
          <w:spacing w:val="41"/>
        </w:rPr>
        <w:t xml:space="preserve"> </w:t>
      </w:r>
      <w:r>
        <w:rPr>
          <w:color w:val="3F3F3F"/>
        </w:rPr>
        <w:t>Lizard</w:t>
      </w:r>
      <w:r>
        <w:rPr>
          <w:color w:val="3F3F3F"/>
          <w:spacing w:val="38"/>
        </w:rPr>
        <w:t xml:space="preserve"> </w:t>
      </w:r>
      <w:r>
        <w:rPr>
          <w:color w:val="2D2D2D"/>
          <w:spacing w:val="-10"/>
        </w:rPr>
        <w:t>i</w:t>
      </w:r>
      <w:r>
        <w:rPr>
          <w:color w:val="2D2D2D"/>
          <w:spacing w:val="-17"/>
        </w:rPr>
        <w:t>s</w:t>
      </w:r>
      <w:r>
        <w:rPr>
          <w:color w:val="2D2D2D"/>
          <w:spacing w:val="18"/>
        </w:rPr>
        <w:t xml:space="preserve"> </w:t>
      </w:r>
      <w:r>
        <w:rPr>
          <w:color w:val="3F3F3F"/>
        </w:rPr>
        <w:t>found</w:t>
      </w:r>
      <w:r>
        <w:rPr>
          <w:color w:val="727272"/>
        </w:rPr>
        <w:t>,</w:t>
      </w:r>
      <w:r>
        <w:rPr>
          <w:color w:val="727272"/>
          <w:spacing w:val="-4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33"/>
        </w:rPr>
        <w:t xml:space="preserve"> </w:t>
      </w:r>
      <w:r>
        <w:rPr>
          <w:color w:val="3F3F3F"/>
        </w:rPr>
        <w:t>on</w:t>
      </w:r>
      <w:r>
        <w:rPr>
          <w:color w:val="3F3F3F"/>
          <w:spacing w:val="26"/>
          <w:w w:val="104"/>
        </w:rPr>
        <w:t xml:space="preserve"> </w:t>
      </w:r>
      <w:r>
        <w:rPr>
          <w:color w:val="3F3F3F"/>
          <w:spacing w:val="-1"/>
        </w:rPr>
        <w:t>avoiding</w:t>
      </w:r>
      <w:r>
        <w:rPr>
          <w:color w:val="3F3F3F"/>
          <w:spacing w:val="-7"/>
        </w:rPr>
        <w:t xml:space="preserve"> </w:t>
      </w:r>
      <w:r>
        <w:rPr>
          <w:color w:val="525252"/>
          <w:spacing w:val="-2"/>
        </w:rPr>
        <w:t>'</w:t>
      </w:r>
      <w:r>
        <w:rPr>
          <w:color w:val="2D2D2D"/>
          <w:spacing w:val="-4"/>
        </w:rPr>
        <w:t>no-go'</w:t>
      </w:r>
      <w:r>
        <w:rPr>
          <w:color w:val="2D2D2D"/>
          <w:spacing w:val="8"/>
        </w:rPr>
        <w:t xml:space="preserve"> </w:t>
      </w:r>
      <w:r>
        <w:rPr>
          <w:color w:val="3F3F3F"/>
        </w:rPr>
        <w:t>zones</w:t>
      </w:r>
    </w:p>
    <w:p w14:paraId="13EDDCF4" w14:textId="77777777" w:rsidR="00A5052B" w:rsidRDefault="00A5052B">
      <w:pPr>
        <w:rPr>
          <w:rFonts w:ascii="Arial" w:eastAsia="Arial" w:hAnsi="Arial" w:cs="Arial"/>
          <w:sz w:val="21"/>
          <w:szCs w:val="21"/>
        </w:rPr>
      </w:pPr>
    </w:p>
    <w:p w14:paraId="13EDDCF5" w14:textId="77777777" w:rsidR="00A5052B" w:rsidRDefault="00A72E41">
      <w:pPr>
        <w:pStyle w:val="BodyText"/>
        <w:numPr>
          <w:ilvl w:val="1"/>
          <w:numId w:val="13"/>
        </w:numPr>
        <w:tabs>
          <w:tab w:val="left" w:pos="902"/>
        </w:tabs>
        <w:spacing w:line="313" w:lineRule="auto"/>
        <w:ind w:left="901" w:right="398" w:hanging="371"/>
        <w:jc w:val="both"/>
        <w:rPr>
          <w:rFonts w:cs="Arial"/>
          <w:sz w:val="19"/>
          <w:szCs w:val="19"/>
        </w:rPr>
      </w:pPr>
      <w:r>
        <w:rPr>
          <w:color w:val="3F3F3F"/>
        </w:rPr>
        <w:t>a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salvage</w:t>
      </w:r>
      <w:r>
        <w:rPr>
          <w:color w:val="3F3F3F"/>
          <w:spacing w:val="26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16"/>
        </w:rPr>
        <w:t xml:space="preserve"> </w:t>
      </w:r>
      <w:r>
        <w:rPr>
          <w:color w:val="3F3F3F"/>
          <w:spacing w:val="-2"/>
        </w:rPr>
        <w:t>relocation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protocol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26"/>
        </w:rPr>
        <w:t xml:space="preserve"> </w:t>
      </w:r>
      <w:r>
        <w:rPr>
          <w:color w:val="3F3F3F"/>
          <w:spacing w:val="-1"/>
        </w:rPr>
        <w:t>Striped</w:t>
      </w:r>
      <w:r>
        <w:rPr>
          <w:color w:val="3F3F3F"/>
          <w:spacing w:val="20"/>
        </w:rPr>
        <w:t xml:space="preserve"> </w:t>
      </w:r>
      <w:r>
        <w:rPr>
          <w:color w:val="2D2D2D"/>
          <w:spacing w:val="-2"/>
        </w:rPr>
        <w:t>Legle</w:t>
      </w:r>
      <w:r>
        <w:rPr>
          <w:color w:val="525252"/>
          <w:spacing w:val="-2"/>
        </w:rPr>
        <w:t>ss</w:t>
      </w:r>
      <w:r>
        <w:rPr>
          <w:color w:val="525252"/>
          <w:spacing w:val="19"/>
        </w:rPr>
        <w:t xml:space="preserve"> </w:t>
      </w:r>
      <w:r>
        <w:rPr>
          <w:color w:val="2D2D2D"/>
          <w:spacing w:val="-3"/>
        </w:rPr>
        <w:t>Li</w:t>
      </w:r>
      <w:r>
        <w:rPr>
          <w:color w:val="525252"/>
          <w:spacing w:val="-3"/>
        </w:rPr>
        <w:t>zard</w:t>
      </w:r>
      <w:r>
        <w:rPr>
          <w:color w:val="525252"/>
          <w:spacing w:val="23"/>
        </w:rPr>
        <w:t xml:space="preserve"> </w:t>
      </w:r>
      <w:r>
        <w:rPr>
          <w:color w:val="3F3F3F"/>
        </w:rPr>
        <w:t>must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prepared</w:t>
      </w:r>
      <w:r>
        <w:rPr>
          <w:color w:val="3F3F3F"/>
          <w:spacing w:val="25"/>
        </w:rPr>
        <w:t xml:space="preserve"> </w:t>
      </w:r>
      <w:r>
        <w:rPr>
          <w:color w:val="3F3F3F"/>
          <w:spacing w:val="-8"/>
        </w:rPr>
        <w:t>i</w:t>
      </w:r>
      <w:r>
        <w:rPr>
          <w:color w:val="3F3F3F"/>
          <w:spacing w:val="-16"/>
        </w:rPr>
        <w:t>n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compliance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with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55"/>
        </w:rPr>
        <w:t xml:space="preserve"> </w:t>
      </w:r>
      <w:r>
        <w:rPr>
          <w:i/>
          <w:color w:val="3F3F3F"/>
          <w:sz w:val="19"/>
        </w:rPr>
        <w:t>Wildlife</w:t>
      </w:r>
      <w:r>
        <w:rPr>
          <w:i/>
          <w:color w:val="3F3F3F"/>
          <w:spacing w:val="-11"/>
          <w:sz w:val="19"/>
        </w:rPr>
        <w:t xml:space="preserve"> </w:t>
      </w:r>
      <w:r>
        <w:rPr>
          <w:i/>
          <w:color w:val="3F3F3F"/>
          <w:sz w:val="19"/>
        </w:rPr>
        <w:t>Act</w:t>
      </w:r>
      <w:r>
        <w:rPr>
          <w:i/>
          <w:color w:val="3F3F3F"/>
          <w:spacing w:val="42"/>
          <w:sz w:val="19"/>
        </w:rPr>
        <w:t xml:space="preserve"> </w:t>
      </w:r>
      <w:r>
        <w:rPr>
          <w:i/>
          <w:color w:val="3F3F3F"/>
          <w:sz w:val="19"/>
        </w:rPr>
        <w:t>1975</w:t>
      </w:r>
    </w:p>
    <w:p w14:paraId="13EDDCF6" w14:textId="77777777" w:rsidR="00A5052B" w:rsidRDefault="00A5052B">
      <w:pPr>
        <w:spacing w:before="8"/>
        <w:rPr>
          <w:rFonts w:ascii="Arial" w:eastAsia="Arial" w:hAnsi="Arial" w:cs="Arial"/>
          <w:i/>
          <w:sz w:val="20"/>
          <w:szCs w:val="20"/>
        </w:rPr>
      </w:pPr>
    </w:p>
    <w:p w14:paraId="13EDDCF7" w14:textId="77777777" w:rsidR="00A5052B" w:rsidRDefault="00A72E41">
      <w:pPr>
        <w:pStyle w:val="BodyText"/>
        <w:numPr>
          <w:ilvl w:val="1"/>
          <w:numId w:val="13"/>
        </w:numPr>
        <w:tabs>
          <w:tab w:val="left" w:pos="902"/>
        </w:tabs>
        <w:spacing w:line="321" w:lineRule="auto"/>
        <w:ind w:left="901" w:right="389" w:hanging="349"/>
        <w:jc w:val="both"/>
      </w:pPr>
      <w:r>
        <w:rPr>
          <w:color w:val="3F3F3F"/>
        </w:rPr>
        <w:t>all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mach</w:t>
      </w:r>
      <w:r>
        <w:rPr>
          <w:color w:val="3F3F3F"/>
          <w:spacing w:val="-1"/>
        </w:rPr>
        <w:t>i</w:t>
      </w:r>
      <w:r>
        <w:rPr>
          <w:color w:val="3F3F3F"/>
        </w:rPr>
        <w:t>nery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must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enter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exit</w:t>
      </w:r>
      <w:r>
        <w:rPr>
          <w:color w:val="3F3F3F"/>
          <w:spacing w:val="2"/>
        </w:rPr>
        <w:t xml:space="preserve"> </w:t>
      </w:r>
      <w:r>
        <w:rPr>
          <w:color w:val="3F3F3F"/>
        </w:rPr>
        <w:t>works</w:t>
      </w:r>
      <w:r>
        <w:rPr>
          <w:color w:val="3F3F3F"/>
          <w:spacing w:val="21"/>
        </w:rPr>
        <w:t xml:space="preserve"> </w:t>
      </w:r>
      <w:r>
        <w:rPr>
          <w:color w:val="3F3F3F"/>
        </w:rPr>
        <w:t>s</w:t>
      </w:r>
      <w:r>
        <w:rPr>
          <w:color w:val="3F3F3F"/>
          <w:spacing w:val="-10"/>
        </w:rPr>
        <w:t>i</w:t>
      </w:r>
      <w:r>
        <w:rPr>
          <w:color w:val="3F3F3F"/>
        </w:rPr>
        <w:t>tes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-6"/>
        </w:rPr>
        <w:t>l</w:t>
      </w:r>
      <w:r>
        <w:rPr>
          <w:color w:val="3F3F3F"/>
        </w:rPr>
        <w:t>ong defined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routes</w:t>
      </w:r>
      <w:r>
        <w:rPr>
          <w:color w:val="3F3F3F"/>
          <w:spacing w:val="2"/>
        </w:rPr>
        <w:t xml:space="preserve"> </w:t>
      </w:r>
      <w:r>
        <w:rPr>
          <w:color w:val="3F3F3F"/>
        </w:rPr>
        <w:t>that</w:t>
      </w:r>
      <w:r>
        <w:rPr>
          <w:color w:val="3F3F3F"/>
          <w:spacing w:val="21"/>
        </w:rPr>
        <w:t xml:space="preserve"> </w:t>
      </w:r>
      <w:r>
        <w:rPr>
          <w:color w:val="3F3F3F"/>
        </w:rPr>
        <w:t>do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not</w:t>
      </w:r>
      <w:r>
        <w:rPr>
          <w:color w:val="3F3F3F"/>
          <w:spacing w:val="16"/>
        </w:rPr>
        <w:t xml:space="preserve"> </w:t>
      </w:r>
      <w:r>
        <w:rPr>
          <w:color w:val="3F3F3F"/>
          <w:spacing w:val="-19"/>
        </w:rPr>
        <w:t>i</w:t>
      </w:r>
      <w:r>
        <w:rPr>
          <w:color w:val="3F3F3F"/>
        </w:rPr>
        <w:t>mpact</w:t>
      </w:r>
      <w:r>
        <w:rPr>
          <w:color w:val="3F3F3F"/>
          <w:spacing w:val="18"/>
        </w:rPr>
        <w:t xml:space="preserve"> </w:t>
      </w:r>
      <w:r>
        <w:rPr>
          <w:color w:val="525252"/>
          <w:spacing w:val="1"/>
        </w:rPr>
        <w:t>o</w:t>
      </w:r>
      <w:r>
        <w:rPr>
          <w:color w:val="2D2D2D"/>
        </w:rPr>
        <w:t>n</w:t>
      </w:r>
      <w:r>
        <w:rPr>
          <w:color w:val="2D2D2D"/>
          <w:w w:val="108"/>
        </w:rPr>
        <w:t xml:space="preserve"> </w:t>
      </w:r>
      <w:r>
        <w:rPr>
          <w:color w:val="3F3F3F"/>
          <w:spacing w:val="-3"/>
        </w:rPr>
        <w:t>nati</w:t>
      </w:r>
      <w:r>
        <w:rPr>
          <w:color w:val="3F3F3F"/>
          <w:spacing w:val="-4"/>
        </w:rPr>
        <w:t>ve</w:t>
      </w:r>
      <w:r>
        <w:rPr>
          <w:color w:val="3F3F3F"/>
          <w:spacing w:val="-5"/>
        </w:rPr>
        <w:t xml:space="preserve"> </w:t>
      </w:r>
      <w:r>
        <w:rPr>
          <w:color w:val="525252"/>
          <w:spacing w:val="-1"/>
        </w:rPr>
        <w:t>veget</w:t>
      </w:r>
      <w:r>
        <w:rPr>
          <w:color w:val="2D2D2D"/>
          <w:spacing w:val="-1"/>
        </w:rPr>
        <w:t>ati</w:t>
      </w:r>
      <w:r>
        <w:rPr>
          <w:color w:val="525252"/>
          <w:spacing w:val="-1"/>
        </w:rPr>
        <w:t>o</w:t>
      </w:r>
      <w:r>
        <w:rPr>
          <w:color w:val="2D2D2D"/>
          <w:spacing w:val="-1"/>
        </w:rPr>
        <w:t>n</w:t>
      </w:r>
      <w:r>
        <w:rPr>
          <w:color w:val="2D2D2D"/>
          <w:spacing w:val="-17"/>
        </w:rPr>
        <w:t xml:space="preserve"> </w:t>
      </w:r>
      <w:r>
        <w:rPr>
          <w:color w:val="3F3F3F"/>
        </w:rPr>
        <w:t>or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cause</w:t>
      </w:r>
      <w:r>
        <w:rPr>
          <w:color w:val="3F3F3F"/>
          <w:spacing w:val="-1"/>
        </w:rPr>
        <w:t xml:space="preserve"> </w:t>
      </w:r>
      <w:r>
        <w:rPr>
          <w:color w:val="525252"/>
          <w:spacing w:val="1"/>
        </w:rPr>
        <w:t>soi</w:t>
      </w:r>
      <w:r>
        <w:rPr>
          <w:color w:val="2D2D2D"/>
        </w:rPr>
        <w:t>l</w:t>
      </w:r>
      <w:r>
        <w:rPr>
          <w:color w:val="3F3F3F"/>
        </w:rPr>
        <w:t>di</w:t>
      </w:r>
      <w:r>
        <w:rPr>
          <w:color w:val="3F3F3F"/>
          <w:spacing w:val="1"/>
        </w:rPr>
        <w:t>sturbance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weed</w:t>
      </w:r>
      <w:r>
        <w:rPr>
          <w:color w:val="3F3F3F"/>
          <w:spacing w:val="6"/>
        </w:rPr>
        <w:t xml:space="preserve"> </w:t>
      </w:r>
      <w:r>
        <w:rPr>
          <w:color w:val="525252"/>
        </w:rPr>
        <w:t>spread</w:t>
      </w:r>
    </w:p>
    <w:p w14:paraId="13EDDCF8" w14:textId="77777777" w:rsidR="00A5052B" w:rsidRDefault="00A5052B">
      <w:pPr>
        <w:spacing w:before="1"/>
        <w:rPr>
          <w:rFonts w:ascii="Arial" w:eastAsia="Arial" w:hAnsi="Arial" w:cs="Arial"/>
          <w:sz w:val="20"/>
          <w:szCs w:val="20"/>
        </w:rPr>
      </w:pPr>
    </w:p>
    <w:p w14:paraId="13EDDCF9" w14:textId="77777777" w:rsidR="00A5052B" w:rsidRDefault="00A72E41">
      <w:pPr>
        <w:pStyle w:val="BodyText"/>
        <w:spacing w:line="321" w:lineRule="auto"/>
        <w:ind w:right="401" w:hanging="349"/>
        <w:jc w:val="both"/>
      </w:pPr>
      <w:r>
        <w:rPr>
          <w:color w:val="3F3F3F"/>
        </w:rPr>
        <w:t>I.</w:t>
      </w:r>
      <w:r>
        <w:rPr>
          <w:color w:val="3F3F3F"/>
          <w:spacing w:val="28"/>
        </w:rPr>
        <w:t xml:space="preserve"> </w:t>
      </w:r>
      <w:r>
        <w:rPr>
          <w:color w:val="3F3F3F"/>
        </w:rPr>
        <w:t>all</w:t>
      </w:r>
      <w:r>
        <w:rPr>
          <w:color w:val="3F3F3F"/>
          <w:spacing w:val="30"/>
        </w:rPr>
        <w:t xml:space="preserve"> </w:t>
      </w:r>
      <w:r>
        <w:rPr>
          <w:color w:val="3F3F3F"/>
          <w:spacing w:val="-1"/>
        </w:rPr>
        <w:t>machinery</w:t>
      </w:r>
      <w:r>
        <w:rPr>
          <w:color w:val="3F3F3F"/>
          <w:spacing w:val="26"/>
        </w:rPr>
        <w:t xml:space="preserve"> </w:t>
      </w:r>
      <w:r>
        <w:rPr>
          <w:color w:val="3F3F3F"/>
        </w:rPr>
        <w:t>brought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onto</w:t>
      </w:r>
      <w:r>
        <w:rPr>
          <w:color w:val="3F3F3F"/>
          <w:spacing w:val="27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site</w:t>
      </w:r>
      <w:r>
        <w:rPr>
          <w:color w:val="3F3F3F"/>
          <w:spacing w:val="26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24"/>
        </w:rPr>
        <w:t xml:space="preserve"> </w:t>
      </w:r>
      <w:r>
        <w:rPr>
          <w:color w:val="3F3F3F"/>
        </w:rPr>
        <w:t>travelling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between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farming</w:t>
      </w:r>
      <w:r>
        <w:rPr>
          <w:color w:val="3F3F3F"/>
          <w:spacing w:val="40"/>
        </w:rPr>
        <w:t xml:space="preserve"> </w:t>
      </w:r>
      <w:r>
        <w:rPr>
          <w:color w:val="3F3F3F"/>
          <w:spacing w:val="-2"/>
        </w:rPr>
        <w:t>properti</w:t>
      </w:r>
      <w:r>
        <w:rPr>
          <w:color w:val="3F3F3F"/>
          <w:spacing w:val="-3"/>
        </w:rPr>
        <w:t>es</w:t>
      </w:r>
      <w:r>
        <w:rPr>
          <w:color w:val="3F3F3F"/>
          <w:spacing w:val="23"/>
        </w:rPr>
        <w:t xml:space="preserve"> </w:t>
      </w:r>
      <w:r>
        <w:rPr>
          <w:color w:val="3F3F3F"/>
        </w:rPr>
        <w:t>must</w:t>
      </w:r>
      <w:r>
        <w:rPr>
          <w:color w:val="3F3F3F"/>
          <w:spacing w:val="46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31"/>
          <w:w w:val="94"/>
        </w:rPr>
        <w:t xml:space="preserve"> </w:t>
      </w:r>
      <w:r>
        <w:rPr>
          <w:color w:val="3F3F3F"/>
        </w:rPr>
        <w:t>washed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down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to</w:t>
      </w:r>
      <w:r>
        <w:rPr>
          <w:color w:val="3F3F3F"/>
          <w:spacing w:val="-11"/>
        </w:rPr>
        <w:t xml:space="preserve"> </w:t>
      </w:r>
      <w:r>
        <w:rPr>
          <w:color w:val="525252"/>
        </w:rPr>
        <w:t>control</w:t>
      </w:r>
      <w:r>
        <w:rPr>
          <w:color w:val="525252"/>
          <w:spacing w:val="-3"/>
        </w:rPr>
        <w:t xml:space="preserve"> </w:t>
      </w:r>
      <w:r>
        <w:rPr>
          <w:color w:val="525252"/>
        </w:rPr>
        <w:t>s</w:t>
      </w:r>
      <w:r>
        <w:rPr>
          <w:color w:val="525252"/>
          <w:spacing w:val="13"/>
        </w:rPr>
        <w:t>p</w:t>
      </w:r>
      <w:r>
        <w:rPr>
          <w:color w:val="2D2D2D"/>
        </w:rPr>
        <w:t>read</w:t>
      </w:r>
      <w:r>
        <w:rPr>
          <w:color w:val="2D2D2D"/>
          <w:spacing w:val="-6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weeds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pathogens.</w:t>
      </w:r>
    </w:p>
    <w:p w14:paraId="13EDDCFA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CFB" w14:textId="77777777" w:rsidR="00A5052B" w:rsidRDefault="00A72E41">
      <w:pPr>
        <w:ind w:left="18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i/>
          <w:color w:val="2D2D2D"/>
          <w:sz w:val="21"/>
        </w:rPr>
        <w:t>Bats</w:t>
      </w:r>
      <w:r>
        <w:rPr>
          <w:rFonts w:ascii="Times New Roman"/>
          <w:b/>
          <w:i/>
          <w:color w:val="2D2D2D"/>
          <w:spacing w:val="10"/>
          <w:sz w:val="21"/>
        </w:rPr>
        <w:t xml:space="preserve"> </w:t>
      </w:r>
      <w:r>
        <w:rPr>
          <w:rFonts w:ascii="Times New Roman"/>
          <w:b/>
          <w:i/>
          <w:color w:val="2D2D2D"/>
          <w:sz w:val="21"/>
        </w:rPr>
        <w:t>and</w:t>
      </w:r>
      <w:r>
        <w:rPr>
          <w:rFonts w:ascii="Times New Roman"/>
          <w:b/>
          <w:i/>
          <w:color w:val="2D2D2D"/>
          <w:spacing w:val="-10"/>
          <w:sz w:val="21"/>
        </w:rPr>
        <w:t xml:space="preserve"> </w:t>
      </w:r>
      <w:r>
        <w:rPr>
          <w:rFonts w:ascii="Times New Roman"/>
          <w:b/>
          <w:i/>
          <w:color w:val="2D2D2D"/>
          <w:sz w:val="21"/>
        </w:rPr>
        <w:t>Avifauna</w:t>
      </w:r>
      <w:r>
        <w:rPr>
          <w:rFonts w:ascii="Times New Roman"/>
          <w:b/>
          <w:i/>
          <w:color w:val="2D2D2D"/>
          <w:spacing w:val="22"/>
          <w:sz w:val="21"/>
        </w:rPr>
        <w:t xml:space="preserve"> </w:t>
      </w:r>
      <w:r>
        <w:rPr>
          <w:rFonts w:ascii="Times New Roman"/>
          <w:b/>
          <w:i/>
          <w:color w:val="2D2D2D"/>
          <w:sz w:val="21"/>
        </w:rPr>
        <w:t>Management</w:t>
      </w:r>
      <w:r>
        <w:rPr>
          <w:rFonts w:ascii="Times New Roman"/>
          <w:b/>
          <w:i/>
          <w:color w:val="2D2D2D"/>
          <w:spacing w:val="33"/>
          <w:sz w:val="21"/>
        </w:rPr>
        <w:t xml:space="preserve"> </w:t>
      </w:r>
      <w:r>
        <w:rPr>
          <w:rFonts w:ascii="Times New Roman"/>
          <w:b/>
          <w:i/>
          <w:color w:val="2D2D2D"/>
          <w:sz w:val="21"/>
        </w:rPr>
        <w:t>Plan</w:t>
      </w:r>
    </w:p>
    <w:p w14:paraId="13EDDCFC" w14:textId="77777777" w:rsidR="00A5052B" w:rsidRDefault="00A5052B">
      <w:pPr>
        <w:rPr>
          <w:rFonts w:ascii="Times New Roman" w:eastAsia="Times New Roman" w:hAnsi="Times New Roman" w:cs="Times New Roman"/>
          <w:b/>
          <w:bCs/>
          <w:i/>
          <w:sz w:val="27"/>
          <w:szCs w:val="27"/>
        </w:rPr>
      </w:pPr>
    </w:p>
    <w:p w14:paraId="13EDDCFD" w14:textId="77777777" w:rsidR="00A5052B" w:rsidRDefault="00A72E41">
      <w:pPr>
        <w:pStyle w:val="BodyText"/>
        <w:ind w:left="189" w:firstLine="0"/>
      </w:pPr>
      <w:r>
        <w:rPr>
          <w:color w:val="3F3F3F"/>
          <w:spacing w:val="-28"/>
          <w:w w:val="110"/>
        </w:rPr>
        <w:t>I</w:t>
      </w:r>
      <w:r>
        <w:rPr>
          <w:color w:val="3F3F3F"/>
          <w:w w:val="110"/>
        </w:rPr>
        <w:t>n</w:t>
      </w:r>
      <w:r>
        <w:rPr>
          <w:color w:val="3F3F3F"/>
          <w:spacing w:val="-47"/>
          <w:w w:val="110"/>
        </w:rPr>
        <w:t xml:space="preserve"> </w:t>
      </w:r>
      <w:r>
        <w:rPr>
          <w:color w:val="525252"/>
          <w:w w:val="110"/>
        </w:rPr>
        <w:t>cond</w:t>
      </w:r>
      <w:r>
        <w:rPr>
          <w:color w:val="525252"/>
          <w:spacing w:val="1"/>
          <w:w w:val="110"/>
        </w:rPr>
        <w:t>i</w:t>
      </w:r>
      <w:r>
        <w:rPr>
          <w:color w:val="2D2D2D"/>
          <w:w w:val="110"/>
        </w:rPr>
        <w:t>t</w:t>
      </w:r>
      <w:r>
        <w:rPr>
          <w:color w:val="2D2D2D"/>
          <w:spacing w:val="-6"/>
          <w:w w:val="110"/>
        </w:rPr>
        <w:t>i</w:t>
      </w:r>
      <w:r>
        <w:rPr>
          <w:color w:val="2D2D2D"/>
          <w:w w:val="110"/>
        </w:rPr>
        <w:t>o</w:t>
      </w:r>
      <w:r>
        <w:rPr>
          <w:color w:val="2D2D2D"/>
          <w:spacing w:val="-5"/>
          <w:w w:val="110"/>
        </w:rPr>
        <w:t>n</w:t>
      </w:r>
      <w:r>
        <w:rPr>
          <w:color w:val="525252"/>
          <w:w w:val="110"/>
        </w:rPr>
        <w:t>s</w:t>
      </w:r>
      <w:r>
        <w:rPr>
          <w:color w:val="525252"/>
          <w:spacing w:val="-41"/>
          <w:w w:val="110"/>
        </w:rPr>
        <w:t xml:space="preserve"> </w:t>
      </w:r>
      <w:r>
        <w:rPr>
          <w:color w:val="3F3F3F"/>
          <w:w w:val="110"/>
        </w:rPr>
        <w:t>48</w:t>
      </w:r>
      <w:r>
        <w:rPr>
          <w:color w:val="3F3F3F"/>
          <w:spacing w:val="-30"/>
          <w:w w:val="110"/>
        </w:rPr>
        <w:t xml:space="preserve"> </w:t>
      </w:r>
      <w:r>
        <w:rPr>
          <w:color w:val="2D2D2D"/>
          <w:w w:val="110"/>
        </w:rPr>
        <w:t>to</w:t>
      </w:r>
      <w:r>
        <w:rPr>
          <w:color w:val="2D2D2D"/>
          <w:spacing w:val="-32"/>
          <w:w w:val="110"/>
        </w:rPr>
        <w:t xml:space="preserve"> </w:t>
      </w:r>
      <w:r>
        <w:rPr>
          <w:color w:val="3F3F3F"/>
          <w:w w:val="110"/>
        </w:rPr>
        <w:t>50:</w:t>
      </w:r>
    </w:p>
    <w:p w14:paraId="13EDDCFE" w14:textId="77777777" w:rsidR="00A5052B" w:rsidRDefault="00A5052B">
      <w:pPr>
        <w:spacing w:before="3"/>
        <w:rPr>
          <w:rFonts w:ascii="Arial" w:eastAsia="Arial" w:hAnsi="Arial" w:cs="Arial"/>
          <w:sz w:val="27"/>
          <w:szCs w:val="27"/>
        </w:rPr>
      </w:pPr>
    </w:p>
    <w:p w14:paraId="13EDDCFF" w14:textId="77777777" w:rsidR="00A5052B" w:rsidRDefault="00A72E41">
      <w:pPr>
        <w:numPr>
          <w:ilvl w:val="0"/>
          <w:numId w:val="12"/>
        </w:numPr>
        <w:tabs>
          <w:tab w:val="left" w:pos="902"/>
        </w:tabs>
        <w:spacing w:line="317" w:lineRule="auto"/>
        <w:ind w:right="403" w:hanging="3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525252"/>
          <w:spacing w:val="-4"/>
          <w:sz w:val="20"/>
        </w:rPr>
        <w:t>'</w:t>
      </w:r>
      <w:r>
        <w:rPr>
          <w:rFonts w:ascii="Arial"/>
          <w:color w:val="525252"/>
          <w:spacing w:val="-6"/>
          <w:sz w:val="20"/>
        </w:rPr>
        <w:t>li</w:t>
      </w:r>
      <w:r>
        <w:rPr>
          <w:rFonts w:ascii="Arial"/>
          <w:color w:val="525252"/>
          <w:spacing w:val="-8"/>
          <w:sz w:val="20"/>
        </w:rPr>
        <w:t>sted</w:t>
      </w:r>
      <w:r>
        <w:rPr>
          <w:rFonts w:ascii="Arial"/>
          <w:color w:val="525252"/>
          <w:spacing w:val="3"/>
          <w:sz w:val="20"/>
        </w:rPr>
        <w:t xml:space="preserve"> </w:t>
      </w:r>
      <w:r>
        <w:rPr>
          <w:rFonts w:ascii="Arial"/>
          <w:color w:val="525252"/>
          <w:spacing w:val="1"/>
          <w:sz w:val="20"/>
        </w:rPr>
        <w:t>species</w:t>
      </w:r>
      <w:r>
        <w:rPr>
          <w:rFonts w:ascii="Arial"/>
          <w:color w:val="727272"/>
          <w:sz w:val="20"/>
        </w:rPr>
        <w:t>'</w:t>
      </w:r>
      <w:r>
        <w:rPr>
          <w:rFonts w:ascii="Arial"/>
          <w:color w:val="727272"/>
          <w:spacing w:val="-21"/>
          <w:sz w:val="20"/>
        </w:rPr>
        <w:t xml:space="preserve"> </w:t>
      </w:r>
      <w:r>
        <w:rPr>
          <w:rFonts w:ascii="Arial"/>
          <w:color w:val="3F3F3F"/>
          <w:sz w:val="20"/>
        </w:rPr>
        <w:t>means</w:t>
      </w:r>
      <w:r>
        <w:rPr>
          <w:rFonts w:ascii="Arial"/>
          <w:color w:val="3F3F3F"/>
          <w:spacing w:val="-3"/>
          <w:sz w:val="20"/>
        </w:rPr>
        <w:t xml:space="preserve"> </w:t>
      </w:r>
      <w:r>
        <w:rPr>
          <w:rFonts w:ascii="Arial"/>
          <w:color w:val="3F3F3F"/>
          <w:sz w:val="20"/>
        </w:rPr>
        <w:t>all</w:t>
      </w:r>
      <w:r>
        <w:rPr>
          <w:rFonts w:ascii="Arial"/>
          <w:color w:val="3F3F3F"/>
          <w:spacing w:val="6"/>
          <w:sz w:val="20"/>
        </w:rPr>
        <w:t xml:space="preserve"> </w:t>
      </w:r>
      <w:r>
        <w:rPr>
          <w:rFonts w:ascii="Arial"/>
          <w:color w:val="2D2D2D"/>
          <w:sz w:val="20"/>
        </w:rPr>
        <w:t>bird</w:t>
      </w:r>
      <w:r>
        <w:rPr>
          <w:rFonts w:ascii="Arial"/>
          <w:color w:val="2D2D2D"/>
          <w:spacing w:val="1"/>
          <w:sz w:val="20"/>
        </w:rPr>
        <w:t xml:space="preserve"> </w:t>
      </w:r>
      <w:r>
        <w:rPr>
          <w:rFonts w:ascii="Arial"/>
          <w:color w:val="3F3F3F"/>
          <w:sz w:val="20"/>
        </w:rPr>
        <w:t>and</w:t>
      </w:r>
      <w:r>
        <w:rPr>
          <w:rFonts w:ascii="Arial"/>
          <w:color w:val="3F3F3F"/>
          <w:spacing w:val="11"/>
          <w:sz w:val="20"/>
        </w:rPr>
        <w:t xml:space="preserve"> </w:t>
      </w:r>
      <w:r>
        <w:rPr>
          <w:rFonts w:ascii="Arial"/>
          <w:color w:val="3F3F3F"/>
          <w:sz w:val="20"/>
        </w:rPr>
        <w:t>bat</w:t>
      </w:r>
      <w:r>
        <w:rPr>
          <w:rFonts w:ascii="Arial"/>
          <w:color w:val="3F3F3F"/>
          <w:spacing w:val="-7"/>
          <w:sz w:val="20"/>
        </w:rPr>
        <w:t xml:space="preserve"> </w:t>
      </w:r>
      <w:r>
        <w:rPr>
          <w:rFonts w:ascii="Arial"/>
          <w:color w:val="3F3F3F"/>
          <w:sz w:val="20"/>
        </w:rPr>
        <w:t>taxa</w:t>
      </w:r>
      <w:r>
        <w:rPr>
          <w:rFonts w:ascii="Arial"/>
          <w:color w:val="3F3F3F"/>
          <w:spacing w:val="14"/>
          <w:sz w:val="20"/>
        </w:rPr>
        <w:t xml:space="preserve"> </w:t>
      </w:r>
      <w:r>
        <w:rPr>
          <w:rFonts w:ascii="Arial"/>
          <w:color w:val="2D2D2D"/>
          <w:sz w:val="20"/>
        </w:rPr>
        <w:t>listed</w:t>
      </w:r>
      <w:r>
        <w:rPr>
          <w:rFonts w:ascii="Arial"/>
          <w:color w:val="2D2D2D"/>
          <w:spacing w:val="-3"/>
          <w:sz w:val="20"/>
        </w:rPr>
        <w:t xml:space="preserve"> </w:t>
      </w:r>
      <w:r>
        <w:rPr>
          <w:rFonts w:ascii="Arial"/>
          <w:color w:val="3F3F3F"/>
          <w:sz w:val="20"/>
        </w:rPr>
        <w:t>as</w:t>
      </w:r>
      <w:r>
        <w:rPr>
          <w:rFonts w:ascii="Arial"/>
          <w:color w:val="3F3F3F"/>
          <w:spacing w:val="-5"/>
          <w:sz w:val="20"/>
        </w:rPr>
        <w:t xml:space="preserve"> </w:t>
      </w:r>
      <w:r>
        <w:rPr>
          <w:rFonts w:ascii="Arial"/>
          <w:color w:val="3F3F3F"/>
          <w:sz w:val="20"/>
        </w:rPr>
        <w:t>threatened</w:t>
      </w:r>
      <w:r>
        <w:rPr>
          <w:rFonts w:ascii="Arial"/>
          <w:color w:val="3F3F3F"/>
          <w:spacing w:val="21"/>
          <w:sz w:val="20"/>
        </w:rPr>
        <w:t xml:space="preserve"> </w:t>
      </w:r>
      <w:r>
        <w:rPr>
          <w:rFonts w:ascii="Arial"/>
          <w:color w:val="3F3F3F"/>
          <w:sz w:val="20"/>
        </w:rPr>
        <w:t>under</w:t>
      </w:r>
      <w:r>
        <w:rPr>
          <w:rFonts w:ascii="Arial"/>
          <w:color w:val="3F3F3F"/>
          <w:spacing w:val="4"/>
          <w:sz w:val="20"/>
        </w:rPr>
        <w:t xml:space="preserve"> </w:t>
      </w:r>
      <w:r>
        <w:rPr>
          <w:rFonts w:ascii="Arial"/>
          <w:color w:val="3F3F3F"/>
          <w:sz w:val="20"/>
        </w:rPr>
        <w:t>the</w:t>
      </w:r>
      <w:r>
        <w:rPr>
          <w:rFonts w:ascii="Arial"/>
          <w:color w:val="3F3F3F"/>
          <w:spacing w:val="11"/>
          <w:sz w:val="20"/>
        </w:rPr>
        <w:t xml:space="preserve"> </w:t>
      </w:r>
      <w:r>
        <w:rPr>
          <w:rFonts w:ascii="Arial"/>
          <w:i/>
          <w:color w:val="3F3F3F"/>
          <w:sz w:val="19"/>
        </w:rPr>
        <w:t>Flora</w:t>
      </w:r>
      <w:r>
        <w:rPr>
          <w:rFonts w:ascii="Arial"/>
          <w:i/>
          <w:color w:val="3F3F3F"/>
          <w:spacing w:val="13"/>
          <w:sz w:val="19"/>
        </w:rPr>
        <w:t xml:space="preserve"> </w:t>
      </w:r>
      <w:r>
        <w:rPr>
          <w:rFonts w:ascii="Arial"/>
          <w:i/>
          <w:color w:val="3F3F3F"/>
          <w:sz w:val="19"/>
        </w:rPr>
        <w:t>and</w:t>
      </w:r>
      <w:r>
        <w:rPr>
          <w:rFonts w:ascii="Arial"/>
          <w:i/>
          <w:color w:val="3F3F3F"/>
          <w:spacing w:val="11"/>
          <w:sz w:val="19"/>
        </w:rPr>
        <w:t xml:space="preserve"> </w:t>
      </w:r>
      <w:r>
        <w:rPr>
          <w:rFonts w:ascii="Arial"/>
          <w:i/>
          <w:color w:val="3F3F3F"/>
          <w:sz w:val="19"/>
        </w:rPr>
        <w:t>Fauna</w:t>
      </w:r>
      <w:r>
        <w:rPr>
          <w:rFonts w:ascii="Arial"/>
          <w:i/>
          <w:color w:val="3F3F3F"/>
          <w:spacing w:val="26"/>
          <w:w w:val="98"/>
          <w:sz w:val="19"/>
        </w:rPr>
        <w:t xml:space="preserve"> </w:t>
      </w:r>
      <w:r>
        <w:rPr>
          <w:rFonts w:ascii="Arial"/>
          <w:i/>
          <w:color w:val="3F3F3F"/>
          <w:sz w:val="19"/>
        </w:rPr>
        <w:t>Guarantee</w:t>
      </w:r>
      <w:r>
        <w:rPr>
          <w:rFonts w:ascii="Arial"/>
          <w:i/>
          <w:color w:val="3F3F3F"/>
          <w:spacing w:val="7"/>
          <w:sz w:val="19"/>
        </w:rPr>
        <w:t xml:space="preserve"> </w:t>
      </w:r>
      <w:r>
        <w:rPr>
          <w:rFonts w:ascii="Arial"/>
          <w:i/>
          <w:color w:val="3F3F3F"/>
          <w:sz w:val="19"/>
        </w:rPr>
        <w:t>Act</w:t>
      </w:r>
      <w:r>
        <w:rPr>
          <w:rFonts w:ascii="Arial"/>
          <w:i/>
          <w:color w:val="3F3F3F"/>
          <w:spacing w:val="36"/>
          <w:sz w:val="19"/>
        </w:rPr>
        <w:t xml:space="preserve"> </w:t>
      </w:r>
      <w:r>
        <w:rPr>
          <w:rFonts w:ascii="Arial"/>
          <w:i/>
          <w:color w:val="3F3F3F"/>
          <w:sz w:val="19"/>
        </w:rPr>
        <w:t>1988</w:t>
      </w:r>
      <w:r>
        <w:rPr>
          <w:rFonts w:ascii="Arial"/>
          <w:i/>
          <w:color w:val="3F3F3F"/>
          <w:spacing w:val="1"/>
          <w:sz w:val="19"/>
        </w:rPr>
        <w:t xml:space="preserve"> </w:t>
      </w:r>
      <w:r>
        <w:rPr>
          <w:rFonts w:ascii="Arial"/>
          <w:color w:val="3F3F3F"/>
          <w:sz w:val="20"/>
        </w:rPr>
        <w:t>(FFG</w:t>
      </w:r>
      <w:r>
        <w:rPr>
          <w:rFonts w:ascii="Arial"/>
          <w:color w:val="3F3F3F"/>
          <w:spacing w:val="9"/>
          <w:sz w:val="20"/>
        </w:rPr>
        <w:t xml:space="preserve"> </w:t>
      </w:r>
      <w:r>
        <w:rPr>
          <w:rFonts w:ascii="Arial"/>
          <w:color w:val="3F3F3F"/>
          <w:sz w:val="20"/>
        </w:rPr>
        <w:t>Act)</w:t>
      </w:r>
      <w:r>
        <w:rPr>
          <w:rFonts w:ascii="Arial"/>
          <w:color w:val="3F3F3F"/>
          <w:spacing w:val="29"/>
          <w:sz w:val="20"/>
        </w:rPr>
        <w:t xml:space="preserve"> </w:t>
      </w:r>
      <w:r>
        <w:rPr>
          <w:rFonts w:ascii="Arial"/>
          <w:color w:val="3F3F3F"/>
          <w:sz w:val="20"/>
        </w:rPr>
        <w:t>and</w:t>
      </w:r>
      <w:r>
        <w:rPr>
          <w:rFonts w:ascii="Arial"/>
          <w:color w:val="3F3F3F"/>
          <w:spacing w:val="10"/>
          <w:sz w:val="20"/>
        </w:rPr>
        <w:t xml:space="preserve"> </w:t>
      </w:r>
      <w:r>
        <w:rPr>
          <w:rFonts w:ascii="Arial"/>
          <w:color w:val="525252"/>
          <w:sz w:val="20"/>
        </w:rPr>
        <w:t>all</w:t>
      </w:r>
      <w:r>
        <w:rPr>
          <w:rFonts w:ascii="Arial"/>
          <w:color w:val="525252"/>
          <w:spacing w:val="8"/>
          <w:sz w:val="20"/>
        </w:rPr>
        <w:t xml:space="preserve"> </w:t>
      </w:r>
      <w:r>
        <w:rPr>
          <w:rFonts w:ascii="Arial"/>
          <w:color w:val="3F3F3F"/>
          <w:sz w:val="20"/>
        </w:rPr>
        <w:t>bird</w:t>
      </w:r>
      <w:r>
        <w:rPr>
          <w:rFonts w:ascii="Arial"/>
          <w:color w:val="3F3F3F"/>
          <w:spacing w:val="4"/>
          <w:sz w:val="20"/>
        </w:rPr>
        <w:t xml:space="preserve"> </w:t>
      </w:r>
      <w:r>
        <w:rPr>
          <w:rFonts w:ascii="Arial"/>
          <w:color w:val="3F3F3F"/>
          <w:sz w:val="20"/>
        </w:rPr>
        <w:t>and</w:t>
      </w:r>
      <w:r>
        <w:rPr>
          <w:rFonts w:ascii="Arial"/>
          <w:color w:val="3F3F3F"/>
          <w:spacing w:val="19"/>
          <w:sz w:val="20"/>
        </w:rPr>
        <w:t xml:space="preserve"> </w:t>
      </w:r>
      <w:r>
        <w:rPr>
          <w:rFonts w:ascii="Arial"/>
          <w:color w:val="2D2D2D"/>
          <w:sz w:val="20"/>
        </w:rPr>
        <w:t>bat</w:t>
      </w:r>
      <w:r>
        <w:rPr>
          <w:rFonts w:ascii="Arial"/>
          <w:color w:val="2D2D2D"/>
          <w:spacing w:val="1"/>
          <w:sz w:val="20"/>
        </w:rPr>
        <w:t xml:space="preserve"> </w:t>
      </w:r>
      <w:r>
        <w:rPr>
          <w:rFonts w:ascii="Arial"/>
          <w:color w:val="3F3F3F"/>
          <w:sz w:val="20"/>
        </w:rPr>
        <w:t>taxa</w:t>
      </w:r>
      <w:r>
        <w:rPr>
          <w:rFonts w:ascii="Arial"/>
          <w:color w:val="3F3F3F"/>
          <w:spacing w:val="33"/>
          <w:sz w:val="20"/>
        </w:rPr>
        <w:t xml:space="preserve"> </w:t>
      </w:r>
      <w:r>
        <w:rPr>
          <w:rFonts w:ascii="Arial"/>
          <w:color w:val="3F3F3F"/>
          <w:spacing w:val="-7"/>
          <w:sz w:val="20"/>
        </w:rPr>
        <w:t>li</w:t>
      </w:r>
      <w:r>
        <w:rPr>
          <w:rFonts w:ascii="Arial"/>
          <w:color w:val="3F3F3F"/>
          <w:spacing w:val="-11"/>
          <w:sz w:val="20"/>
        </w:rPr>
        <w:t>sted</w:t>
      </w:r>
      <w:r>
        <w:rPr>
          <w:rFonts w:ascii="Arial"/>
          <w:color w:val="3F3F3F"/>
          <w:spacing w:val="13"/>
          <w:sz w:val="20"/>
        </w:rPr>
        <w:t xml:space="preserve"> </w:t>
      </w:r>
      <w:r>
        <w:rPr>
          <w:rFonts w:ascii="Arial"/>
          <w:color w:val="3F3F3F"/>
          <w:sz w:val="20"/>
        </w:rPr>
        <w:t>as</w:t>
      </w:r>
      <w:r>
        <w:rPr>
          <w:rFonts w:ascii="Arial"/>
          <w:color w:val="3F3F3F"/>
          <w:spacing w:val="2"/>
          <w:sz w:val="20"/>
        </w:rPr>
        <w:t xml:space="preserve"> </w:t>
      </w:r>
      <w:r>
        <w:rPr>
          <w:rFonts w:ascii="Arial"/>
          <w:color w:val="3F3F3F"/>
          <w:sz w:val="20"/>
        </w:rPr>
        <w:t>threatened</w:t>
      </w:r>
      <w:r>
        <w:rPr>
          <w:rFonts w:ascii="Arial"/>
          <w:color w:val="3F3F3F"/>
          <w:spacing w:val="24"/>
          <w:sz w:val="20"/>
        </w:rPr>
        <w:t xml:space="preserve"> </w:t>
      </w:r>
      <w:r>
        <w:rPr>
          <w:rFonts w:ascii="Arial"/>
          <w:color w:val="3F3F3F"/>
          <w:sz w:val="20"/>
        </w:rPr>
        <w:t>or</w:t>
      </w:r>
      <w:r>
        <w:rPr>
          <w:rFonts w:ascii="Arial"/>
          <w:color w:val="3F3F3F"/>
          <w:spacing w:val="19"/>
          <w:sz w:val="20"/>
        </w:rPr>
        <w:t xml:space="preserve"> </w:t>
      </w:r>
      <w:r>
        <w:rPr>
          <w:rFonts w:ascii="Arial"/>
          <w:color w:val="3F3F3F"/>
          <w:spacing w:val="-3"/>
          <w:sz w:val="20"/>
        </w:rPr>
        <w:t>migratory</w:t>
      </w:r>
      <w:r>
        <w:rPr>
          <w:rFonts w:ascii="Arial"/>
          <w:color w:val="3F3F3F"/>
          <w:spacing w:val="21"/>
          <w:sz w:val="20"/>
        </w:rPr>
        <w:t xml:space="preserve"> </w:t>
      </w:r>
      <w:r>
        <w:rPr>
          <w:rFonts w:ascii="Arial"/>
          <w:color w:val="3F3F3F"/>
          <w:sz w:val="20"/>
        </w:rPr>
        <w:t>under</w:t>
      </w:r>
      <w:r>
        <w:rPr>
          <w:rFonts w:ascii="Arial"/>
          <w:color w:val="3F3F3F"/>
          <w:spacing w:val="-2"/>
          <w:sz w:val="20"/>
        </w:rPr>
        <w:t xml:space="preserve"> </w:t>
      </w:r>
      <w:r>
        <w:rPr>
          <w:rFonts w:ascii="Arial"/>
          <w:color w:val="2D2D2D"/>
          <w:sz w:val="20"/>
        </w:rPr>
        <w:t>the</w:t>
      </w:r>
      <w:r>
        <w:rPr>
          <w:rFonts w:ascii="Arial"/>
          <w:color w:val="2D2D2D"/>
          <w:spacing w:val="13"/>
          <w:sz w:val="20"/>
        </w:rPr>
        <w:t xml:space="preserve"> </w:t>
      </w:r>
      <w:r>
        <w:rPr>
          <w:rFonts w:ascii="Arial"/>
          <w:i/>
          <w:color w:val="3F3F3F"/>
          <w:sz w:val="19"/>
        </w:rPr>
        <w:t>Environment</w:t>
      </w:r>
      <w:r>
        <w:rPr>
          <w:rFonts w:ascii="Arial"/>
          <w:i/>
          <w:color w:val="3F3F3F"/>
          <w:spacing w:val="22"/>
          <w:sz w:val="19"/>
        </w:rPr>
        <w:t xml:space="preserve"> </w:t>
      </w:r>
      <w:r>
        <w:rPr>
          <w:rFonts w:ascii="Arial"/>
          <w:i/>
          <w:color w:val="3F3F3F"/>
          <w:sz w:val="19"/>
        </w:rPr>
        <w:t>Protection</w:t>
      </w:r>
      <w:r>
        <w:rPr>
          <w:rFonts w:ascii="Arial"/>
          <w:i/>
          <w:color w:val="3F3F3F"/>
          <w:spacing w:val="8"/>
          <w:sz w:val="19"/>
        </w:rPr>
        <w:t xml:space="preserve"> </w:t>
      </w:r>
      <w:r>
        <w:rPr>
          <w:rFonts w:ascii="Arial"/>
          <w:i/>
          <w:color w:val="3F3F3F"/>
          <w:sz w:val="19"/>
        </w:rPr>
        <w:t>and</w:t>
      </w:r>
      <w:r>
        <w:rPr>
          <w:rFonts w:ascii="Arial"/>
          <w:i/>
          <w:color w:val="3F3F3F"/>
          <w:spacing w:val="6"/>
          <w:sz w:val="19"/>
        </w:rPr>
        <w:t xml:space="preserve"> </w:t>
      </w:r>
      <w:r>
        <w:rPr>
          <w:rFonts w:ascii="Arial"/>
          <w:i/>
          <w:color w:val="3F3F3F"/>
          <w:sz w:val="19"/>
        </w:rPr>
        <w:t>Biodiversity</w:t>
      </w:r>
      <w:r>
        <w:rPr>
          <w:rFonts w:ascii="Arial"/>
          <w:i/>
          <w:color w:val="3F3F3F"/>
          <w:spacing w:val="28"/>
          <w:sz w:val="19"/>
        </w:rPr>
        <w:t xml:space="preserve"> </w:t>
      </w:r>
      <w:r>
        <w:rPr>
          <w:rFonts w:ascii="Arial"/>
          <w:i/>
          <w:color w:val="525252"/>
          <w:sz w:val="19"/>
        </w:rPr>
        <w:t>Conservation</w:t>
      </w:r>
      <w:r>
        <w:rPr>
          <w:rFonts w:ascii="Arial"/>
          <w:i/>
          <w:color w:val="525252"/>
          <w:spacing w:val="3"/>
          <w:sz w:val="19"/>
        </w:rPr>
        <w:t xml:space="preserve"> </w:t>
      </w:r>
      <w:r>
        <w:rPr>
          <w:rFonts w:ascii="Arial"/>
          <w:i/>
          <w:color w:val="3F3F3F"/>
          <w:sz w:val="19"/>
        </w:rPr>
        <w:t>Act</w:t>
      </w:r>
      <w:r>
        <w:rPr>
          <w:rFonts w:ascii="Arial"/>
          <w:i/>
          <w:color w:val="3F3F3F"/>
          <w:spacing w:val="29"/>
          <w:sz w:val="19"/>
        </w:rPr>
        <w:t xml:space="preserve"> </w:t>
      </w:r>
      <w:r>
        <w:rPr>
          <w:rFonts w:ascii="Arial"/>
          <w:i/>
          <w:color w:val="3F3F3F"/>
          <w:spacing w:val="-32"/>
          <w:sz w:val="19"/>
        </w:rPr>
        <w:t>1</w:t>
      </w:r>
      <w:r>
        <w:rPr>
          <w:rFonts w:ascii="Arial"/>
          <w:i/>
          <w:color w:val="3F3F3F"/>
          <w:sz w:val="19"/>
        </w:rPr>
        <w:t>999</w:t>
      </w:r>
      <w:r>
        <w:rPr>
          <w:rFonts w:ascii="Arial"/>
          <w:i/>
          <w:color w:val="3F3F3F"/>
          <w:spacing w:val="7"/>
          <w:sz w:val="19"/>
        </w:rPr>
        <w:t xml:space="preserve"> </w:t>
      </w:r>
      <w:r>
        <w:rPr>
          <w:rFonts w:ascii="Arial"/>
          <w:color w:val="525252"/>
          <w:sz w:val="20"/>
        </w:rPr>
        <w:t>(EPBC</w:t>
      </w:r>
      <w:r>
        <w:rPr>
          <w:rFonts w:ascii="Arial"/>
          <w:color w:val="525252"/>
          <w:spacing w:val="-2"/>
          <w:sz w:val="20"/>
        </w:rPr>
        <w:t xml:space="preserve"> </w:t>
      </w:r>
      <w:r>
        <w:rPr>
          <w:rFonts w:ascii="Arial"/>
          <w:color w:val="3F3F3F"/>
          <w:sz w:val="20"/>
        </w:rPr>
        <w:t>Act)</w:t>
      </w:r>
    </w:p>
    <w:p w14:paraId="13EDDD00" w14:textId="77777777" w:rsidR="00A5052B" w:rsidRDefault="00A72E41">
      <w:pPr>
        <w:pStyle w:val="BodyText"/>
        <w:numPr>
          <w:ilvl w:val="0"/>
          <w:numId w:val="12"/>
        </w:numPr>
        <w:tabs>
          <w:tab w:val="left" w:pos="902"/>
        </w:tabs>
        <w:spacing w:before="20" w:line="313" w:lineRule="auto"/>
        <w:ind w:left="894" w:right="418" w:hanging="349"/>
        <w:jc w:val="both"/>
      </w:pPr>
      <w:r>
        <w:rPr>
          <w:color w:val="525252"/>
          <w:spacing w:val="-15"/>
        </w:rPr>
        <w:t>'</w:t>
      </w:r>
      <w:r>
        <w:rPr>
          <w:color w:val="525252"/>
          <w:spacing w:val="12"/>
        </w:rPr>
        <w:t>t</w:t>
      </w:r>
      <w:r>
        <w:rPr>
          <w:color w:val="2D2D2D"/>
        </w:rPr>
        <w:t>he</w:t>
      </w:r>
      <w:r>
        <w:rPr>
          <w:color w:val="2D2D2D"/>
          <w:spacing w:val="6"/>
        </w:rPr>
        <w:t xml:space="preserve"> </w:t>
      </w:r>
      <w:r>
        <w:rPr>
          <w:color w:val="3F3F3F"/>
        </w:rPr>
        <w:t>first</w:t>
      </w:r>
      <w:r>
        <w:rPr>
          <w:color w:val="3F3F3F"/>
          <w:spacing w:val="21"/>
        </w:rPr>
        <w:t xml:space="preserve"> </w:t>
      </w:r>
      <w:r>
        <w:rPr>
          <w:color w:val="3F3F3F"/>
        </w:rPr>
        <w:t>turb</w:t>
      </w:r>
      <w:r>
        <w:rPr>
          <w:color w:val="3F3F3F"/>
          <w:spacing w:val="2"/>
        </w:rPr>
        <w:t>i</w:t>
      </w:r>
      <w:r>
        <w:rPr>
          <w:color w:val="3F3F3F"/>
        </w:rPr>
        <w:t>ne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operating'</w:t>
      </w:r>
      <w:r>
        <w:rPr>
          <w:color w:val="3F3F3F"/>
          <w:spacing w:val="32"/>
        </w:rPr>
        <w:t xml:space="preserve"> </w:t>
      </w:r>
      <w:r>
        <w:rPr>
          <w:color w:val="3F3F3F"/>
        </w:rPr>
        <w:t>means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time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from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which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9"/>
        </w:rPr>
        <w:t xml:space="preserve"> </w:t>
      </w:r>
      <w:r>
        <w:rPr>
          <w:color w:val="2D2D2D"/>
        </w:rPr>
        <w:t>turb</w:t>
      </w:r>
      <w:r>
        <w:rPr>
          <w:color w:val="2D2D2D"/>
          <w:spacing w:val="9"/>
        </w:rPr>
        <w:t>i</w:t>
      </w:r>
      <w:r>
        <w:rPr>
          <w:color w:val="2D2D2D"/>
        </w:rPr>
        <w:t>ne</w:t>
      </w:r>
      <w:r>
        <w:rPr>
          <w:color w:val="2D2D2D"/>
          <w:spacing w:val="52"/>
        </w:rPr>
        <w:t xml:space="preserve"> </w:t>
      </w:r>
      <w:r>
        <w:rPr>
          <w:color w:val="3F3F3F"/>
        </w:rPr>
        <w:t>first</w:t>
      </w:r>
      <w:r>
        <w:rPr>
          <w:color w:val="3F3F3F"/>
          <w:spacing w:val="19"/>
        </w:rPr>
        <w:t xml:space="preserve"> </w:t>
      </w:r>
      <w:r>
        <w:rPr>
          <w:color w:val="525252"/>
        </w:rPr>
        <w:t>commences</w:t>
      </w:r>
      <w:r>
        <w:rPr>
          <w:color w:val="525252"/>
          <w:w w:val="97"/>
        </w:rPr>
        <w:t xml:space="preserve"> </w:t>
      </w:r>
      <w:r>
        <w:rPr>
          <w:color w:val="3F3F3F"/>
        </w:rPr>
        <w:t>generat</w:t>
      </w:r>
      <w:r>
        <w:rPr>
          <w:color w:val="3F3F3F"/>
          <w:spacing w:val="10"/>
        </w:rPr>
        <w:t>i</w:t>
      </w:r>
      <w:r>
        <w:rPr>
          <w:color w:val="3F3F3F"/>
        </w:rPr>
        <w:t>ng</w:t>
      </w:r>
      <w:r>
        <w:rPr>
          <w:color w:val="3F3F3F"/>
          <w:spacing w:val="40"/>
        </w:rPr>
        <w:t xml:space="preserve"> </w:t>
      </w:r>
      <w:r>
        <w:rPr>
          <w:color w:val="525252"/>
          <w:spacing w:val="-1"/>
        </w:rPr>
        <w:t>e</w:t>
      </w:r>
      <w:r>
        <w:rPr>
          <w:color w:val="2D2D2D"/>
          <w:spacing w:val="-19"/>
        </w:rPr>
        <w:t>l</w:t>
      </w:r>
      <w:r>
        <w:rPr>
          <w:color w:val="2D2D2D"/>
        </w:rPr>
        <w:t>ectr</w:t>
      </w:r>
      <w:r>
        <w:rPr>
          <w:color w:val="2D2D2D"/>
          <w:spacing w:val="-2"/>
        </w:rPr>
        <w:t>i</w:t>
      </w:r>
      <w:r>
        <w:rPr>
          <w:color w:val="2D2D2D"/>
        </w:rPr>
        <w:t>city</w:t>
      </w:r>
    </w:p>
    <w:p w14:paraId="13EDDD01" w14:textId="77777777" w:rsidR="00A5052B" w:rsidRDefault="00A72E41">
      <w:pPr>
        <w:pStyle w:val="BodyText"/>
        <w:numPr>
          <w:ilvl w:val="0"/>
          <w:numId w:val="12"/>
        </w:numPr>
        <w:tabs>
          <w:tab w:val="left" w:pos="902"/>
        </w:tabs>
        <w:spacing w:before="16" w:line="321" w:lineRule="auto"/>
        <w:ind w:left="894" w:right="410" w:hanging="349"/>
        <w:jc w:val="both"/>
      </w:pPr>
      <w:r>
        <w:rPr>
          <w:color w:val="525252"/>
          <w:w w:val="105"/>
        </w:rPr>
        <w:t>'the</w:t>
      </w:r>
      <w:r>
        <w:rPr>
          <w:color w:val="525252"/>
          <w:spacing w:val="50"/>
          <w:w w:val="105"/>
        </w:rPr>
        <w:t xml:space="preserve"> </w:t>
      </w:r>
      <w:r>
        <w:rPr>
          <w:color w:val="2D2D2D"/>
          <w:spacing w:val="-20"/>
          <w:w w:val="105"/>
        </w:rPr>
        <w:t>l</w:t>
      </w:r>
      <w:r>
        <w:rPr>
          <w:color w:val="2D2D2D"/>
          <w:w w:val="105"/>
        </w:rPr>
        <w:t>ast</w:t>
      </w:r>
      <w:r>
        <w:rPr>
          <w:color w:val="2D2D2D"/>
          <w:spacing w:val="46"/>
          <w:w w:val="105"/>
        </w:rPr>
        <w:t xml:space="preserve"> </w:t>
      </w:r>
      <w:r>
        <w:rPr>
          <w:color w:val="3F3F3F"/>
          <w:w w:val="105"/>
        </w:rPr>
        <w:t>turb</w:t>
      </w:r>
      <w:r>
        <w:rPr>
          <w:color w:val="3F3F3F"/>
          <w:spacing w:val="2"/>
          <w:w w:val="105"/>
        </w:rPr>
        <w:t>i</w:t>
      </w:r>
      <w:r>
        <w:rPr>
          <w:color w:val="3F3F3F"/>
          <w:w w:val="105"/>
        </w:rPr>
        <w:t>ne</w:t>
      </w:r>
      <w:r>
        <w:rPr>
          <w:color w:val="3F3F3F"/>
          <w:spacing w:val="32"/>
          <w:w w:val="105"/>
        </w:rPr>
        <w:t xml:space="preserve"> </w:t>
      </w:r>
      <w:r>
        <w:rPr>
          <w:color w:val="3F3F3F"/>
          <w:w w:val="105"/>
        </w:rPr>
        <w:t>operatin</w:t>
      </w:r>
      <w:r>
        <w:rPr>
          <w:color w:val="3F3F3F"/>
          <w:spacing w:val="4"/>
          <w:w w:val="105"/>
        </w:rPr>
        <w:t>g</w:t>
      </w:r>
      <w:r>
        <w:rPr>
          <w:color w:val="727272"/>
          <w:w w:val="105"/>
        </w:rPr>
        <w:t>'</w:t>
      </w:r>
      <w:r>
        <w:rPr>
          <w:color w:val="727272"/>
          <w:spacing w:val="29"/>
          <w:w w:val="105"/>
        </w:rPr>
        <w:t xml:space="preserve"> </w:t>
      </w:r>
      <w:r>
        <w:rPr>
          <w:color w:val="3F3F3F"/>
          <w:w w:val="105"/>
        </w:rPr>
        <w:t>means</w:t>
      </w:r>
      <w:r>
        <w:rPr>
          <w:color w:val="3F3F3F"/>
          <w:spacing w:val="37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44"/>
          <w:w w:val="105"/>
        </w:rPr>
        <w:t xml:space="preserve"> </w:t>
      </w:r>
      <w:r>
        <w:rPr>
          <w:color w:val="3F3F3F"/>
          <w:w w:val="105"/>
        </w:rPr>
        <w:t>time</w:t>
      </w:r>
      <w:r>
        <w:rPr>
          <w:color w:val="3F3F3F"/>
          <w:spacing w:val="40"/>
          <w:w w:val="105"/>
        </w:rPr>
        <w:t xml:space="preserve"> </w:t>
      </w:r>
      <w:r>
        <w:rPr>
          <w:color w:val="3F3F3F"/>
          <w:w w:val="105"/>
        </w:rPr>
        <w:t>from</w:t>
      </w:r>
      <w:r>
        <w:rPr>
          <w:color w:val="3F3F3F"/>
          <w:spacing w:val="43"/>
          <w:w w:val="105"/>
        </w:rPr>
        <w:t xml:space="preserve"> </w:t>
      </w:r>
      <w:r>
        <w:rPr>
          <w:color w:val="3F3F3F"/>
          <w:w w:val="105"/>
        </w:rPr>
        <w:t>wh</w:t>
      </w:r>
      <w:r>
        <w:rPr>
          <w:color w:val="3F3F3F"/>
          <w:spacing w:val="5"/>
          <w:w w:val="105"/>
        </w:rPr>
        <w:t>i</w:t>
      </w:r>
      <w:r>
        <w:rPr>
          <w:color w:val="3F3F3F"/>
          <w:w w:val="105"/>
        </w:rPr>
        <w:t>ch</w:t>
      </w:r>
      <w:r>
        <w:rPr>
          <w:color w:val="3F3F3F"/>
          <w:spacing w:val="40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45"/>
          <w:w w:val="105"/>
        </w:rPr>
        <w:t xml:space="preserve"> </w:t>
      </w:r>
      <w:r>
        <w:rPr>
          <w:color w:val="3F3F3F"/>
          <w:w w:val="105"/>
        </w:rPr>
        <w:t>turb</w:t>
      </w:r>
      <w:r>
        <w:rPr>
          <w:color w:val="3F3F3F"/>
          <w:spacing w:val="2"/>
          <w:w w:val="105"/>
        </w:rPr>
        <w:t>i</w:t>
      </w:r>
      <w:r>
        <w:rPr>
          <w:color w:val="3F3F3F"/>
          <w:w w:val="105"/>
        </w:rPr>
        <w:t>ne</w:t>
      </w:r>
      <w:r>
        <w:rPr>
          <w:color w:val="3F3F3F"/>
          <w:spacing w:val="33"/>
          <w:w w:val="105"/>
        </w:rPr>
        <w:t xml:space="preserve"> </w:t>
      </w:r>
      <w:r>
        <w:rPr>
          <w:color w:val="3F3F3F"/>
          <w:w w:val="105"/>
        </w:rPr>
        <w:t>first</w:t>
      </w:r>
      <w:r>
        <w:rPr>
          <w:color w:val="3F3F3F"/>
          <w:spacing w:val="57"/>
          <w:w w:val="105"/>
        </w:rPr>
        <w:t xml:space="preserve"> </w:t>
      </w:r>
      <w:r>
        <w:rPr>
          <w:color w:val="525252"/>
          <w:w w:val="105"/>
        </w:rPr>
        <w:t>commences</w:t>
      </w:r>
      <w:r>
        <w:rPr>
          <w:color w:val="525252"/>
          <w:w w:val="97"/>
        </w:rPr>
        <w:t xml:space="preserve"> </w:t>
      </w:r>
      <w:r>
        <w:rPr>
          <w:color w:val="3F3F3F"/>
          <w:spacing w:val="1"/>
        </w:rPr>
        <w:t>generating</w:t>
      </w:r>
      <w:r>
        <w:rPr>
          <w:color w:val="3F3F3F"/>
          <w:spacing w:val="31"/>
        </w:rPr>
        <w:t xml:space="preserve"> </w:t>
      </w:r>
      <w:r>
        <w:rPr>
          <w:color w:val="3F3F3F"/>
          <w:spacing w:val="-2"/>
        </w:rPr>
        <w:t>electricity.</w:t>
      </w:r>
    </w:p>
    <w:p w14:paraId="13EDDD02" w14:textId="77777777" w:rsidR="00A5052B" w:rsidRDefault="00A5052B">
      <w:pPr>
        <w:spacing w:before="4"/>
        <w:rPr>
          <w:rFonts w:ascii="Arial" w:eastAsia="Arial" w:hAnsi="Arial" w:cs="Arial"/>
          <w:sz w:val="26"/>
          <w:szCs w:val="26"/>
        </w:rPr>
      </w:pPr>
    </w:p>
    <w:p w14:paraId="13EDDD03" w14:textId="77777777" w:rsidR="00A5052B" w:rsidRDefault="00A72E41">
      <w:pPr>
        <w:pStyle w:val="BodyText"/>
        <w:numPr>
          <w:ilvl w:val="0"/>
          <w:numId w:val="13"/>
        </w:numPr>
        <w:tabs>
          <w:tab w:val="left" w:pos="546"/>
        </w:tabs>
        <w:spacing w:line="316" w:lineRule="auto"/>
        <w:ind w:left="545" w:right="393" w:hanging="364"/>
        <w:jc w:val="both"/>
      </w:pPr>
      <w:r>
        <w:rPr>
          <w:color w:val="3F3F3F"/>
        </w:rPr>
        <w:t>The</w:t>
      </w:r>
      <w:r>
        <w:rPr>
          <w:color w:val="3F3F3F"/>
          <w:spacing w:val="40"/>
        </w:rPr>
        <w:t xml:space="preserve"> </w:t>
      </w:r>
      <w:r>
        <w:rPr>
          <w:color w:val="3F3F3F"/>
        </w:rPr>
        <w:t>Environmental</w:t>
      </w:r>
      <w:r>
        <w:rPr>
          <w:color w:val="3F3F3F"/>
          <w:spacing w:val="39"/>
        </w:rPr>
        <w:t xml:space="preserve"> </w:t>
      </w:r>
      <w:r>
        <w:rPr>
          <w:color w:val="3F3F3F"/>
        </w:rPr>
        <w:t>Management</w:t>
      </w:r>
      <w:r>
        <w:rPr>
          <w:color w:val="3F3F3F"/>
          <w:spacing w:val="35"/>
        </w:rPr>
        <w:t xml:space="preserve"> </w:t>
      </w:r>
      <w:r>
        <w:rPr>
          <w:color w:val="3F3F3F"/>
          <w:spacing w:val="-4"/>
        </w:rPr>
        <w:t>Plan</w:t>
      </w:r>
      <w:r>
        <w:rPr>
          <w:color w:val="3F3F3F"/>
          <w:spacing w:val="33"/>
        </w:rPr>
        <w:t xml:space="preserve"> </w:t>
      </w:r>
      <w:r>
        <w:rPr>
          <w:color w:val="3F3F3F"/>
        </w:rPr>
        <w:t>must</w:t>
      </w:r>
      <w:r>
        <w:rPr>
          <w:color w:val="3F3F3F"/>
          <w:spacing w:val="42"/>
        </w:rPr>
        <w:t xml:space="preserve"> </w:t>
      </w:r>
      <w:r>
        <w:rPr>
          <w:color w:val="2D2D2D"/>
          <w:spacing w:val="-5"/>
        </w:rPr>
        <w:t>in</w:t>
      </w:r>
      <w:r>
        <w:rPr>
          <w:color w:val="525252"/>
          <w:spacing w:val="-6"/>
        </w:rPr>
        <w:t>c</w:t>
      </w:r>
      <w:r>
        <w:rPr>
          <w:color w:val="2D2D2D"/>
          <w:spacing w:val="-4"/>
        </w:rPr>
        <w:t>l</w:t>
      </w:r>
      <w:r>
        <w:rPr>
          <w:color w:val="2D2D2D"/>
          <w:spacing w:val="-5"/>
        </w:rPr>
        <w:t>ud</w:t>
      </w:r>
      <w:r>
        <w:rPr>
          <w:color w:val="525252"/>
          <w:spacing w:val="-6"/>
        </w:rPr>
        <w:t>e</w:t>
      </w:r>
      <w:r>
        <w:rPr>
          <w:color w:val="525252"/>
          <w:spacing w:val="16"/>
        </w:rPr>
        <w:t xml:space="preserve"> </w:t>
      </w:r>
      <w:r>
        <w:rPr>
          <w:color w:val="525252"/>
        </w:rPr>
        <w:t>a</w:t>
      </w:r>
      <w:r>
        <w:rPr>
          <w:color w:val="525252"/>
          <w:spacing w:val="37"/>
        </w:rPr>
        <w:t xml:space="preserve"> </w:t>
      </w:r>
      <w:r>
        <w:rPr>
          <w:color w:val="3F3F3F"/>
        </w:rPr>
        <w:t>Bat</w:t>
      </w:r>
      <w:r>
        <w:rPr>
          <w:color w:val="3F3F3F"/>
          <w:spacing w:val="18"/>
        </w:rPr>
        <w:t xml:space="preserve"> </w:t>
      </w:r>
      <w:r>
        <w:rPr>
          <w:color w:val="525252"/>
        </w:rPr>
        <w:t>and</w:t>
      </w:r>
      <w:r>
        <w:rPr>
          <w:color w:val="525252"/>
          <w:spacing w:val="20"/>
        </w:rPr>
        <w:t xml:space="preserve"> </w:t>
      </w:r>
      <w:r>
        <w:rPr>
          <w:color w:val="3F3F3F"/>
          <w:spacing w:val="-2"/>
        </w:rPr>
        <w:t>Avifauna</w:t>
      </w:r>
      <w:r>
        <w:rPr>
          <w:color w:val="3F3F3F"/>
          <w:spacing w:val="49"/>
        </w:rPr>
        <w:t xml:space="preserve"> </w:t>
      </w:r>
      <w:r>
        <w:rPr>
          <w:color w:val="3F3F3F"/>
        </w:rPr>
        <w:t>Management</w:t>
      </w:r>
      <w:r>
        <w:rPr>
          <w:color w:val="3F3F3F"/>
          <w:spacing w:val="45"/>
        </w:rPr>
        <w:t xml:space="preserve"> </w:t>
      </w:r>
      <w:r>
        <w:rPr>
          <w:color w:val="3F3F3F"/>
          <w:spacing w:val="-4"/>
        </w:rPr>
        <w:t>Plan</w:t>
      </w:r>
      <w:r>
        <w:rPr>
          <w:color w:val="3F3F3F"/>
          <w:spacing w:val="25"/>
          <w:w w:val="97"/>
        </w:rPr>
        <w:t xml:space="preserve"> </w:t>
      </w:r>
      <w:r>
        <w:rPr>
          <w:color w:val="3F3F3F"/>
        </w:rPr>
        <w:t>(BAM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P</w:t>
      </w:r>
      <w:r>
        <w:rPr>
          <w:color w:val="3F3F3F"/>
          <w:spacing w:val="-11"/>
        </w:rPr>
        <w:t>l</w:t>
      </w:r>
      <w:r>
        <w:rPr>
          <w:color w:val="3F3F3F"/>
        </w:rPr>
        <w:t>an</w:t>
      </w:r>
      <w:r>
        <w:rPr>
          <w:color w:val="3F3F3F"/>
          <w:spacing w:val="11"/>
        </w:rPr>
        <w:t>)</w:t>
      </w:r>
      <w:r>
        <w:rPr>
          <w:color w:val="727272"/>
        </w:rPr>
        <w:t>.</w:t>
      </w:r>
      <w:r>
        <w:rPr>
          <w:color w:val="727272"/>
          <w:spacing w:val="-22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24"/>
        </w:rPr>
        <w:t xml:space="preserve"> </w:t>
      </w:r>
      <w:r>
        <w:rPr>
          <w:color w:val="3F3F3F"/>
        </w:rPr>
        <w:t>BAM</w:t>
      </w:r>
      <w:r>
        <w:rPr>
          <w:color w:val="3F3F3F"/>
          <w:spacing w:val="24"/>
        </w:rPr>
        <w:t xml:space="preserve"> </w:t>
      </w:r>
      <w:r>
        <w:rPr>
          <w:color w:val="3F3F3F"/>
        </w:rPr>
        <w:t>P</w:t>
      </w:r>
      <w:r>
        <w:rPr>
          <w:color w:val="3F3F3F"/>
          <w:spacing w:val="-12"/>
        </w:rPr>
        <w:t>l</w:t>
      </w:r>
      <w:r>
        <w:rPr>
          <w:color w:val="3F3F3F"/>
        </w:rPr>
        <w:t>an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must</w:t>
      </w:r>
      <w:r>
        <w:rPr>
          <w:color w:val="3F3F3F"/>
          <w:spacing w:val="24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prepared</w:t>
      </w:r>
      <w:r>
        <w:rPr>
          <w:color w:val="3F3F3F"/>
          <w:spacing w:val="21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5"/>
        </w:rPr>
        <w:t xml:space="preserve"> </w:t>
      </w:r>
      <w:r>
        <w:rPr>
          <w:color w:val="525252"/>
        </w:rPr>
        <w:t>c</w:t>
      </w:r>
      <w:r>
        <w:rPr>
          <w:color w:val="525252"/>
          <w:spacing w:val="10"/>
        </w:rPr>
        <w:t>o</w:t>
      </w:r>
      <w:r>
        <w:rPr>
          <w:color w:val="2D2D2D"/>
          <w:spacing w:val="-13"/>
        </w:rPr>
        <w:t>n</w:t>
      </w:r>
      <w:r>
        <w:rPr>
          <w:color w:val="525252"/>
        </w:rPr>
        <w:t>s</w:t>
      </w:r>
      <w:r>
        <w:rPr>
          <w:color w:val="525252"/>
          <w:spacing w:val="-6"/>
        </w:rPr>
        <w:t>u</w:t>
      </w:r>
      <w:r>
        <w:rPr>
          <w:color w:val="2D2D2D"/>
          <w:spacing w:val="-25"/>
        </w:rPr>
        <w:t>l</w:t>
      </w:r>
      <w:r>
        <w:rPr>
          <w:color w:val="2D2D2D"/>
        </w:rPr>
        <w:t>tat</w:t>
      </w:r>
      <w:r>
        <w:rPr>
          <w:color w:val="2D2D2D"/>
          <w:spacing w:val="-36"/>
        </w:rPr>
        <w:t xml:space="preserve"> </w:t>
      </w:r>
      <w:r>
        <w:rPr>
          <w:color w:val="525252"/>
          <w:spacing w:val="-19"/>
        </w:rPr>
        <w:t>i</w:t>
      </w:r>
      <w:r>
        <w:rPr>
          <w:color w:val="525252"/>
        </w:rPr>
        <w:t>on</w:t>
      </w:r>
      <w:r>
        <w:rPr>
          <w:color w:val="525252"/>
          <w:spacing w:val="14"/>
        </w:rPr>
        <w:t xml:space="preserve"> </w:t>
      </w:r>
      <w:r>
        <w:rPr>
          <w:color w:val="3F3F3F"/>
        </w:rPr>
        <w:t>w</w:t>
      </w:r>
      <w:r>
        <w:rPr>
          <w:color w:val="3F3F3F"/>
          <w:spacing w:val="-5"/>
        </w:rPr>
        <w:t>i</w:t>
      </w:r>
      <w:r>
        <w:rPr>
          <w:color w:val="3F3F3F"/>
        </w:rPr>
        <w:t>th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31"/>
        </w:rPr>
        <w:t xml:space="preserve"> </w:t>
      </w:r>
      <w:r>
        <w:rPr>
          <w:color w:val="3F3F3F"/>
        </w:rPr>
        <w:t>DELWP</w:t>
      </w:r>
      <w:r>
        <w:rPr>
          <w:color w:val="3F3F3F"/>
          <w:spacing w:val="31"/>
        </w:rPr>
        <w:t xml:space="preserve"> </w:t>
      </w:r>
      <w:r>
        <w:rPr>
          <w:color w:val="3F3F3F"/>
        </w:rPr>
        <w:t>Env</w:t>
      </w:r>
      <w:r>
        <w:rPr>
          <w:color w:val="3F3F3F"/>
          <w:spacing w:val="-1"/>
        </w:rPr>
        <w:t>i</w:t>
      </w:r>
      <w:r>
        <w:rPr>
          <w:color w:val="3F3F3F"/>
        </w:rPr>
        <w:t>ronment Portfo</w:t>
      </w:r>
      <w:r>
        <w:rPr>
          <w:color w:val="3F3F3F"/>
          <w:spacing w:val="-12"/>
        </w:rPr>
        <w:t>l</w:t>
      </w:r>
      <w:r>
        <w:rPr>
          <w:color w:val="3F3F3F"/>
          <w:spacing w:val="-25"/>
        </w:rPr>
        <w:t>i</w:t>
      </w:r>
      <w:r>
        <w:rPr>
          <w:color w:val="3F3F3F"/>
        </w:rPr>
        <w:t>o.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Once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endorsed,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BAM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P</w:t>
      </w:r>
      <w:r>
        <w:rPr>
          <w:color w:val="3F3F3F"/>
          <w:spacing w:val="-12"/>
        </w:rPr>
        <w:t>l</w:t>
      </w:r>
      <w:r>
        <w:rPr>
          <w:color w:val="3F3F3F"/>
        </w:rPr>
        <w:t>an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must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be placed</w:t>
      </w:r>
      <w:r>
        <w:rPr>
          <w:color w:val="3F3F3F"/>
          <w:spacing w:val="2"/>
        </w:rPr>
        <w:t xml:space="preserve"> </w:t>
      </w:r>
      <w:r>
        <w:rPr>
          <w:color w:val="3F3F3F"/>
        </w:rPr>
        <w:t>on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21"/>
        </w:rPr>
        <w:t xml:space="preserve"> </w:t>
      </w:r>
      <w:r>
        <w:rPr>
          <w:color w:val="3F3F3F"/>
        </w:rPr>
        <w:t>project</w:t>
      </w:r>
      <w:r>
        <w:rPr>
          <w:color w:val="3F3F3F"/>
          <w:spacing w:val="10"/>
        </w:rPr>
        <w:t xml:space="preserve"> </w:t>
      </w:r>
      <w:r>
        <w:rPr>
          <w:color w:val="525252"/>
        </w:rPr>
        <w:t>website</w:t>
      </w:r>
      <w:r>
        <w:rPr>
          <w:color w:val="525252"/>
          <w:spacing w:val="25"/>
        </w:rPr>
        <w:t xml:space="preserve"> </w:t>
      </w:r>
      <w:r>
        <w:rPr>
          <w:color w:val="3F3F3F"/>
        </w:rPr>
        <w:t>without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2"/>
        </w:rPr>
        <w:t>l</w:t>
      </w:r>
      <w:r>
        <w:rPr>
          <w:color w:val="3F3F3F"/>
        </w:rPr>
        <w:t>ay</w:t>
      </w:r>
      <w:r>
        <w:rPr>
          <w:color w:val="3F3F3F"/>
          <w:w w:val="93"/>
        </w:rPr>
        <w:t xml:space="preserve"> </w:t>
      </w:r>
      <w:r>
        <w:rPr>
          <w:color w:val="525252"/>
        </w:rPr>
        <w:t>and</w:t>
      </w:r>
      <w:r>
        <w:rPr>
          <w:color w:val="525252"/>
          <w:spacing w:val="3"/>
        </w:rPr>
        <w:t xml:space="preserve"> </w:t>
      </w:r>
      <w:r>
        <w:rPr>
          <w:color w:val="3F3F3F"/>
        </w:rPr>
        <w:t>rema</w:t>
      </w:r>
      <w:r>
        <w:rPr>
          <w:color w:val="3F3F3F"/>
          <w:spacing w:val="3"/>
        </w:rPr>
        <w:t>i</w:t>
      </w:r>
      <w:r>
        <w:rPr>
          <w:color w:val="3F3F3F"/>
        </w:rPr>
        <w:t>n</w:t>
      </w:r>
      <w:r>
        <w:rPr>
          <w:color w:val="3F3F3F"/>
          <w:spacing w:val="-23"/>
        </w:rPr>
        <w:t xml:space="preserve"> </w:t>
      </w:r>
      <w:r>
        <w:rPr>
          <w:color w:val="3F3F3F"/>
        </w:rPr>
        <w:t>on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website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7"/>
        </w:rPr>
        <w:t xml:space="preserve"> </w:t>
      </w:r>
      <w:r>
        <w:rPr>
          <w:color w:val="3F3F3F"/>
          <w:spacing w:val="-19"/>
        </w:rPr>
        <w:t>l</w:t>
      </w:r>
      <w:r>
        <w:rPr>
          <w:color w:val="3F3F3F"/>
        </w:rPr>
        <w:t>ength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operat</w:t>
      </w:r>
      <w:r>
        <w:rPr>
          <w:color w:val="3F3F3F"/>
          <w:spacing w:val="4"/>
        </w:rPr>
        <w:t>i</w:t>
      </w:r>
      <w:r>
        <w:rPr>
          <w:color w:val="3F3F3F"/>
        </w:rPr>
        <w:t>on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5"/>
        </w:rPr>
        <w:t xml:space="preserve"> </w:t>
      </w:r>
      <w:r>
        <w:rPr>
          <w:color w:val="3F3F3F"/>
        </w:rPr>
        <w:t>BAM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Plan.</w:t>
      </w:r>
    </w:p>
    <w:p w14:paraId="13EDDD04" w14:textId="77777777" w:rsidR="00A5052B" w:rsidRDefault="00A5052B">
      <w:pPr>
        <w:spacing w:before="2"/>
        <w:rPr>
          <w:rFonts w:ascii="Arial" w:eastAsia="Arial" w:hAnsi="Arial" w:cs="Arial"/>
          <w:sz w:val="21"/>
          <w:szCs w:val="21"/>
        </w:rPr>
      </w:pPr>
    </w:p>
    <w:p w14:paraId="13EDDD05" w14:textId="77777777" w:rsidR="00A5052B" w:rsidRDefault="00A72E41">
      <w:pPr>
        <w:pStyle w:val="BodyText"/>
        <w:ind w:left="545" w:firstLine="0"/>
      </w:pPr>
      <w:r>
        <w:rPr>
          <w:color w:val="3F3F3F"/>
        </w:rPr>
        <w:t>The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BAM</w:t>
      </w:r>
      <w:r>
        <w:rPr>
          <w:color w:val="3F3F3F"/>
          <w:spacing w:val="-16"/>
        </w:rPr>
        <w:t xml:space="preserve"> </w:t>
      </w:r>
      <w:r>
        <w:rPr>
          <w:color w:val="3F3F3F"/>
          <w:spacing w:val="-4"/>
        </w:rPr>
        <w:t>Plan</w:t>
      </w:r>
      <w:r>
        <w:rPr>
          <w:color w:val="3F3F3F"/>
          <w:spacing w:val="-18"/>
        </w:rPr>
        <w:t xml:space="preserve"> </w:t>
      </w:r>
      <w:r>
        <w:rPr>
          <w:color w:val="525252"/>
        </w:rPr>
        <w:t>must:</w:t>
      </w:r>
    </w:p>
    <w:p w14:paraId="13EDDD06" w14:textId="77777777" w:rsidR="00A5052B" w:rsidRDefault="00A5052B">
      <w:pPr>
        <w:sectPr w:rsidR="00A5052B">
          <w:pgSz w:w="11910" w:h="16830"/>
          <w:pgMar w:top="1160" w:right="1020" w:bottom="860" w:left="1620" w:header="0" w:footer="663" w:gutter="0"/>
          <w:cols w:space="720"/>
        </w:sectPr>
      </w:pPr>
    </w:p>
    <w:p w14:paraId="13EDDD07" w14:textId="77777777" w:rsidR="00A5052B" w:rsidRDefault="00A72E41">
      <w:pPr>
        <w:pStyle w:val="BodyText"/>
        <w:numPr>
          <w:ilvl w:val="1"/>
          <w:numId w:val="13"/>
        </w:numPr>
        <w:tabs>
          <w:tab w:val="left" w:pos="821"/>
        </w:tabs>
        <w:spacing w:before="45" w:line="314" w:lineRule="auto"/>
        <w:ind w:left="827" w:right="518" w:hanging="371"/>
        <w:jc w:val="both"/>
      </w:pPr>
      <w:r>
        <w:rPr>
          <w:color w:val="282828"/>
          <w:w w:val="105"/>
        </w:rPr>
        <w:lastRenderedPageBreak/>
        <w:t>include</w:t>
      </w:r>
      <w:r>
        <w:rPr>
          <w:color w:val="282828"/>
          <w:spacing w:val="12"/>
          <w:w w:val="105"/>
        </w:rPr>
        <w:t xml:space="preserve"> </w:t>
      </w:r>
      <w:r>
        <w:rPr>
          <w:color w:val="282828"/>
          <w:w w:val="105"/>
        </w:rPr>
        <w:t>a</w:t>
      </w:r>
      <w:r>
        <w:rPr>
          <w:color w:val="282828"/>
          <w:spacing w:val="9"/>
          <w:w w:val="105"/>
        </w:rPr>
        <w:t xml:space="preserve"> </w:t>
      </w:r>
      <w:r>
        <w:rPr>
          <w:color w:val="383838"/>
          <w:w w:val="105"/>
        </w:rPr>
        <w:t>statement</w:t>
      </w:r>
      <w:r>
        <w:rPr>
          <w:color w:val="383838"/>
          <w:spacing w:val="16"/>
          <w:w w:val="105"/>
        </w:rPr>
        <w:t xml:space="preserve"> </w:t>
      </w:r>
      <w:r>
        <w:rPr>
          <w:color w:val="282828"/>
          <w:w w:val="105"/>
        </w:rPr>
        <w:t>of</w:t>
      </w:r>
      <w:r>
        <w:rPr>
          <w:color w:val="282828"/>
          <w:spacing w:val="5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8"/>
          <w:w w:val="105"/>
        </w:rPr>
        <w:t xml:space="preserve"> </w:t>
      </w:r>
      <w:r>
        <w:rPr>
          <w:color w:val="282828"/>
          <w:w w:val="105"/>
        </w:rPr>
        <w:t>objectives</w:t>
      </w:r>
      <w:r>
        <w:rPr>
          <w:color w:val="282828"/>
          <w:spacing w:val="9"/>
          <w:w w:val="105"/>
        </w:rPr>
        <w:t xml:space="preserve"> </w:t>
      </w:r>
      <w:r>
        <w:rPr>
          <w:color w:val="282828"/>
          <w:w w:val="105"/>
        </w:rPr>
        <w:t>and</w:t>
      </w:r>
      <w:r>
        <w:rPr>
          <w:color w:val="282828"/>
          <w:spacing w:val="5"/>
          <w:w w:val="105"/>
        </w:rPr>
        <w:t xml:space="preserve"> </w:t>
      </w:r>
      <w:r>
        <w:rPr>
          <w:color w:val="282828"/>
          <w:w w:val="105"/>
        </w:rPr>
        <w:t>overall</w:t>
      </w:r>
      <w:r>
        <w:rPr>
          <w:color w:val="282828"/>
          <w:spacing w:val="10"/>
          <w:w w:val="105"/>
        </w:rPr>
        <w:t xml:space="preserve"> </w:t>
      </w:r>
      <w:r>
        <w:rPr>
          <w:color w:val="383838"/>
          <w:w w:val="105"/>
        </w:rPr>
        <w:t>strategy</w:t>
      </w:r>
      <w:r>
        <w:rPr>
          <w:color w:val="383838"/>
          <w:spacing w:val="15"/>
          <w:w w:val="105"/>
        </w:rPr>
        <w:t xml:space="preserve"> </w:t>
      </w:r>
      <w:r>
        <w:rPr>
          <w:color w:val="282828"/>
          <w:w w:val="105"/>
        </w:rPr>
        <w:t>for</w:t>
      </w:r>
      <w:r>
        <w:rPr>
          <w:color w:val="282828"/>
          <w:spacing w:val="15"/>
          <w:w w:val="105"/>
        </w:rPr>
        <w:t xml:space="preserve"> </w:t>
      </w:r>
      <w:r>
        <w:rPr>
          <w:color w:val="282828"/>
          <w:spacing w:val="-2"/>
          <w:w w:val="105"/>
        </w:rPr>
        <w:t>mini</w:t>
      </w:r>
      <w:r>
        <w:rPr>
          <w:color w:val="282828"/>
          <w:spacing w:val="-3"/>
          <w:w w:val="105"/>
        </w:rPr>
        <w:t>mising</w:t>
      </w:r>
      <w:r>
        <w:rPr>
          <w:color w:val="282828"/>
          <w:spacing w:val="1"/>
          <w:w w:val="105"/>
        </w:rPr>
        <w:t xml:space="preserve"> </w:t>
      </w:r>
      <w:r>
        <w:rPr>
          <w:color w:val="282828"/>
          <w:w w:val="105"/>
        </w:rPr>
        <w:t>bird</w:t>
      </w:r>
      <w:r>
        <w:rPr>
          <w:color w:val="282828"/>
          <w:spacing w:val="1"/>
          <w:w w:val="105"/>
        </w:rPr>
        <w:t xml:space="preserve"> </w:t>
      </w:r>
      <w:r>
        <w:rPr>
          <w:color w:val="383838"/>
          <w:w w:val="105"/>
        </w:rPr>
        <w:t>and</w:t>
      </w:r>
      <w:r>
        <w:rPr>
          <w:color w:val="383838"/>
          <w:spacing w:val="16"/>
          <w:w w:val="105"/>
        </w:rPr>
        <w:t xml:space="preserve"> </w:t>
      </w:r>
      <w:r>
        <w:rPr>
          <w:color w:val="282828"/>
          <w:w w:val="105"/>
        </w:rPr>
        <w:t>bat</w:t>
      </w:r>
      <w:r>
        <w:rPr>
          <w:color w:val="282828"/>
          <w:spacing w:val="27"/>
        </w:rPr>
        <w:t xml:space="preserve"> </w:t>
      </w:r>
      <w:r>
        <w:rPr>
          <w:color w:val="282828"/>
          <w:w w:val="105"/>
        </w:rPr>
        <w:t>morta</w:t>
      </w:r>
      <w:r>
        <w:rPr>
          <w:color w:val="282828"/>
          <w:spacing w:val="2"/>
          <w:w w:val="105"/>
        </w:rPr>
        <w:t>l</w:t>
      </w:r>
      <w:r>
        <w:rPr>
          <w:color w:val="282828"/>
          <w:w w:val="105"/>
        </w:rPr>
        <w:t>ity</w:t>
      </w:r>
      <w:r>
        <w:rPr>
          <w:color w:val="282828"/>
          <w:spacing w:val="-17"/>
          <w:w w:val="105"/>
        </w:rPr>
        <w:t xml:space="preserve"> </w:t>
      </w:r>
      <w:r>
        <w:rPr>
          <w:color w:val="282828"/>
          <w:w w:val="105"/>
        </w:rPr>
        <w:t>aris</w:t>
      </w:r>
      <w:r>
        <w:rPr>
          <w:color w:val="282828"/>
          <w:spacing w:val="1"/>
          <w:w w:val="105"/>
        </w:rPr>
        <w:t>i</w:t>
      </w:r>
      <w:r>
        <w:rPr>
          <w:color w:val="282828"/>
          <w:w w:val="105"/>
        </w:rPr>
        <w:t>ng</w:t>
      </w:r>
      <w:r>
        <w:rPr>
          <w:color w:val="282828"/>
          <w:spacing w:val="-33"/>
          <w:w w:val="105"/>
        </w:rPr>
        <w:t xml:space="preserve"> </w:t>
      </w:r>
      <w:r>
        <w:rPr>
          <w:color w:val="282828"/>
          <w:w w:val="105"/>
        </w:rPr>
        <w:t>from</w:t>
      </w:r>
      <w:r>
        <w:rPr>
          <w:color w:val="282828"/>
          <w:spacing w:val="-3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9"/>
          <w:w w:val="105"/>
        </w:rPr>
        <w:t xml:space="preserve"> </w:t>
      </w:r>
      <w:r>
        <w:rPr>
          <w:color w:val="282828"/>
          <w:w w:val="105"/>
        </w:rPr>
        <w:t>operat</w:t>
      </w:r>
      <w:r>
        <w:rPr>
          <w:color w:val="282828"/>
          <w:spacing w:val="-6"/>
          <w:w w:val="105"/>
        </w:rPr>
        <w:t>i</w:t>
      </w:r>
      <w:r>
        <w:rPr>
          <w:color w:val="282828"/>
          <w:w w:val="105"/>
        </w:rPr>
        <w:t>on</w:t>
      </w:r>
      <w:r>
        <w:rPr>
          <w:color w:val="282828"/>
          <w:spacing w:val="-16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-14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9"/>
          <w:w w:val="105"/>
        </w:rPr>
        <w:t xml:space="preserve"> </w:t>
      </w:r>
      <w:r>
        <w:rPr>
          <w:color w:val="282828"/>
          <w:w w:val="105"/>
        </w:rPr>
        <w:t>faci</w:t>
      </w:r>
      <w:r>
        <w:rPr>
          <w:color w:val="282828"/>
          <w:spacing w:val="12"/>
          <w:w w:val="105"/>
        </w:rPr>
        <w:t>l</w:t>
      </w:r>
      <w:r>
        <w:rPr>
          <w:color w:val="282828"/>
          <w:spacing w:val="-24"/>
          <w:w w:val="105"/>
        </w:rPr>
        <w:t>i</w:t>
      </w:r>
      <w:r>
        <w:rPr>
          <w:color w:val="282828"/>
          <w:w w:val="105"/>
        </w:rPr>
        <w:t>t</w:t>
      </w:r>
      <w:r>
        <w:rPr>
          <w:color w:val="282828"/>
          <w:spacing w:val="4"/>
          <w:w w:val="105"/>
        </w:rPr>
        <w:t>y</w:t>
      </w:r>
      <w:r>
        <w:rPr>
          <w:color w:val="4B4B4B"/>
          <w:spacing w:val="-6"/>
          <w:w w:val="105"/>
        </w:rPr>
        <w:t>,</w:t>
      </w:r>
      <w:r>
        <w:rPr>
          <w:color w:val="282828"/>
          <w:w w:val="105"/>
        </w:rPr>
        <w:t>which</w:t>
      </w:r>
      <w:r>
        <w:rPr>
          <w:color w:val="282828"/>
          <w:spacing w:val="8"/>
          <w:w w:val="105"/>
        </w:rPr>
        <w:t xml:space="preserve"> </w:t>
      </w:r>
      <w:r>
        <w:rPr>
          <w:color w:val="383838"/>
          <w:w w:val="105"/>
        </w:rPr>
        <w:t>must</w:t>
      </w:r>
      <w:r>
        <w:rPr>
          <w:color w:val="383838"/>
          <w:spacing w:val="-12"/>
          <w:w w:val="105"/>
        </w:rPr>
        <w:t xml:space="preserve"> </w:t>
      </w:r>
      <w:r>
        <w:rPr>
          <w:color w:val="383838"/>
          <w:spacing w:val="-18"/>
          <w:w w:val="105"/>
        </w:rPr>
        <w:t>i</w:t>
      </w:r>
      <w:r>
        <w:rPr>
          <w:color w:val="383838"/>
          <w:w w:val="105"/>
        </w:rPr>
        <w:t>nclude:</w:t>
      </w:r>
    </w:p>
    <w:p w14:paraId="13EDDD08" w14:textId="77777777" w:rsidR="00A5052B" w:rsidRDefault="00A5052B">
      <w:pPr>
        <w:rPr>
          <w:rFonts w:ascii="Arial" w:eastAsia="Arial" w:hAnsi="Arial" w:cs="Arial"/>
        </w:rPr>
      </w:pPr>
    </w:p>
    <w:p w14:paraId="13EDDD09" w14:textId="77777777" w:rsidR="00A5052B" w:rsidRDefault="00A72E41">
      <w:pPr>
        <w:pStyle w:val="BodyText"/>
        <w:numPr>
          <w:ilvl w:val="2"/>
          <w:numId w:val="13"/>
        </w:numPr>
        <w:tabs>
          <w:tab w:val="left" w:pos="1171"/>
        </w:tabs>
        <w:spacing w:line="321" w:lineRule="auto"/>
        <w:ind w:left="1170" w:right="521" w:hanging="357"/>
        <w:jc w:val="both"/>
      </w:pPr>
      <w:r>
        <w:rPr>
          <w:color w:val="383838"/>
        </w:rPr>
        <w:t>strategies</w:t>
      </w:r>
      <w:r>
        <w:rPr>
          <w:color w:val="383838"/>
          <w:spacing w:val="55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17"/>
        </w:rPr>
        <w:t xml:space="preserve"> </w:t>
      </w:r>
      <w:r>
        <w:rPr>
          <w:color w:val="282828"/>
        </w:rPr>
        <w:t>detect</w:t>
      </w:r>
      <w:r>
        <w:rPr>
          <w:color w:val="4B4B4B"/>
        </w:rPr>
        <w:t>,</w:t>
      </w:r>
      <w:r>
        <w:rPr>
          <w:color w:val="4B4B4B"/>
          <w:spacing w:val="25"/>
        </w:rPr>
        <w:t xml:space="preserve"> </w:t>
      </w:r>
      <w:r>
        <w:rPr>
          <w:color w:val="282828"/>
          <w:spacing w:val="-4"/>
        </w:rPr>
        <w:t>manag</w:t>
      </w:r>
      <w:r>
        <w:rPr>
          <w:color w:val="282828"/>
          <w:spacing w:val="-3"/>
        </w:rPr>
        <w:t>e</w:t>
      </w:r>
      <w:r>
        <w:rPr>
          <w:color w:val="282828"/>
          <w:spacing w:val="10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24"/>
        </w:rPr>
        <w:t xml:space="preserve"> </w:t>
      </w:r>
      <w:r>
        <w:rPr>
          <w:color w:val="282828"/>
          <w:spacing w:val="-3"/>
        </w:rPr>
        <w:t>miti</w:t>
      </w:r>
      <w:r>
        <w:rPr>
          <w:color w:val="282828"/>
          <w:spacing w:val="-4"/>
        </w:rPr>
        <w:t>gate</w:t>
      </w:r>
      <w:r>
        <w:rPr>
          <w:color w:val="282828"/>
          <w:spacing w:val="18"/>
        </w:rPr>
        <w:t xml:space="preserve"> </w:t>
      </w:r>
      <w:r>
        <w:rPr>
          <w:color w:val="383838"/>
          <w:spacing w:val="-2"/>
        </w:rPr>
        <w:t>si</w:t>
      </w:r>
      <w:r>
        <w:rPr>
          <w:color w:val="383838"/>
          <w:spacing w:val="-1"/>
        </w:rPr>
        <w:t>gnificant</w:t>
      </w:r>
      <w:r>
        <w:rPr>
          <w:color w:val="383838"/>
          <w:spacing w:val="40"/>
        </w:rPr>
        <w:t xml:space="preserve"> </w:t>
      </w:r>
      <w:r>
        <w:rPr>
          <w:color w:val="282828"/>
        </w:rPr>
        <w:t>impacts</w:t>
      </w:r>
      <w:r>
        <w:rPr>
          <w:color w:val="282828"/>
          <w:spacing w:val="7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16"/>
        </w:rPr>
        <w:t xml:space="preserve"> </w:t>
      </w:r>
      <w:r>
        <w:rPr>
          <w:color w:val="282828"/>
          <w:spacing w:val="-7"/>
        </w:rPr>
        <w:t>li</w:t>
      </w:r>
      <w:r>
        <w:rPr>
          <w:color w:val="282828"/>
          <w:spacing w:val="-10"/>
        </w:rPr>
        <w:t>sted</w:t>
      </w:r>
      <w:r>
        <w:rPr>
          <w:color w:val="282828"/>
          <w:spacing w:val="11"/>
        </w:rPr>
        <w:t xml:space="preserve"> </w:t>
      </w:r>
      <w:r>
        <w:rPr>
          <w:color w:val="383838"/>
        </w:rPr>
        <w:t>species,</w:t>
      </w:r>
      <w:r>
        <w:rPr>
          <w:color w:val="383838"/>
          <w:spacing w:val="69"/>
          <w:w w:val="93"/>
        </w:rPr>
        <w:t xml:space="preserve"> </w:t>
      </w:r>
      <w:r>
        <w:rPr>
          <w:color w:val="282828"/>
        </w:rPr>
        <w:t>raptors,</w:t>
      </w:r>
      <w:r>
        <w:rPr>
          <w:color w:val="282828"/>
          <w:spacing w:val="34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41"/>
        </w:rPr>
        <w:t xml:space="preserve"> </w:t>
      </w:r>
      <w:r>
        <w:rPr>
          <w:color w:val="383838"/>
        </w:rPr>
        <w:t>any</w:t>
      </w:r>
      <w:r>
        <w:rPr>
          <w:color w:val="383838"/>
          <w:spacing w:val="37"/>
        </w:rPr>
        <w:t xml:space="preserve"> </w:t>
      </w:r>
      <w:r>
        <w:rPr>
          <w:color w:val="282828"/>
        </w:rPr>
        <w:t>other</w:t>
      </w:r>
      <w:r>
        <w:rPr>
          <w:color w:val="282828"/>
          <w:spacing w:val="54"/>
        </w:rPr>
        <w:t xml:space="preserve"> </w:t>
      </w:r>
      <w:r>
        <w:rPr>
          <w:color w:val="282828"/>
        </w:rPr>
        <w:t>bat</w:t>
      </w:r>
      <w:r>
        <w:rPr>
          <w:color w:val="282828"/>
          <w:spacing w:val="22"/>
        </w:rPr>
        <w:t xml:space="preserve"> </w:t>
      </w:r>
      <w:r>
        <w:rPr>
          <w:color w:val="383838"/>
        </w:rPr>
        <w:t>species,</w:t>
      </w:r>
      <w:r>
        <w:rPr>
          <w:color w:val="383838"/>
          <w:spacing w:val="26"/>
        </w:rPr>
        <w:t xml:space="preserve"> </w:t>
      </w:r>
      <w:r>
        <w:rPr>
          <w:color w:val="282828"/>
        </w:rPr>
        <w:t>due</w:t>
      </w:r>
      <w:r>
        <w:rPr>
          <w:color w:val="282828"/>
          <w:spacing w:val="38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39"/>
        </w:rPr>
        <w:t xml:space="preserve"> </w:t>
      </w:r>
      <w:r>
        <w:rPr>
          <w:color w:val="282828"/>
          <w:spacing w:val="-1"/>
        </w:rPr>
        <w:t>colli</w:t>
      </w:r>
      <w:r>
        <w:rPr>
          <w:color w:val="282828"/>
          <w:spacing w:val="-2"/>
        </w:rPr>
        <w:t>si</w:t>
      </w:r>
      <w:r>
        <w:rPr>
          <w:color w:val="282828"/>
          <w:spacing w:val="-1"/>
        </w:rPr>
        <w:t>ons</w:t>
      </w:r>
      <w:r>
        <w:rPr>
          <w:color w:val="282828"/>
          <w:spacing w:val="30"/>
        </w:rPr>
        <w:t xml:space="preserve"> </w:t>
      </w:r>
      <w:r>
        <w:rPr>
          <w:color w:val="282828"/>
        </w:rPr>
        <w:t>arising</w:t>
      </w:r>
      <w:r>
        <w:rPr>
          <w:color w:val="282828"/>
          <w:spacing w:val="15"/>
        </w:rPr>
        <w:t xml:space="preserve"> </w:t>
      </w:r>
      <w:r>
        <w:rPr>
          <w:color w:val="282828"/>
        </w:rPr>
        <w:t>from</w:t>
      </w:r>
      <w:r>
        <w:rPr>
          <w:color w:val="282828"/>
          <w:spacing w:val="42"/>
        </w:rPr>
        <w:t xml:space="preserve"> </w:t>
      </w:r>
      <w:r>
        <w:rPr>
          <w:color w:val="282828"/>
        </w:rPr>
        <w:t>operation</w:t>
      </w:r>
      <w:r>
        <w:rPr>
          <w:color w:val="282828"/>
          <w:spacing w:val="22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3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5"/>
          <w:w w:val="104"/>
        </w:rPr>
        <w:t xml:space="preserve"> </w:t>
      </w:r>
      <w:r>
        <w:rPr>
          <w:color w:val="282828"/>
        </w:rPr>
        <w:t>facility</w:t>
      </w:r>
    </w:p>
    <w:p w14:paraId="13EDDD0A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D0B" w14:textId="77777777" w:rsidR="00A5052B" w:rsidRDefault="00A72E41">
      <w:pPr>
        <w:pStyle w:val="BodyText"/>
        <w:numPr>
          <w:ilvl w:val="2"/>
          <w:numId w:val="13"/>
        </w:numPr>
        <w:tabs>
          <w:tab w:val="left" w:pos="1171"/>
        </w:tabs>
        <w:ind w:left="1170" w:hanging="357"/>
        <w:jc w:val="left"/>
      </w:pPr>
      <w:r>
        <w:rPr>
          <w:color w:val="282828"/>
        </w:rPr>
        <w:t>a</w:t>
      </w:r>
      <w:r>
        <w:rPr>
          <w:color w:val="282828"/>
          <w:spacing w:val="22"/>
        </w:rPr>
        <w:t xml:space="preserve"> </w:t>
      </w:r>
      <w:r>
        <w:rPr>
          <w:color w:val="282828"/>
          <w:spacing w:val="-3"/>
        </w:rPr>
        <w:t>definition</w:t>
      </w:r>
      <w:r>
        <w:rPr>
          <w:color w:val="282828"/>
          <w:spacing w:val="2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2"/>
        </w:rPr>
        <w:t>'significant</w:t>
      </w:r>
      <w:r>
        <w:rPr>
          <w:color w:val="383838"/>
          <w:spacing w:val="53"/>
        </w:rPr>
        <w:t xml:space="preserve"> </w:t>
      </w:r>
      <w:r>
        <w:rPr>
          <w:color w:val="282828"/>
        </w:rPr>
        <w:t>impact'</w:t>
      </w:r>
    </w:p>
    <w:p w14:paraId="13EDDD0C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0D" w14:textId="77777777" w:rsidR="00A5052B" w:rsidRDefault="00A72E41">
      <w:pPr>
        <w:pStyle w:val="BodyText"/>
        <w:numPr>
          <w:ilvl w:val="1"/>
          <w:numId w:val="13"/>
        </w:numPr>
        <w:tabs>
          <w:tab w:val="left" w:pos="814"/>
        </w:tabs>
        <w:spacing w:line="329" w:lineRule="auto"/>
        <w:ind w:left="813" w:right="525" w:hanging="350"/>
        <w:jc w:val="both"/>
      </w:pPr>
      <w:r>
        <w:rPr>
          <w:color w:val="282828"/>
          <w:spacing w:val="-17"/>
        </w:rPr>
        <w:t>i</w:t>
      </w:r>
      <w:r>
        <w:rPr>
          <w:color w:val="282828"/>
        </w:rPr>
        <w:t>nclude</w:t>
      </w:r>
      <w:r>
        <w:rPr>
          <w:color w:val="282828"/>
          <w:spacing w:val="18"/>
        </w:rPr>
        <w:t xml:space="preserve"> </w:t>
      </w:r>
      <w:r>
        <w:rPr>
          <w:color w:val="282828"/>
        </w:rPr>
        <w:t>appropr</w:t>
      </w:r>
      <w:r>
        <w:rPr>
          <w:color w:val="282828"/>
          <w:spacing w:val="7"/>
        </w:rPr>
        <w:t>i</w:t>
      </w:r>
      <w:r>
        <w:rPr>
          <w:color w:val="282828"/>
        </w:rPr>
        <w:t>ate</w:t>
      </w:r>
      <w:r>
        <w:rPr>
          <w:color w:val="282828"/>
          <w:spacing w:val="22"/>
        </w:rPr>
        <w:t xml:space="preserve"> </w:t>
      </w:r>
      <w:r>
        <w:rPr>
          <w:color w:val="383838"/>
        </w:rPr>
        <w:t>contin</w:t>
      </w:r>
      <w:r>
        <w:rPr>
          <w:color w:val="383838"/>
          <w:spacing w:val="-8"/>
        </w:rPr>
        <w:t>g</w:t>
      </w:r>
      <w:r>
        <w:rPr>
          <w:color w:val="383838"/>
        </w:rPr>
        <w:t>ency/response</w:t>
      </w:r>
      <w:r>
        <w:rPr>
          <w:color w:val="383838"/>
          <w:spacing w:val="37"/>
        </w:rPr>
        <w:t xml:space="preserve"> </w:t>
      </w:r>
      <w:r>
        <w:rPr>
          <w:color w:val="282828"/>
        </w:rPr>
        <w:t>measures</w:t>
      </w:r>
      <w:r>
        <w:rPr>
          <w:color w:val="282828"/>
          <w:spacing w:val="33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event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s</w:t>
      </w:r>
      <w:r>
        <w:rPr>
          <w:color w:val="383838"/>
          <w:spacing w:val="-3"/>
        </w:rPr>
        <w:t>i</w:t>
      </w:r>
      <w:r>
        <w:rPr>
          <w:color w:val="383838"/>
        </w:rPr>
        <w:t>gn</w:t>
      </w:r>
      <w:r>
        <w:rPr>
          <w:color w:val="383838"/>
          <w:spacing w:val="-9"/>
        </w:rPr>
        <w:t>i</w:t>
      </w:r>
      <w:r>
        <w:rPr>
          <w:color w:val="383838"/>
        </w:rPr>
        <w:t>ficant</w:t>
      </w:r>
      <w:r>
        <w:rPr>
          <w:color w:val="383838"/>
          <w:spacing w:val="30"/>
        </w:rPr>
        <w:t xml:space="preserve"> </w:t>
      </w:r>
      <w:r>
        <w:rPr>
          <w:color w:val="282828"/>
          <w:spacing w:val="-17"/>
        </w:rPr>
        <w:t>i</w:t>
      </w:r>
      <w:r>
        <w:rPr>
          <w:color w:val="282828"/>
        </w:rPr>
        <w:t>mpact</w:t>
      </w:r>
      <w:r>
        <w:rPr>
          <w:color w:val="282828"/>
          <w:w w:val="99"/>
        </w:rPr>
        <w:t xml:space="preserve"> </w:t>
      </w:r>
      <w:r>
        <w:rPr>
          <w:color w:val="282828"/>
        </w:rPr>
        <w:t>occurring</w:t>
      </w:r>
    </w:p>
    <w:p w14:paraId="13EDDD0E" w14:textId="77777777" w:rsidR="00A5052B" w:rsidRDefault="00A5052B">
      <w:pPr>
        <w:spacing w:before="6"/>
        <w:rPr>
          <w:rFonts w:ascii="Arial" w:eastAsia="Arial" w:hAnsi="Arial" w:cs="Arial"/>
          <w:sz w:val="19"/>
          <w:szCs w:val="19"/>
        </w:rPr>
      </w:pPr>
    </w:p>
    <w:p w14:paraId="13EDDD0F" w14:textId="77777777" w:rsidR="00A5052B" w:rsidRDefault="00A72E41">
      <w:pPr>
        <w:pStyle w:val="BodyText"/>
        <w:numPr>
          <w:ilvl w:val="1"/>
          <w:numId w:val="13"/>
        </w:numPr>
        <w:tabs>
          <w:tab w:val="left" w:pos="814"/>
        </w:tabs>
        <w:spacing w:line="320" w:lineRule="auto"/>
        <w:ind w:left="813" w:right="504" w:hanging="357"/>
        <w:jc w:val="both"/>
      </w:pPr>
      <w:r>
        <w:rPr>
          <w:color w:val="282828"/>
        </w:rPr>
        <w:t>include</w:t>
      </w:r>
      <w:r>
        <w:rPr>
          <w:color w:val="282828"/>
          <w:spacing w:val="30"/>
        </w:rPr>
        <w:t xml:space="preserve"> </w:t>
      </w:r>
      <w:r>
        <w:rPr>
          <w:color w:val="282828"/>
        </w:rPr>
        <w:t>a</w:t>
      </w:r>
      <w:r>
        <w:rPr>
          <w:color w:val="282828"/>
          <w:spacing w:val="30"/>
        </w:rPr>
        <w:t xml:space="preserve"> </w:t>
      </w:r>
      <w:r>
        <w:rPr>
          <w:color w:val="282828"/>
        </w:rPr>
        <w:t>comprehensive,</w:t>
      </w:r>
      <w:r>
        <w:rPr>
          <w:color w:val="282828"/>
          <w:spacing w:val="36"/>
        </w:rPr>
        <w:t xml:space="preserve"> </w:t>
      </w:r>
      <w:r>
        <w:rPr>
          <w:color w:val="383838"/>
        </w:rPr>
        <w:t>science-based</w:t>
      </w:r>
      <w:r>
        <w:rPr>
          <w:color w:val="383838"/>
          <w:spacing w:val="11"/>
        </w:rPr>
        <w:t xml:space="preserve"> </w:t>
      </w:r>
      <w:r>
        <w:rPr>
          <w:color w:val="282828"/>
          <w:spacing w:val="-1"/>
        </w:rPr>
        <w:t>mortality</w:t>
      </w:r>
      <w:r>
        <w:rPr>
          <w:color w:val="282828"/>
          <w:spacing w:val="48"/>
        </w:rPr>
        <w:t xml:space="preserve"> </w:t>
      </w:r>
      <w:r>
        <w:rPr>
          <w:color w:val="282828"/>
        </w:rPr>
        <w:t>monitoring</w:t>
      </w:r>
      <w:r>
        <w:rPr>
          <w:color w:val="282828"/>
          <w:spacing w:val="33"/>
        </w:rPr>
        <w:t xml:space="preserve"> </w:t>
      </w:r>
      <w:r>
        <w:rPr>
          <w:color w:val="282828"/>
        </w:rPr>
        <w:t>program</w:t>
      </w:r>
      <w:r>
        <w:rPr>
          <w:color w:val="282828"/>
          <w:spacing w:val="26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monitor</w:t>
      </w:r>
      <w:r>
        <w:rPr>
          <w:color w:val="282828"/>
          <w:spacing w:val="24"/>
          <w:w w:val="104"/>
        </w:rPr>
        <w:t xml:space="preserve"> </w:t>
      </w:r>
      <w:r>
        <w:rPr>
          <w:color w:val="282828"/>
        </w:rPr>
        <w:t>mortality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9"/>
        </w:rPr>
        <w:t xml:space="preserve"> </w:t>
      </w:r>
      <w:r>
        <w:rPr>
          <w:color w:val="282828"/>
          <w:spacing w:val="-3"/>
        </w:rPr>
        <w:t>l</w:t>
      </w:r>
      <w:r>
        <w:rPr>
          <w:color w:val="282828"/>
          <w:spacing w:val="-4"/>
        </w:rPr>
        <w:t>isted</w:t>
      </w:r>
      <w:r>
        <w:rPr>
          <w:color w:val="282828"/>
          <w:spacing w:val="54"/>
        </w:rPr>
        <w:t xml:space="preserve"> </w:t>
      </w:r>
      <w:r>
        <w:rPr>
          <w:color w:val="383838"/>
        </w:rPr>
        <w:t>species and</w:t>
      </w:r>
      <w:r>
        <w:rPr>
          <w:color w:val="383838"/>
          <w:spacing w:val="2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9"/>
        </w:rPr>
        <w:t xml:space="preserve"> </w:t>
      </w:r>
      <w:r>
        <w:rPr>
          <w:color w:val="282828"/>
        </w:rPr>
        <w:t>other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bat</w:t>
      </w:r>
      <w:r>
        <w:rPr>
          <w:color w:val="282828"/>
          <w:spacing w:val="49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3"/>
        </w:rPr>
        <w:t xml:space="preserve"> </w:t>
      </w:r>
      <w:r>
        <w:rPr>
          <w:color w:val="282828"/>
          <w:spacing w:val="-2"/>
        </w:rPr>
        <w:t>avi</w:t>
      </w:r>
      <w:r>
        <w:rPr>
          <w:color w:val="282828"/>
          <w:spacing w:val="-3"/>
        </w:rPr>
        <w:t>fauna</w:t>
      </w:r>
      <w:r>
        <w:rPr>
          <w:color w:val="282828"/>
          <w:spacing w:val="15"/>
        </w:rPr>
        <w:t xml:space="preserve"> </w:t>
      </w:r>
      <w:r>
        <w:rPr>
          <w:color w:val="282828"/>
        </w:rPr>
        <w:t>species.</w:t>
      </w:r>
      <w:r>
        <w:rPr>
          <w:color w:val="282828"/>
          <w:spacing w:val="48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3"/>
        </w:rPr>
        <w:t xml:space="preserve"> </w:t>
      </w:r>
      <w:r>
        <w:rPr>
          <w:color w:val="282828"/>
          <w:spacing w:val="-2"/>
        </w:rPr>
        <w:t>monitoring</w:t>
      </w:r>
      <w:r>
        <w:rPr>
          <w:color w:val="282828"/>
          <w:spacing w:val="45"/>
          <w:w w:val="106"/>
        </w:rPr>
        <w:t xml:space="preserve"> </w:t>
      </w:r>
      <w:r>
        <w:rPr>
          <w:color w:val="282828"/>
        </w:rPr>
        <w:t>program</w:t>
      </w:r>
      <w:r>
        <w:rPr>
          <w:color w:val="282828"/>
          <w:spacing w:val="53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43"/>
        </w:rPr>
        <w:t xml:space="preserve"> </w:t>
      </w:r>
      <w:r>
        <w:rPr>
          <w:color w:val="383838"/>
        </w:rPr>
        <w:t>commence</w:t>
      </w:r>
      <w:r>
        <w:rPr>
          <w:color w:val="383838"/>
          <w:spacing w:val="51"/>
        </w:rPr>
        <w:t xml:space="preserve"> </w:t>
      </w:r>
      <w:r>
        <w:rPr>
          <w:color w:val="282828"/>
        </w:rPr>
        <w:t>when</w:t>
      </w:r>
      <w:r>
        <w:rPr>
          <w:color w:val="282828"/>
          <w:spacing w:val="41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42"/>
        </w:rPr>
        <w:t xml:space="preserve"> </w:t>
      </w:r>
      <w:r>
        <w:rPr>
          <w:color w:val="282828"/>
        </w:rPr>
        <w:t>first</w:t>
      </w:r>
      <w:r>
        <w:rPr>
          <w:color w:val="282828"/>
          <w:spacing w:val="51"/>
        </w:rPr>
        <w:t xml:space="preserve"> </w:t>
      </w:r>
      <w:r>
        <w:rPr>
          <w:color w:val="282828"/>
        </w:rPr>
        <w:t>turbine</w:t>
      </w:r>
      <w:r>
        <w:rPr>
          <w:color w:val="282828"/>
          <w:spacing w:val="54"/>
        </w:rPr>
        <w:t xml:space="preserve"> </w:t>
      </w:r>
      <w:r>
        <w:rPr>
          <w:color w:val="383838"/>
        </w:rPr>
        <w:t>commences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operating,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50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29"/>
          <w:w w:val="101"/>
        </w:rPr>
        <w:t xml:space="preserve"> </w:t>
      </w:r>
      <w:r>
        <w:rPr>
          <w:color w:val="282828"/>
        </w:rPr>
        <w:t>carr</w:t>
      </w:r>
      <w:r>
        <w:rPr>
          <w:color w:val="282828"/>
          <w:spacing w:val="-1"/>
        </w:rPr>
        <w:t>i</w:t>
      </w:r>
      <w:r>
        <w:rPr>
          <w:color w:val="282828"/>
        </w:rPr>
        <w:t>ed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out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22"/>
        </w:rPr>
        <w:t xml:space="preserve"> </w:t>
      </w:r>
      <w:r>
        <w:rPr>
          <w:color w:val="282828"/>
        </w:rPr>
        <w:t>a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duration</w:t>
      </w:r>
      <w:r>
        <w:rPr>
          <w:color w:val="282828"/>
          <w:spacing w:val="-8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22"/>
        </w:rPr>
        <w:t xml:space="preserve"> </w:t>
      </w:r>
      <w:r>
        <w:rPr>
          <w:color w:val="282828"/>
        </w:rPr>
        <w:t>at</w:t>
      </w:r>
      <w:r>
        <w:rPr>
          <w:color w:val="282828"/>
          <w:spacing w:val="17"/>
        </w:rPr>
        <w:t xml:space="preserve"> </w:t>
      </w:r>
      <w:r>
        <w:rPr>
          <w:color w:val="282828"/>
          <w:spacing w:val="-20"/>
        </w:rPr>
        <w:t>l</w:t>
      </w:r>
      <w:r>
        <w:rPr>
          <w:color w:val="282828"/>
        </w:rPr>
        <w:t>east</w:t>
      </w:r>
      <w:r>
        <w:rPr>
          <w:color w:val="282828"/>
          <w:spacing w:val="14"/>
        </w:rPr>
        <w:t xml:space="preserve"> </w:t>
      </w:r>
      <w:r>
        <w:rPr>
          <w:color w:val="282828"/>
        </w:rPr>
        <w:t>five</w:t>
      </w:r>
      <w:r>
        <w:rPr>
          <w:color w:val="282828"/>
          <w:spacing w:val="19"/>
        </w:rPr>
        <w:t xml:space="preserve"> </w:t>
      </w:r>
      <w:r>
        <w:rPr>
          <w:color w:val="282828"/>
        </w:rPr>
        <w:t>year</w:t>
      </w:r>
      <w:r>
        <w:rPr>
          <w:color w:val="282828"/>
          <w:spacing w:val="19"/>
        </w:rPr>
        <w:t>s</w:t>
      </w:r>
      <w:r>
        <w:rPr>
          <w:color w:val="5B5B5B"/>
          <w:spacing w:val="10"/>
        </w:rPr>
        <w:t>.</w:t>
      </w:r>
      <w:r>
        <w:rPr>
          <w:color w:val="282828"/>
        </w:rPr>
        <w:t>The</w:t>
      </w:r>
      <w:r>
        <w:rPr>
          <w:color w:val="282828"/>
          <w:spacing w:val="27"/>
        </w:rPr>
        <w:t xml:space="preserve"> </w:t>
      </w:r>
      <w:r>
        <w:rPr>
          <w:color w:val="282828"/>
        </w:rPr>
        <w:t>durat</w:t>
      </w:r>
      <w:r>
        <w:rPr>
          <w:color w:val="282828"/>
          <w:spacing w:val="2"/>
        </w:rPr>
        <w:t>i</w:t>
      </w:r>
      <w:r>
        <w:rPr>
          <w:color w:val="282828"/>
        </w:rPr>
        <w:t>on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13"/>
        </w:rPr>
        <w:t xml:space="preserve"> </w:t>
      </w:r>
      <w:r>
        <w:rPr>
          <w:color w:val="282828"/>
        </w:rPr>
        <w:t>t</w:t>
      </w:r>
      <w:r>
        <w:rPr>
          <w:color w:val="282828"/>
          <w:spacing w:val="-6"/>
        </w:rPr>
        <w:t>i</w:t>
      </w:r>
      <w:r>
        <w:rPr>
          <w:color w:val="282828"/>
        </w:rPr>
        <w:t>m</w:t>
      </w:r>
      <w:r>
        <w:rPr>
          <w:color w:val="282828"/>
          <w:spacing w:val="-12"/>
        </w:rPr>
        <w:t>i</w:t>
      </w:r>
      <w:r>
        <w:rPr>
          <w:color w:val="282828"/>
        </w:rPr>
        <w:t>ng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26"/>
        </w:rPr>
        <w:t xml:space="preserve"> </w:t>
      </w:r>
      <w:r>
        <w:rPr>
          <w:color w:val="383838"/>
        </w:rPr>
        <w:t>monitor</w:t>
      </w:r>
      <w:r>
        <w:rPr>
          <w:color w:val="383838"/>
          <w:spacing w:val="2"/>
        </w:rPr>
        <w:t>i</w:t>
      </w:r>
      <w:r>
        <w:rPr>
          <w:color w:val="383838"/>
        </w:rPr>
        <w:t xml:space="preserve">ng </w:t>
      </w:r>
      <w:r>
        <w:rPr>
          <w:color w:val="282828"/>
          <w:spacing w:val="-4"/>
        </w:rPr>
        <w:t>plan</w:t>
      </w:r>
      <w:r>
        <w:rPr>
          <w:color w:val="282828"/>
          <w:spacing w:val="32"/>
        </w:rPr>
        <w:t xml:space="preserve"> </w:t>
      </w:r>
      <w:r>
        <w:rPr>
          <w:color w:val="383838"/>
        </w:rPr>
        <w:t>may</w:t>
      </w:r>
      <w:r>
        <w:rPr>
          <w:color w:val="383838"/>
          <w:spacing w:val="38"/>
        </w:rPr>
        <w:t xml:space="preserve"> </w:t>
      </w:r>
      <w:r>
        <w:rPr>
          <w:color w:val="282828"/>
        </w:rPr>
        <w:t>be</w:t>
      </w:r>
      <w:r>
        <w:rPr>
          <w:color w:val="282828"/>
          <w:spacing w:val="34"/>
        </w:rPr>
        <w:t xml:space="preserve"> </w:t>
      </w:r>
      <w:r>
        <w:rPr>
          <w:color w:val="383838"/>
          <w:spacing w:val="-2"/>
        </w:rPr>
        <w:t>altered</w:t>
      </w:r>
      <w:r>
        <w:rPr>
          <w:color w:val="383838"/>
          <w:spacing w:val="41"/>
        </w:rPr>
        <w:t xml:space="preserve"> </w:t>
      </w:r>
      <w:r>
        <w:rPr>
          <w:color w:val="282828"/>
        </w:rPr>
        <w:t>with</w:t>
      </w:r>
      <w:r>
        <w:rPr>
          <w:color w:val="282828"/>
          <w:spacing w:val="34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37"/>
        </w:rPr>
        <w:t xml:space="preserve"> </w:t>
      </w:r>
      <w:r>
        <w:rPr>
          <w:color w:val="282828"/>
        </w:rPr>
        <w:t>written</w:t>
      </w:r>
      <w:r>
        <w:rPr>
          <w:color w:val="282828"/>
          <w:spacing w:val="44"/>
        </w:rPr>
        <w:t xml:space="preserve"> </w:t>
      </w:r>
      <w:r>
        <w:rPr>
          <w:color w:val="383838"/>
        </w:rPr>
        <w:t>consent</w:t>
      </w:r>
      <w:r>
        <w:rPr>
          <w:color w:val="383838"/>
          <w:spacing w:val="51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33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53"/>
        </w:rPr>
        <w:t xml:space="preserve"> </w:t>
      </w:r>
      <w:r>
        <w:rPr>
          <w:color w:val="282828"/>
        </w:rPr>
        <w:t>responsible</w:t>
      </w:r>
      <w:r>
        <w:rPr>
          <w:color w:val="282828"/>
          <w:spacing w:val="30"/>
        </w:rPr>
        <w:t xml:space="preserve"> </w:t>
      </w:r>
      <w:r>
        <w:rPr>
          <w:color w:val="383838"/>
        </w:rPr>
        <w:t>authorit</w:t>
      </w:r>
      <w:r>
        <w:rPr>
          <w:color w:val="383838"/>
          <w:spacing w:val="22"/>
        </w:rPr>
        <w:t>y</w:t>
      </w:r>
      <w:r>
        <w:rPr>
          <w:color w:val="5B5B5B"/>
        </w:rPr>
        <w:t>.</w:t>
      </w:r>
      <w:r>
        <w:rPr>
          <w:color w:val="5B5B5B"/>
          <w:spacing w:val="32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64"/>
          <w:w w:val="94"/>
        </w:rPr>
        <w:t xml:space="preserve"> </w:t>
      </w:r>
      <w:r>
        <w:rPr>
          <w:color w:val="282828"/>
          <w:spacing w:val="-2"/>
        </w:rPr>
        <w:t>monitoring</w:t>
      </w:r>
      <w:r>
        <w:rPr>
          <w:color w:val="282828"/>
          <w:spacing w:val="42"/>
        </w:rPr>
        <w:t xml:space="preserve"> </w:t>
      </w:r>
      <w:r>
        <w:rPr>
          <w:color w:val="282828"/>
        </w:rPr>
        <w:t>program</w:t>
      </w:r>
      <w:r>
        <w:rPr>
          <w:color w:val="282828"/>
          <w:spacing w:val="39"/>
        </w:rPr>
        <w:t xml:space="preserve"> </w:t>
      </w:r>
      <w:r>
        <w:rPr>
          <w:color w:val="282828"/>
        </w:rPr>
        <w:t>must</w:t>
      </w:r>
      <w:r>
        <w:rPr>
          <w:color w:val="282828"/>
          <w:spacing w:val="32"/>
        </w:rPr>
        <w:t xml:space="preserve"> </w:t>
      </w:r>
      <w:r>
        <w:rPr>
          <w:color w:val="282828"/>
        </w:rPr>
        <w:t>include</w:t>
      </w:r>
      <w:r>
        <w:rPr>
          <w:color w:val="4B4B4B"/>
        </w:rPr>
        <w:t>:</w:t>
      </w:r>
    </w:p>
    <w:p w14:paraId="13EDDD10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D11" w14:textId="77777777" w:rsidR="00A5052B" w:rsidRDefault="00A72E41">
      <w:pPr>
        <w:pStyle w:val="BodyText"/>
        <w:numPr>
          <w:ilvl w:val="2"/>
          <w:numId w:val="13"/>
        </w:numPr>
        <w:tabs>
          <w:tab w:val="left" w:pos="1163"/>
        </w:tabs>
        <w:spacing w:line="321" w:lineRule="auto"/>
        <w:ind w:left="1170" w:right="519" w:hanging="357"/>
        <w:jc w:val="both"/>
      </w:pPr>
      <w:r>
        <w:rPr>
          <w:color w:val="383838"/>
          <w:w w:val="105"/>
        </w:rPr>
        <w:t>surveys</w:t>
      </w:r>
      <w:r>
        <w:rPr>
          <w:color w:val="383838"/>
          <w:spacing w:val="20"/>
          <w:w w:val="105"/>
        </w:rPr>
        <w:t xml:space="preserve"> </w:t>
      </w:r>
      <w:r>
        <w:rPr>
          <w:color w:val="383838"/>
          <w:w w:val="105"/>
        </w:rPr>
        <w:t>conducted</w:t>
      </w:r>
      <w:r>
        <w:rPr>
          <w:color w:val="383838"/>
          <w:spacing w:val="22"/>
          <w:w w:val="105"/>
        </w:rPr>
        <w:t xml:space="preserve"> </w:t>
      </w:r>
      <w:r>
        <w:rPr>
          <w:color w:val="282828"/>
          <w:w w:val="105"/>
        </w:rPr>
        <w:t>at</w:t>
      </w:r>
      <w:r>
        <w:rPr>
          <w:color w:val="282828"/>
          <w:spacing w:val="13"/>
          <w:w w:val="105"/>
        </w:rPr>
        <w:t xml:space="preserve"> </w:t>
      </w:r>
      <w:r>
        <w:rPr>
          <w:color w:val="282828"/>
          <w:w w:val="105"/>
        </w:rPr>
        <w:t>an</w:t>
      </w:r>
      <w:r>
        <w:rPr>
          <w:color w:val="282828"/>
          <w:spacing w:val="13"/>
          <w:w w:val="105"/>
        </w:rPr>
        <w:t xml:space="preserve"> </w:t>
      </w:r>
      <w:r>
        <w:rPr>
          <w:color w:val="282828"/>
          <w:w w:val="105"/>
        </w:rPr>
        <w:t>agreed</w:t>
      </w:r>
      <w:r>
        <w:rPr>
          <w:color w:val="282828"/>
          <w:spacing w:val="11"/>
          <w:w w:val="105"/>
        </w:rPr>
        <w:t xml:space="preserve"> </w:t>
      </w:r>
      <w:r>
        <w:rPr>
          <w:color w:val="282828"/>
          <w:spacing w:val="-2"/>
          <w:w w:val="105"/>
        </w:rPr>
        <w:t>time</w:t>
      </w:r>
      <w:r>
        <w:rPr>
          <w:color w:val="282828"/>
          <w:spacing w:val="11"/>
          <w:w w:val="105"/>
        </w:rPr>
        <w:t xml:space="preserve"> </w:t>
      </w:r>
      <w:r>
        <w:rPr>
          <w:color w:val="282828"/>
          <w:w w:val="105"/>
        </w:rPr>
        <w:t>interval</w:t>
      </w:r>
      <w:r>
        <w:rPr>
          <w:color w:val="282828"/>
          <w:spacing w:val="14"/>
          <w:w w:val="105"/>
        </w:rPr>
        <w:t xml:space="preserve"> </w:t>
      </w:r>
      <w:r>
        <w:rPr>
          <w:color w:val="282828"/>
          <w:w w:val="105"/>
        </w:rPr>
        <w:t>and</w:t>
      </w:r>
      <w:r>
        <w:rPr>
          <w:color w:val="282828"/>
          <w:spacing w:val="13"/>
          <w:w w:val="105"/>
        </w:rPr>
        <w:t xml:space="preserve"> </w:t>
      </w:r>
      <w:r>
        <w:rPr>
          <w:color w:val="383838"/>
          <w:w w:val="105"/>
        </w:rPr>
        <w:t>agreed</w:t>
      </w:r>
      <w:r>
        <w:rPr>
          <w:color w:val="383838"/>
          <w:spacing w:val="21"/>
          <w:w w:val="105"/>
        </w:rPr>
        <w:t xml:space="preserve"> </w:t>
      </w:r>
      <w:r>
        <w:rPr>
          <w:color w:val="282828"/>
          <w:w w:val="105"/>
        </w:rPr>
        <w:t>sampling</w:t>
      </w:r>
      <w:r>
        <w:rPr>
          <w:color w:val="282828"/>
          <w:spacing w:val="3"/>
          <w:w w:val="105"/>
        </w:rPr>
        <w:t xml:space="preserve"> </w:t>
      </w:r>
      <w:r>
        <w:rPr>
          <w:color w:val="383838"/>
          <w:w w:val="105"/>
        </w:rPr>
        <w:t>frequency</w:t>
      </w:r>
      <w:r>
        <w:rPr>
          <w:color w:val="383838"/>
          <w:spacing w:val="25"/>
          <w:w w:val="105"/>
        </w:rPr>
        <w:t xml:space="preserve"> </w:t>
      </w:r>
      <w:r>
        <w:rPr>
          <w:color w:val="383838"/>
          <w:w w:val="105"/>
        </w:rPr>
        <w:t>to</w:t>
      </w:r>
      <w:r>
        <w:rPr>
          <w:color w:val="383838"/>
          <w:spacing w:val="25"/>
          <w:w w:val="116"/>
        </w:rPr>
        <w:t xml:space="preserve"> </w:t>
      </w:r>
      <w:r>
        <w:rPr>
          <w:color w:val="282828"/>
        </w:rPr>
        <w:t>ascertain</w:t>
      </w:r>
      <w:r>
        <w:rPr>
          <w:color w:val="282828"/>
          <w:spacing w:val="-40"/>
        </w:rPr>
        <w:t xml:space="preserve"> </w:t>
      </w:r>
      <w:r>
        <w:rPr>
          <w:color w:val="5B5B5B"/>
        </w:rPr>
        <w:t>:</w:t>
      </w:r>
    </w:p>
    <w:p w14:paraId="13EDDD12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13" w14:textId="77777777" w:rsidR="00A5052B" w:rsidRDefault="00A72E41">
      <w:pPr>
        <w:pStyle w:val="BodyText"/>
        <w:spacing w:line="321" w:lineRule="auto"/>
        <w:ind w:left="1884" w:right="383" w:hanging="15"/>
      </w:pPr>
      <w:r>
        <w:rPr>
          <w:color w:val="282828"/>
        </w:rPr>
        <w:t>the</w:t>
      </w:r>
      <w:r>
        <w:rPr>
          <w:color w:val="282828"/>
          <w:spacing w:val="46"/>
        </w:rPr>
        <w:t xml:space="preserve"> </w:t>
      </w:r>
      <w:r>
        <w:rPr>
          <w:color w:val="383838"/>
        </w:rPr>
        <w:t>species,</w:t>
      </w:r>
      <w:r>
        <w:rPr>
          <w:color w:val="383838"/>
          <w:spacing w:val="42"/>
        </w:rPr>
        <w:t xml:space="preserve"> </w:t>
      </w:r>
      <w:r>
        <w:rPr>
          <w:color w:val="282828"/>
        </w:rPr>
        <w:t>number,</w:t>
      </w:r>
      <w:r>
        <w:rPr>
          <w:color w:val="282828"/>
          <w:spacing w:val="41"/>
        </w:rPr>
        <w:t xml:space="preserve"> </w:t>
      </w:r>
      <w:r>
        <w:rPr>
          <w:color w:val="383838"/>
        </w:rPr>
        <w:t>age,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sex</w:t>
      </w:r>
      <w:r>
        <w:rPr>
          <w:color w:val="383838"/>
          <w:spacing w:val="44"/>
        </w:rPr>
        <w:t xml:space="preserve"> </w:t>
      </w:r>
      <w:r>
        <w:rPr>
          <w:color w:val="282828"/>
          <w:spacing w:val="-9"/>
        </w:rPr>
        <w:t>(i</w:t>
      </w:r>
      <w:r>
        <w:rPr>
          <w:color w:val="282828"/>
          <w:spacing w:val="-8"/>
        </w:rPr>
        <w:t>f</w:t>
      </w:r>
      <w:r>
        <w:rPr>
          <w:color w:val="282828"/>
          <w:spacing w:val="47"/>
        </w:rPr>
        <w:t xml:space="preserve"> </w:t>
      </w:r>
      <w:r>
        <w:rPr>
          <w:color w:val="282828"/>
          <w:spacing w:val="-2"/>
        </w:rPr>
        <w:t>possi</w:t>
      </w:r>
      <w:r>
        <w:rPr>
          <w:color w:val="282828"/>
          <w:spacing w:val="-1"/>
        </w:rPr>
        <w:t>bl</w:t>
      </w:r>
      <w:r>
        <w:rPr>
          <w:color w:val="282828"/>
          <w:spacing w:val="-2"/>
        </w:rPr>
        <w:t>e)</w:t>
      </w:r>
      <w:r>
        <w:rPr>
          <w:color w:val="282828"/>
          <w:spacing w:val="43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38"/>
        </w:rPr>
        <w:t xml:space="preserve"> </w:t>
      </w:r>
      <w:r>
        <w:rPr>
          <w:color w:val="282828"/>
        </w:rPr>
        <w:t>date</w:t>
      </w:r>
      <w:r>
        <w:rPr>
          <w:color w:val="282828"/>
          <w:spacing w:val="47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36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44"/>
        </w:rPr>
        <w:t xml:space="preserve"> </w:t>
      </w:r>
      <w:r>
        <w:rPr>
          <w:color w:val="282828"/>
          <w:spacing w:val="-6"/>
        </w:rPr>
        <w:t>li</w:t>
      </w:r>
      <w:r>
        <w:rPr>
          <w:color w:val="282828"/>
          <w:spacing w:val="-10"/>
        </w:rPr>
        <w:t>sted</w:t>
      </w:r>
      <w:r>
        <w:rPr>
          <w:color w:val="282828"/>
          <w:spacing w:val="34"/>
        </w:rPr>
        <w:t xml:space="preserve"> </w:t>
      </w:r>
      <w:r>
        <w:rPr>
          <w:color w:val="383838"/>
        </w:rPr>
        <w:t>species</w:t>
      </w:r>
      <w:r>
        <w:rPr>
          <w:color w:val="383838"/>
          <w:spacing w:val="23"/>
          <w:w w:val="93"/>
        </w:rPr>
        <w:t xml:space="preserve"> </w:t>
      </w:r>
      <w:r>
        <w:rPr>
          <w:color w:val="282828"/>
        </w:rPr>
        <w:t>morta</w:t>
      </w:r>
      <w:r>
        <w:rPr>
          <w:color w:val="282828"/>
          <w:spacing w:val="-8"/>
        </w:rPr>
        <w:t>l</w:t>
      </w:r>
      <w:r>
        <w:rPr>
          <w:color w:val="282828"/>
          <w:spacing w:val="-26"/>
        </w:rPr>
        <w:t>i</w:t>
      </w:r>
      <w:r>
        <w:rPr>
          <w:color w:val="282828"/>
        </w:rPr>
        <w:t>ty</w:t>
      </w:r>
      <w:r>
        <w:rPr>
          <w:color w:val="282828"/>
          <w:spacing w:val="4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other</w:t>
      </w:r>
      <w:r>
        <w:rPr>
          <w:color w:val="282828"/>
          <w:spacing w:val="14"/>
        </w:rPr>
        <w:t xml:space="preserve"> </w:t>
      </w:r>
      <w:r>
        <w:rPr>
          <w:color w:val="282828"/>
        </w:rPr>
        <w:t>bat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2"/>
        </w:rPr>
        <w:t xml:space="preserve"> </w:t>
      </w:r>
      <w:r>
        <w:rPr>
          <w:color w:val="383838"/>
        </w:rPr>
        <w:t>avifauna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species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mortal</w:t>
      </w:r>
      <w:r>
        <w:rPr>
          <w:color w:val="383838"/>
          <w:spacing w:val="-13"/>
        </w:rPr>
        <w:t>i</w:t>
      </w:r>
      <w:r>
        <w:rPr>
          <w:color w:val="383838"/>
        </w:rPr>
        <w:t>ty</w:t>
      </w:r>
    </w:p>
    <w:p w14:paraId="13EDDD14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D15" w14:textId="77777777" w:rsidR="00A5052B" w:rsidRDefault="00A72E41">
      <w:pPr>
        <w:pStyle w:val="BodyText"/>
        <w:spacing w:line="314" w:lineRule="auto"/>
        <w:ind w:left="1884" w:right="383" w:firstLine="0"/>
      </w:pPr>
      <w:r>
        <w:rPr>
          <w:color w:val="383838"/>
        </w:rPr>
        <w:t>seasonal</w:t>
      </w:r>
      <w:r>
        <w:rPr>
          <w:color w:val="383838"/>
          <w:spacing w:val="48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19"/>
        </w:rPr>
        <w:t xml:space="preserve"> </w:t>
      </w:r>
      <w:r>
        <w:rPr>
          <w:color w:val="282828"/>
          <w:spacing w:val="-1"/>
        </w:rPr>
        <w:t>yearly</w:t>
      </w:r>
      <w:r>
        <w:rPr>
          <w:color w:val="282828"/>
          <w:spacing w:val="17"/>
        </w:rPr>
        <w:t xml:space="preserve"> </w:t>
      </w:r>
      <w:r>
        <w:rPr>
          <w:color w:val="282828"/>
          <w:spacing w:val="-2"/>
        </w:rPr>
        <w:t>variation</w:t>
      </w:r>
      <w:r>
        <w:rPr>
          <w:color w:val="282828"/>
          <w:spacing w:val="33"/>
        </w:rPr>
        <w:t xml:space="preserve"> </w:t>
      </w:r>
      <w:r>
        <w:rPr>
          <w:color w:val="282828"/>
        </w:rPr>
        <w:t>in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45"/>
        </w:rPr>
        <w:t xml:space="preserve"> </w:t>
      </w:r>
      <w:r>
        <w:rPr>
          <w:color w:val="282828"/>
        </w:rPr>
        <w:t>number</w:t>
      </w:r>
      <w:r>
        <w:rPr>
          <w:color w:val="282828"/>
          <w:spacing w:val="29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3"/>
        </w:rPr>
        <w:t>l</w:t>
      </w:r>
      <w:r>
        <w:rPr>
          <w:color w:val="383838"/>
          <w:spacing w:val="-4"/>
        </w:rPr>
        <w:t>isted</w:t>
      </w:r>
      <w:r>
        <w:rPr>
          <w:color w:val="383838"/>
          <w:spacing w:val="30"/>
        </w:rPr>
        <w:t xml:space="preserve"> </w:t>
      </w:r>
      <w:r>
        <w:rPr>
          <w:color w:val="282828"/>
        </w:rPr>
        <w:t>species</w:t>
      </w:r>
      <w:r>
        <w:rPr>
          <w:color w:val="282828"/>
          <w:spacing w:val="25"/>
        </w:rPr>
        <w:t xml:space="preserve"> </w:t>
      </w:r>
      <w:r>
        <w:rPr>
          <w:color w:val="282828"/>
        </w:rPr>
        <w:t>mortality</w:t>
      </w:r>
      <w:r>
        <w:rPr>
          <w:color w:val="282828"/>
          <w:spacing w:val="35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31"/>
          <w:w w:val="99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-4"/>
        </w:rPr>
        <w:t xml:space="preserve"> </w:t>
      </w:r>
      <w:r>
        <w:rPr>
          <w:color w:val="383838"/>
        </w:rPr>
        <w:t>other</w:t>
      </w:r>
      <w:r>
        <w:rPr>
          <w:color w:val="383838"/>
          <w:spacing w:val="6"/>
        </w:rPr>
        <w:t xml:space="preserve"> </w:t>
      </w:r>
      <w:r>
        <w:rPr>
          <w:color w:val="282828"/>
        </w:rPr>
        <w:t>bat</w:t>
      </w:r>
      <w:r>
        <w:rPr>
          <w:color w:val="282828"/>
          <w:spacing w:val="-12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-3"/>
        </w:rPr>
        <w:t xml:space="preserve"> </w:t>
      </w:r>
      <w:r>
        <w:rPr>
          <w:color w:val="383838"/>
          <w:spacing w:val="-1"/>
        </w:rPr>
        <w:t>avi</w:t>
      </w:r>
      <w:r>
        <w:rPr>
          <w:color w:val="383838"/>
          <w:spacing w:val="-2"/>
        </w:rPr>
        <w:t>fauna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species</w:t>
      </w:r>
      <w:r>
        <w:rPr>
          <w:color w:val="383838"/>
          <w:spacing w:val="-2"/>
        </w:rPr>
        <w:t xml:space="preserve"> </w:t>
      </w:r>
      <w:r>
        <w:rPr>
          <w:color w:val="282828"/>
        </w:rPr>
        <w:t>mortality</w:t>
      </w:r>
    </w:p>
    <w:p w14:paraId="13EDDD16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D17" w14:textId="77777777" w:rsidR="00A5052B" w:rsidRDefault="00A72E41">
      <w:pPr>
        <w:pStyle w:val="BodyText"/>
        <w:spacing w:line="329" w:lineRule="auto"/>
        <w:ind w:left="1876" w:right="390" w:firstLine="0"/>
      </w:pPr>
      <w:r>
        <w:rPr>
          <w:color w:val="282828"/>
        </w:rPr>
        <w:t xml:space="preserve">whether </w:t>
      </w:r>
      <w:r>
        <w:rPr>
          <w:color w:val="282828"/>
          <w:spacing w:val="19"/>
        </w:rPr>
        <w:t xml:space="preserve"> </w:t>
      </w:r>
      <w:r>
        <w:rPr>
          <w:color w:val="282828"/>
        </w:rPr>
        <w:t xml:space="preserve">further </w:t>
      </w:r>
      <w:r>
        <w:rPr>
          <w:color w:val="282828"/>
          <w:spacing w:val="21"/>
        </w:rPr>
        <w:t xml:space="preserve"> </w:t>
      </w:r>
      <w:r>
        <w:rPr>
          <w:color w:val="282828"/>
        </w:rPr>
        <w:t>detai</w:t>
      </w:r>
      <w:r>
        <w:rPr>
          <w:color w:val="282828"/>
          <w:spacing w:val="-5"/>
        </w:rPr>
        <w:t>l</w:t>
      </w:r>
      <w:r>
        <w:rPr>
          <w:color w:val="282828"/>
        </w:rPr>
        <w:t xml:space="preserve">ed </w:t>
      </w:r>
      <w:r>
        <w:rPr>
          <w:color w:val="282828"/>
          <w:spacing w:val="4"/>
        </w:rPr>
        <w:t xml:space="preserve"> </w:t>
      </w:r>
      <w:r>
        <w:rPr>
          <w:color w:val="282828"/>
        </w:rPr>
        <w:t>invest</w:t>
      </w:r>
      <w:r>
        <w:rPr>
          <w:color w:val="282828"/>
          <w:spacing w:val="-2"/>
        </w:rPr>
        <w:t>i</w:t>
      </w:r>
      <w:r>
        <w:rPr>
          <w:color w:val="282828"/>
        </w:rPr>
        <w:t>gat</w:t>
      </w:r>
      <w:r>
        <w:rPr>
          <w:color w:val="282828"/>
          <w:spacing w:val="-1"/>
        </w:rPr>
        <w:t>i</w:t>
      </w:r>
      <w:r>
        <w:rPr>
          <w:color w:val="282828"/>
        </w:rPr>
        <w:t xml:space="preserve">ons </w:t>
      </w:r>
      <w:r>
        <w:rPr>
          <w:color w:val="282828"/>
          <w:spacing w:val="9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52"/>
        </w:rPr>
        <w:t xml:space="preserve"> </w:t>
      </w:r>
      <w:r>
        <w:rPr>
          <w:color w:val="383838"/>
        </w:rPr>
        <w:t xml:space="preserve">any 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potent</w:t>
      </w:r>
      <w:r>
        <w:rPr>
          <w:color w:val="383838"/>
          <w:spacing w:val="-13"/>
        </w:rPr>
        <w:t>i</w:t>
      </w:r>
      <w:r>
        <w:rPr>
          <w:color w:val="383838"/>
        </w:rPr>
        <w:t xml:space="preserve">al </w:t>
      </w:r>
      <w:r>
        <w:rPr>
          <w:color w:val="383838"/>
          <w:spacing w:val="3"/>
        </w:rPr>
        <w:t xml:space="preserve"> </w:t>
      </w:r>
      <w:r>
        <w:rPr>
          <w:color w:val="4B4B4B"/>
          <w:spacing w:val="-20"/>
        </w:rPr>
        <w:t>i</w:t>
      </w:r>
      <w:r>
        <w:rPr>
          <w:color w:val="282828"/>
        </w:rPr>
        <w:t xml:space="preserve">mpacts </w:t>
      </w:r>
      <w:r>
        <w:rPr>
          <w:color w:val="282828"/>
          <w:spacing w:val="4"/>
        </w:rPr>
        <w:t xml:space="preserve"> </w:t>
      </w:r>
      <w:r>
        <w:rPr>
          <w:color w:val="383838"/>
        </w:rPr>
        <w:t xml:space="preserve">on </w:t>
      </w:r>
      <w:r>
        <w:rPr>
          <w:color w:val="383838"/>
          <w:spacing w:val="3"/>
        </w:rPr>
        <w:t xml:space="preserve"> </w:t>
      </w:r>
      <w:r>
        <w:rPr>
          <w:color w:val="282828"/>
          <w:spacing w:val="-17"/>
        </w:rPr>
        <w:t>l</w:t>
      </w:r>
      <w:r>
        <w:rPr>
          <w:color w:val="282828"/>
          <w:spacing w:val="-19"/>
        </w:rPr>
        <w:t>i</w:t>
      </w:r>
      <w:r>
        <w:rPr>
          <w:color w:val="282828"/>
        </w:rPr>
        <w:t>sted</w:t>
      </w:r>
      <w:r>
        <w:rPr>
          <w:color w:val="282828"/>
          <w:w w:val="99"/>
        </w:rPr>
        <w:t xml:space="preserve"> </w:t>
      </w:r>
      <w:r>
        <w:rPr>
          <w:color w:val="383838"/>
        </w:rPr>
        <w:t>spec</w:t>
      </w:r>
      <w:r>
        <w:rPr>
          <w:color w:val="383838"/>
          <w:spacing w:val="6"/>
        </w:rPr>
        <w:t>i</w:t>
      </w:r>
      <w:r>
        <w:rPr>
          <w:color w:val="383838"/>
        </w:rPr>
        <w:t>es</w:t>
      </w:r>
      <w:r>
        <w:rPr>
          <w:color w:val="383838"/>
          <w:spacing w:val="-14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other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bat</w:t>
      </w:r>
      <w:r>
        <w:rPr>
          <w:color w:val="282828"/>
          <w:spacing w:val="-12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-18"/>
        </w:rPr>
        <w:t xml:space="preserve"> </w:t>
      </w:r>
      <w:r>
        <w:rPr>
          <w:color w:val="282828"/>
        </w:rPr>
        <w:t>avifauna</w:t>
      </w:r>
      <w:r>
        <w:rPr>
          <w:color w:val="282828"/>
          <w:spacing w:val="13"/>
        </w:rPr>
        <w:t xml:space="preserve"> </w:t>
      </w:r>
      <w:r>
        <w:rPr>
          <w:color w:val="4B4B4B"/>
          <w:spacing w:val="3"/>
        </w:rPr>
        <w:t>s</w:t>
      </w:r>
      <w:r>
        <w:rPr>
          <w:color w:val="282828"/>
        </w:rPr>
        <w:t>pecies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morta</w:t>
      </w:r>
      <w:r>
        <w:rPr>
          <w:color w:val="282828"/>
          <w:spacing w:val="-6"/>
        </w:rPr>
        <w:t>l</w:t>
      </w:r>
      <w:r>
        <w:rPr>
          <w:color w:val="282828"/>
          <w:spacing w:val="-26"/>
        </w:rPr>
        <w:t>i</w:t>
      </w:r>
      <w:r>
        <w:rPr>
          <w:color w:val="282828"/>
        </w:rPr>
        <w:t>ty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are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warranted</w:t>
      </w:r>
    </w:p>
    <w:p w14:paraId="13EDDD18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D19" w14:textId="77777777" w:rsidR="00A5052B" w:rsidRDefault="00A72E41">
      <w:pPr>
        <w:pStyle w:val="BodyText"/>
        <w:numPr>
          <w:ilvl w:val="2"/>
          <w:numId w:val="13"/>
        </w:numPr>
        <w:tabs>
          <w:tab w:val="left" w:pos="1171"/>
        </w:tabs>
        <w:spacing w:line="314" w:lineRule="auto"/>
        <w:ind w:left="1170" w:right="533" w:hanging="357"/>
        <w:jc w:val="both"/>
      </w:pPr>
      <w:r>
        <w:rPr>
          <w:color w:val="282828"/>
          <w:w w:val="105"/>
        </w:rPr>
        <w:t>procedures</w:t>
      </w:r>
      <w:r>
        <w:rPr>
          <w:color w:val="282828"/>
          <w:spacing w:val="-20"/>
          <w:w w:val="105"/>
        </w:rPr>
        <w:t xml:space="preserve"> </w:t>
      </w:r>
      <w:r>
        <w:rPr>
          <w:color w:val="282828"/>
          <w:w w:val="105"/>
        </w:rPr>
        <w:t>for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report</w:t>
      </w:r>
      <w:r>
        <w:rPr>
          <w:color w:val="282828"/>
          <w:spacing w:val="-4"/>
          <w:w w:val="105"/>
        </w:rPr>
        <w:t>i</w:t>
      </w:r>
      <w:r>
        <w:rPr>
          <w:color w:val="282828"/>
          <w:w w:val="105"/>
        </w:rPr>
        <w:t>ng</w:t>
      </w:r>
      <w:r>
        <w:rPr>
          <w:color w:val="282828"/>
          <w:spacing w:val="-24"/>
          <w:w w:val="105"/>
        </w:rPr>
        <w:t xml:space="preserve"> </w:t>
      </w:r>
      <w:r>
        <w:rPr>
          <w:color w:val="383838"/>
          <w:w w:val="105"/>
        </w:rPr>
        <w:t>str</w:t>
      </w:r>
      <w:r>
        <w:rPr>
          <w:color w:val="383838"/>
          <w:spacing w:val="5"/>
          <w:w w:val="105"/>
        </w:rPr>
        <w:t>i</w:t>
      </w:r>
      <w:r>
        <w:rPr>
          <w:color w:val="383838"/>
          <w:w w:val="105"/>
        </w:rPr>
        <w:t>kes/morta</w:t>
      </w:r>
      <w:r>
        <w:rPr>
          <w:color w:val="383838"/>
          <w:spacing w:val="14"/>
          <w:w w:val="105"/>
        </w:rPr>
        <w:t>l</w:t>
      </w:r>
      <w:r>
        <w:rPr>
          <w:color w:val="383838"/>
          <w:spacing w:val="-24"/>
          <w:w w:val="105"/>
        </w:rPr>
        <w:t>i</w:t>
      </w:r>
      <w:r>
        <w:rPr>
          <w:color w:val="383838"/>
          <w:w w:val="105"/>
        </w:rPr>
        <w:t>t</w:t>
      </w:r>
      <w:r>
        <w:rPr>
          <w:color w:val="383838"/>
          <w:spacing w:val="-7"/>
          <w:w w:val="105"/>
        </w:rPr>
        <w:t>i</w:t>
      </w:r>
      <w:r>
        <w:rPr>
          <w:color w:val="383838"/>
          <w:w w:val="105"/>
        </w:rPr>
        <w:t>es</w:t>
      </w:r>
      <w:r>
        <w:rPr>
          <w:color w:val="383838"/>
          <w:spacing w:val="-26"/>
          <w:w w:val="105"/>
        </w:rPr>
        <w:t xml:space="preserve"> </w:t>
      </w:r>
      <w:r>
        <w:rPr>
          <w:color w:val="282828"/>
          <w:w w:val="105"/>
        </w:rPr>
        <w:t>of</w:t>
      </w:r>
      <w:r>
        <w:rPr>
          <w:color w:val="282828"/>
          <w:spacing w:val="-18"/>
          <w:w w:val="105"/>
        </w:rPr>
        <w:t xml:space="preserve"> </w:t>
      </w:r>
      <w:r>
        <w:rPr>
          <w:color w:val="282828"/>
          <w:w w:val="105"/>
        </w:rPr>
        <w:t>listed</w:t>
      </w:r>
      <w:r>
        <w:rPr>
          <w:color w:val="282828"/>
          <w:spacing w:val="-28"/>
          <w:w w:val="105"/>
        </w:rPr>
        <w:t xml:space="preserve"> </w:t>
      </w:r>
      <w:r>
        <w:rPr>
          <w:color w:val="282828"/>
          <w:w w:val="105"/>
        </w:rPr>
        <w:t>spec</w:t>
      </w:r>
      <w:r>
        <w:rPr>
          <w:color w:val="282828"/>
          <w:spacing w:val="4"/>
          <w:w w:val="105"/>
        </w:rPr>
        <w:t>i</w:t>
      </w:r>
      <w:r>
        <w:rPr>
          <w:color w:val="282828"/>
          <w:w w:val="105"/>
        </w:rPr>
        <w:t>es</w:t>
      </w:r>
      <w:r>
        <w:rPr>
          <w:color w:val="282828"/>
          <w:spacing w:val="-26"/>
          <w:w w:val="105"/>
        </w:rPr>
        <w:t xml:space="preserve"> </w:t>
      </w:r>
      <w:r>
        <w:rPr>
          <w:color w:val="383838"/>
          <w:w w:val="105"/>
        </w:rPr>
        <w:t>to</w:t>
      </w:r>
      <w:r>
        <w:rPr>
          <w:color w:val="383838"/>
          <w:spacing w:val="-18"/>
          <w:w w:val="105"/>
        </w:rPr>
        <w:t xml:space="preserve"> </w:t>
      </w:r>
      <w:r>
        <w:rPr>
          <w:color w:val="282828"/>
          <w:w w:val="105"/>
        </w:rPr>
        <w:t>DELWP</w:t>
      </w:r>
      <w:r>
        <w:rPr>
          <w:color w:val="282828"/>
          <w:spacing w:val="-15"/>
          <w:w w:val="105"/>
        </w:rPr>
        <w:t xml:space="preserve"> </w:t>
      </w:r>
      <w:r>
        <w:rPr>
          <w:color w:val="383838"/>
          <w:w w:val="105"/>
        </w:rPr>
        <w:t>Environment</w:t>
      </w:r>
      <w:r>
        <w:rPr>
          <w:color w:val="383838"/>
          <w:w w:val="99"/>
        </w:rPr>
        <w:t xml:space="preserve"> </w:t>
      </w:r>
      <w:r>
        <w:rPr>
          <w:color w:val="282828"/>
          <w:w w:val="105"/>
        </w:rPr>
        <w:t>Portfo</w:t>
      </w:r>
      <w:r>
        <w:rPr>
          <w:color w:val="282828"/>
          <w:spacing w:val="-5"/>
          <w:w w:val="105"/>
        </w:rPr>
        <w:t>l</w:t>
      </w:r>
      <w:r>
        <w:rPr>
          <w:color w:val="282828"/>
          <w:spacing w:val="-27"/>
          <w:w w:val="105"/>
        </w:rPr>
        <w:t>i</w:t>
      </w:r>
      <w:r>
        <w:rPr>
          <w:color w:val="282828"/>
          <w:w w:val="105"/>
        </w:rPr>
        <w:t>o</w:t>
      </w:r>
      <w:r>
        <w:rPr>
          <w:color w:val="282828"/>
          <w:spacing w:val="-23"/>
          <w:w w:val="105"/>
        </w:rPr>
        <w:t xml:space="preserve"> </w:t>
      </w:r>
      <w:r>
        <w:rPr>
          <w:color w:val="282828"/>
          <w:w w:val="105"/>
        </w:rPr>
        <w:t>w</w:t>
      </w:r>
      <w:r>
        <w:rPr>
          <w:color w:val="282828"/>
          <w:spacing w:val="-4"/>
          <w:w w:val="105"/>
        </w:rPr>
        <w:t>i</w:t>
      </w:r>
      <w:r>
        <w:rPr>
          <w:color w:val="282828"/>
          <w:w w:val="105"/>
        </w:rPr>
        <w:t>thin</w:t>
      </w:r>
      <w:r>
        <w:rPr>
          <w:color w:val="282828"/>
          <w:spacing w:val="-17"/>
          <w:w w:val="105"/>
        </w:rPr>
        <w:t xml:space="preserve"> </w:t>
      </w:r>
      <w:r>
        <w:rPr>
          <w:color w:val="282828"/>
          <w:w w:val="105"/>
        </w:rPr>
        <w:t>7</w:t>
      </w:r>
      <w:r>
        <w:rPr>
          <w:color w:val="282828"/>
          <w:spacing w:val="-21"/>
          <w:w w:val="105"/>
        </w:rPr>
        <w:t xml:space="preserve"> </w:t>
      </w:r>
      <w:r>
        <w:rPr>
          <w:color w:val="282828"/>
          <w:w w:val="105"/>
        </w:rPr>
        <w:t>days</w:t>
      </w:r>
      <w:r>
        <w:rPr>
          <w:color w:val="282828"/>
          <w:spacing w:val="-23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-20"/>
          <w:w w:val="105"/>
        </w:rPr>
        <w:t xml:space="preserve"> </w:t>
      </w:r>
      <w:r>
        <w:rPr>
          <w:color w:val="282828"/>
          <w:w w:val="105"/>
        </w:rPr>
        <w:t>becoming</w:t>
      </w:r>
      <w:r>
        <w:rPr>
          <w:color w:val="282828"/>
          <w:spacing w:val="-20"/>
          <w:w w:val="105"/>
        </w:rPr>
        <w:t xml:space="preserve"> </w:t>
      </w:r>
      <w:r>
        <w:rPr>
          <w:color w:val="282828"/>
          <w:w w:val="105"/>
        </w:rPr>
        <w:t>aware</w:t>
      </w:r>
      <w:r>
        <w:rPr>
          <w:color w:val="282828"/>
          <w:spacing w:val="-11"/>
          <w:w w:val="105"/>
        </w:rPr>
        <w:t xml:space="preserve"> </w:t>
      </w:r>
      <w:r>
        <w:rPr>
          <w:color w:val="282828"/>
          <w:w w:val="105"/>
        </w:rPr>
        <w:t>of</w:t>
      </w:r>
      <w:r>
        <w:rPr>
          <w:color w:val="282828"/>
          <w:spacing w:val="-20"/>
          <w:w w:val="105"/>
        </w:rPr>
        <w:t xml:space="preserve"> </w:t>
      </w:r>
      <w:r>
        <w:rPr>
          <w:color w:val="282828"/>
          <w:w w:val="105"/>
        </w:rPr>
        <w:t>any</w:t>
      </w:r>
      <w:r>
        <w:rPr>
          <w:color w:val="282828"/>
          <w:spacing w:val="-14"/>
          <w:w w:val="105"/>
        </w:rPr>
        <w:t xml:space="preserve"> </w:t>
      </w:r>
      <w:r>
        <w:rPr>
          <w:color w:val="383838"/>
          <w:w w:val="105"/>
        </w:rPr>
        <w:t>str</w:t>
      </w:r>
      <w:r>
        <w:rPr>
          <w:color w:val="383838"/>
          <w:spacing w:val="3"/>
          <w:w w:val="105"/>
        </w:rPr>
        <w:t>i</w:t>
      </w:r>
      <w:r>
        <w:rPr>
          <w:color w:val="383838"/>
          <w:w w:val="105"/>
        </w:rPr>
        <w:t>ke/mortality</w:t>
      </w:r>
    </w:p>
    <w:p w14:paraId="13EDDD1A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D1B" w14:textId="77777777" w:rsidR="00A5052B" w:rsidRDefault="00A72E41">
      <w:pPr>
        <w:pStyle w:val="BodyText"/>
        <w:numPr>
          <w:ilvl w:val="2"/>
          <w:numId w:val="13"/>
        </w:numPr>
        <w:tabs>
          <w:tab w:val="left" w:pos="1171"/>
        </w:tabs>
        <w:spacing w:line="321" w:lineRule="auto"/>
        <w:ind w:left="1170" w:right="522" w:hanging="357"/>
        <w:jc w:val="both"/>
      </w:pPr>
      <w:r>
        <w:rPr>
          <w:color w:val="282828"/>
        </w:rPr>
        <w:t>procedures</w:t>
      </w:r>
      <w:r>
        <w:rPr>
          <w:color w:val="282828"/>
          <w:spacing w:val="30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49"/>
        </w:rPr>
        <w:t xml:space="preserve"> </w:t>
      </w:r>
      <w:r>
        <w:rPr>
          <w:color w:val="282828"/>
        </w:rPr>
        <w:t>reporting</w:t>
      </w:r>
      <w:r>
        <w:rPr>
          <w:color w:val="282828"/>
          <w:spacing w:val="20"/>
        </w:rPr>
        <w:t xml:space="preserve"> </w:t>
      </w:r>
      <w:r>
        <w:rPr>
          <w:color w:val="383838"/>
          <w:spacing w:val="-1"/>
        </w:rPr>
        <w:t>strikes/mortaliti</w:t>
      </w:r>
      <w:r>
        <w:rPr>
          <w:color w:val="383838"/>
          <w:spacing w:val="-2"/>
        </w:rPr>
        <w:t>es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bat</w:t>
      </w:r>
      <w:r>
        <w:rPr>
          <w:color w:val="383838"/>
          <w:spacing w:val="32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35"/>
        </w:rPr>
        <w:t xml:space="preserve"> </w:t>
      </w:r>
      <w:r>
        <w:rPr>
          <w:color w:val="383838"/>
          <w:spacing w:val="-1"/>
        </w:rPr>
        <w:t>avifauna</w:t>
      </w:r>
      <w:r>
        <w:rPr>
          <w:color w:val="383838"/>
          <w:spacing w:val="51"/>
        </w:rPr>
        <w:t xml:space="preserve"> </w:t>
      </w:r>
      <w:r>
        <w:rPr>
          <w:color w:val="383838"/>
        </w:rPr>
        <w:t>species</w:t>
      </w:r>
      <w:r>
        <w:rPr>
          <w:color w:val="383838"/>
          <w:spacing w:val="48"/>
        </w:rPr>
        <w:t xml:space="preserve"> </w:t>
      </w:r>
      <w:r>
        <w:rPr>
          <w:color w:val="383838"/>
        </w:rPr>
        <w:t>other</w:t>
      </w:r>
      <w:r>
        <w:rPr>
          <w:color w:val="383838"/>
          <w:spacing w:val="42"/>
        </w:rPr>
        <w:t xml:space="preserve"> </w:t>
      </w:r>
      <w:r>
        <w:rPr>
          <w:color w:val="282828"/>
        </w:rPr>
        <w:t>than</w:t>
      </w:r>
      <w:r>
        <w:rPr>
          <w:color w:val="282828"/>
          <w:spacing w:val="23"/>
          <w:w w:val="103"/>
        </w:rPr>
        <w:t xml:space="preserve"> </w:t>
      </w:r>
      <w:r>
        <w:rPr>
          <w:color w:val="282828"/>
          <w:spacing w:val="-14"/>
        </w:rPr>
        <w:t>l</w:t>
      </w:r>
      <w:r>
        <w:rPr>
          <w:color w:val="282828"/>
        </w:rPr>
        <w:t>isted</w:t>
      </w:r>
      <w:r>
        <w:rPr>
          <w:color w:val="282828"/>
          <w:spacing w:val="-14"/>
        </w:rPr>
        <w:t xml:space="preserve"> </w:t>
      </w:r>
      <w:r>
        <w:rPr>
          <w:color w:val="383838"/>
        </w:rPr>
        <w:t>species</w:t>
      </w:r>
      <w:r>
        <w:rPr>
          <w:color w:val="383838"/>
          <w:spacing w:val="-1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5"/>
        </w:rPr>
        <w:t xml:space="preserve"> </w:t>
      </w:r>
      <w:r>
        <w:rPr>
          <w:color w:val="282828"/>
        </w:rPr>
        <w:t>DELWP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Environment</w:t>
      </w:r>
      <w:r>
        <w:rPr>
          <w:color w:val="282828"/>
          <w:spacing w:val="4"/>
        </w:rPr>
        <w:t xml:space="preserve"> </w:t>
      </w:r>
      <w:r>
        <w:rPr>
          <w:color w:val="282828"/>
        </w:rPr>
        <w:t>Portfo</w:t>
      </w:r>
      <w:r>
        <w:rPr>
          <w:color w:val="282828"/>
          <w:spacing w:val="-1"/>
        </w:rPr>
        <w:t>l</w:t>
      </w:r>
      <w:r>
        <w:rPr>
          <w:color w:val="282828"/>
          <w:spacing w:val="-19"/>
        </w:rPr>
        <w:t>i</w:t>
      </w:r>
      <w:r>
        <w:rPr>
          <w:color w:val="282828"/>
        </w:rPr>
        <w:t>o</w:t>
      </w:r>
      <w:r>
        <w:rPr>
          <w:color w:val="282828"/>
          <w:spacing w:val="-13"/>
        </w:rPr>
        <w:t xml:space="preserve"> </w:t>
      </w:r>
      <w:r>
        <w:rPr>
          <w:color w:val="383838"/>
        </w:rPr>
        <w:t>quarterly</w:t>
      </w:r>
    </w:p>
    <w:p w14:paraId="13EDDD1C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1D" w14:textId="77777777" w:rsidR="00A5052B" w:rsidRDefault="00A72E41">
      <w:pPr>
        <w:pStyle w:val="BodyText"/>
        <w:numPr>
          <w:ilvl w:val="2"/>
          <w:numId w:val="13"/>
        </w:numPr>
        <w:tabs>
          <w:tab w:val="left" w:pos="1171"/>
        </w:tabs>
        <w:spacing w:line="321" w:lineRule="auto"/>
        <w:ind w:left="1163" w:right="528" w:hanging="350"/>
        <w:jc w:val="both"/>
      </w:pPr>
      <w:r>
        <w:rPr>
          <w:color w:val="282828"/>
        </w:rPr>
        <w:t>information</w:t>
      </w:r>
      <w:r>
        <w:rPr>
          <w:color w:val="282828"/>
          <w:spacing w:val="17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9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9"/>
        </w:rPr>
        <w:t xml:space="preserve"> </w:t>
      </w:r>
      <w:r>
        <w:rPr>
          <w:color w:val="282828"/>
        </w:rPr>
        <w:t>efficacy</w:t>
      </w:r>
      <w:r>
        <w:rPr>
          <w:color w:val="282828"/>
          <w:spacing w:val="26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searches</w:t>
      </w:r>
      <w:r>
        <w:rPr>
          <w:color w:val="383838"/>
          <w:spacing w:val="29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17"/>
        </w:rPr>
        <w:t xml:space="preserve"> </w:t>
      </w:r>
      <w:r>
        <w:rPr>
          <w:color w:val="383838"/>
        </w:rPr>
        <w:t>carcasses</w:t>
      </w:r>
      <w:r>
        <w:rPr>
          <w:color w:val="383838"/>
          <w:spacing w:val="26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30"/>
        </w:rPr>
        <w:t xml:space="preserve"> </w:t>
      </w:r>
      <w:r>
        <w:rPr>
          <w:color w:val="383838"/>
          <w:spacing w:val="-3"/>
        </w:rPr>
        <w:t>birds</w:t>
      </w:r>
      <w:r>
        <w:rPr>
          <w:color w:val="383838"/>
          <w:spacing w:val="4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18"/>
        </w:rPr>
        <w:t xml:space="preserve"> </w:t>
      </w:r>
      <w:r>
        <w:rPr>
          <w:color w:val="282828"/>
        </w:rPr>
        <w:t>bats,</w:t>
      </w:r>
      <w:r>
        <w:rPr>
          <w:color w:val="282828"/>
          <w:spacing w:val="20"/>
        </w:rPr>
        <w:t xml:space="preserve"> </w:t>
      </w:r>
      <w:r>
        <w:rPr>
          <w:color w:val="282828"/>
        </w:rPr>
        <w:t>and,</w:t>
      </w:r>
      <w:r>
        <w:rPr>
          <w:color w:val="282828"/>
          <w:spacing w:val="17"/>
        </w:rPr>
        <w:t xml:space="preserve"> </w:t>
      </w:r>
      <w:r>
        <w:rPr>
          <w:color w:val="282828"/>
        </w:rPr>
        <w:t>where</w:t>
      </w:r>
      <w:r>
        <w:rPr>
          <w:color w:val="282828"/>
          <w:spacing w:val="23"/>
          <w:w w:val="101"/>
        </w:rPr>
        <w:t xml:space="preserve"> </w:t>
      </w:r>
      <w:r>
        <w:rPr>
          <w:color w:val="282828"/>
          <w:spacing w:val="-1"/>
        </w:rPr>
        <w:t>practicable,</w:t>
      </w:r>
      <w:r>
        <w:rPr>
          <w:color w:val="282828"/>
          <w:spacing w:val="29"/>
        </w:rPr>
        <w:t xml:space="preserve"> </w:t>
      </w:r>
      <w:r>
        <w:rPr>
          <w:color w:val="282828"/>
        </w:rPr>
        <w:t>information</w:t>
      </w:r>
      <w:r>
        <w:rPr>
          <w:color w:val="282828"/>
          <w:spacing w:val="28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29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39"/>
        </w:rPr>
        <w:t xml:space="preserve"> </w:t>
      </w:r>
      <w:r>
        <w:rPr>
          <w:color w:val="282828"/>
        </w:rPr>
        <w:t>rate</w:t>
      </w:r>
      <w:r>
        <w:rPr>
          <w:color w:val="282828"/>
          <w:spacing w:val="30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35"/>
        </w:rPr>
        <w:t xml:space="preserve"> </w:t>
      </w:r>
      <w:r>
        <w:rPr>
          <w:color w:val="383838"/>
        </w:rPr>
        <w:t>removal</w:t>
      </w:r>
      <w:r>
        <w:rPr>
          <w:color w:val="383838"/>
          <w:spacing w:val="35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27"/>
        </w:rPr>
        <w:t xml:space="preserve"> </w:t>
      </w:r>
      <w:r>
        <w:rPr>
          <w:color w:val="383838"/>
        </w:rPr>
        <w:t>carcases</w:t>
      </w:r>
      <w:r>
        <w:rPr>
          <w:color w:val="383838"/>
          <w:spacing w:val="44"/>
        </w:rPr>
        <w:t xml:space="preserve"> </w:t>
      </w:r>
      <w:r>
        <w:rPr>
          <w:color w:val="282828"/>
        </w:rPr>
        <w:t>by</w:t>
      </w:r>
      <w:r>
        <w:rPr>
          <w:color w:val="282828"/>
          <w:spacing w:val="26"/>
        </w:rPr>
        <w:t xml:space="preserve"> </w:t>
      </w:r>
      <w:r>
        <w:rPr>
          <w:color w:val="383838"/>
        </w:rPr>
        <w:t>scavengers</w:t>
      </w:r>
      <w:r>
        <w:rPr>
          <w:color w:val="383838"/>
          <w:spacing w:val="52"/>
        </w:rPr>
        <w:t xml:space="preserve"> </w:t>
      </w:r>
      <w:r>
        <w:rPr>
          <w:color w:val="282828"/>
        </w:rPr>
        <w:t>so</w:t>
      </w:r>
      <w:r>
        <w:rPr>
          <w:color w:val="282828"/>
          <w:spacing w:val="29"/>
        </w:rPr>
        <w:t xml:space="preserve"> </w:t>
      </w:r>
      <w:r>
        <w:rPr>
          <w:color w:val="282828"/>
        </w:rPr>
        <w:t>that</w:t>
      </w:r>
      <w:r>
        <w:rPr>
          <w:color w:val="282828"/>
          <w:spacing w:val="20"/>
          <w:w w:val="108"/>
        </w:rPr>
        <w:t xml:space="preserve"> </w:t>
      </w:r>
      <w:r>
        <w:rPr>
          <w:color w:val="383838"/>
          <w:spacing w:val="-1"/>
        </w:rPr>
        <w:t>correction</w:t>
      </w:r>
      <w:r>
        <w:rPr>
          <w:color w:val="383838"/>
          <w:spacing w:val="6"/>
        </w:rPr>
        <w:t xml:space="preserve"> </w:t>
      </w:r>
      <w:r>
        <w:rPr>
          <w:color w:val="282828"/>
        </w:rPr>
        <w:t>factors</w:t>
      </w:r>
      <w:r>
        <w:rPr>
          <w:color w:val="282828"/>
          <w:spacing w:val="17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6"/>
        </w:rPr>
        <w:t xml:space="preserve"> </w:t>
      </w:r>
      <w:r>
        <w:rPr>
          <w:color w:val="282828"/>
        </w:rPr>
        <w:t>be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determined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 xml:space="preserve">to </w:t>
      </w:r>
      <w:r>
        <w:rPr>
          <w:color w:val="383838"/>
        </w:rPr>
        <w:t>enable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3"/>
        </w:rPr>
        <w:t>cal</w:t>
      </w:r>
      <w:r>
        <w:rPr>
          <w:color w:val="383838"/>
          <w:spacing w:val="-2"/>
        </w:rPr>
        <w:t>culati</w:t>
      </w:r>
      <w:r>
        <w:rPr>
          <w:color w:val="383838"/>
          <w:spacing w:val="-3"/>
        </w:rPr>
        <w:t>ons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-2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9"/>
        </w:rPr>
        <w:t xml:space="preserve"> </w:t>
      </w:r>
      <w:r>
        <w:rPr>
          <w:color w:val="282828"/>
        </w:rPr>
        <w:t>likely</w:t>
      </w:r>
      <w:r>
        <w:rPr>
          <w:color w:val="282828"/>
          <w:spacing w:val="5"/>
        </w:rPr>
        <w:t xml:space="preserve"> </w:t>
      </w:r>
      <w:r>
        <w:rPr>
          <w:color w:val="282828"/>
        </w:rPr>
        <w:t>total</w:t>
      </w:r>
      <w:r>
        <w:rPr>
          <w:color w:val="282828"/>
          <w:spacing w:val="13"/>
        </w:rPr>
        <w:t xml:space="preserve"> </w:t>
      </w:r>
      <w:r>
        <w:rPr>
          <w:color w:val="383838"/>
        </w:rPr>
        <w:t>number</w:t>
      </w:r>
      <w:r>
        <w:rPr>
          <w:color w:val="383838"/>
          <w:spacing w:val="41"/>
          <w:w w:val="102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45"/>
        </w:rPr>
        <w:t xml:space="preserve"> </w:t>
      </w:r>
      <w:r>
        <w:rPr>
          <w:color w:val="282828"/>
        </w:rPr>
        <w:t>mortalities</w:t>
      </w:r>
    </w:p>
    <w:p w14:paraId="13EDDD1E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1F" w14:textId="77777777" w:rsidR="00A5052B" w:rsidRDefault="00A72E41">
      <w:pPr>
        <w:pStyle w:val="BodyText"/>
        <w:numPr>
          <w:ilvl w:val="2"/>
          <w:numId w:val="13"/>
        </w:numPr>
        <w:tabs>
          <w:tab w:val="left" w:pos="1171"/>
        </w:tabs>
        <w:spacing w:line="314" w:lineRule="auto"/>
        <w:ind w:left="1170" w:right="531" w:hanging="372"/>
        <w:jc w:val="both"/>
      </w:pPr>
      <w:r>
        <w:rPr>
          <w:color w:val="282828"/>
        </w:rPr>
        <w:t>procedures</w:t>
      </w:r>
      <w:r>
        <w:rPr>
          <w:color w:val="282828"/>
          <w:spacing w:val="27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22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42"/>
        </w:rPr>
        <w:t xml:space="preserve"> </w:t>
      </w:r>
      <w:r>
        <w:rPr>
          <w:color w:val="282828"/>
          <w:spacing w:val="-1"/>
        </w:rPr>
        <w:t>regular</w:t>
      </w:r>
      <w:r>
        <w:rPr>
          <w:color w:val="282828"/>
          <w:spacing w:val="32"/>
        </w:rPr>
        <w:t xml:space="preserve"> </w:t>
      </w:r>
      <w:r>
        <w:rPr>
          <w:color w:val="282828"/>
        </w:rPr>
        <w:t>removal</w:t>
      </w:r>
      <w:r>
        <w:rPr>
          <w:color w:val="282828"/>
          <w:spacing w:val="28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29"/>
        </w:rPr>
        <w:t xml:space="preserve"> </w:t>
      </w:r>
      <w:r>
        <w:rPr>
          <w:color w:val="383838"/>
        </w:rPr>
        <w:t>any</w:t>
      </w:r>
      <w:r>
        <w:rPr>
          <w:color w:val="383838"/>
          <w:spacing w:val="29"/>
        </w:rPr>
        <w:t xml:space="preserve"> </w:t>
      </w:r>
      <w:r>
        <w:rPr>
          <w:color w:val="282828"/>
        </w:rPr>
        <w:t>bird</w:t>
      </w:r>
      <w:r>
        <w:rPr>
          <w:color w:val="282828"/>
          <w:spacing w:val="25"/>
        </w:rPr>
        <w:t xml:space="preserve"> </w:t>
      </w:r>
      <w:r>
        <w:rPr>
          <w:color w:val="282828"/>
        </w:rPr>
        <w:t>or</w:t>
      </w:r>
      <w:r>
        <w:rPr>
          <w:color w:val="282828"/>
          <w:spacing w:val="32"/>
        </w:rPr>
        <w:t xml:space="preserve"> </w:t>
      </w:r>
      <w:r>
        <w:rPr>
          <w:color w:val="282828"/>
        </w:rPr>
        <w:t>animal</w:t>
      </w:r>
      <w:r>
        <w:rPr>
          <w:color w:val="282828"/>
          <w:spacing w:val="17"/>
        </w:rPr>
        <w:t xml:space="preserve"> </w:t>
      </w:r>
      <w:r>
        <w:rPr>
          <w:color w:val="383838"/>
        </w:rPr>
        <w:t>carcasses</w:t>
      </w:r>
      <w:r>
        <w:rPr>
          <w:color w:val="383838"/>
          <w:spacing w:val="43"/>
        </w:rPr>
        <w:t xml:space="preserve"> </w:t>
      </w:r>
      <w:r>
        <w:rPr>
          <w:color w:val="282828"/>
          <w:spacing w:val="-6"/>
        </w:rPr>
        <w:t>li</w:t>
      </w:r>
      <w:r>
        <w:rPr>
          <w:color w:val="282828"/>
          <w:spacing w:val="-10"/>
        </w:rPr>
        <w:t>kely</w:t>
      </w:r>
      <w:r>
        <w:rPr>
          <w:color w:val="282828"/>
          <w:spacing w:val="23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31"/>
        </w:rPr>
        <w:t xml:space="preserve"> </w:t>
      </w:r>
      <w:r>
        <w:rPr>
          <w:color w:val="282828"/>
        </w:rPr>
        <w:t>attract</w:t>
      </w:r>
      <w:r>
        <w:rPr>
          <w:color w:val="282828"/>
          <w:spacing w:val="27"/>
          <w:w w:val="105"/>
        </w:rPr>
        <w:t xml:space="preserve"> </w:t>
      </w:r>
      <w:r>
        <w:rPr>
          <w:color w:val="282828"/>
        </w:rPr>
        <w:t>raptors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3"/>
        </w:rPr>
        <w:t xml:space="preserve"> </w:t>
      </w:r>
      <w:r>
        <w:rPr>
          <w:color w:val="282828"/>
          <w:spacing w:val="1"/>
        </w:rPr>
        <w:t>area</w:t>
      </w:r>
      <w:r>
        <w:rPr>
          <w:color w:val="4B4B4B"/>
          <w:spacing w:val="1"/>
        </w:rPr>
        <w:t xml:space="preserve">s </w:t>
      </w:r>
      <w:r>
        <w:rPr>
          <w:color w:val="282828"/>
        </w:rPr>
        <w:t>near</w:t>
      </w:r>
      <w:r>
        <w:rPr>
          <w:color w:val="282828"/>
          <w:spacing w:val="-8"/>
        </w:rPr>
        <w:t xml:space="preserve"> </w:t>
      </w:r>
      <w:r>
        <w:rPr>
          <w:color w:val="282828"/>
        </w:rPr>
        <w:t>turbi</w:t>
      </w:r>
      <w:r>
        <w:rPr>
          <w:color w:val="282828"/>
          <w:spacing w:val="1"/>
        </w:rPr>
        <w:t>nes</w:t>
      </w:r>
    </w:p>
    <w:p w14:paraId="13EDDD20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D21" w14:textId="77777777" w:rsidR="00A5052B" w:rsidRDefault="00A72E41">
      <w:pPr>
        <w:pStyle w:val="BodyText"/>
        <w:numPr>
          <w:ilvl w:val="2"/>
          <w:numId w:val="13"/>
        </w:numPr>
        <w:tabs>
          <w:tab w:val="left" w:pos="1171"/>
        </w:tabs>
        <w:spacing w:line="321" w:lineRule="auto"/>
        <w:ind w:left="1163" w:right="524" w:hanging="357"/>
        <w:jc w:val="both"/>
      </w:pPr>
      <w:r>
        <w:rPr>
          <w:color w:val="282828"/>
          <w:w w:val="105"/>
        </w:rPr>
        <w:t>mon</w:t>
      </w:r>
      <w:r>
        <w:rPr>
          <w:color w:val="282828"/>
          <w:spacing w:val="-13"/>
          <w:w w:val="105"/>
        </w:rPr>
        <w:t>i</w:t>
      </w:r>
      <w:r>
        <w:rPr>
          <w:color w:val="282828"/>
          <w:w w:val="105"/>
        </w:rPr>
        <w:t>tor</w:t>
      </w:r>
      <w:r>
        <w:rPr>
          <w:color w:val="282828"/>
          <w:spacing w:val="5"/>
          <w:w w:val="105"/>
        </w:rPr>
        <w:t>i</w:t>
      </w:r>
      <w:r>
        <w:rPr>
          <w:color w:val="282828"/>
          <w:w w:val="105"/>
        </w:rPr>
        <w:t>ng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to</w:t>
      </w:r>
      <w:r>
        <w:rPr>
          <w:color w:val="282828"/>
          <w:spacing w:val="12"/>
          <w:w w:val="105"/>
        </w:rPr>
        <w:t xml:space="preserve"> </w:t>
      </w:r>
      <w:r>
        <w:rPr>
          <w:color w:val="282828"/>
          <w:w w:val="105"/>
        </w:rPr>
        <w:t>determine</w:t>
      </w:r>
      <w:r>
        <w:rPr>
          <w:color w:val="282828"/>
          <w:spacing w:val="18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20"/>
          <w:w w:val="105"/>
        </w:rPr>
        <w:t xml:space="preserve"> </w:t>
      </w:r>
      <w:r>
        <w:rPr>
          <w:color w:val="282828"/>
          <w:spacing w:val="-21"/>
          <w:w w:val="105"/>
        </w:rPr>
        <w:t>i</w:t>
      </w:r>
      <w:r>
        <w:rPr>
          <w:color w:val="282828"/>
          <w:w w:val="105"/>
        </w:rPr>
        <w:t>mpact</w:t>
      </w:r>
      <w:r>
        <w:rPr>
          <w:color w:val="282828"/>
          <w:spacing w:val="12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4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7"/>
          <w:w w:val="105"/>
        </w:rPr>
        <w:t xml:space="preserve"> </w:t>
      </w:r>
      <w:r>
        <w:rPr>
          <w:color w:val="383838"/>
          <w:w w:val="105"/>
        </w:rPr>
        <w:t>operat</w:t>
      </w:r>
      <w:r>
        <w:rPr>
          <w:color w:val="383838"/>
          <w:spacing w:val="-6"/>
          <w:w w:val="105"/>
        </w:rPr>
        <w:t>i</w:t>
      </w:r>
      <w:r>
        <w:rPr>
          <w:color w:val="383838"/>
          <w:w w:val="105"/>
        </w:rPr>
        <w:t>on</w:t>
      </w:r>
      <w:r>
        <w:rPr>
          <w:color w:val="383838"/>
          <w:spacing w:val="4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4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14"/>
          <w:w w:val="105"/>
        </w:rPr>
        <w:t xml:space="preserve"> </w:t>
      </w:r>
      <w:r>
        <w:rPr>
          <w:color w:val="383838"/>
          <w:w w:val="105"/>
        </w:rPr>
        <w:t>wind</w:t>
      </w:r>
      <w:r>
        <w:rPr>
          <w:color w:val="383838"/>
          <w:spacing w:val="11"/>
          <w:w w:val="105"/>
        </w:rPr>
        <w:t xml:space="preserve"> </w:t>
      </w:r>
      <w:r>
        <w:rPr>
          <w:color w:val="383838"/>
          <w:w w:val="105"/>
        </w:rPr>
        <w:t>energy</w:t>
      </w:r>
      <w:r>
        <w:rPr>
          <w:color w:val="383838"/>
          <w:spacing w:val="8"/>
          <w:w w:val="105"/>
        </w:rPr>
        <w:t xml:space="preserve"> </w:t>
      </w:r>
      <w:r>
        <w:rPr>
          <w:color w:val="282828"/>
          <w:w w:val="105"/>
        </w:rPr>
        <w:t>facility</w:t>
      </w:r>
      <w:r>
        <w:rPr>
          <w:color w:val="282828"/>
          <w:spacing w:val="14"/>
          <w:w w:val="105"/>
        </w:rPr>
        <w:t xml:space="preserve"> </w:t>
      </w:r>
      <w:r>
        <w:rPr>
          <w:color w:val="383838"/>
          <w:w w:val="105"/>
        </w:rPr>
        <w:t>on</w:t>
      </w:r>
      <w:r>
        <w:rPr>
          <w:color w:val="383838"/>
          <w:w w:val="104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popu</w:t>
      </w:r>
      <w:r>
        <w:rPr>
          <w:color w:val="282828"/>
          <w:spacing w:val="-6"/>
          <w:w w:val="105"/>
        </w:rPr>
        <w:t>l</w:t>
      </w:r>
      <w:r>
        <w:rPr>
          <w:color w:val="282828"/>
          <w:w w:val="105"/>
        </w:rPr>
        <w:t>at</w:t>
      </w:r>
      <w:r>
        <w:rPr>
          <w:color w:val="282828"/>
          <w:spacing w:val="-6"/>
          <w:w w:val="105"/>
        </w:rPr>
        <w:t>i</w:t>
      </w:r>
      <w:r>
        <w:rPr>
          <w:color w:val="282828"/>
          <w:w w:val="105"/>
        </w:rPr>
        <w:t>ons</w:t>
      </w:r>
      <w:r>
        <w:rPr>
          <w:color w:val="282828"/>
          <w:spacing w:val="-22"/>
          <w:w w:val="105"/>
        </w:rPr>
        <w:t xml:space="preserve"> </w:t>
      </w:r>
      <w:r>
        <w:rPr>
          <w:color w:val="282828"/>
          <w:w w:val="105"/>
        </w:rPr>
        <w:t>of</w:t>
      </w:r>
      <w:r>
        <w:rPr>
          <w:color w:val="282828"/>
          <w:spacing w:val="-16"/>
          <w:w w:val="105"/>
        </w:rPr>
        <w:t xml:space="preserve"> </w:t>
      </w:r>
      <w:r>
        <w:rPr>
          <w:color w:val="282828"/>
          <w:w w:val="105"/>
        </w:rPr>
        <w:t>raptor</w:t>
      </w:r>
      <w:r>
        <w:rPr>
          <w:color w:val="282828"/>
          <w:spacing w:val="-6"/>
          <w:w w:val="105"/>
        </w:rPr>
        <w:t>s</w:t>
      </w:r>
      <w:r>
        <w:rPr>
          <w:color w:val="5B5B5B"/>
          <w:spacing w:val="1"/>
          <w:w w:val="105"/>
        </w:rPr>
        <w:t>,</w:t>
      </w:r>
      <w:r>
        <w:rPr>
          <w:color w:val="282828"/>
          <w:w w:val="105"/>
        </w:rPr>
        <w:t>Forkta</w:t>
      </w:r>
      <w:r>
        <w:rPr>
          <w:color w:val="282828"/>
          <w:spacing w:val="3"/>
          <w:w w:val="105"/>
        </w:rPr>
        <w:t>i</w:t>
      </w:r>
      <w:r>
        <w:rPr>
          <w:color w:val="282828"/>
          <w:spacing w:val="-20"/>
          <w:w w:val="105"/>
        </w:rPr>
        <w:t>l</w:t>
      </w:r>
      <w:r>
        <w:rPr>
          <w:color w:val="282828"/>
          <w:w w:val="105"/>
        </w:rPr>
        <w:t>ed</w:t>
      </w:r>
      <w:r>
        <w:rPr>
          <w:color w:val="282828"/>
          <w:spacing w:val="-24"/>
          <w:w w:val="105"/>
        </w:rPr>
        <w:t xml:space="preserve"> </w:t>
      </w:r>
      <w:r>
        <w:rPr>
          <w:color w:val="282828"/>
          <w:w w:val="105"/>
        </w:rPr>
        <w:t>Swift</w:t>
      </w:r>
      <w:r>
        <w:rPr>
          <w:color w:val="282828"/>
          <w:spacing w:val="-16"/>
          <w:w w:val="105"/>
        </w:rPr>
        <w:t xml:space="preserve"> </w:t>
      </w:r>
      <w:r>
        <w:rPr>
          <w:color w:val="282828"/>
          <w:w w:val="105"/>
        </w:rPr>
        <w:t>and</w:t>
      </w:r>
      <w:r>
        <w:rPr>
          <w:color w:val="282828"/>
          <w:spacing w:val="-21"/>
          <w:w w:val="105"/>
        </w:rPr>
        <w:t xml:space="preserve"> </w:t>
      </w:r>
      <w:r>
        <w:rPr>
          <w:color w:val="282828"/>
          <w:w w:val="105"/>
        </w:rPr>
        <w:t>White-throated</w:t>
      </w:r>
      <w:r>
        <w:rPr>
          <w:color w:val="282828"/>
          <w:spacing w:val="-2"/>
          <w:w w:val="105"/>
        </w:rPr>
        <w:t xml:space="preserve"> </w:t>
      </w:r>
      <w:r>
        <w:rPr>
          <w:color w:val="282828"/>
          <w:w w:val="105"/>
        </w:rPr>
        <w:t>Need</w:t>
      </w:r>
      <w:r>
        <w:rPr>
          <w:color w:val="282828"/>
          <w:spacing w:val="-5"/>
          <w:w w:val="105"/>
        </w:rPr>
        <w:t>l</w:t>
      </w:r>
      <w:r>
        <w:rPr>
          <w:color w:val="282828"/>
          <w:w w:val="105"/>
        </w:rPr>
        <w:t>eta</w:t>
      </w:r>
      <w:r>
        <w:rPr>
          <w:color w:val="282828"/>
          <w:spacing w:val="-2"/>
          <w:w w:val="105"/>
        </w:rPr>
        <w:t>i</w:t>
      </w:r>
      <w:r>
        <w:rPr>
          <w:color w:val="282828"/>
          <w:w w:val="105"/>
        </w:rPr>
        <w:t>l</w:t>
      </w:r>
    </w:p>
    <w:p w14:paraId="13EDDD22" w14:textId="77777777" w:rsidR="00A5052B" w:rsidRDefault="00A5052B">
      <w:pPr>
        <w:spacing w:line="321" w:lineRule="auto"/>
        <w:jc w:val="both"/>
        <w:sectPr w:rsidR="00A5052B">
          <w:pgSz w:w="11910" w:h="16830"/>
          <w:pgMar w:top="1080" w:right="1020" w:bottom="860" w:left="1600" w:header="0" w:footer="663" w:gutter="0"/>
          <w:cols w:space="720"/>
        </w:sectPr>
      </w:pPr>
    </w:p>
    <w:p w14:paraId="13EDDD23" w14:textId="77777777" w:rsidR="00A5052B" w:rsidRDefault="00A72E41">
      <w:pPr>
        <w:pStyle w:val="BodyText"/>
        <w:numPr>
          <w:ilvl w:val="2"/>
          <w:numId w:val="13"/>
        </w:numPr>
        <w:tabs>
          <w:tab w:val="left" w:pos="1287"/>
        </w:tabs>
        <w:spacing w:before="51" w:line="321" w:lineRule="auto"/>
        <w:ind w:left="1278" w:right="373" w:hanging="364"/>
        <w:jc w:val="both"/>
      </w:pPr>
      <w:r>
        <w:rPr>
          <w:color w:val="3A3A3A"/>
        </w:rPr>
        <w:lastRenderedPageBreak/>
        <w:t>procedures</w:t>
      </w:r>
      <w:r>
        <w:rPr>
          <w:color w:val="3A3A3A"/>
          <w:spacing w:val="48"/>
        </w:rPr>
        <w:t xml:space="preserve"> </w:t>
      </w:r>
      <w:r>
        <w:rPr>
          <w:color w:val="3A3A3A"/>
        </w:rPr>
        <w:t>for</w:t>
      </w:r>
      <w:r>
        <w:rPr>
          <w:color w:val="3A3A3A"/>
          <w:spacing w:val="43"/>
        </w:rPr>
        <w:t xml:space="preserve"> </w:t>
      </w:r>
      <w:r>
        <w:rPr>
          <w:color w:val="3A3A3A"/>
        </w:rPr>
        <w:t>determin</w:t>
      </w:r>
      <w:r>
        <w:rPr>
          <w:color w:val="3A3A3A"/>
          <w:spacing w:val="7"/>
        </w:rPr>
        <w:t>i</w:t>
      </w:r>
      <w:r>
        <w:rPr>
          <w:color w:val="3A3A3A"/>
          <w:spacing w:val="-27"/>
        </w:rPr>
        <w:t>n</w:t>
      </w:r>
      <w:r>
        <w:rPr>
          <w:color w:val="3A3A3A"/>
        </w:rPr>
        <w:t>g</w:t>
      </w:r>
      <w:r>
        <w:rPr>
          <w:color w:val="3A3A3A"/>
          <w:spacing w:val="30"/>
        </w:rPr>
        <w:t xml:space="preserve"> </w:t>
      </w:r>
      <w:r>
        <w:rPr>
          <w:color w:val="3A3A3A"/>
        </w:rPr>
        <w:t>whether</w:t>
      </w:r>
      <w:r>
        <w:rPr>
          <w:color w:val="3A3A3A"/>
          <w:spacing w:val="3"/>
        </w:rPr>
        <w:t xml:space="preserve"> </w:t>
      </w:r>
      <w:r>
        <w:rPr>
          <w:color w:val="3A3A3A"/>
        </w:rPr>
        <w:t>further</w:t>
      </w:r>
      <w:r>
        <w:rPr>
          <w:color w:val="3A3A3A"/>
          <w:spacing w:val="49"/>
        </w:rPr>
        <w:t xml:space="preserve"> </w:t>
      </w:r>
      <w:r>
        <w:rPr>
          <w:color w:val="3A3A3A"/>
        </w:rPr>
        <w:t>deta</w:t>
      </w:r>
      <w:r>
        <w:rPr>
          <w:color w:val="3A3A3A"/>
          <w:spacing w:val="1"/>
        </w:rPr>
        <w:t>i</w:t>
      </w:r>
      <w:r>
        <w:rPr>
          <w:color w:val="3A3A3A"/>
          <w:spacing w:val="-19"/>
        </w:rPr>
        <w:t>l</w:t>
      </w:r>
      <w:r>
        <w:rPr>
          <w:color w:val="3A3A3A"/>
        </w:rPr>
        <w:t>ed</w:t>
      </w:r>
      <w:r>
        <w:rPr>
          <w:color w:val="3A3A3A"/>
          <w:spacing w:val="50"/>
        </w:rPr>
        <w:t xml:space="preserve"> </w:t>
      </w:r>
      <w:r>
        <w:rPr>
          <w:color w:val="3A3A3A"/>
          <w:spacing w:val="-19"/>
        </w:rPr>
        <w:t>i</w:t>
      </w:r>
      <w:r>
        <w:rPr>
          <w:color w:val="3A3A3A"/>
        </w:rPr>
        <w:t>nvest</w:t>
      </w:r>
      <w:r>
        <w:rPr>
          <w:color w:val="3A3A3A"/>
          <w:spacing w:val="-4"/>
        </w:rPr>
        <w:t>i</w:t>
      </w:r>
      <w:r>
        <w:rPr>
          <w:color w:val="3A3A3A"/>
        </w:rPr>
        <w:t>gat</w:t>
      </w:r>
      <w:r>
        <w:rPr>
          <w:color w:val="3A3A3A"/>
          <w:spacing w:val="-9"/>
        </w:rPr>
        <w:t>i</w:t>
      </w:r>
      <w:r>
        <w:rPr>
          <w:color w:val="3A3A3A"/>
        </w:rPr>
        <w:t>ons</w:t>
      </w:r>
      <w:r>
        <w:rPr>
          <w:color w:val="3A3A3A"/>
          <w:spacing w:val="34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42"/>
        </w:rPr>
        <w:t xml:space="preserve"> </w:t>
      </w:r>
      <w:r>
        <w:rPr>
          <w:color w:val="494949"/>
        </w:rPr>
        <w:t>any</w:t>
      </w:r>
      <w:r>
        <w:rPr>
          <w:color w:val="494949"/>
          <w:spacing w:val="51"/>
        </w:rPr>
        <w:t xml:space="preserve"> </w:t>
      </w:r>
      <w:r>
        <w:rPr>
          <w:color w:val="3A3A3A"/>
        </w:rPr>
        <w:t>potent</w:t>
      </w:r>
      <w:r>
        <w:rPr>
          <w:color w:val="3A3A3A"/>
          <w:spacing w:val="-6"/>
        </w:rPr>
        <w:t>i</w:t>
      </w:r>
      <w:r>
        <w:rPr>
          <w:color w:val="3A3A3A"/>
        </w:rPr>
        <w:t>al</w:t>
      </w:r>
      <w:r>
        <w:rPr>
          <w:color w:val="3A3A3A"/>
          <w:w w:val="104"/>
        </w:rPr>
        <w:t xml:space="preserve"> </w:t>
      </w:r>
      <w:r>
        <w:rPr>
          <w:color w:val="3A3A3A"/>
        </w:rPr>
        <w:t>impacts</w:t>
      </w:r>
      <w:r>
        <w:rPr>
          <w:color w:val="3A3A3A"/>
          <w:spacing w:val="19"/>
        </w:rPr>
        <w:t xml:space="preserve"> </w:t>
      </w:r>
      <w:r>
        <w:rPr>
          <w:color w:val="494949"/>
        </w:rPr>
        <w:t>on</w:t>
      </w:r>
      <w:r>
        <w:rPr>
          <w:color w:val="494949"/>
          <w:spacing w:val="25"/>
        </w:rPr>
        <w:t xml:space="preserve"> </w:t>
      </w:r>
      <w:r>
        <w:rPr>
          <w:color w:val="3A3A3A"/>
        </w:rPr>
        <w:t>native</w:t>
      </w:r>
      <w:r>
        <w:rPr>
          <w:color w:val="3A3A3A"/>
          <w:spacing w:val="43"/>
        </w:rPr>
        <w:t xml:space="preserve"> </w:t>
      </w:r>
      <w:r>
        <w:rPr>
          <w:color w:val="3A3A3A"/>
          <w:spacing w:val="-3"/>
        </w:rPr>
        <w:t>birds</w:t>
      </w:r>
      <w:r>
        <w:rPr>
          <w:color w:val="3A3A3A"/>
          <w:spacing w:val="12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37"/>
        </w:rPr>
        <w:t xml:space="preserve"> </w:t>
      </w:r>
      <w:r>
        <w:rPr>
          <w:color w:val="3A3A3A"/>
        </w:rPr>
        <w:t>bats</w:t>
      </w:r>
      <w:r>
        <w:rPr>
          <w:color w:val="3A3A3A"/>
          <w:spacing w:val="15"/>
        </w:rPr>
        <w:t xml:space="preserve"> </w:t>
      </w:r>
      <w:r>
        <w:rPr>
          <w:color w:val="3A3A3A"/>
        </w:rPr>
        <w:t>are</w:t>
      </w:r>
      <w:r>
        <w:rPr>
          <w:color w:val="3A3A3A"/>
          <w:spacing w:val="26"/>
        </w:rPr>
        <w:t xml:space="preserve"> </w:t>
      </w:r>
      <w:r>
        <w:rPr>
          <w:color w:val="3A3A3A"/>
          <w:spacing w:val="1"/>
        </w:rPr>
        <w:t>warranted</w:t>
      </w:r>
      <w:r>
        <w:rPr>
          <w:color w:val="5D5D5D"/>
          <w:spacing w:val="1"/>
        </w:rPr>
        <w:t>.</w:t>
      </w:r>
      <w:r>
        <w:rPr>
          <w:color w:val="5D5D5D"/>
          <w:spacing w:val="-9"/>
        </w:rPr>
        <w:t xml:space="preserve"> </w:t>
      </w:r>
      <w:r>
        <w:rPr>
          <w:color w:val="3A3A3A"/>
        </w:rPr>
        <w:t>Any</w:t>
      </w:r>
      <w:r>
        <w:rPr>
          <w:color w:val="3A3A3A"/>
          <w:spacing w:val="28"/>
        </w:rPr>
        <w:t xml:space="preserve"> </w:t>
      </w:r>
      <w:r>
        <w:rPr>
          <w:color w:val="3A3A3A"/>
        </w:rPr>
        <w:t>further</w:t>
      </w:r>
      <w:r>
        <w:rPr>
          <w:color w:val="3A3A3A"/>
          <w:spacing w:val="35"/>
        </w:rPr>
        <w:t xml:space="preserve"> </w:t>
      </w:r>
      <w:r>
        <w:rPr>
          <w:color w:val="3A3A3A"/>
        </w:rPr>
        <w:t>detailed</w:t>
      </w:r>
      <w:r>
        <w:rPr>
          <w:color w:val="3A3A3A"/>
          <w:spacing w:val="55"/>
        </w:rPr>
        <w:t xml:space="preserve"> </w:t>
      </w:r>
      <w:r>
        <w:rPr>
          <w:color w:val="3A3A3A"/>
          <w:spacing w:val="-1"/>
        </w:rPr>
        <w:t>investigati</w:t>
      </w:r>
      <w:r>
        <w:rPr>
          <w:color w:val="3A3A3A"/>
          <w:spacing w:val="-2"/>
        </w:rPr>
        <w:t>ons</w:t>
      </w:r>
      <w:r>
        <w:rPr>
          <w:color w:val="3A3A3A"/>
          <w:spacing w:val="29"/>
          <w:w w:val="95"/>
        </w:rPr>
        <w:t xml:space="preserve"> </w:t>
      </w:r>
      <w:r>
        <w:rPr>
          <w:color w:val="494949"/>
        </w:rPr>
        <w:t>required</w:t>
      </w:r>
      <w:r>
        <w:rPr>
          <w:color w:val="494949"/>
          <w:spacing w:val="8"/>
        </w:rPr>
        <w:t xml:space="preserve"> </w:t>
      </w:r>
      <w:r>
        <w:rPr>
          <w:color w:val="3A3A3A"/>
        </w:rPr>
        <w:t>are</w:t>
      </w:r>
      <w:r>
        <w:rPr>
          <w:color w:val="3A3A3A"/>
          <w:spacing w:val="2"/>
        </w:rPr>
        <w:t xml:space="preserve"> </w:t>
      </w:r>
      <w:r>
        <w:rPr>
          <w:color w:val="3A3A3A"/>
        </w:rPr>
        <w:t>to</w:t>
      </w:r>
      <w:r>
        <w:rPr>
          <w:color w:val="3A3A3A"/>
          <w:spacing w:val="13"/>
        </w:rPr>
        <w:t xml:space="preserve"> </w:t>
      </w:r>
      <w:r>
        <w:rPr>
          <w:color w:val="3A3A3A"/>
        </w:rPr>
        <w:t>be</w:t>
      </w:r>
      <w:r>
        <w:rPr>
          <w:color w:val="3A3A3A"/>
          <w:spacing w:val="2"/>
        </w:rPr>
        <w:t xml:space="preserve"> </w:t>
      </w:r>
      <w:r>
        <w:rPr>
          <w:color w:val="3A3A3A"/>
        </w:rPr>
        <w:t>undertaken</w:t>
      </w:r>
      <w:r>
        <w:rPr>
          <w:color w:val="3A3A3A"/>
          <w:spacing w:val="25"/>
        </w:rPr>
        <w:t xml:space="preserve"> </w:t>
      </w:r>
      <w:r>
        <w:rPr>
          <w:color w:val="3A3A3A"/>
          <w:spacing w:val="-10"/>
        </w:rPr>
        <w:t>i</w:t>
      </w:r>
      <w:r>
        <w:rPr>
          <w:color w:val="3A3A3A"/>
          <w:spacing w:val="-14"/>
        </w:rPr>
        <w:t>n</w:t>
      </w:r>
      <w:r>
        <w:rPr>
          <w:color w:val="3A3A3A"/>
          <w:spacing w:val="-8"/>
        </w:rPr>
        <w:t xml:space="preserve"> </w:t>
      </w:r>
      <w:r>
        <w:rPr>
          <w:color w:val="494949"/>
        </w:rPr>
        <w:t>consultation</w:t>
      </w:r>
      <w:r>
        <w:rPr>
          <w:color w:val="494949"/>
          <w:spacing w:val="-7"/>
        </w:rPr>
        <w:t xml:space="preserve"> </w:t>
      </w:r>
      <w:r>
        <w:rPr>
          <w:color w:val="3A3A3A"/>
          <w:spacing w:val="-1"/>
        </w:rPr>
        <w:t>with</w:t>
      </w:r>
      <w:r>
        <w:rPr>
          <w:color w:val="3A3A3A"/>
          <w:spacing w:val="11"/>
        </w:rPr>
        <w:t xml:space="preserve"> </w:t>
      </w:r>
      <w:r>
        <w:rPr>
          <w:color w:val="3A3A3A"/>
        </w:rPr>
        <w:t>DELWP</w:t>
      </w:r>
      <w:r>
        <w:rPr>
          <w:color w:val="3A3A3A"/>
          <w:spacing w:val="17"/>
        </w:rPr>
        <w:t xml:space="preserve"> </w:t>
      </w:r>
      <w:r>
        <w:rPr>
          <w:color w:val="3A3A3A"/>
          <w:spacing w:val="-2"/>
        </w:rPr>
        <w:t>Envi</w:t>
      </w:r>
      <w:r>
        <w:rPr>
          <w:color w:val="3A3A3A"/>
          <w:spacing w:val="-1"/>
        </w:rPr>
        <w:t>ronment</w:t>
      </w:r>
      <w:r>
        <w:rPr>
          <w:color w:val="3A3A3A"/>
          <w:spacing w:val="16"/>
        </w:rPr>
        <w:t xml:space="preserve"> </w:t>
      </w:r>
      <w:r>
        <w:rPr>
          <w:color w:val="3A3A3A"/>
        </w:rPr>
        <w:t>Portfolio</w:t>
      </w:r>
      <w:r>
        <w:rPr>
          <w:color w:val="3A3A3A"/>
          <w:spacing w:val="-7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29"/>
          <w:w w:val="101"/>
        </w:rPr>
        <w:t xml:space="preserve"> </w:t>
      </w:r>
      <w:r>
        <w:rPr>
          <w:color w:val="3A3A3A"/>
        </w:rPr>
        <w:t>to</w:t>
      </w:r>
      <w:r>
        <w:rPr>
          <w:color w:val="3A3A3A"/>
          <w:spacing w:val="15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18"/>
        </w:rPr>
        <w:t xml:space="preserve"> </w:t>
      </w:r>
      <w:r>
        <w:rPr>
          <w:color w:val="494949"/>
          <w:spacing w:val="-1"/>
        </w:rPr>
        <w:t>satisfaction</w:t>
      </w:r>
      <w:r>
        <w:rPr>
          <w:color w:val="494949"/>
          <w:spacing w:val="10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12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39"/>
        </w:rPr>
        <w:t xml:space="preserve"> </w:t>
      </w:r>
      <w:r>
        <w:rPr>
          <w:color w:val="3A3A3A"/>
          <w:spacing w:val="-3"/>
        </w:rPr>
        <w:t>responsi</w:t>
      </w:r>
      <w:r>
        <w:rPr>
          <w:color w:val="3A3A3A"/>
          <w:spacing w:val="-2"/>
        </w:rPr>
        <w:t>ble</w:t>
      </w:r>
      <w:r>
        <w:rPr>
          <w:color w:val="3A3A3A"/>
          <w:spacing w:val="17"/>
        </w:rPr>
        <w:t xml:space="preserve"> </w:t>
      </w:r>
      <w:r>
        <w:rPr>
          <w:color w:val="3A3A3A"/>
        </w:rPr>
        <w:t>authority</w:t>
      </w:r>
    </w:p>
    <w:p w14:paraId="13EDDD24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25" w14:textId="77777777" w:rsidR="00A5052B" w:rsidRDefault="00A72E41">
      <w:pPr>
        <w:pStyle w:val="BodyText"/>
        <w:numPr>
          <w:ilvl w:val="2"/>
          <w:numId w:val="13"/>
        </w:numPr>
        <w:tabs>
          <w:tab w:val="left" w:pos="1287"/>
        </w:tabs>
        <w:spacing w:line="318" w:lineRule="auto"/>
        <w:ind w:left="1278" w:right="382" w:hanging="364"/>
        <w:jc w:val="both"/>
      </w:pPr>
      <w:r>
        <w:rPr>
          <w:color w:val="3A3A3A"/>
        </w:rPr>
        <w:t>procedures</w:t>
      </w:r>
      <w:r>
        <w:rPr>
          <w:color w:val="3A3A3A"/>
          <w:spacing w:val="45"/>
        </w:rPr>
        <w:t xml:space="preserve"> </w:t>
      </w:r>
      <w:r>
        <w:rPr>
          <w:color w:val="494949"/>
        </w:rPr>
        <w:t>for</w:t>
      </w:r>
      <w:r>
        <w:rPr>
          <w:color w:val="494949"/>
          <w:spacing w:val="2"/>
        </w:rPr>
        <w:t xml:space="preserve"> </w:t>
      </w:r>
      <w:r>
        <w:rPr>
          <w:color w:val="3A3A3A"/>
          <w:spacing w:val="-2"/>
        </w:rPr>
        <w:t>periodi</w:t>
      </w:r>
      <w:r>
        <w:rPr>
          <w:color w:val="3A3A3A"/>
          <w:spacing w:val="-3"/>
        </w:rPr>
        <w:t>c</w:t>
      </w:r>
      <w:r>
        <w:rPr>
          <w:color w:val="3A3A3A"/>
          <w:spacing w:val="52"/>
        </w:rPr>
        <w:t xml:space="preserve"> </w:t>
      </w:r>
      <w:r>
        <w:rPr>
          <w:color w:val="494949"/>
        </w:rPr>
        <w:t>reporting,</w:t>
      </w:r>
      <w:r>
        <w:rPr>
          <w:color w:val="494949"/>
          <w:spacing w:val="29"/>
        </w:rPr>
        <w:t xml:space="preserve"> </w:t>
      </w:r>
      <w:r>
        <w:rPr>
          <w:color w:val="3A3A3A"/>
          <w:spacing w:val="1"/>
        </w:rPr>
        <w:t>withi</w:t>
      </w:r>
      <w:r>
        <w:rPr>
          <w:color w:val="3A3A3A"/>
          <w:spacing w:val="2"/>
        </w:rPr>
        <w:t>n</w:t>
      </w:r>
      <w:r>
        <w:rPr>
          <w:color w:val="3A3A3A"/>
          <w:spacing w:val="37"/>
        </w:rPr>
        <w:t xml:space="preserve"> </w:t>
      </w:r>
      <w:r>
        <w:rPr>
          <w:color w:val="494949"/>
        </w:rPr>
        <w:t>agreed</w:t>
      </w:r>
      <w:r>
        <w:rPr>
          <w:color w:val="494949"/>
          <w:spacing w:val="39"/>
        </w:rPr>
        <w:t xml:space="preserve"> </w:t>
      </w:r>
      <w:r>
        <w:rPr>
          <w:color w:val="3A3A3A"/>
          <w:spacing w:val="-1"/>
        </w:rPr>
        <w:t>timeframes</w:t>
      </w:r>
      <w:r>
        <w:rPr>
          <w:color w:val="5D5D5D"/>
          <w:spacing w:val="-1"/>
        </w:rPr>
        <w:t>,</w:t>
      </w:r>
      <w:r>
        <w:rPr>
          <w:color w:val="5D5D5D"/>
          <w:spacing w:val="-24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37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45"/>
        </w:rPr>
        <w:t xml:space="preserve"> </w:t>
      </w:r>
      <w:r>
        <w:rPr>
          <w:color w:val="3A3A3A"/>
        </w:rPr>
        <w:t>findings</w:t>
      </w:r>
      <w:r>
        <w:rPr>
          <w:color w:val="3A3A3A"/>
          <w:spacing w:val="35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39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40"/>
          <w:w w:val="102"/>
        </w:rPr>
        <w:t xml:space="preserve"> </w:t>
      </w:r>
      <w:r>
        <w:rPr>
          <w:color w:val="3A3A3A"/>
        </w:rPr>
        <w:t>monitoring</w:t>
      </w:r>
      <w:r>
        <w:rPr>
          <w:color w:val="3A3A3A"/>
          <w:spacing w:val="27"/>
        </w:rPr>
        <w:t xml:space="preserve"> </w:t>
      </w:r>
      <w:r>
        <w:rPr>
          <w:color w:val="3A3A3A"/>
        </w:rPr>
        <w:t>to</w:t>
      </w:r>
      <w:r>
        <w:rPr>
          <w:color w:val="3A3A3A"/>
          <w:spacing w:val="49"/>
        </w:rPr>
        <w:t xml:space="preserve"> </w:t>
      </w:r>
      <w:r>
        <w:rPr>
          <w:color w:val="3A3A3A"/>
        </w:rPr>
        <w:t>DELWP</w:t>
      </w:r>
      <w:r>
        <w:rPr>
          <w:color w:val="3A3A3A"/>
          <w:spacing w:val="53"/>
        </w:rPr>
        <w:t xml:space="preserve"> </w:t>
      </w:r>
      <w:r>
        <w:rPr>
          <w:color w:val="3A3A3A"/>
        </w:rPr>
        <w:t>Env</w:t>
      </w:r>
      <w:r>
        <w:rPr>
          <w:color w:val="3A3A3A"/>
          <w:spacing w:val="-6"/>
        </w:rPr>
        <w:t>i</w:t>
      </w:r>
      <w:r>
        <w:rPr>
          <w:color w:val="3A3A3A"/>
        </w:rPr>
        <w:t>ronment</w:t>
      </w:r>
      <w:r>
        <w:rPr>
          <w:color w:val="3A3A3A"/>
          <w:spacing w:val="2"/>
        </w:rPr>
        <w:t xml:space="preserve"> </w:t>
      </w:r>
      <w:r>
        <w:rPr>
          <w:color w:val="3A3A3A"/>
        </w:rPr>
        <w:t>Portfo</w:t>
      </w:r>
      <w:r>
        <w:rPr>
          <w:color w:val="3A3A3A"/>
          <w:spacing w:val="-11"/>
        </w:rPr>
        <w:t>l</w:t>
      </w:r>
      <w:r>
        <w:rPr>
          <w:color w:val="3A3A3A"/>
          <w:spacing w:val="-26"/>
        </w:rPr>
        <w:t>i</w:t>
      </w:r>
      <w:r>
        <w:rPr>
          <w:color w:val="3A3A3A"/>
        </w:rPr>
        <w:t>o.</w:t>
      </w:r>
      <w:r>
        <w:rPr>
          <w:color w:val="3A3A3A"/>
          <w:spacing w:val="27"/>
        </w:rPr>
        <w:t xml:space="preserve"> </w:t>
      </w:r>
      <w:r>
        <w:rPr>
          <w:color w:val="3A3A3A"/>
        </w:rPr>
        <w:t>Such</w:t>
      </w:r>
      <w:r>
        <w:rPr>
          <w:color w:val="3A3A3A"/>
          <w:spacing w:val="38"/>
        </w:rPr>
        <w:t xml:space="preserve"> </w:t>
      </w:r>
      <w:r>
        <w:rPr>
          <w:color w:val="3A3A3A"/>
        </w:rPr>
        <w:t>reports</w:t>
      </w:r>
      <w:r>
        <w:rPr>
          <w:color w:val="3A3A3A"/>
          <w:spacing w:val="32"/>
        </w:rPr>
        <w:t xml:space="preserve"> </w:t>
      </w:r>
      <w:r>
        <w:rPr>
          <w:color w:val="3A3A3A"/>
        </w:rPr>
        <w:t>must</w:t>
      </w:r>
      <w:r>
        <w:rPr>
          <w:color w:val="3A3A3A"/>
          <w:spacing w:val="45"/>
        </w:rPr>
        <w:t xml:space="preserve"> </w:t>
      </w:r>
      <w:r>
        <w:rPr>
          <w:color w:val="3A3A3A"/>
        </w:rPr>
        <w:t>be</w:t>
      </w:r>
      <w:r>
        <w:rPr>
          <w:color w:val="3A3A3A"/>
          <w:spacing w:val="39"/>
        </w:rPr>
        <w:t xml:space="preserve"> </w:t>
      </w:r>
      <w:r>
        <w:rPr>
          <w:color w:val="3A3A3A"/>
        </w:rPr>
        <w:t>made</w:t>
      </w:r>
      <w:r>
        <w:rPr>
          <w:color w:val="3A3A3A"/>
          <w:spacing w:val="45"/>
        </w:rPr>
        <w:t xml:space="preserve"> </w:t>
      </w:r>
      <w:r>
        <w:rPr>
          <w:color w:val="3A3A3A"/>
        </w:rPr>
        <w:t>pub</w:t>
      </w:r>
      <w:r>
        <w:rPr>
          <w:color w:val="3A3A3A"/>
          <w:spacing w:val="-1"/>
        </w:rPr>
        <w:t>l</w:t>
      </w:r>
      <w:r>
        <w:rPr>
          <w:color w:val="3A3A3A"/>
        </w:rPr>
        <w:t>icly available</w:t>
      </w:r>
      <w:r>
        <w:rPr>
          <w:color w:val="3A3A3A"/>
          <w:spacing w:val="3"/>
        </w:rPr>
        <w:t xml:space="preserve"> </w:t>
      </w:r>
      <w:r>
        <w:rPr>
          <w:color w:val="494949"/>
        </w:rPr>
        <w:t>on</w:t>
      </w:r>
      <w:r>
        <w:rPr>
          <w:color w:val="494949"/>
          <w:spacing w:val="-6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14"/>
        </w:rPr>
        <w:t xml:space="preserve"> </w:t>
      </w:r>
      <w:r>
        <w:rPr>
          <w:color w:val="3A3A3A"/>
        </w:rPr>
        <w:t>project</w:t>
      </w:r>
      <w:r>
        <w:rPr>
          <w:color w:val="3A3A3A"/>
          <w:spacing w:val="1"/>
        </w:rPr>
        <w:t xml:space="preserve"> </w:t>
      </w:r>
      <w:r>
        <w:rPr>
          <w:color w:val="3A3A3A"/>
        </w:rPr>
        <w:t>website</w:t>
      </w:r>
    </w:p>
    <w:p w14:paraId="13EDDD26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D27" w14:textId="77777777" w:rsidR="00A5052B" w:rsidRDefault="00A72E41">
      <w:pPr>
        <w:pStyle w:val="BodyText"/>
        <w:numPr>
          <w:ilvl w:val="2"/>
          <w:numId w:val="13"/>
        </w:numPr>
        <w:tabs>
          <w:tab w:val="left" w:pos="1272"/>
        </w:tabs>
        <w:spacing w:line="321" w:lineRule="auto"/>
        <w:ind w:right="382" w:hanging="357"/>
        <w:jc w:val="both"/>
      </w:pPr>
      <w:r>
        <w:rPr>
          <w:color w:val="5D5D5D"/>
          <w:w w:val="110"/>
        </w:rPr>
        <w:t>.</w:t>
      </w:r>
      <w:r>
        <w:rPr>
          <w:color w:val="5D5D5D"/>
          <w:spacing w:val="32"/>
          <w:w w:val="110"/>
        </w:rPr>
        <w:t xml:space="preserve"> </w:t>
      </w:r>
      <w:r>
        <w:rPr>
          <w:color w:val="3A3A3A"/>
          <w:w w:val="105"/>
        </w:rPr>
        <w:t>a</w:t>
      </w:r>
      <w:r>
        <w:rPr>
          <w:color w:val="3A3A3A"/>
          <w:spacing w:val="31"/>
          <w:w w:val="105"/>
        </w:rPr>
        <w:t xml:space="preserve"> </w:t>
      </w:r>
      <w:r>
        <w:rPr>
          <w:color w:val="3A3A3A"/>
          <w:w w:val="105"/>
        </w:rPr>
        <w:t>data</w:t>
      </w:r>
      <w:r>
        <w:rPr>
          <w:color w:val="3A3A3A"/>
          <w:spacing w:val="36"/>
          <w:w w:val="105"/>
        </w:rPr>
        <w:t xml:space="preserve"> </w:t>
      </w:r>
      <w:r>
        <w:rPr>
          <w:color w:val="3A3A3A"/>
          <w:w w:val="105"/>
        </w:rPr>
        <w:t>sharing</w:t>
      </w:r>
      <w:r>
        <w:rPr>
          <w:color w:val="3A3A3A"/>
          <w:spacing w:val="25"/>
          <w:w w:val="105"/>
        </w:rPr>
        <w:t xml:space="preserve"> </w:t>
      </w:r>
      <w:r>
        <w:rPr>
          <w:color w:val="3A3A3A"/>
          <w:w w:val="105"/>
        </w:rPr>
        <w:t>agreement</w:t>
      </w:r>
      <w:r>
        <w:rPr>
          <w:color w:val="3A3A3A"/>
          <w:spacing w:val="34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34"/>
          <w:w w:val="105"/>
        </w:rPr>
        <w:t xml:space="preserve"> </w:t>
      </w:r>
      <w:r>
        <w:rPr>
          <w:color w:val="3A3A3A"/>
          <w:spacing w:val="-2"/>
          <w:w w:val="105"/>
        </w:rPr>
        <w:t>provi</w:t>
      </w:r>
      <w:r>
        <w:rPr>
          <w:color w:val="3A3A3A"/>
          <w:spacing w:val="-3"/>
          <w:w w:val="105"/>
        </w:rPr>
        <w:t>de</w:t>
      </w:r>
      <w:r>
        <w:rPr>
          <w:color w:val="3A3A3A"/>
          <w:spacing w:val="21"/>
          <w:w w:val="105"/>
        </w:rPr>
        <w:t xml:space="preserve"> </w:t>
      </w:r>
      <w:r>
        <w:rPr>
          <w:color w:val="494949"/>
          <w:w w:val="105"/>
        </w:rPr>
        <w:t>georeferenced,</w:t>
      </w:r>
      <w:r>
        <w:rPr>
          <w:color w:val="494949"/>
          <w:spacing w:val="28"/>
          <w:w w:val="105"/>
        </w:rPr>
        <w:t xml:space="preserve"> </w:t>
      </w:r>
      <w:r>
        <w:rPr>
          <w:color w:val="3A3A3A"/>
          <w:w w:val="105"/>
        </w:rPr>
        <w:t>time</w:t>
      </w:r>
      <w:r>
        <w:rPr>
          <w:color w:val="3A3A3A"/>
          <w:spacing w:val="39"/>
          <w:w w:val="105"/>
        </w:rPr>
        <w:t xml:space="preserve"> </w:t>
      </w:r>
      <w:r>
        <w:rPr>
          <w:color w:val="3A3A3A"/>
          <w:w w:val="105"/>
        </w:rPr>
        <w:t>stamped,</w:t>
      </w:r>
      <w:r>
        <w:rPr>
          <w:color w:val="3A3A3A"/>
          <w:spacing w:val="29"/>
          <w:w w:val="105"/>
        </w:rPr>
        <w:t xml:space="preserve"> </w:t>
      </w:r>
      <w:r>
        <w:rPr>
          <w:color w:val="3A3A3A"/>
          <w:w w:val="105"/>
        </w:rPr>
        <w:t>data</w:t>
      </w:r>
      <w:r>
        <w:rPr>
          <w:color w:val="3A3A3A"/>
          <w:spacing w:val="30"/>
          <w:w w:val="105"/>
        </w:rPr>
        <w:t xml:space="preserve"> </w:t>
      </w:r>
      <w:r>
        <w:rPr>
          <w:color w:val="3A3A3A"/>
          <w:w w:val="105"/>
        </w:rPr>
        <w:t>that</w:t>
      </w:r>
      <w:r>
        <w:rPr>
          <w:color w:val="3A3A3A"/>
        </w:rPr>
        <w:t xml:space="preserve"> </w:t>
      </w:r>
      <w:r>
        <w:rPr>
          <w:color w:val="3A3A3A"/>
          <w:spacing w:val="31"/>
        </w:rPr>
        <w:t xml:space="preserve"> </w:t>
      </w:r>
      <w:r>
        <w:rPr>
          <w:color w:val="3A3A3A"/>
          <w:spacing w:val="-10"/>
          <w:w w:val="105"/>
        </w:rPr>
        <w:t>i</w:t>
      </w:r>
      <w:r>
        <w:rPr>
          <w:color w:val="3A3A3A"/>
          <w:spacing w:val="-18"/>
          <w:w w:val="105"/>
        </w:rPr>
        <w:t>s</w:t>
      </w:r>
      <w:r>
        <w:rPr>
          <w:color w:val="3A3A3A"/>
          <w:spacing w:val="-17"/>
          <w:w w:val="105"/>
        </w:rPr>
        <w:t xml:space="preserve"> </w:t>
      </w:r>
      <w:r>
        <w:rPr>
          <w:color w:val="3A3A3A"/>
          <w:w w:val="105"/>
        </w:rPr>
        <w:t>collected</w:t>
      </w:r>
      <w:r>
        <w:rPr>
          <w:color w:val="3A3A3A"/>
          <w:spacing w:val="-8"/>
          <w:w w:val="105"/>
        </w:rPr>
        <w:t xml:space="preserve"> </w:t>
      </w:r>
      <w:r>
        <w:rPr>
          <w:color w:val="3A3A3A"/>
          <w:w w:val="105"/>
        </w:rPr>
        <w:t>as</w:t>
      </w:r>
      <w:r>
        <w:rPr>
          <w:color w:val="3A3A3A"/>
          <w:spacing w:val="-12"/>
          <w:w w:val="105"/>
        </w:rPr>
        <w:t xml:space="preserve"> </w:t>
      </w:r>
      <w:r>
        <w:rPr>
          <w:color w:val="3A3A3A"/>
          <w:w w:val="105"/>
        </w:rPr>
        <w:t>part</w:t>
      </w:r>
      <w:r>
        <w:rPr>
          <w:color w:val="3A3A3A"/>
          <w:spacing w:val="-17"/>
          <w:w w:val="105"/>
        </w:rPr>
        <w:t xml:space="preserve"> </w:t>
      </w:r>
      <w:r>
        <w:rPr>
          <w:color w:val="3A3A3A"/>
          <w:w w:val="105"/>
        </w:rPr>
        <w:t>of</w:t>
      </w:r>
      <w:r>
        <w:rPr>
          <w:color w:val="3A3A3A"/>
          <w:spacing w:val="-19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3"/>
          <w:w w:val="105"/>
        </w:rPr>
        <w:t xml:space="preserve"> </w:t>
      </w:r>
      <w:r>
        <w:rPr>
          <w:color w:val="3A3A3A"/>
          <w:w w:val="105"/>
        </w:rPr>
        <w:t>BAM</w:t>
      </w:r>
      <w:r>
        <w:rPr>
          <w:color w:val="3A3A3A"/>
          <w:spacing w:val="-16"/>
          <w:w w:val="105"/>
        </w:rPr>
        <w:t xml:space="preserve"> </w:t>
      </w:r>
      <w:r>
        <w:rPr>
          <w:color w:val="3A3A3A"/>
          <w:spacing w:val="-4"/>
          <w:w w:val="105"/>
        </w:rPr>
        <w:t>pl</w:t>
      </w:r>
      <w:r>
        <w:rPr>
          <w:color w:val="3A3A3A"/>
          <w:spacing w:val="-5"/>
          <w:w w:val="105"/>
        </w:rPr>
        <w:t>an</w:t>
      </w:r>
      <w:r>
        <w:rPr>
          <w:color w:val="5D5D5D"/>
          <w:spacing w:val="-3"/>
          <w:w w:val="105"/>
        </w:rPr>
        <w:t>.</w:t>
      </w:r>
    </w:p>
    <w:p w14:paraId="13EDDD28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29" w14:textId="77777777" w:rsidR="00A5052B" w:rsidRDefault="00A72E41">
      <w:pPr>
        <w:pStyle w:val="BodyText"/>
        <w:numPr>
          <w:ilvl w:val="0"/>
          <w:numId w:val="13"/>
        </w:numPr>
        <w:tabs>
          <w:tab w:val="left" w:pos="558"/>
        </w:tabs>
        <w:spacing w:line="318" w:lineRule="auto"/>
        <w:ind w:left="557" w:right="387" w:hanging="357"/>
        <w:jc w:val="both"/>
      </w:pPr>
      <w:r>
        <w:rPr>
          <w:color w:val="3A3A3A"/>
        </w:rPr>
        <w:t>When</w:t>
      </w:r>
      <w:r>
        <w:rPr>
          <w:color w:val="3A3A3A"/>
          <w:spacing w:val="23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26"/>
        </w:rPr>
        <w:t xml:space="preserve"> </w:t>
      </w:r>
      <w:r>
        <w:rPr>
          <w:color w:val="3A3A3A"/>
        </w:rPr>
        <w:t>mon</w:t>
      </w:r>
      <w:r>
        <w:rPr>
          <w:color w:val="3A3A3A"/>
          <w:spacing w:val="-13"/>
        </w:rPr>
        <w:t>i</w:t>
      </w:r>
      <w:r>
        <w:rPr>
          <w:color w:val="3A3A3A"/>
        </w:rPr>
        <w:t>toring</w:t>
      </w:r>
      <w:r>
        <w:rPr>
          <w:color w:val="3A3A3A"/>
          <w:spacing w:val="24"/>
        </w:rPr>
        <w:t xml:space="preserve"> </w:t>
      </w:r>
      <w:r>
        <w:rPr>
          <w:color w:val="3A3A3A"/>
        </w:rPr>
        <w:t>program</w:t>
      </w:r>
      <w:r>
        <w:rPr>
          <w:color w:val="3A3A3A"/>
          <w:spacing w:val="30"/>
        </w:rPr>
        <w:t xml:space="preserve"> </w:t>
      </w:r>
      <w:r>
        <w:rPr>
          <w:color w:val="3A3A3A"/>
        </w:rPr>
        <w:t>required</w:t>
      </w:r>
      <w:r>
        <w:rPr>
          <w:color w:val="3A3A3A"/>
          <w:spacing w:val="13"/>
        </w:rPr>
        <w:t xml:space="preserve"> </w:t>
      </w:r>
      <w:r>
        <w:rPr>
          <w:color w:val="3A3A3A"/>
        </w:rPr>
        <w:t>under</w:t>
      </w:r>
      <w:r>
        <w:rPr>
          <w:color w:val="3A3A3A"/>
          <w:spacing w:val="16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33"/>
        </w:rPr>
        <w:t xml:space="preserve"> </w:t>
      </w:r>
      <w:r>
        <w:rPr>
          <w:color w:val="3A3A3A"/>
        </w:rPr>
        <w:t>BAM</w:t>
      </w:r>
      <w:r>
        <w:rPr>
          <w:color w:val="3A3A3A"/>
          <w:spacing w:val="24"/>
        </w:rPr>
        <w:t xml:space="preserve"> </w:t>
      </w:r>
      <w:r>
        <w:rPr>
          <w:color w:val="3A3A3A"/>
        </w:rPr>
        <w:t>P</w:t>
      </w:r>
      <w:r>
        <w:rPr>
          <w:color w:val="3A3A3A"/>
          <w:spacing w:val="-12"/>
        </w:rPr>
        <w:t>l</w:t>
      </w:r>
      <w:r>
        <w:rPr>
          <w:color w:val="3A3A3A"/>
        </w:rPr>
        <w:t>an</w:t>
      </w:r>
      <w:r>
        <w:rPr>
          <w:color w:val="3A3A3A"/>
          <w:spacing w:val="14"/>
        </w:rPr>
        <w:t xml:space="preserve"> </w:t>
      </w:r>
      <w:r>
        <w:rPr>
          <w:color w:val="3A3A3A"/>
          <w:spacing w:val="-20"/>
        </w:rPr>
        <w:t>i</w:t>
      </w:r>
      <w:r>
        <w:rPr>
          <w:color w:val="3A3A3A"/>
        </w:rPr>
        <w:t>s</w:t>
      </w:r>
      <w:r>
        <w:rPr>
          <w:color w:val="3A3A3A"/>
          <w:spacing w:val="6"/>
        </w:rPr>
        <w:t xml:space="preserve"> </w:t>
      </w:r>
      <w:r>
        <w:rPr>
          <w:color w:val="3A3A3A"/>
        </w:rPr>
        <w:t>complete,</w:t>
      </w:r>
      <w:r>
        <w:rPr>
          <w:color w:val="3A3A3A"/>
          <w:spacing w:val="17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26"/>
        </w:rPr>
        <w:t xml:space="preserve"> </w:t>
      </w:r>
      <w:r>
        <w:rPr>
          <w:color w:val="3A3A3A"/>
        </w:rPr>
        <w:t>operator</w:t>
      </w:r>
      <w:r>
        <w:rPr>
          <w:color w:val="3A3A3A"/>
          <w:spacing w:val="45"/>
        </w:rPr>
        <w:t xml:space="preserve"> </w:t>
      </w:r>
      <w:r>
        <w:rPr>
          <w:color w:val="3A3A3A"/>
        </w:rPr>
        <w:t>must</w:t>
      </w:r>
      <w:r>
        <w:rPr>
          <w:color w:val="3A3A3A"/>
          <w:w w:val="99"/>
        </w:rPr>
        <w:t xml:space="preserve"> </w:t>
      </w:r>
      <w:r>
        <w:rPr>
          <w:color w:val="494949"/>
        </w:rPr>
        <w:t>submit</w:t>
      </w:r>
      <w:r>
        <w:rPr>
          <w:color w:val="494949"/>
          <w:spacing w:val="36"/>
        </w:rPr>
        <w:t xml:space="preserve"> </w:t>
      </w:r>
      <w:r>
        <w:rPr>
          <w:color w:val="494949"/>
        </w:rPr>
        <w:t>a</w:t>
      </w:r>
      <w:r>
        <w:rPr>
          <w:color w:val="494949"/>
          <w:spacing w:val="34"/>
        </w:rPr>
        <w:t xml:space="preserve"> </w:t>
      </w:r>
      <w:r>
        <w:rPr>
          <w:color w:val="3A3A3A"/>
        </w:rPr>
        <w:t>report</w:t>
      </w:r>
      <w:r>
        <w:rPr>
          <w:color w:val="3A3A3A"/>
          <w:spacing w:val="26"/>
        </w:rPr>
        <w:t xml:space="preserve"> </w:t>
      </w:r>
      <w:r>
        <w:rPr>
          <w:color w:val="3A3A3A"/>
        </w:rPr>
        <w:t>to</w:t>
      </w:r>
      <w:r>
        <w:rPr>
          <w:color w:val="3A3A3A"/>
          <w:spacing w:val="23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33"/>
        </w:rPr>
        <w:t xml:space="preserve"> </w:t>
      </w:r>
      <w:r>
        <w:rPr>
          <w:color w:val="3A3A3A"/>
        </w:rPr>
        <w:t>respons</w:t>
      </w:r>
      <w:r>
        <w:rPr>
          <w:color w:val="3A3A3A"/>
          <w:spacing w:val="9"/>
        </w:rPr>
        <w:t>i</w:t>
      </w:r>
      <w:r>
        <w:rPr>
          <w:color w:val="3A3A3A"/>
        </w:rPr>
        <w:t>ble</w:t>
      </w:r>
      <w:r>
        <w:rPr>
          <w:color w:val="3A3A3A"/>
          <w:spacing w:val="14"/>
        </w:rPr>
        <w:t xml:space="preserve"> </w:t>
      </w:r>
      <w:r>
        <w:rPr>
          <w:color w:val="3A3A3A"/>
        </w:rPr>
        <w:t>authority</w:t>
      </w:r>
      <w:r>
        <w:rPr>
          <w:color w:val="3A3A3A"/>
          <w:spacing w:val="34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38"/>
        </w:rPr>
        <w:t xml:space="preserve"> </w:t>
      </w:r>
      <w:r>
        <w:rPr>
          <w:color w:val="3A3A3A"/>
        </w:rPr>
        <w:t>DELWP</w:t>
      </w:r>
      <w:r>
        <w:rPr>
          <w:color w:val="3A3A3A"/>
          <w:spacing w:val="35"/>
        </w:rPr>
        <w:t xml:space="preserve"> </w:t>
      </w:r>
      <w:r>
        <w:rPr>
          <w:color w:val="3A3A3A"/>
        </w:rPr>
        <w:t>Env</w:t>
      </w:r>
      <w:r>
        <w:rPr>
          <w:color w:val="3A3A3A"/>
          <w:spacing w:val="2"/>
        </w:rPr>
        <w:t>i</w:t>
      </w:r>
      <w:r>
        <w:rPr>
          <w:color w:val="3A3A3A"/>
        </w:rPr>
        <w:t>ronment</w:t>
      </w:r>
      <w:r>
        <w:rPr>
          <w:color w:val="3A3A3A"/>
          <w:spacing w:val="34"/>
        </w:rPr>
        <w:t xml:space="preserve"> </w:t>
      </w:r>
      <w:r>
        <w:rPr>
          <w:color w:val="3A3A3A"/>
        </w:rPr>
        <w:t>Portfol</w:t>
      </w:r>
      <w:r>
        <w:rPr>
          <w:color w:val="3A3A3A"/>
          <w:spacing w:val="-20"/>
        </w:rPr>
        <w:t>i</w:t>
      </w:r>
      <w:r>
        <w:rPr>
          <w:color w:val="3A3A3A"/>
        </w:rPr>
        <w:t>o,</w:t>
      </w:r>
      <w:r>
        <w:rPr>
          <w:color w:val="3A3A3A"/>
          <w:spacing w:val="9"/>
        </w:rPr>
        <w:t xml:space="preserve"> </w:t>
      </w:r>
      <w:r>
        <w:rPr>
          <w:color w:val="494949"/>
        </w:rPr>
        <w:t>setting</w:t>
      </w:r>
      <w:r>
        <w:rPr>
          <w:color w:val="494949"/>
          <w:spacing w:val="13"/>
        </w:rPr>
        <w:t xml:space="preserve"> </w:t>
      </w:r>
      <w:r>
        <w:rPr>
          <w:color w:val="3A3A3A"/>
        </w:rPr>
        <w:t>out</w:t>
      </w:r>
      <w:r>
        <w:rPr>
          <w:color w:val="3A3A3A"/>
          <w:w w:val="106"/>
        </w:rPr>
        <w:t xml:space="preserve"> </w:t>
      </w:r>
      <w:r>
        <w:rPr>
          <w:color w:val="494949"/>
        </w:rPr>
        <w:t>the</w:t>
      </w:r>
      <w:r>
        <w:rPr>
          <w:color w:val="494949"/>
          <w:spacing w:val="4"/>
        </w:rPr>
        <w:t xml:space="preserve"> </w:t>
      </w:r>
      <w:r>
        <w:rPr>
          <w:color w:val="3A3A3A"/>
        </w:rPr>
        <w:t>findings</w:t>
      </w:r>
      <w:r>
        <w:rPr>
          <w:color w:val="3A3A3A"/>
          <w:spacing w:val="24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-2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20"/>
        </w:rPr>
        <w:t xml:space="preserve"> </w:t>
      </w:r>
      <w:r>
        <w:rPr>
          <w:color w:val="3A3A3A"/>
        </w:rPr>
        <w:t>program.</w:t>
      </w:r>
      <w:r>
        <w:rPr>
          <w:color w:val="3A3A3A"/>
          <w:spacing w:val="-6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30"/>
        </w:rPr>
        <w:t xml:space="preserve"> </w:t>
      </w:r>
      <w:r>
        <w:rPr>
          <w:color w:val="3A3A3A"/>
        </w:rPr>
        <w:t>report</w:t>
      </w:r>
      <w:r>
        <w:rPr>
          <w:color w:val="3A3A3A"/>
          <w:spacing w:val="5"/>
        </w:rPr>
        <w:t xml:space="preserve"> </w:t>
      </w:r>
      <w:r>
        <w:rPr>
          <w:color w:val="3A3A3A"/>
        </w:rPr>
        <w:t>must</w:t>
      </w:r>
      <w:r>
        <w:rPr>
          <w:color w:val="3A3A3A"/>
          <w:spacing w:val="11"/>
        </w:rPr>
        <w:t xml:space="preserve"> </w:t>
      </w:r>
      <w:r>
        <w:rPr>
          <w:color w:val="3A3A3A"/>
        </w:rPr>
        <w:t>b</w:t>
      </w:r>
      <w:r>
        <w:rPr>
          <w:color w:val="3A3A3A"/>
          <w:spacing w:val="2"/>
        </w:rPr>
        <w:t>e</w:t>
      </w:r>
      <w:r>
        <w:rPr>
          <w:color w:val="5D5D5D"/>
        </w:rPr>
        <w:t>:</w:t>
      </w:r>
    </w:p>
    <w:p w14:paraId="13EDDD2A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D2B" w14:textId="77777777" w:rsidR="00A5052B" w:rsidRDefault="00A72E41">
      <w:pPr>
        <w:pStyle w:val="BodyText"/>
        <w:numPr>
          <w:ilvl w:val="1"/>
          <w:numId w:val="13"/>
        </w:numPr>
        <w:tabs>
          <w:tab w:val="left" w:pos="915"/>
        </w:tabs>
        <w:ind w:left="914" w:hanging="357"/>
        <w:jc w:val="left"/>
      </w:pPr>
      <w:r>
        <w:rPr>
          <w:color w:val="3A3A3A"/>
        </w:rPr>
        <w:t>to</w:t>
      </w:r>
      <w:r>
        <w:rPr>
          <w:color w:val="3A3A3A"/>
          <w:spacing w:val="-9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1"/>
        </w:rPr>
        <w:t xml:space="preserve"> </w:t>
      </w:r>
      <w:r>
        <w:rPr>
          <w:color w:val="3A3A3A"/>
        </w:rPr>
        <w:t>satisfaction</w:t>
      </w:r>
      <w:r>
        <w:rPr>
          <w:color w:val="3A3A3A"/>
          <w:spacing w:val="-10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-3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1"/>
        </w:rPr>
        <w:t xml:space="preserve"> </w:t>
      </w:r>
      <w:r>
        <w:rPr>
          <w:color w:val="3A3A3A"/>
        </w:rPr>
        <w:t>responsible</w:t>
      </w:r>
      <w:r>
        <w:rPr>
          <w:color w:val="3A3A3A"/>
          <w:spacing w:val="12"/>
        </w:rPr>
        <w:t xml:space="preserve"> </w:t>
      </w:r>
      <w:r>
        <w:rPr>
          <w:color w:val="3A3A3A"/>
          <w:spacing w:val="-1"/>
        </w:rPr>
        <w:t>authority</w:t>
      </w:r>
      <w:r>
        <w:rPr>
          <w:color w:val="3A3A3A"/>
          <w:spacing w:val="-4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13"/>
        </w:rPr>
        <w:t xml:space="preserve"> </w:t>
      </w:r>
      <w:r>
        <w:rPr>
          <w:color w:val="3A3A3A"/>
          <w:spacing w:val="-2"/>
        </w:rPr>
        <w:t>DELWP</w:t>
      </w:r>
      <w:r>
        <w:rPr>
          <w:color w:val="3A3A3A"/>
          <w:spacing w:val="11"/>
        </w:rPr>
        <w:t xml:space="preserve"> </w:t>
      </w:r>
      <w:r>
        <w:rPr>
          <w:color w:val="3A3A3A"/>
        </w:rPr>
        <w:t>Environment</w:t>
      </w:r>
      <w:r>
        <w:rPr>
          <w:color w:val="3A3A3A"/>
          <w:spacing w:val="15"/>
        </w:rPr>
        <w:t xml:space="preserve"> </w:t>
      </w:r>
      <w:r>
        <w:rPr>
          <w:color w:val="3A3A3A"/>
          <w:spacing w:val="-1"/>
        </w:rPr>
        <w:t>Portfolio</w:t>
      </w:r>
    </w:p>
    <w:p w14:paraId="13EDDD2C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D2D" w14:textId="77777777" w:rsidR="00A5052B" w:rsidRDefault="00A72E41">
      <w:pPr>
        <w:pStyle w:val="BodyText"/>
        <w:numPr>
          <w:ilvl w:val="1"/>
          <w:numId w:val="13"/>
        </w:numPr>
        <w:tabs>
          <w:tab w:val="left" w:pos="915"/>
        </w:tabs>
        <w:ind w:left="914" w:hanging="357"/>
        <w:jc w:val="left"/>
      </w:pPr>
      <w:r>
        <w:rPr>
          <w:color w:val="3A3A3A"/>
          <w:w w:val="105"/>
        </w:rPr>
        <w:t>made</w:t>
      </w:r>
      <w:r>
        <w:rPr>
          <w:color w:val="3A3A3A"/>
          <w:spacing w:val="-10"/>
          <w:w w:val="105"/>
        </w:rPr>
        <w:t xml:space="preserve"> </w:t>
      </w:r>
      <w:r>
        <w:rPr>
          <w:color w:val="3A3A3A"/>
          <w:w w:val="105"/>
        </w:rPr>
        <w:t>pub</w:t>
      </w:r>
      <w:r>
        <w:rPr>
          <w:color w:val="3A3A3A"/>
          <w:spacing w:val="-1"/>
          <w:w w:val="105"/>
        </w:rPr>
        <w:t>l</w:t>
      </w:r>
      <w:r>
        <w:rPr>
          <w:color w:val="3A3A3A"/>
          <w:spacing w:val="-20"/>
          <w:w w:val="105"/>
        </w:rPr>
        <w:t>i</w:t>
      </w:r>
      <w:r>
        <w:rPr>
          <w:color w:val="3A3A3A"/>
          <w:w w:val="105"/>
        </w:rPr>
        <w:t>cly</w:t>
      </w:r>
      <w:r>
        <w:rPr>
          <w:color w:val="3A3A3A"/>
          <w:spacing w:val="-19"/>
          <w:w w:val="105"/>
        </w:rPr>
        <w:t xml:space="preserve"> </w:t>
      </w:r>
      <w:r>
        <w:rPr>
          <w:color w:val="3A3A3A"/>
          <w:w w:val="105"/>
        </w:rPr>
        <w:t>availab</w:t>
      </w:r>
      <w:r>
        <w:rPr>
          <w:color w:val="3A3A3A"/>
          <w:spacing w:val="-12"/>
          <w:w w:val="105"/>
        </w:rPr>
        <w:t>l</w:t>
      </w:r>
      <w:r>
        <w:rPr>
          <w:color w:val="3A3A3A"/>
          <w:w w:val="105"/>
        </w:rPr>
        <w:t>e</w:t>
      </w:r>
      <w:r>
        <w:rPr>
          <w:color w:val="3A3A3A"/>
          <w:spacing w:val="-25"/>
          <w:w w:val="105"/>
        </w:rPr>
        <w:t xml:space="preserve"> </w:t>
      </w:r>
      <w:r>
        <w:rPr>
          <w:color w:val="3A3A3A"/>
          <w:w w:val="105"/>
        </w:rPr>
        <w:t>on</w:t>
      </w:r>
      <w:r>
        <w:rPr>
          <w:color w:val="3A3A3A"/>
          <w:spacing w:val="-29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7"/>
          <w:w w:val="105"/>
        </w:rPr>
        <w:t xml:space="preserve"> </w:t>
      </w:r>
      <w:r>
        <w:rPr>
          <w:color w:val="3A3A3A"/>
          <w:w w:val="105"/>
        </w:rPr>
        <w:t>project</w:t>
      </w:r>
      <w:r>
        <w:rPr>
          <w:color w:val="3A3A3A"/>
          <w:spacing w:val="-16"/>
          <w:w w:val="105"/>
        </w:rPr>
        <w:t xml:space="preserve"> </w:t>
      </w:r>
      <w:r>
        <w:rPr>
          <w:color w:val="3A3A3A"/>
          <w:w w:val="105"/>
        </w:rPr>
        <w:t>websit</w:t>
      </w:r>
      <w:r>
        <w:rPr>
          <w:color w:val="3A3A3A"/>
          <w:spacing w:val="15"/>
          <w:w w:val="105"/>
        </w:rPr>
        <w:t>e</w:t>
      </w:r>
      <w:r>
        <w:rPr>
          <w:color w:val="5D5D5D"/>
          <w:w w:val="105"/>
        </w:rPr>
        <w:t>.</w:t>
      </w:r>
    </w:p>
    <w:p w14:paraId="13EDDD2E" w14:textId="77777777" w:rsidR="00A5052B" w:rsidRDefault="00A5052B">
      <w:pPr>
        <w:spacing w:before="9"/>
        <w:rPr>
          <w:rFonts w:ascii="Arial" w:eastAsia="Arial" w:hAnsi="Arial" w:cs="Arial"/>
          <w:sz w:val="26"/>
          <w:szCs w:val="26"/>
        </w:rPr>
      </w:pPr>
    </w:p>
    <w:p w14:paraId="13EDDD2F" w14:textId="77777777" w:rsidR="00A5052B" w:rsidRDefault="00A72E41">
      <w:pPr>
        <w:pStyle w:val="BodyText"/>
        <w:numPr>
          <w:ilvl w:val="0"/>
          <w:numId w:val="13"/>
        </w:numPr>
        <w:tabs>
          <w:tab w:val="left" w:pos="558"/>
        </w:tabs>
        <w:spacing w:line="317" w:lineRule="auto"/>
        <w:ind w:left="550" w:right="382"/>
        <w:jc w:val="both"/>
      </w:pPr>
      <w:r>
        <w:rPr>
          <w:color w:val="3A3A3A"/>
          <w:w w:val="105"/>
        </w:rPr>
        <w:t>After</w:t>
      </w:r>
      <w:r>
        <w:rPr>
          <w:color w:val="3A3A3A"/>
          <w:spacing w:val="32"/>
          <w:w w:val="105"/>
        </w:rPr>
        <w:t xml:space="preserve"> </w:t>
      </w:r>
      <w:r>
        <w:rPr>
          <w:color w:val="494949"/>
          <w:w w:val="105"/>
        </w:rPr>
        <w:t>considering</w:t>
      </w:r>
      <w:r>
        <w:rPr>
          <w:color w:val="494949"/>
          <w:spacing w:val="16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28"/>
          <w:w w:val="105"/>
        </w:rPr>
        <w:t xml:space="preserve"> </w:t>
      </w:r>
      <w:r>
        <w:rPr>
          <w:color w:val="3A3A3A"/>
          <w:w w:val="105"/>
        </w:rPr>
        <w:t>information</w:t>
      </w:r>
      <w:r>
        <w:rPr>
          <w:color w:val="3A3A3A"/>
          <w:spacing w:val="20"/>
          <w:w w:val="105"/>
        </w:rPr>
        <w:t xml:space="preserve"> </w:t>
      </w:r>
      <w:r>
        <w:rPr>
          <w:color w:val="3A3A3A"/>
          <w:w w:val="105"/>
        </w:rPr>
        <w:t>reported</w:t>
      </w:r>
      <w:r>
        <w:rPr>
          <w:color w:val="3A3A3A"/>
          <w:spacing w:val="26"/>
          <w:w w:val="105"/>
        </w:rPr>
        <w:t xml:space="preserve"> </w:t>
      </w:r>
      <w:r>
        <w:rPr>
          <w:color w:val="3A3A3A"/>
          <w:w w:val="105"/>
        </w:rPr>
        <w:t>under</w:t>
      </w:r>
      <w:r>
        <w:rPr>
          <w:color w:val="3A3A3A"/>
          <w:spacing w:val="21"/>
          <w:w w:val="105"/>
        </w:rPr>
        <w:t xml:space="preserve"> </w:t>
      </w:r>
      <w:r>
        <w:rPr>
          <w:color w:val="3A3A3A"/>
          <w:spacing w:val="-1"/>
          <w:w w:val="105"/>
        </w:rPr>
        <w:t>conditi</w:t>
      </w:r>
      <w:r>
        <w:rPr>
          <w:color w:val="3A3A3A"/>
          <w:spacing w:val="-2"/>
          <w:w w:val="105"/>
        </w:rPr>
        <w:t>ons</w:t>
      </w:r>
      <w:r>
        <w:rPr>
          <w:color w:val="3A3A3A"/>
          <w:spacing w:val="16"/>
          <w:w w:val="105"/>
        </w:rPr>
        <w:t xml:space="preserve"> </w:t>
      </w:r>
      <w:r>
        <w:rPr>
          <w:color w:val="3A3A3A"/>
          <w:w w:val="105"/>
        </w:rPr>
        <w:t>48{c}(ii)</w:t>
      </w:r>
      <w:r>
        <w:rPr>
          <w:color w:val="3A3A3A"/>
          <w:spacing w:val="33"/>
          <w:w w:val="105"/>
        </w:rPr>
        <w:t xml:space="preserve"> </w:t>
      </w:r>
      <w:r>
        <w:rPr>
          <w:color w:val="3A3A3A"/>
          <w:w w:val="105"/>
        </w:rPr>
        <w:t>and</w:t>
      </w:r>
      <w:r>
        <w:rPr>
          <w:color w:val="3A3A3A"/>
          <w:spacing w:val="16"/>
          <w:w w:val="105"/>
        </w:rPr>
        <w:t xml:space="preserve"> </w:t>
      </w:r>
      <w:r>
        <w:rPr>
          <w:color w:val="3A3A3A"/>
          <w:spacing w:val="1"/>
          <w:w w:val="105"/>
        </w:rPr>
        <w:t>48(c)(i</w:t>
      </w:r>
      <w:r>
        <w:rPr>
          <w:color w:val="3A3A3A"/>
          <w:w w:val="105"/>
        </w:rPr>
        <w:t>ii)</w:t>
      </w:r>
      <w:r>
        <w:rPr>
          <w:color w:val="3A3A3A"/>
          <w:spacing w:val="13"/>
          <w:w w:val="105"/>
        </w:rPr>
        <w:t xml:space="preserve"> </w:t>
      </w:r>
      <w:r>
        <w:rPr>
          <w:color w:val="3A3A3A"/>
          <w:w w:val="105"/>
        </w:rPr>
        <w:t>or</w:t>
      </w:r>
      <w:r>
        <w:rPr>
          <w:color w:val="3A3A3A"/>
          <w:spacing w:val="21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24"/>
          <w:w w:val="102"/>
        </w:rPr>
        <w:t xml:space="preserve"> </w:t>
      </w:r>
      <w:r>
        <w:rPr>
          <w:color w:val="3A3A3A"/>
          <w:w w:val="105"/>
        </w:rPr>
        <w:t>report</w:t>
      </w:r>
      <w:r>
        <w:rPr>
          <w:color w:val="3A3A3A"/>
          <w:spacing w:val="52"/>
          <w:w w:val="105"/>
        </w:rPr>
        <w:t xml:space="preserve"> </w:t>
      </w:r>
      <w:r>
        <w:rPr>
          <w:color w:val="3A3A3A"/>
          <w:spacing w:val="-3"/>
          <w:w w:val="105"/>
        </w:rPr>
        <w:t>submi</w:t>
      </w:r>
      <w:r>
        <w:rPr>
          <w:color w:val="3A3A3A"/>
          <w:spacing w:val="-2"/>
          <w:w w:val="105"/>
        </w:rPr>
        <w:t>tted</w:t>
      </w:r>
      <w:r>
        <w:rPr>
          <w:color w:val="3A3A3A"/>
          <w:spacing w:val="7"/>
          <w:w w:val="105"/>
        </w:rPr>
        <w:t xml:space="preserve"> </w:t>
      </w:r>
      <w:r>
        <w:rPr>
          <w:color w:val="3A3A3A"/>
          <w:w w:val="105"/>
        </w:rPr>
        <w:t>under</w:t>
      </w:r>
      <w:r>
        <w:rPr>
          <w:color w:val="3A3A3A"/>
          <w:spacing w:val="4"/>
          <w:w w:val="105"/>
        </w:rPr>
        <w:t xml:space="preserve"> </w:t>
      </w:r>
      <w:r>
        <w:rPr>
          <w:color w:val="3A3A3A"/>
          <w:spacing w:val="-4"/>
          <w:w w:val="105"/>
        </w:rPr>
        <w:t>condi</w:t>
      </w:r>
      <w:r>
        <w:rPr>
          <w:color w:val="3A3A3A"/>
          <w:spacing w:val="-3"/>
          <w:w w:val="105"/>
        </w:rPr>
        <w:t>tion</w:t>
      </w:r>
      <w:r>
        <w:rPr>
          <w:color w:val="3A3A3A"/>
          <w:spacing w:val="56"/>
          <w:w w:val="105"/>
        </w:rPr>
        <w:t xml:space="preserve"> </w:t>
      </w:r>
      <w:r>
        <w:rPr>
          <w:color w:val="3A3A3A"/>
          <w:w w:val="105"/>
        </w:rPr>
        <w:t>49,  and</w:t>
      </w:r>
      <w:r>
        <w:rPr>
          <w:color w:val="3A3A3A"/>
          <w:spacing w:val="57"/>
          <w:w w:val="105"/>
        </w:rPr>
        <w:t xml:space="preserve"> </w:t>
      </w:r>
      <w:r>
        <w:rPr>
          <w:color w:val="3A3A3A"/>
          <w:w w:val="105"/>
        </w:rPr>
        <w:t>after</w:t>
      </w:r>
      <w:r>
        <w:rPr>
          <w:color w:val="3A3A3A"/>
          <w:spacing w:val="4"/>
          <w:w w:val="105"/>
        </w:rPr>
        <w:t xml:space="preserve"> </w:t>
      </w:r>
      <w:r>
        <w:rPr>
          <w:color w:val="494949"/>
          <w:spacing w:val="1"/>
          <w:w w:val="105"/>
        </w:rPr>
        <w:t>consulting</w:t>
      </w:r>
      <w:r>
        <w:rPr>
          <w:color w:val="494949"/>
          <w:spacing w:val="39"/>
          <w:w w:val="105"/>
        </w:rPr>
        <w:t xml:space="preserve"> </w:t>
      </w:r>
      <w:r>
        <w:rPr>
          <w:color w:val="3A3A3A"/>
          <w:w w:val="105"/>
        </w:rPr>
        <w:t>with</w:t>
      </w:r>
      <w:r>
        <w:rPr>
          <w:color w:val="3A3A3A"/>
          <w:spacing w:val="4"/>
          <w:w w:val="105"/>
        </w:rPr>
        <w:t xml:space="preserve"> </w:t>
      </w:r>
      <w:r>
        <w:rPr>
          <w:color w:val="3A3A3A"/>
          <w:w w:val="105"/>
        </w:rPr>
        <w:t>DELWP</w:t>
      </w:r>
      <w:r>
        <w:rPr>
          <w:color w:val="3A3A3A"/>
          <w:spacing w:val="15"/>
          <w:w w:val="105"/>
        </w:rPr>
        <w:t xml:space="preserve"> </w:t>
      </w:r>
      <w:r>
        <w:rPr>
          <w:color w:val="3A3A3A"/>
          <w:w w:val="105"/>
        </w:rPr>
        <w:t>Environment</w:t>
      </w:r>
      <w:r>
        <w:rPr>
          <w:color w:val="3A3A3A"/>
          <w:spacing w:val="38"/>
          <w:w w:val="99"/>
        </w:rPr>
        <w:t xml:space="preserve"> </w:t>
      </w:r>
      <w:r>
        <w:rPr>
          <w:color w:val="3A3A3A"/>
          <w:w w:val="105"/>
        </w:rPr>
        <w:t>Portfo</w:t>
      </w:r>
      <w:r>
        <w:rPr>
          <w:color w:val="3A3A3A"/>
          <w:spacing w:val="2"/>
          <w:w w:val="105"/>
        </w:rPr>
        <w:t>l</w:t>
      </w:r>
      <w:r>
        <w:rPr>
          <w:color w:val="3A3A3A"/>
          <w:spacing w:val="-20"/>
          <w:w w:val="105"/>
        </w:rPr>
        <w:t>i</w:t>
      </w:r>
      <w:r>
        <w:rPr>
          <w:color w:val="3A3A3A"/>
          <w:w w:val="105"/>
        </w:rPr>
        <w:t>o,</w:t>
      </w:r>
      <w:r>
        <w:rPr>
          <w:color w:val="3A3A3A"/>
          <w:spacing w:val="-18"/>
          <w:w w:val="105"/>
        </w:rPr>
        <w:t xml:space="preserve"> </w:t>
      </w:r>
      <w:r>
        <w:rPr>
          <w:color w:val="494949"/>
          <w:w w:val="105"/>
        </w:rPr>
        <w:t>the</w:t>
      </w:r>
      <w:r>
        <w:rPr>
          <w:color w:val="494949"/>
          <w:spacing w:val="9"/>
          <w:w w:val="105"/>
        </w:rPr>
        <w:t xml:space="preserve"> </w:t>
      </w:r>
      <w:r>
        <w:rPr>
          <w:color w:val="3A3A3A"/>
          <w:w w:val="105"/>
        </w:rPr>
        <w:t>responsib</w:t>
      </w:r>
      <w:r>
        <w:rPr>
          <w:color w:val="3A3A3A"/>
          <w:spacing w:val="3"/>
          <w:w w:val="105"/>
        </w:rPr>
        <w:t>l</w:t>
      </w:r>
      <w:r>
        <w:rPr>
          <w:color w:val="3A3A3A"/>
          <w:w w:val="105"/>
        </w:rPr>
        <w:t>e</w:t>
      </w:r>
      <w:r>
        <w:rPr>
          <w:color w:val="3A3A3A"/>
          <w:spacing w:val="-3"/>
          <w:w w:val="105"/>
        </w:rPr>
        <w:t xml:space="preserve"> </w:t>
      </w:r>
      <w:r>
        <w:rPr>
          <w:color w:val="3A3A3A"/>
          <w:w w:val="105"/>
        </w:rPr>
        <w:t>author</w:t>
      </w:r>
      <w:r>
        <w:rPr>
          <w:color w:val="3A3A3A"/>
          <w:spacing w:val="-5"/>
          <w:w w:val="105"/>
        </w:rPr>
        <w:t>i</w:t>
      </w:r>
      <w:r>
        <w:rPr>
          <w:color w:val="3A3A3A"/>
          <w:w w:val="105"/>
        </w:rPr>
        <w:t>ty</w:t>
      </w:r>
      <w:r>
        <w:rPr>
          <w:color w:val="3A3A3A"/>
          <w:spacing w:val="7"/>
          <w:w w:val="105"/>
        </w:rPr>
        <w:t xml:space="preserve"> </w:t>
      </w:r>
      <w:r>
        <w:rPr>
          <w:color w:val="3A3A3A"/>
          <w:w w:val="105"/>
        </w:rPr>
        <w:t>may</w:t>
      </w:r>
      <w:r>
        <w:rPr>
          <w:color w:val="3A3A3A"/>
          <w:spacing w:val="-4"/>
          <w:w w:val="105"/>
        </w:rPr>
        <w:t xml:space="preserve"> </w:t>
      </w:r>
      <w:r>
        <w:rPr>
          <w:color w:val="3A3A3A"/>
          <w:w w:val="105"/>
        </w:rPr>
        <w:t>d</w:t>
      </w:r>
      <w:r>
        <w:rPr>
          <w:color w:val="3A3A3A"/>
          <w:spacing w:val="-6"/>
          <w:w w:val="105"/>
        </w:rPr>
        <w:t>i</w:t>
      </w:r>
      <w:r>
        <w:rPr>
          <w:color w:val="3A3A3A"/>
          <w:w w:val="105"/>
        </w:rPr>
        <w:t>rect</w:t>
      </w:r>
      <w:r>
        <w:rPr>
          <w:color w:val="3A3A3A"/>
          <w:spacing w:val="2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3"/>
          <w:w w:val="105"/>
        </w:rPr>
        <w:t xml:space="preserve"> </w:t>
      </w:r>
      <w:r>
        <w:rPr>
          <w:color w:val="3A3A3A"/>
          <w:w w:val="105"/>
        </w:rPr>
        <w:t>operator</w:t>
      </w:r>
      <w:r>
        <w:rPr>
          <w:color w:val="3A3A3A"/>
          <w:spacing w:val="5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-5"/>
          <w:w w:val="105"/>
        </w:rPr>
        <w:t xml:space="preserve"> </w:t>
      </w:r>
      <w:r>
        <w:rPr>
          <w:color w:val="494949"/>
          <w:w w:val="105"/>
        </w:rPr>
        <w:t>conduct</w:t>
      </w:r>
      <w:r>
        <w:rPr>
          <w:color w:val="494949"/>
          <w:spacing w:val="7"/>
          <w:w w:val="105"/>
        </w:rPr>
        <w:t xml:space="preserve"> </w:t>
      </w:r>
      <w:r>
        <w:rPr>
          <w:color w:val="3A3A3A"/>
          <w:w w:val="105"/>
        </w:rPr>
        <w:t>further</w:t>
      </w:r>
      <w:r>
        <w:rPr>
          <w:color w:val="3A3A3A"/>
          <w:spacing w:val="18"/>
          <w:w w:val="105"/>
        </w:rPr>
        <w:t xml:space="preserve"> </w:t>
      </w:r>
      <w:r>
        <w:rPr>
          <w:color w:val="3A3A3A"/>
          <w:w w:val="105"/>
        </w:rPr>
        <w:t>invest</w:t>
      </w:r>
      <w:r>
        <w:rPr>
          <w:color w:val="3A3A3A"/>
          <w:spacing w:val="-14"/>
          <w:w w:val="105"/>
        </w:rPr>
        <w:t>i</w:t>
      </w:r>
      <w:r>
        <w:rPr>
          <w:color w:val="3A3A3A"/>
          <w:w w:val="105"/>
        </w:rPr>
        <w:t>gation</w:t>
      </w:r>
      <w:r>
        <w:rPr>
          <w:color w:val="3A3A3A"/>
          <w:w w:val="104"/>
        </w:rPr>
        <w:t xml:space="preserve"> </w:t>
      </w:r>
      <w:r>
        <w:rPr>
          <w:color w:val="3A3A3A"/>
          <w:w w:val="105"/>
        </w:rPr>
        <w:t>of</w:t>
      </w:r>
      <w:r>
        <w:rPr>
          <w:color w:val="3A3A3A"/>
          <w:spacing w:val="-26"/>
          <w:w w:val="105"/>
        </w:rPr>
        <w:t xml:space="preserve"> </w:t>
      </w:r>
      <w:r>
        <w:rPr>
          <w:color w:val="3A3A3A"/>
          <w:spacing w:val="-21"/>
          <w:w w:val="105"/>
        </w:rPr>
        <w:t>i</w:t>
      </w:r>
      <w:r>
        <w:rPr>
          <w:color w:val="3A3A3A"/>
          <w:w w:val="105"/>
        </w:rPr>
        <w:t>mpacts</w:t>
      </w:r>
      <w:r>
        <w:rPr>
          <w:color w:val="3A3A3A"/>
          <w:spacing w:val="-29"/>
          <w:w w:val="105"/>
        </w:rPr>
        <w:t xml:space="preserve"> </w:t>
      </w:r>
      <w:r>
        <w:rPr>
          <w:color w:val="494949"/>
          <w:w w:val="105"/>
        </w:rPr>
        <w:t>on</w:t>
      </w:r>
      <w:r>
        <w:rPr>
          <w:color w:val="494949"/>
          <w:spacing w:val="-25"/>
          <w:w w:val="105"/>
        </w:rPr>
        <w:t xml:space="preserve"> </w:t>
      </w:r>
      <w:r>
        <w:rPr>
          <w:color w:val="3A3A3A"/>
          <w:w w:val="105"/>
        </w:rPr>
        <w:t>listed</w:t>
      </w:r>
      <w:r>
        <w:rPr>
          <w:color w:val="3A3A3A"/>
          <w:spacing w:val="-26"/>
          <w:w w:val="105"/>
        </w:rPr>
        <w:t xml:space="preserve"> </w:t>
      </w:r>
      <w:r>
        <w:rPr>
          <w:color w:val="494949"/>
          <w:w w:val="105"/>
        </w:rPr>
        <w:t>species.</w:t>
      </w:r>
      <w:r>
        <w:rPr>
          <w:color w:val="494949"/>
          <w:spacing w:val="-26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22"/>
          <w:w w:val="105"/>
        </w:rPr>
        <w:t xml:space="preserve"> </w:t>
      </w:r>
      <w:r>
        <w:rPr>
          <w:color w:val="3A3A3A"/>
          <w:w w:val="105"/>
        </w:rPr>
        <w:t>further</w:t>
      </w:r>
      <w:r>
        <w:rPr>
          <w:color w:val="3A3A3A"/>
          <w:spacing w:val="-10"/>
          <w:w w:val="105"/>
        </w:rPr>
        <w:t xml:space="preserve"> </w:t>
      </w:r>
      <w:r>
        <w:rPr>
          <w:color w:val="3A3A3A"/>
          <w:w w:val="105"/>
        </w:rPr>
        <w:t>invest</w:t>
      </w:r>
      <w:r>
        <w:rPr>
          <w:color w:val="3A3A3A"/>
          <w:spacing w:val="-14"/>
          <w:w w:val="105"/>
        </w:rPr>
        <w:t>i</w:t>
      </w:r>
      <w:r>
        <w:rPr>
          <w:color w:val="3A3A3A"/>
          <w:w w:val="105"/>
        </w:rPr>
        <w:t>gation</w:t>
      </w:r>
      <w:r>
        <w:rPr>
          <w:color w:val="3A3A3A"/>
          <w:spacing w:val="-26"/>
          <w:w w:val="105"/>
        </w:rPr>
        <w:t xml:space="preserve"> </w:t>
      </w:r>
      <w:r>
        <w:rPr>
          <w:color w:val="3A3A3A"/>
          <w:w w:val="105"/>
        </w:rPr>
        <w:t>must</w:t>
      </w:r>
      <w:r>
        <w:rPr>
          <w:color w:val="3A3A3A"/>
          <w:spacing w:val="-22"/>
          <w:w w:val="105"/>
        </w:rPr>
        <w:t xml:space="preserve"> </w:t>
      </w:r>
      <w:r>
        <w:rPr>
          <w:color w:val="3A3A3A"/>
          <w:w w:val="105"/>
        </w:rPr>
        <w:t>be</w:t>
      </w:r>
      <w:r>
        <w:rPr>
          <w:color w:val="3A3A3A"/>
          <w:spacing w:val="-30"/>
          <w:w w:val="105"/>
        </w:rPr>
        <w:t xml:space="preserve"> </w:t>
      </w:r>
      <w:r>
        <w:rPr>
          <w:color w:val="3A3A3A"/>
          <w:w w:val="105"/>
        </w:rPr>
        <w:t>undertaken</w:t>
      </w:r>
      <w:r>
        <w:rPr>
          <w:color w:val="3A3A3A"/>
          <w:spacing w:val="-21"/>
          <w:w w:val="105"/>
        </w:rPr>
        <w:t xml:space="preserve"> </w:t>
      </w:r>
      <w:r>
        <w:rPr>
          <w:color w:val="3A3A3A"/>
          <w:w w:val="105"/>
        </w:rPr>
        <w:t>by</w:t>
      </w:r>
      <w:r>
        <w:rPr>
          <w:color w:val="3A3A3A"/>
          <w:spacing w:val="-31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28"/>
          <w:w w:val="105"/>
        </w:rPr>
        <w:t xml:space="preserve"> </w:t>
      </w:r>
      <w:r>
        <w:rPr>
          <w:color w:val="3A3A3A"/>
          <w:w w:val="105"/>
        </w:rPr>
        <w:t>wind</w:t>
      </w:r>
      <w:r>
        <w:rPr>
          <w:color w:val="3A3A3A"/>
          <w:spacing w:val="-18"/>
          <w:w w:val="105"/>
        </w:rPr>
        <w:t xml:space="preserve"> </w:t>
      </w:r>
      <w:r>
        <w:rPr>
          <w:color w:val="494949"/>
          <w:w w:val="105"/>
        </w:rPr>
        <w:t>energy</w:t>
      </w:r>
      <w:r>
        <w:rPr>
          <w:color w:val="494949"/>
          <w:w w:val="98"/>
        </w:rPr>
        <w:t xml:space="preserve"> </w:t>
      </w:r>
      <w:r>
        <w:rPr>
          <w:color w:val="3A3A3A"/>
          <w:spacing w:val="-1"/>
          <w:w w:val="105"/>
        </w:rPr>
        <w:t>facility</w:t>
      </w:r>
      <w:r>
        <w:rPr>
          <w:color w:val="3A3A3A"/>
          <w:spacing w:val="17"/>
          <w:w w:val="105"/>
        </w:rPr>
        <w:t xml:space="preserve"> </w:t>
      </w:r>
      <w:r>
        <w:rPr>
          <w:color w:val="3A3A3A"/>
          <w:w w:val="105"/>
        </w:rPr>
        <w:t>operator</w:t>
      </w:r>
      <w:r>
        <w:rPr>
          <w:color w:val="3A3A3A"/>
          <w:spacing w:val="17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12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15"/>
          <w:w w:val="105"/>
        </w:rPr>
        <w:t xml:space="preserve"> </w:t>
      </w:r>
      <w:r>
        <w:rPr>
          <w:color w:val="494949"/>
          <w:w w:val="105"/>
        </w:rPr>
        <w:t>satisfaction</w:t>
      </w:r>
      <w:r>
        <w:rPr>
          <w:color w:val="494949"/>
          <w:spacing w:val="22"/>
          <w:w w:val="105"/>
        </w:rPr>
        <w:t xml:space="preserve"> </w:t>
      </w:r>
      <w:r>
        <w:rPr>
          <w:color w:val="494949"/>
          <w:w w:val="105"/>
        </w:rPr>
        <w:t>of</w:t>
      </w:r>
      <w:r>
        <w:rPr>
          <w:color w:val="494949"/>
          <w:spacing w:val="6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18"/>
          <w:w w:val="105"/>
        </w:rPr>
        <w:t xml:space="preserve"> </w:t>
      </w:r>
      <w:r>
        <w:rPr>
          <w:color w:val="3A3A3A"/>
          <w:spacing w:val="-3"/>
          <w:w w:val="105"/>
        </w:rPr>
        <w:t>responsi</w:t>
      </w:r>
      <w:r>
        <w:rPr>
          <w:color w:val="3A3A3A"/>
          <w:spacing w:val="-2"/>
          <w:w w:val="105"/>
        </w:rPr>
        <w:t>bl</w:t>
      </w:r>
      <w:r>
        <w:rPr>
          <w:color w:val="3A3A3A"/>
          <w:spacing w:val="-3"/>
          <w:w w:val="105"/>
        </w:rPr>
        <w:t>e</w:t>
      </w:r>
      <w:r>
        <w:rPr>
          <w:color w:val="3A3A3A"/>
          <w:spacing w:val="9"/>
          <w:w w:val="105"/>
        </w:rPr>
        <w:t xml:space="preserve"> </w:t>
      </w:r>
      <w:r>
        <w:rPr>
          <w:color w:val="3A3A3A"/>
          <w:w w:val="105"/>
        </w:rPr>
        <w:t>authority</w:t>
      </w:r>
      <w:r>
        <w:rPr>
          <w:color w:val="3A3A3A"/>
          <w:spacing w:val="15"/>
          <w:w w:val="105"/>
        </w:rPr>
        <w:t xml:space="preserve"> </w:t>
      </w:r>
      <w:r>
        <w:rPr>
          <w:color w:val="3A3A3A"/>
          <w:w w:val="105"/>
        </w:rPr>
        <w:t>and</w:t>
      </w:r>
      <w:r>
        <w:rPr>
          <w:color w:val="3A3A3A"/>
          <w:spacing w:val="13"/>
          <w:w w:val="105"/>
        </w:rPr>
        <w:t xml:space="preserve"> </w:t>
      </w:r>
      <w:r>
        <w:rPr>
          <w:color w:val="3A3A3A"/>
          <w:w w:val="105"/>
        </w:rPr>
        <w:t>DELWP</w:t>
      </w:r>
      <w:r>
        <w:rPr>
          <w:color w:val="3A3A3A"/>
          <w:spacing w:val="26"/>
          <w:w w:val="105"/>
        </w:rPr>
        <w:t xml:space="preserve"> </w:t>
      </w:r>
      <w:r>
        <w:rPr>
          <w:color w:val="3A3A3A"/>
          <w:w w:val="105"/>
        </w:rPr>
        <w:t>Environment</w:t>
      </w:r>
      <w:r>
        <w:rPr>
          <w:color w:val="3A3A3A"/>
          <w:spacing w:val="33"/>
          <w:w w:val="99"/>
        </w:rPr>
        <w:t xml:space="preserve"> </w:t>
      </w:r>
      <w:r>
        <w:rPr>
          <w:color w:val="3A3A3A"/>
          <w:spacing w:val="-1"/>
          <w:w w:val="105"/>
        </w:rPr>
        <w:t>Portfolio.</w:t>
      </w:r>
    </w:p>
    <w:p w14:paraId="13EDDD30" w14:textId="77777777" w:rsidR="00A5052B" w:rsidRDefault="00A5052B">
      <w:pPr>
        <w:spacing w:before="9"/>
        <w:rPr>
          <w:rFonts w:ascii="Arial" w:eastAsia="Arial" w:hAnsi="Arial" w:cs="Arial"/>
        </w:rPr>
      </w:pPr>
    </w:p>
    <w:p w14:paraId="13EDDD31" w14:textId="77777777" w:rsidR="00A5052B" w:rsidRDefault="00A72E41">
      <w:pPr>
        <w:ind w:left="20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i/>
          <w:color w:val="262626"/>
          <w:w w:val="105"/>
          <w:sz w:val="18"/>
        </w:rPr>
        <w:t>Bro/go</w:t>
      </w:r>
      <w:r>
        <w:rPr>
          <w:rFonts w:ascii="Arial"/>
          <w:b/>
          <w:i/>
          <w:color w:val="262626"/>
          <w:spacing w:val="-8"/>
          <w:w w:val="105"/>
          <w:sz w:val="18"/>
        </w:rPr>
        <w:t xml:space="preserve"> </w:t>
      </w:r>
      <w:r>
        <w:rPr>
          <w:rFonts w:ascii="Arial"/>
          <w:b/>
          <w:i/>
          <w:color w:val="3A3A3A"/>
          <w:w w:val="105"/>
          <w:sz w:val="18"/>
        </w:rPr>
        <w:t>Monitoring</w:t>
      </w:r>
      <w:r>
        <w:rPr>
          <w:rFonts w:ascii="Arial"/>
          <w:b/>
          <w:i/>
          <w:color w:val="3A3A3A"/>
          <w:spacing w:val="-5"/>
          <w:w w:val="105"/>
          <w:sz w:val="18"/>
        </w:rPr>
        <w:t xml:space="preserve"> </w:t>
      </w:r>
      <w:r>
        <w:rPr>
          <w:rFonts w:ascii="Arial"/>
          <w:b/>
          <w:i/>
          <w:color w:val="3A3A3A"/>
          <w:w w:val="105"/>
          <w:sz w:val="18"/>
        </w:rPr>
        <w:t>and</w:t>
      </w:r>
      <w:r>
        <w:rPr>
          <w:rFonts w:ascii="Arial"/>
          <w:b/>
          <w:i/>
          <w:color w:val="3A3A3A"/>
          <w:spacing w:val="-10"/>
          <w:w w:val="105"/>
          <w:sz w:val="18"/>
        </w:rPr>
        <w:t xml:space="preserve"> </w:t>
      </w:r>
      <w:r>
        <w:rPr>
          <w:rFonts w:ascii="Arial"/>
          <w:b/>
          <w:i/>
          <w:color w:val="3A3A3A"/>
          <w:w w:val="105"/>
          <w:sz w:val="18"/>
        </w:rPr>
        <w:t>Compensation</w:t>
      </w:r>
      <w:r>
        <w:rPr>
          <w:rFonts w:ascii="Arial"/>
          <w:b/>
          <w:i/>
          <w:color w:val="3A3A3A"/>
          <w:spacing w:val="-2"/>
          <w:w w:val="105"/>
          <w:sz w:val="18"/>
        </w:rPr>
        <w:t xml:space="preserve"> </w:t>
      </w:r>
      <w:r>
        <w:rPr>
          <w:rFonts w:ascii="Arial"/>
          <w:b/>
          <w:i/>
          <w:color w:val="3A3A3A"/>
          <w:w w:val="105"/>
          <w:sz w:val="18"/>
        </w:rPr>
        <w:t>Plan</w:t>
      </w:r>
    </w:p>
    <w:p w14:paraId="13EDDD32" w14:textId="77777777" w:rsidR="00A5052B" w:rsidRDefault="00A5052B">
      <w:pPr>
        <w:rPr>
          <w:rFonts w:ascii="Arial" w:eastAsia="Arial" w:hAnsi="Arial" w:cs="Arial"/>
          <w:b/>
          <w:bCs/>
          <w:i/>
          <w:sz w:val="18"/>
          <w:szCs w:val="18"/>
        </w:rPr>
      </w:pPr>
    </w:p>
    <w:p w14:paraId="13EDDD33" w14:textId="77777777" w:rsidR="00A5052B" w:rsidRDefault="00A72E41">
      <w:pPr>
        <w:pStyle w:val="BodyText"/>
        <w:numPr>
          <w:ilvl w:val="0"/>
          <w:numId w:val="13"/>
        </w:numPr>
        <w:tabs>
          <w:tab w:val="left" w:pos="544"/>
        </w:tabs>
        <w:spacing w:before="112" w:line="316" w:lineRule="auto"/>
        <w:ind w:left="557" w:right="382" w:hanging="357"/>
        <w:jc w:val="both"/>
      </w:pPr>
      <w:r>
        <w:rPr>
          <w:color w:val="3A3A3A"/>
        </w:rPr>
        <w:t>The</w:t>
      </w:r>
      <w:r>
        <w:rPr>
          <w:color w:val="3A3A3A"/>
          <w:spacing w:val="33"/>
        </w:rPr>
        <w:t xml:space="preserve"> </w:t>
      </w:r>
      <w:r>
        <w:rPr>
          <w:color w:val="494949"/>
        </w:rPr>
        <w:t>Environmental</w:t>
      </w:r>
      <w:r>
        <w:rPr>
          <w:color w:val="494949"/>
          <w:spacing w:val="32"/>
        </w:rPr>
        <w:t xml:space="preserve"> </w:t>
      </w:r>
      <w:r>
        <w:rPr>
          <w:color w:val="3A3A3A"/>
        </w:rPr>
        <w:t>Management</w:t>
      </w:r>
      <w:r>
        <w:rPr>
          <w:color w:val="3A3A3A"/>
          <w:spacing w:val="43"/>
        </w:rPr>
        <w:t xml:space="preserve"> </w:t>
      </w:r>
      <w:r>
        <w:rPr>
          <w:color w:val="494949"/>
        </w:rPr>
        <w:t>P</w:t>
      </w:r>
      <w:r>
        <w:rPr>
          <w:color w:val="494949"/>
          <w:spacing w:val="-11"/>
        </w:rPr>
        <w:t>l</w:t>
      </w:r>
      <w:r>
        <w:rPr>
          <w:color w:val="494949"/>
        </w:rPr>
        <w:t>an</w:t>
      </w:r>
      <w:r>
        <w:rPr>
          <w:color w:val="494949"/>
          <w:spacing w:val="21"/>
        </w:rPr>
        <w:t xml:space="preserve"> </w:t>
      </w:r>
      <w:r>
        <w:rPr>
          <w:color w:val="3A3A3A"/>
        </w:rPr>
        <w:t>must</w:t>
      </w:r>
      <w:r>
        <w:rPr>
          <w:color w:val="3A3A3A"/>
          <w:spacing w:val="19"/>
        </w:rPr>
        <w:t xml:space="preserve"> </w:t>
      </w:r>
      <w:r>
        <w:rPr>
          <w:color w:val="3A3A3A"/>
          <w:spacing w:val="-17"/>
        </w:rPr>
        <w:t>i</w:t>
      </w:r>
      <w:r>
        <w:rPr>
          <w:color w:val="3A3A3A"/>
        </w:rPr>
        <w:t>nclude</w:t>
      </w:r>
      <w:r>
        <w:rPr>
          <w:color w:val="3A3A3A"/>
          <w:spacing w:val="21"/>
        </w:rPr>
        <w:t xml:space="preserve"> </w:t>
      </w:r>
      <w:r>
        <w:rPr>
          <w:color w:val="494949"/>
        </w:rPr>
        <w:t>a</w:t>
      </w:r>
      <w:r>
        <w:rPr>
          <w:color w:val="494949"/>
          <w:spacing w:val="33"/>
        </w:rPr>
        <w:t xml:space="preserve"> </w:t>
      </w:r>
      <w:r>
        <w:rPr>
          <w:color w:val="3A3A3A"/>
        </w:rPr>
        <w:t>Bro</w:t>
      </w:r>
      <w:r>
        <w:rPr>
          <w:color w:val="3A3A3A"/>
          <w:spacing w:val="-10"/>
        </w:rPr>
        <w:t>l</w:t>
      </w:r>
      <w:r>
        <w:rPr>
          <w:color w:val="3A3A3A"/>
        </w:rPr>
        <w:t>ga</w:t>
      </w:r>
      <w:r>
        <w:rPr>
          <w:color w:val="3A3A3A"/>
          <w:spacing w:val="22"/>
        </w:rPr>
        <w:t xml:space="preserve"> </w:t>
      </w:r>
      <w:r>
        <w:rPr>
          <w:color w:val="3A3A3A"/>
        </w:rPr>
        <w:t>Monitoring</w:t>
      </w:r>
      <w:r>
        <w:rPr>
          <w:color w:val="3A3A3A"/>
          <w:spacing w:val="17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17"/>
        </w:rPr>
        <w:t xml:space="preserve"> </w:t>
      </w:r>
      <w:r>
        <w:rPr>
          <w:color w:val="3A3A3A"/>
        </w:rPr>
        <w:t>Compensat</w:t>
      </w:r>
      <w:r>
        <w:rPr>
          <w:color w:val="3A3A3A"/>
          <w:spacing w:val="15"/>
        </w:rPr>
        <w:t>i</w:t>
      </w:r>
      <w:r>
        <w:rPr>
          <w:color w:val="3A3A3A"/>
        </w:rPr>
        <w:t>on</w:t>
      </w:r>
      <w:r>
        <w:rPr>
          <w:color w:val="3A3A3A"/>
          <w:w w:val="101"/>
        </w:rPr>
        <w:t xml:space="preserve"> </w:t>
      </w:r>
      <w:r>
        <w:rPr>
          <w:color w:val="3A3A3A"/>
          <w:spacing w:val="-3"/>
        </w:rPr>
        <w:t>Plan.</w:t>
      </w:r>
      <w:r>
        <w:rPr>
          <w:color w:val="3A3A3A"/>
          <w:spacing w:val="13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40"/>
        </w:rPr>
        <w:t xml:space="preserve"> </w:t>
      </w:r>
      <w:r>
        <w:rPr>
          <w:color w:val="3A3A3A"/>
        </w:rPr>
        <w:t>plan</w:t>
      </w:r>
      <w:r>
        <w:rPr>
          <w:color w:val="3A3A3A"/>
          <w:spacing w:val="24"/>
        </w:rPr>
        <w:t xml:space="preserve"> </w:t>
      </w:r>
      <w:r>
        <w:rPr>
          <w:color w:val="3A3A3A"/>
        </w:rPr>
        <w:t>must</w:t>
      </w:r>
      <w:r>
        <w:rPr>
          <w:color w:val="3A3A3A"/>
          <w:spacing w:val="35"/>
        </w:rPr>
        <w:t xml:space="preserve"> </w:t>
      </w:r>
      <w:r>
        <w:rPr>
          <w:color w:val="3A3A3A"/>
        </w:rPr>
        <w:t>be</w:t>
      </w:r>
      <w:r>
        <w:rPr>
          <w:color w:val="3A3A3A"/>
          <w:spacing w:val="20"/>
        </w:rPr>
        <w:t xml:space="preserve"> </w:t>
      </w:r>
      <w:r>
        <w:rPr>
          <w:color w:val="3A3A3A"/>
        </w:rPr>
        <w:t>prepared</w:t>
      </w:r>
      <w:r>
        <w:rPr>
          <w:color w:val="3A3A3A"/>
          <w:spacing w:val="30"/>
        </w:rPr>
        <w:t xml:space="preserve"> </w:t>
      </w:r>
      <w:r>
        <w:rPr>
          <w:color w:val="3A3A3A"/>
        </w:rPr>
        <w:t>in</w:t>
      </w:r>
      <w:r>
        <w:rPr>
          <w:color w:val="3A3A3A"/>
          <w:spacing w:val="4"/>
        </w:rPr>
        <w:t xml:space="preserve"> </w:t>
      </w:r>
      <w:r>
        <w:rPr>
          <w:color w:val="494949"/>
        </w:rPr>
        <w:t>consultation</w:t>
      </w:r>
      <w:r>
        <w:rPr>
          <w:color w:val="494949"/>
          <w:spacing w:val="14"/>
        </w:rPr>
        <w:t xml:space="preserve"> </w:t>
      </w:r>
      <w:r>
        <w:rPr>
          <w:color w:val="3A3A3A"/>
        </w:rPr>
        <w:t>with</w:t>
      </w:r>
      <w:r>
        <w:rPr>
          <w:color w:val="3A3A3A"/>
          <w:spacing w:val="37"/>
        </w:rPr>
        <w:t xml:space="preserve"> </w:t>
      </w:r>
      <w:r>
        <w:rPr>
          <w:color w:val="3A3A3A"/>
        </w:rPr>
        <w:t>DELWP</w:t>
      </w:r>
      <w:r>
        <w:rPr>
          <w:color w:val="3A3A3A"/>
          <w:spacing w:val="42"/>
        </w:rPr>
        <w:t xml:space="preserve"> </w:t>
      </w:r>
      <w:r>
        <w:rPr>
          <w:color w:val="3A3A3A"/>
          <w:spacing w:val="-2"/>
        </w:rPr>
        <w:t>Envi</w:t>
      </w:r>
      <w:r>
        <w:rPr>
          <w:color w:val="3A3A3A"/>
          <w:spacing w:val="-1"/>
        </w:rPr>
        <w:t>ronment</w:t>
      </w:r>
      <w:r>
        <w:rPr>
          <w:color w:val="3A3A3A"/>
          <w:spacing w:val="40"/>
        </w:rPr>
        <w:t xml:space="preserve"> </w:t>
      </w:r>
      <w:r>
        <w:rPr>
          <w:color w:val="3A3A3A"/>
        </w:rPr>
        <w:t>Portfolio</w:t>
      </w:r>
      <w:r>
        <w:rPr>
          <w:color w:val="3A3A3A"/>
          <w:spacing w:val="18"/>
        </w:rPr>
        <w:t xml:space="preserve"> </w:t>
      </w:r>
      <w:r>
        <w:rPr>
          <w:color w:val="3A3A3A"/>
        </w:rPr>
        <w:t>to</w:t>
      </w:r>
      <w:r>
        <w:rPr>
          <w:color w:val="3A3A3A"/>
          <w:spacing w:val="21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26"/>
          <w:w w:val="102"/>
        </w:rPr>
        <w:t xml:space="preserve"> </w:t>
      </w:r>
      <w:r>
        <w:rPr>
          <w:color w:val="494949"/>
        </w:rPr>
        <w:t>satisfaction</w:t>
      </w:r>
      <w:r>
        <w:rPr>
          <w:color w:val="494949"/>
          <w:spacing w:val="30"/>
        </w:rPr>
        <w:t xml:space="preserve"> </w:t>
      </w:r>
      <w:r>
        <w:rPr>
          <w:color w:val="494949"/>
        </w:rPr>
        <w:t>of</w:t>
      </w:r>
      <w:r>
        <w:rPr>
          <w:color w:val="494949"/>
          <w:spacing w:val="31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50"/>
        </w:rPr>
        <w:t xml:space="preserve"> </w:t>
      </w:r>
      <w:r>
        <w:rPr>
          <w:color w:val="3A3A3A"/>
        </w:rPr>
        <w:t>responsible</w:t>
      </w:r>
      <w:r>
        <w:rPr>
          <w:color w:val="3A3A3A"/>
          <w:spacing w:val="35"/>
        </w:rPr>
        <w:t xml:space="preserve"> </w:t>
      </w:r>
      <w:r>
        <w:rPr>
          <w:color w:val="494949"/>
        </w:rPr>
        <w:t>authority.</w:t>
      </w:r>
      <w:r>
        <w:rPr>
          <w:color w:val="494949"/>
          <w:spacing w:val="49"/>
        </w:rPr>
        <w:t xml:space="preserve"> </w:t>
      </w:r>
      <w:r>
        <w:rPr>
          <w:color w:val="3A3A3A"/>
        </w:rPr>
        <w:t>Once</w:t>
      </w:r>
      <w:r>
        <w:rPr>
          <w:color w:val="3A3A3A"/>
          <w:spacing w:val="42"/>
        </w:rPr>
        <w:t xml:space="preserve"> </w:t>
      </w:r>
      <w:r>
        <w:rPr>
          <w:color w:val="494949"/>
        </w:rPr>
        <w:t>endorsed,</w:t>
      </w:r>
      <w:r>
        <w:rPr>
          <w:color w:val="494949"/>
          <w:spacing w:val="37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50"/>
        </w:rPr>
        <w:t xml:space="preserve"> </w:t>
      </w:r>
      <w:r>
        <w:rPr>
          <w:color w:val="3A3A3A"/>
          <w:spacing w:val="-3"/>
        </w:rPr>
        <w:t>plan</w:t>
      </w:r>
      <w:r>
        <w:rPr>
          <w:color w:val="3A3A3A"/>
          <w:spacing w:val="30"/>
        </w:rPr>
        <w:t xml:space="preserve"> </w:t>
      </w:r>
      <w:r>
        <w:rPr>
          <w:color w:val="3A3A3A"/>
        </w:rPr>
        <w:t>must</w:t>
      </w:r>
      <w:r>
        <w:rPr>
          <w:color w:val="3A3A3A"/>
          <w:spacing w:val="2"/>
        </w:rPr>
        <w:t xml:space="preserve"> </w:t>
      </w:r>
      <w:r>
        <w:rPr>
          <w:color w:val="3A3A3A"/>
        </w:rPr>
        <w:t>be</w:t>
      </w:r>
      <w:r>
        <w:rPr>
          <w:color w:val="3A3A3A"/>
          <w:spacing w:val="38"/>
        </w:rPr>
        <w:t xml:space="preserve"> </w:t>
      </w:r>
      <w:r>
        <w:rPr>
          <w:color w:val="3A3A3A"/>
          <w:spacing w:val="-3"/>
        </w:rPr>
        <w:t>pl</w:t>
      </w:r>
      <w:r>
        <w:rPr>
          <w:color w:val="3A3A3A"/>
          <w:spacing w:val="-4"/>
        </w:rPr>
        <w:t>aced</w:t>
      </w:r>
      <w:r>
        <w:rPr>
          <w:color w:val="3A3A3A"/>
          <w:spacing w:val="42"/>
        </w:rPr>
        <w:t xml:space="preserve"> </w:t>
      </w:r>
      <w:r>
        <w:rPr>
          <w:color w:val="3A3A3A"/>
        </w:rPr>
        <w:t>on</w:t>
      </w:r>
      <w:r>
        <w:rPr>
          <w:color w:val="3A3A3A"/>
          <w:spacing w:val="30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30"/>
          <w:w w:val="104"/>
        </w:rPr>
        <w:t xml:space="preserve"> </w:t>
      </w:r>
      <w:r>
        <w:rPr>
          <w:color w:val="3A3A3A"/>
        </w:rPr>
        <w:t>project</w:t>
      </w:r>
      <w:r>
        <w:rPr>
          <w:color w:val="3A3A3A"/>
          <w:spacing w:val="11"/>
        </w:rPr>
        <w:t xml:space="preserve"> </w:t>
      </w:r>
      <w:r>
        <w:rPr>
          <w:color w:val="3A3A3A"/>
        </w:rPr>
        <w:t>website</w:t>
      </w:r>
      <w:r>
        <w:rPr>
          <w:color w:val="3A3A3A"/>
          <w:spacing w:val="31"/>
        </w:rPr>
        <w:t xml:space="preserve"> </w:t>
      </w:r>
      <w:r>
        <w:rPr>
          <w:color w:val="3A3A3A"/>
        </w:rPr>
        <w:t>for</w:t>
      </w:r>
      <w:r>
        <w:rPr>
          <w:color w:val="3A3A3A"/>
          <w:spacing w:val="12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23"/>
        </w:rPr>
        <w:t xml:space="preserve"> </w:t>
      </w:r>
      <w:r>
        <w:rPr>
          <w:color w:val="3A3A3A"/>
        </w:rPr>
        <w:t>life</w:t>
      </w:r>
      <w:r>
        <w:rPr>
          <w:color w:val="3A3A3A"/>
          <w:spacing w:val="-10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2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23"/>
        </w:rPr>
        <w:t xml:space="preserve"> </w:t>
      </w:r>
      <w:r>
        <w:rPr>
          <w:color w:val="3A3A3A"/>
        </w:rPr>
        <w:t>project.</w:t>
      </w:r>
    </w:p>
    <w:p w14:paraId="13EDDD34" w14:textId="77777777" w:rsidR="00A5052B" w:rsidRDefault="00A5052B">
      <w:pPr>
        <w:spacing w:before="2"/>
        <w:rPr>
          <w:rFonts w:ascii="Arial" w:eastAsia="Arial" w:hAnsi="Arial" w:cs="Arial"/>
          <w:sz w:val="21"/>
          <w:szCs w:val="21"/>
        </w:rPr>
      </w:pPr>
    </w:p>
    <w:p w14:paraId="13EDDD35" w14:textId="77777777" w:rsidR="00A5052B" w:rsidRDefault="00A72E41">
      <w:pPr>
        <w:pStyle w:val="BodyText"/>
        <w:ind w:left="543" w:firstLine="0"/>
      </w:pPr>
      <w:r>
        <w:rPr>
          <w:color w:val="3A3A3A"/>
        </w:rPr>
        <w:t>The</w:t>
      </w:r>
      <w:r>
        <w:rPr>
          <w:color w:val="3A3A3A"/>
          <w:spacing w:val="15"/>
        </w:rPr>
        <w:t xml:space="preserve"> </w:t>
      </w:r>
      <w:r>
        <w:rPr>
          <w:color w:val="3A3A3A"/>
          <w:spacing w:val="-4"/>
        </w:rPr>
        <w:t>pl</w:t>
      </w:r>
      <w:r>
        <w:rPr>
          <w:color w:val="3A3A3A"/>
          <w:spacing w:val="-5"/>
        </w:rPr>
        <w:t>an</w:t>
      </w:r>
      <w:r>
        <w:rPr>
          <w:color w:val="3A3A3A"/>
          <w:spacing w:val="5"/>
        </w:rPr>
        <w:t xml:space="preserve"> </w:t>
      </w:r>
      <w:r>
        <w:rPr>
          <w:color w:val="3A3A3A"/>
        </w:rPr>
        <w:t>must:</w:t>
      </w:r>
    </w:p>
    <w:p w14:paraId="13EDDD36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D37" w14:textId="77777777" w:rsidR="00A5052B" w:rsidRDefault="00A72E41">
      <w:pPr>
        <w:pStyle w:val="BodyText"/>
        <w:numPr>
          <w:ilvl w:val="1"/>
          <w:numId w:val="13"/>
        </w:numPr>
        <w:tabs>
          <w:tab w:val="left" w:pos="915"/>
        </w:tabs>
        <w:ind w:left="914" w:hanging="364"/>
        <w:jc w:val="left"/>
      </w:pPr>
      <w:r>
        <w:rPr>
          <w:color w:val="3A3A3A"/>
          <w:w w:val="105"/>
        </w:rPr>
        <w:t>be</w:t>
      </w:r>
      <w:r>
        <w:rPr>
          <w:color w:val="3A3A3A"/>
          <w:spacing w:val="-13"/>
          <w:w w:val="105"/>
        </w:rPr>
        <w:t xml:space="preserve"> </w:t>
      </w:r>
      <w:r>
        <w:rPr>
          <w:color w:val="3A3A3A"/>
          <w:spacing w:val="-18"/>
          <w:w w:val="105"/>
        </w:rPr>
        <w:t>i</w:t>
      </w:r>
      <w:r>
        <w:rPr>
          <w:color w:val="3A3A3A"/>
          <w:w w:val="105"/>
        </w:rPr>
        <w:t>mp</w:t>
      </w:r>
      <w:r>
        <w:rPr>
          <w:color w:val="3A3A3A"/>
          <w:spacing w:val="-10"/>
          <w:w w:val="105"/>
        </w:rPr>
        <w:t>l</w:t>
      </w:r>
      <w:r>
        <w:rPr>
          <w:color w:val="3A3A3A"/>
          <w:w w:val="105"/>
        </w:rPr>
        <w:t>emented</w:t>
      </w:r>
      <w:r>
        <w:rPr>
          <w:color w:val="3A3A3A"/>
          <w:spacing w:val="-4"/>
          <w:w w:val="105"/>
        </w:rPr>
        <w:t xml:space="preserve"> </w:t>
      </w:r>
      <w:r>
        <w:rPr>
          <w:color w:val="3A3A3A"/>
          <w:w w:val="105"/>
        </w:rPr>
        <w:t>for</w:t>
      </w:r>
      <w:r>
        <w:rPr>
          <w:color w:val="3A3A3A"/>
          <w:spacing w:val="-5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5"/>
          <w:w w:val="105"/>
        </w:rPr>
        <w:t xml:space="preserve"> </w:t>
      </w:r>
      <w:r>
        <w:rPr>
          <w:color w:val="3A3A3A"/>
          <w:spacing w:val="-15"/>
          <w:w w:val="105"/>
        </w:rPr>
        <w:t>l</w:t>
      </w:r>
      <w:r>
        <w:rPr>
          <w:color w:val="3A3A3A"/>
          <w:w w:val="105"/>
        </w:rPr>
        <w:t>ife</w:t>
      </w:r>
      <w:r>
        <w:rPr>
          <w:color w:val="3A3A3A"/>
          <w:spacing w:val="-21"/>
          <w:w w:val="105"/>
        </w:rPr>
        <w:t xml:space="preserve"> </w:t>
      </w:r>
      <w:r>
        <w:rPr>
          <w:color w:val="3A3A3A"/>
          <w:w w:val="105"/>
        </w:rPr>
        <w:t>of</w:t>
      </w:r>
      <w:r>
        <w:rPr>
          <w:color w:val="3A3A3A"/>
          <w:spacing w:val="-13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5"/>
          <w:w w:val="105"/>
        </w:rPr>
        <w:t xml:space="preserve"> </w:t>
      </w:r>
      <w:r>
        <w:rPr>
          <w:color w:val="3A3A3A"/>
          <w:w w:val="105"/>
        </w:rPr>
        <w:t>project</w:t>
      </w:r>
    </w:p>
    <w:p w14:paraId="13EDDD38" w14:textId="77777777" w:rsidR="00A5052B" w:rsidRDefault="00A5052B">
      <w:pPr>
        <w:spacing w:before="9"/>
        <w:rPr>
          <w:rFonts w:ascii="Arial" w:eastAsia="Arial" w:hAnsi="Arial" w:cs="Arial"/>
          <w:sz w:val="26"/>
          <w:szCs w:val="26"/>
        </w:rPr>
      </w:pPr>
    </w:p>
    <w:p w14:paraId="13EDDD39" w14:textId="77777777" w:rsidR="00A5052B" w:rsidRDefault="00A72E41">
      <w:pPr>
        <w:pStyle w:val="BodyText"/>
        <w:numPr>
          <w:ilvl w:val="1"/>
          <w:numId w:val="13"/>
        </w:numPr>
        <w:tabs>
          <w:tab w:val="left" w:pos="915"/>
        </w:tabs>
        <w:spacing w:line="321" w:lineRule="auto"/>
        <w:ind w:left="914" w:right="383" w:hanging="357"/>
        <w:jc w:val="left"/>
      </w:pPr>
      <w:r>
        <w:rPr>
          <w:color w:val="3A3A3A"/>
          <w:spacing w:val="-20"/>
          <w:w w:val="105"/>
        </w:rPr>
        <w:t>i</w:t>
      </w:r>
      <w:r>
        <w:rPr>
          <w:color w:val="3A3A3A"/>
          <w:w w:val="105"/>
        </w:rPr>
        <w:t xml:space="preserve">dentify </w:t>
      </w:r>
      <w:r>
        <w:rPr>
          <w:color w:val="3A3A3A"/>
          <w:spacing w:val="14"/>
          <w:w w:val="105"/>
        </w:rPr>
        <w:t xml:space="preserve"> </w:t>
      </w:r>
      <w:r>
        <w:rPr>
          <w:color w:val="3A3A3A"/>
          <w:w w:val="105"/>
        </w:rPr>
        <w:t xml:space="preserve">the </w:t>
      </w:r>
      <w:r>
        <w:rPr>
          <w:color w:val="3A3A3A"/>
          <w:spacing w:val="17"/>
          <w:w w:val="105"/>
        </w:rPr>
        <w:t xml:space="preserve"> </w:t>
      </w:r>
      <w:r>
        <w:rPr>
          <w:color w:val="3A3A3A"/>
          <w:spacing w:val="-20"/>
          <w:w w:val="105"/>
        </w:rPr>
        <w:t>l</w:t>
      </w:r>
      <w:r>
        <w:rPr>
          <w:color w:val="3A3A3A"/>
          <w:w w:val="105"/>
        </w:rPr>
        <w:t>ocat</w:t>
      </w:r>
      <w:r>
        <w:rPr>
          <w:color w:val="3A3A3A"/>
          <w:spacing w:val="-8"/>
          <w:w w:val="105"/>
        </w:rPr>
        <w:t>i</w:t>
      </w:r>
      <w:r>
        <w:rPr>
          <w:color w:val="3A3A3A"/>
          <w:w w:val="105"/>
        </w:rPr>
        <w:t>on</w:t>
      </w:r>
      <w:r>
        <w:rPr>
          <w:color w:val="3A3A3A"/>
          <w:spacing w:val="51"/>
          <w:w w:val="105"/>
        </w:rPr>
        <w:t xml:space="preserve"> </w:t>
      </w:r>
      <w:r>
        <w:rPr>
          <w:color w:val="494949"/>
          <w:w w:val="105"/>
        </w:rPr>
        <w:t xml:space="preserve">of </w:t>
      </w:r>
      <w:r>
        <w:rPr>
          <w:color w:val="494949"/>
          <w:spacing w:val="9"/>
          <w:w w:val="105"/>
        </w:rPr>
        <w:t xml:space="preserve"> </w:t>
      </w:r>
      <w:r>
        <w:rPr>
          <w:color w:val="3A3A3A"/>
          <w:w w:val="105"/>
        </w:rPr>
        <w:t>potent</w:t>
      </w:r>
      <w:r>
        <w:rPr>
          <w:color w:val="3A3A3A"/>
          <w:spacing w:val="-6"/>
          <w:w w:val="105"/>
        </w:rPr>
        <w:t>i</w:t>
      </w:r>
      <w:r>
        <w:rPr>
          <w:color w:val="3A3A3A"/>
          <w:w w:val="105"/>
        </w:rPr>
        <w:t xml:space="preserve">ally </w:t>
      </w:r>
      <w:r>
        <w:rPr>
          <w:color w:val="3A3A3A"/>
          <w:spacing w:val="7"/>
          <w:w w:val="105"/>
        </w:rPr>
        <w:t xml:space="preserve"> </w:t>
      </w:r>
      <w:r>
        <w:rPr>
          <w:color w:val="494949"/>
          <w:w w:val="105"/>
        </w:rPr>
        <w:t xml:space="preserve">at </w:t>
      </w:r>
      <w:r>
        <w:rPr>
          <w:color w:val="494949"/>
          <w:spacing w:val="11"/>
          <w:w w:val="105"/>
        </w:rPr>
        <w:t xml:space="preserve"> </w:t>
      </w:r>
      <w:r>
        <w:rPr>
          <w:color w:val="3A3A3A"/>
          <w:w w:val="105"/>
        </w:rPr>
        <w:t>r</w:t>
      </w:r>
      <w:r>
        <w:rPr>
          <w:color w:val="3A3A3A"/>
          <w:spacing w:val="-14"/>
          <w:w w:val="105"/>
        </w:rPr>
        <w:t>i</w:t>
      </w:r>
      <w:r>
        <w:rPr>
          <w:color w:val="3A3A3A"/>
          <w:w w:val="105"/>
        </w:rPr>
        <w:t xml:space="preserve">sk </w:t>
      </w:r>
      <w:r>
        <w:rPr>
          <w:color w:val="3A3A3A"/>
          <w:spacing w:val="28"/>
          <w:w w:val="105"/>
        </w:rPr>
        <w:t xml:space="preserve"> </w:t>
      </w:r>
      <w:r>
        <w:rPr>
          <w:color w:val="3A3A3A"/>
          <w:w w:val="105"/>
        </w:rPr>
        <w:t>Bro</w:t>
      </w:r>
      <w:r>
        <w:rPr>
          <w:color w:val="3A3A3A"/>
          <w:spacing w:val="-10"/>
          <w:w w:val="105"/>
        </w:rPr>
        <w:t>l</w:t>
      </w:r>
      <w:r>
        <w:rPr>
          <w:color w:val="3A3A3A"/>
          <w:w w:val="105"/>
        </w:rPr>
        <w:t xml:space="preserve">ga </w:t>
      </w:r>
      <w:r>
        <w:rPr>
          <w:color w:val="3A3A3A"/>
          <w:spacing w:val="16"/>
          <w:w w:val="105"/>
        </w:rPr>
        <w:t xml:space="preserve"> </w:t>
      </w:r>
      <w:r>
        <w:rPr>
          <w:color w:val="3A3A3A"/>
          <w:w w:val="105"/>
        </w:rPr>
        <w:t>breedin</w:t>
      </w:r>
      <w:r>
        <w:rPr>
          <w:color w:val="3A3A3A"/>
          <w:spacing w:val="-8"/>
          <w:w w:val="105"/>
        </w:rPr>
        <w:t>g</w:t>
      </w:r>
      <w:r>
        <w:rPr>
          <w:color w:val="747474"/>
          <w:w w:val="105"/>
        </w:rPr>
        <w:t>,</w:t>
      </w:r>
      <w:r>
        <w:rPr>
          <w:color w:val="747474"/>
          <w:spacing w:val="12"/>
          <w:w w:val="105"/>
        </w:rPr>
        <w:t xml:space="preserve"> </w:t>
      </w:r>
      <w:r>
        <w:rPr>
          <w:color w:val="3A3A3A"/>
          <w:w w:val="105"/>
        </w:rPr>
        <w:t>m</w:t>
      </w:r>
      <w:r>
        <w:rPr>
          <w:color w:val="3A3A3A"/>
          <w:spacing w:val="-18"/>
          <w:w w:val="105"/>
        </w:rPr>
        <w:t>i</w:t>
      </w:r>
      <w:r>
        <w:rPr>
          <w:color w:val="3A3A3A"/>
          <w:w w:val="105"/>
        </w:rPr>
        <w:t>grat</w:t>
      </w:r>
      <w:r>
        <w:rPr>
          <w:color w:val="3A3A3A"/>
          <w:spacing w:val="2"/>
          <w:w w:val="105"/>
        </w:rPr>
        <w:t>i</w:t>
      </w:r>
      <w:r>
        <w:rPr>
          <w:color w:val="3A3A3A"/>
          <w:w w:val="105"/>
        </w:rPr>
        <w:t xml:space="preserve">on </w:t>
      </w:r>
      <w:r>
        <w:rPr>
          <w:color w:val="3A3A3A"/>
          <w:spacing w:val="1"/>
          <w:w w:val="105"/>
        </w:rPr>
        <w:t xml:space="preserve"> </w:t>
      </w:r>
      <w:r>
        <w:rPr>
          <w:color w:val="3A3A3A"/>
          <w:w w:val="105"/>
        </w:rPr>
        <w:t xml:space="preserve">and </w:t>
      </w:r>
      <w:r>
        <w:rPr>
          <w:color w:val="3A3A3A"/>
          <w:spacing w:val="3"/>
          <w:w w:val="105"/>
        </w:rPr>
        <w:t xml:space="preserve"> </w:t>
      </w:r>
      <w:r>
        <w:rPr>
          <w:color w:val="3A3A3A"/>
          <w:w w:val="105"/>
        </w:rPr>
        <w:t>flock</w:t>
      </w:r>
      <w:r>
        <w:rPr>
          <w:color w:val="3A3A3A"/>
          <w:spacing w:val="5"/>
          <w:w w:val="105"/>
        </w:rPr>
        <w:t>i</w:t>
      </w:r>
      <w:r>
        <w:rPr>
          <w:color w:val="3A3A3A"/>
          <w:w w:val="105"/>
        </w:rPr>
        <w:t>ng</w:t>
      </w:r>
      <w:r>
        <w:rPr>
          <w:color w:val="3A3A3A"/>
        </w:rPr>
        <w:t xml:space="preserve"> </w:t>
      </w:r>
      <w:r>
        <w:rPr>
          <w:color w:val="3A3A3A"/>
          <w:spacing w:val="-3"/>
          <w:w w:val="105"/>
        </w:rPr>
        <w:t>activi</w:t>
      </w:r>
      <w:r>
        <w:rPr>
          <w:color w:val="3A3A3A"/>
          <w:spacing w:val="-2"/>
          <w:w w:val="105"/>
        </w:rPr>
        <w:t>ti</w:t>
      </w:r>
      <w:r>
        <w:rPr>
          <w:color w:val="3A3A3A"/>
          <w:spacing w:val="-3"/>
          <w:w w:val="105"/>
        </w:rPr>
        <w:t>es</w:t>
      </w:r>
    </w:p>
    <w:p w14:paraId="13EDDD3A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D3B" w14:textId="77777777" w:rsidR="00A5052B" w:rsidRDefault="00A72E41">
      <w:pPr>
        <w:pStyle w:val="BodyText"/>
        <w:numPr>
          <w:ilvl w:val="1"/>
          <w:numId w:val="13"/>
        </w:numPr>
        <w:tabs>
          <w:tab w:val="left" w:pos="915"/>
        </w:tabs>
        <w:spacing w:line="321" w:lineRule="auto"/>
        <w:ind w:left="907" w:right="390" w:hanging="350"/>
        <w:jc w:val="left"/>
      </w:pPr>
      <w:r>
        <w:rPr>
          <w:color w:val="3A3A3A"/>
          <w:w w:val="105"/>
        </w:rPr>
        <w:t>include</w:t>
      </w:r>
      <w:r>
        <w:rPr>
          <w:color w:val="3A3A3A"/>
          <w:spacing w:val="14"/>
          <w:w w:val="105"/>
        </w:rPr>
        <w:t xml:space="preserve"> </w:t>
      </w:r>
      <w:r>
        <w:rPr>
          <w:color w:val="3A3A3A"/>
          <w:w w:val="105"/>
        </w:rPr>
        <w:t>recommendations</w:t>
      </w:r>
      <w:r>
        <w:rPr>
          <w:color w:val="3A3A3A"/>
          <w:spacing w:val="9"/>
          <w:w w:val="105"/>
        </w:rPr>
        <w:t xml:space="preserve"> </w:t>
      </w:r>
      <w:r>
        <w:rPr>
          <w:color w:val="3A3A3A"/>
          <w:spacing w:val="-9"/>
          <w:w w:val="105"/>
        </w:rPr>
        <w:t>i</w:t>
      </w:r>
      <w:r>
        <w:rPr>
          <w:color w:val="3A3A3A"/>
          <w:spacing w:val="-18"/>
          <w:w w:val="105"/>
        </w:rPr>
        <w:t>n</w:t>
      </w:r>
      <w:r>
        <w:rPr>
          <w:color w:val="3A3A3A"/>
          <w:spacing w:val="7"/>
          <w:w w:val="105"/>
        </w:rPr>
        <w:t xml:space="preserve"> </w:t>
      </w:r>
      <w:r>
        <w:rPr>
          <w:color w:val="494949"/>
          <w:spacing w:val="-3"/>
          <w:w w:val="105"/>
        </w:rPr>
        <w:t>relation</w:t>
      </w:r>
      <w:r>
        <w:rPr>
          <w:color w:val="494949"/>
          <w:spacing w:val="3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8"/>
          <w:w w:val="105"/>
        </w:rPr>
        <w:t xml:space="preserve"> </w:t>
      </w:r>
      <w:r>
        <w:rPr>
          <w:color w:val="494949"/>
          <w:w w:val="105"/>
        </w:rPr>
        <w:t>a</w:t>
      </w:r>
      <w:r>
        <w:rPr>
          <w:color w:val="494949"/>
          <w:spacing w:val="20"/>
          <w:w w:val="105"/>
        </w:rPr>
        <w:t xml:space="preserve"> </w:t>
      </w:r>
      <w:r>
        <w:rPr>
          <w:color w:val="3A3A3A"/>
          <w:w w:val="105"/>
        </w:rPr>
        <w:t>mortality</w:t>
      </w:r>
      <w:r>
        <w:rPr>
          <w:color w:val="3A3A3A"/>
          <w:spacing w:val="16"/>
          <w:w w:val="105"/>
        </w:rPr>
        <w:t xml:space="preserve"> </w:t>
      </w:r>
      <w:r>
        <w:rPr>
          <w:color w:val="3A3A3A"/>
          <w:w w:val="105"/>
        </w:rPr>
        <w:t>rate</w:t>
      </w:r>
      <w:r>
        <w:rPr>
          <w:color w:val="3A3A3A"/>
          <w:spacing w:val="3"/>
          <w:w w:val="105"/>
        </w:rPr>
        <w:t xml:space="preserve"> </w:t>
      </w:r>
      <w:r>
        <w:rPr>
          <w:color w:val="3A3A3A"/>
          <w:w w:val="105"/>
        </w:rPr>
        <w:t>for</w:t>
      </w:r>
      <w:r>
        <w:rPr>
          <w:color w:val="3A3A3A"/>
          <w:spacing w:val="22"/>
          <w:w w:val="105"/>
        </w:rPr>
        <w:t xml:space="preserve"> </w:t>
      </w:r>
      <w:r>
        <w:rPr>
          <w:color w:val="3A3A3A"/>
          <w:spacing w:val="-3"/>
          <w:w w:val="105"/>
        </w:rPr>
        <w:t>Brolga</w:t>
      </w:r>
      <w:r>
        <w:rPr>
          <w:color w:val="3A3A3A"/>
          <w:spacing w:val="15"/>
          <w:w w:val="105"/>
        </w:rPr>
        <w:t xml:space="preserve"> </w:t>
      </w:r>
      <w:r>
        <w:rPr>
          <w:color w:val="3A3A3A"/>
          <w:w w:val="105"/>
        </w:rPr>
        <w:t>which</w:t>
      </w:r>
      <w:r>
        <w:rPr>
          <w:color w:val="3A3A3A"/>
          <w:spacing w:val="11"/>
          <w:w w:val="105"/>
        </w:rPr>
        <w:t xml:space="preserve"> </w:t>
      </w:r>
      <w:r>
        <w:rPr>
          <w:color w:val="3A3A3A"/>
          <w:spacing w:val="-1"/>
          <w:w w:val="105"/>
        </w:rPr>
        <w:t>would</w:t>
      </w:r>
      <w:r>
        <w:rPr>
          <w:color w:val="3A3A3A"/>
          <w:spacing w:val="6"/>
          <w:w w:val="105"/>
        </w:rPr>
        <w:t xml:space="preserve"> </w:t>
      </w:r>
      <w:r>
        <w:rPr>
          <w:color w:val="3A3A3A"/>
          <w:spacing w:val="-2"/>
          <w:w w:val="105"/>
        </w:rPr>
        <w:t>tri</w:t>
      </w:r>
      <w:r>
        <w:rPr>
          <w:color w:val="3A3A3A"/>
          <w:spacing w:val="-3"/>
          <w:w w:val="105"/>
        </w:rPr>
        <w:t>gger</w:t>
      </w:r>
      <w:r>
        <w:rPr>
          <w:color w:val="3A3A3A"/>
          <w:spacing w:val="47"/>
          <w:w w:val="9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14"/>
          <w:w w:val="105"/>
        </w:rPr>
        <w:t xml:space="preserve"> </w:t>
      </w:r>
      <w:r>
        <w:rPr>
          <w:color w:val="3A3A3A"/>
          <w:w w:val="105"/>
        </w:rPr>
        <w:t>requirement</w:t>
      </w:r>
      <w:r>
        <w:rPr>
          <w:color w:val="3A3A3A"/>
          <w:spacing w:val="-21"/>
          <w:w w:val="105"/>
        </w:rPr>
        <w:t xml:space="preserve"> </w:t>
      </w:r>
      <w:r>
        <w:rPr>
          <w:color w:val="494949"/>
          <w:w w:val="105"/>
        </w:rPr>
        <w:t>for</w:t>
      </w:r>
      <w:r>
        <w:rPr>
          <w:color w:val="494949"/>
          <w:spacing w:val="-16"/>
          <w:w w:val="105"/>
        </w:rPr>
        <w:t xml:space="preserve"> </w:t>
      </w:r>
      <w:r>
        <w:rPr>
          <w:color w:val="3A3A3A"/>
          <w:spacing w:val="-2"/>
          <w:w w:val="105"/>
        </w:rPr>
        <w:t>responsive</w:t>
      </w:r>
      <w:r>
        <w:rPr>
          <w:color w:val="3A3A3A"/>
          <w:spacing w:val="-19"/>
          <w:w w:val="105"/>
        </w:rPr>
        <w:t xml:space="preserve"> </w:t>
      </w:r>
      <w:r>
        <w:rPr>
          <w:color w:val="3A3A3A"/>
          <w:spacing w:val="-2"/>
          <w:w w:val="105"/>
        </w:rPr>
        <w:t>miti</w:t>
      </w:r>
      <w:r>
        <w:rPr>
          <w:color w:val="3A3A3A"/>
          <w:spacing w:val="-3"/>
          <w:w w:val="105"/>
        </w:rPr>
        <w:t>gati</w:t>
      </w:r>
      <w:r>
        <w:rPr>
          <w:color w:val="3A3A3A"/>
          <w:spacing w:val="-2"/>
          <w:w w:val="105"/>
        </w:rPr>
        <w:t>on</w:t>
      </w:r>
      <w:r>
        <w:rPr>
          <w:color w:val="3A3A3A"/>
          <w:spacing w:val="-25"/>
          <w:w w:val="105"/>
        </w:rPr>
        <w:t xml:space="preserve"> </w:t>
      </w:r>
      <w:r>
        <w:rPr>
          <w:color w:val="3A3A3A"/>
          <w:w w:val="105"/>
        </w:rPr>
        <w:t>measures</w:t>
      </w:r>
      <w:r>
        <w:rPr>
          <w:color w:val="3A3A3A"/>
          <w:spacing w:val="-23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-20"/>
          <w:w w:val="105"/>
        </w:rPr>
        <w:t xml:space="preserve"> </w:t>
      </w:r>
      <w:r>
        <w:rPr>
          <w:color w:val="3A3A3A"/>
          <w:w w:val="105"/>
        </w:rPr>
        <w:t>be</w:t>
      </w:r>
      <w:r>
        <w:rPr>
          <w:color w:val="3A3A3A"/>
          <w:spacing w:val="-25"/>
          <w:w w:val="105"/>
        </w:rPr>
        <w:t xml:space="preserve"> </w:t>
      </w:r>
      <w:r>
        <w:rPr>
          <w:color w:val="3A3A3A"/>
          <w:w w:val="105"/>
        </w:rPr>
        <w:t>undertaken</w:t>
      </w:r>
      <w:r>
        <w:rPr>
          <w:color w:val="3A3A3A"/>
          <w:spacing w:val="-19"/>
          <w:w w:val="105"/>
        </w:rPr>
        <w:t xml:space="preserve"> </w:t>
      </w:r>
      <w:r>
        <w:rPr>
          <w:color w:val="3A3A3A"/>
          <w:w w:val="105"/>
        </w:rPr>
        <w:t>by</w:t>
      </w:r>
      <w:r>
        <w:rPr>
          <w:color w:val="3A3A3A"/>
          <w:spacing w:val="-36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23"/>
          <w:w w:val="105"/>
        </w:rPr>
        <w:t xml:space="preserve"> </w:t>
      </w:r>
      <w:r>
        <w:rPr>
          <w:color w:val="3A3A3A"/>
          <w:w w:val="105"/>
        </w:rPr>
        <w:t>operator</w:t>
      </w:r>
    </w:p>
    <w:p w14:paraId="13EDDD3C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3D" w14:textId="77777777" w:rsidR="00A5052B" w:rsidRDefault="00A72E41">
      <w:pPr>
        <w:pStyle w:val="BodyText"/>
        <w:numPr>
          <w:ilvl w:val="1"/>
          <w:numId w:val="13"/>
        </w:numPr>
        <w:tabs>
          <w:tab w:val="left" w:pos="908"/>
        </w:tabs>
        <w:spacing w:line="314" w:lineRule="auto"/>
        <w:ind w:left="907" w:right="383" w:hanging="350"/>
        <w:jc w:val="left"/>
      </w:pPr>
      <w:r>
        <w:rPr>
          <w:color w:val="5D5D5D"/>
          <w:spacing w:val="3"/>
          <w:w w:val="105"/>
        </w:rPr>
        <w:t>s</w:t>
      </w:r>
      <w:r>
        <w:rPr>
          <w:color w:val="3A3A3A"/>
          <w:w w:val="105"/>
        </w:rPr>
        <w:t>pec</w:t>
      </w:r>
      <w:r>
        <w:rPr>
          <w:color w:val="3A3A3A"/>
          <w:spacing w:val="-15"/>
          <w:w w:val="105"/>
        </w:rPr>
        <w:t>i</w:t>
      </w:r>
      <w:r>
        <w:rPr>
          <w:color w:val="3A3A3A"/>
          <w:w w:val="105"/>
        </w:rPr>
        <w:t>fy</w:t>
      </w:r>
      <w:r>
        <w:rPr>
          <w:color w:val="3A3A3A"/>
          <w:spacing w:val="-5"/>
          <w:w w:val="105"/>
        </w:rPr>
        <w:t xml:space="preserve"> </w:t>
      </w:r>
      <w:r>
        <w:rPr>
          <w:color w:val="3A3A3A"/>
          <w:w w:val="105"/>
        </w:rPr>
        <w:t>who</w:t>
      </w:r>
      <w:r>
        <w:rPr>
          <w:color w:val="3A3A3A"/>
          <w:spacing w:val="-1"/>
          <w:w w:val="105"/>
        </w:rPr>
        <w:t xml:space="preserve"> </w:t>
      </w:r>
      <w:r>
        <w:rPr>
          <w:color w:val="3A3A3A"/>
          <w:spacing w:val="-20"/>
          <w:w w:val="105"/>
        </w:rPr>
        <w:t>i</w:t>
      </w:r>
      <w:r>
        <w:rPr>
          <w:color w:val="3A3A3A"/>
          <w:w w:val="105"/>
        </w:rPr>
        <w:t>s</w:t>
      </w:r>
      <w:r>
        <w:rPr>
          <w:color w:val="3A3A3A"/>
          <w:spacing w:val="-13"/>
          <w:w w:val="105"/>
        </w:rPr>
        <w:t xml:space="preserve"> </w:t>
      </w:r>
      <w:r>
        <w:rPr>
          <w:color w:val="494949"/>
          <w:w w:val="105"/>
        </w:rPr>
        <w:t>accountab</w:t>
      </w:r>
      <w:r>
        <w:rPr>
          <w:color w:val="494949"/>
          <w:spacing w:val="2"/>
          <w:w w:val="105"/>
        </w:rPr>
        <w:t>l</w:t>
      </w:r>
      <w:r>
        <w:rPr>
          <w:color w:val="494949"/>
          <w:w w:val="105"/>
        </w:rPr>
        <w:t>e</w:t>
      </w:r>
      <w:r>
        <w:rPr>
          <w:color w:val="494949"/>
          <w:spacing w:val="-9"/>
          <w:w w:val="105"/>
        </w:rPr>
        <w:t xml:space="preserve"> </w:t>
      </w:r>
      <w:r>
        <w:rPr>
          <w:color w:val="3A3A3A"/>
          <w:w w:val="105"/>
        </w:rPr>
        <w:t>for</w:t>
      </w:r>
      <w:r>
        <w:rPr>
          <w:color w:val="3A3A3A"/>
          <w:spacing w:val="-6"/>
          <w:w w:val="105"/>
        </w:rPr>
        <w:t xml:space="preserve"> </w:t>
      </w:r>
      <w:r>
        <w:rPr>
          <w:color w:val="494949"/>
          <w:spacing w:val="-18"/>
          <w:w w:val="105"/>
        </w:rPr>
        <w:t>i</w:t>
      </w:r>
      <w:r>
        <w:rPr>
          <w:color w:val="494949"/>
          <w:w w:val="105"/>
        </w:rPr>
        <w:t>mp</w:t>
      </w:r>
      <w:r>
        <w:rPr>
          <w:color w:val="494949"/>
          <w:spacing w:val="-10"/>
          <w:w w:val="105"/>
        </w:rPr>
        <w:t>l</w:t>
      </w:r>
      <w:r>
        <w:rPr>
          <w:color w:val="494949"/>
          <w:w w:val="105"/>
        </w:rPr>
        <w:t>ement</w:t>
      </w:r>
      <w:r>
        <w:rPr>
          <w:color w:val="494949"/>
          <w:spacing w:val="12"/>
          <w:w w:val="105"/>
        </w:rPr>
        <w:t>i</w:t>
      </w:r>
      <w:r>
        <w:rPr>
          <w:color w:val="494949"/>
          <w:w w:val="105"/>
        </w:rPr>
        <w:t>ng</w:t>
      </w:r>
      <w:r>
        <w:rPr>
          <w:color w:val="494949"/>
          <w:spacing w:val="-30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2"/>
          <w:w w:val="105"/>
        </w:rPr>
        <w:t xml:space="preserve"> </w:t>
      </w:r>
      <w:r>
        <w:rPr>
          <w:color w:val="494949"/>
          <w:w w:val="105"/>
        </w:rPr>
        <w:t>p</w:t>
      </w:r>
      <w:r>
        <w:rPr>
          <w:color w:val="494949"/>
          <w:spacing w:val="-13"/>
          <w:w w:val="105"/>
        </w:rPr>
        <w:t>l</w:t>
      </w:r>
      <w:r>
        <w:rPr>
          <w:color w:val="494949"/>
          <w:w w:val="105"/>
        </w:rPr>
        <w:t>an</w:t>
      </w:r>
      <w:r>
        <w:rPr>
          <w:color w:val="494949"/>
          <w:spacing w:val="-20"/>
          <w:w w:val="105"/>
        </w:rPr>
        <w:t xml:space="preserve"> </w:t>
      </w:r>
      <w:r>
        <w:rPr>
          <w:color w:val="494949"/>
          <w:w w:val="105"/>
        </w:rPr>
        <w:t>and</w:t>
      </w:r>
      <w:r>
        <w:rPr>
          <w:color w:val="494949"/>
          <w:spacing w:val="-12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4"/>
          <w:w w:val="105"/>
        </w:rPr>
        <w:t xml:space="preserve"> </w:t>
      </w:r>
      <w:r>
        <w:rPr>
          <w:color w:val="3A3A3A"/>
          <w:w w:val="105"/>
        </w:rPr>
        <w:t>mon</w:t>
      </w:r>
      <w:r>
        <w:rPr>
          <w:color w:val="3A3A3A"/>
          <w:spacing w:val="-13"/>
          <w:w w:val="105"/>
        </w:rPr>
        <w:t>i</w:t>
      </w:r>
      <w:r>
        <w:rPr>
          <w:color w:val="3A3A3A"/>
          <w:w w:val="105"/>
        </w:rPr>
        <w:t>tor</w:t>
      </w:r>
      <w:r>
        <w:rPr>
          <w:color w:val="3A3A3A"/>
          <w:spacing w:val="5"/>
          <w:w w:val="105"/>
        </w:rPr>
        <w:t>i</w:t>
      </w:r>
      <w:r>
        <w:rPr>
          <w:color w:val="3A3A3A"/>
          <w:w w:val="105"/>
        </w:rPr>
        <w:t>ng</w:t>
      </w:r>
      <w:r>
        <w:rPr>
          <w:color w:val="3A3A3A"/>
          <w:spacing w:val="-17"/>
          <w:w w:val="105"/>
        </w:rPr>
        <w:t xml:space="preserve"> </w:t>
      </w:r>
      <w:r>
        <w:rPr>
          <w:color w:val="3A3A3A"/>
          <w:w w:val="105"/>
        </w:rPr>
        <w:t>required</w:t>
      </w:r>
      <w:r>
        <w:rPr>
          <w:color w:val="3A3A3A"/>
          <w:spacing w:val="-4"/>
          <w:w w:val="105"/>
        </w:rPr>
        <w:t xml:space="preserve"> </w:t>
      </w:r>
      <w:r>
        <w:rPr>
          <w:color w:val="3A3A3A"/>
          <w:w w:val="105"/>
        </w:rPr>
        <w:t>under</w:t>
      </w:r>
      <w:r>
        <w:rPr>
          <w:color w:val="3A3A3A"/>
          <w:w w:val="101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8"/>
          <w:w w:val="105"/>
        </w:rPr>
        <w:t xml:space="preserve"> </w:t>
      </w:r>
      <w:r>
        <w:rPr>
          <w:color w:val="3A3A3A"/>
          <w:w w:val="105"/>
        </w:rPr>
        <w:t>plan</w:t>
      </w:r>
    </w:p>
    <w:p w14:paraId="13EDDD3E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D3F" w14:textId="7ACDF3B2" w:rsidR="00A5052B" w:rsidRDefault="00A72E41">
      <w:pPr>
        <w:pStyle w:val="BodyText"/>
        <w:numPr>
          <w:ilvl w:val="1"/>
          <w:numId w:val="13"/>
        </w:numPr>
        <w:tabs>
          <w:tab w:val="left" w:pos="958"/>
        </w:tabs>
        <w:spacing w:line="314" w:lineRule="auto"/>
        <w:ind w:left="914" w:right="390" w:hanging="357"/>
        <w:jc w:val="left"/>
      </w:pPr>
      <w:del w:id="7" w:author="Kyle Sandona" w:date="2020-12-12T10:12:00Z">
        <w:r w:rsidDel="00AC7ABD">
          <w:rPr>
            <w:color w:val="494949"/>
          </w:rPr>
          <w:delText>specify</w:delText>
        </w:r>
        <w:r w:rsidDel="00AC7ABD">
          <w:rPr>
            <w:color w:val="494949"/>
            <w:spacing w:val="48"/>
          </w:rPr>
          <w:delText xml:space="preserve"> </w:delText>
        </w:r>
        <w:r w:rsidDel="00AC7ABD">
          <w:rPr>
            <w:color w:val="3A3A3A"/>
          </w:rPr>
          <w:delText xml:space="preserve">the </w:delText>
        </w:r>
        <w:r w:rsidDel="00AC7ABD">
          <w:rPr>
            <w:color w:val="3A3A3A"/>
            <w:spacing w:val="15"/>
          </w:rPr>
          <w:delText xml:space="preserve"> </w:delText>
        </w:r>
        <w:r w:rsidDel="00AC7ABD">
          <w:rPr>
            <w:color w:val="262626"/>
            <w:spacing w:val="-2"/>
          </w:rPr>
          <w:delText>l</w:delText>
        </w:r>
        <w:r w:rsidDel="00AC7ABD">
          <w:rPr>
            <w:color w:val="494949"/>
            <w:spacing w:val="-2"/>
          </w:rPr>
          <w:delText>ocati</w:delText>
        </w:r>
        <w:r w:rsidDel="00AC7ABD">
          <w:rPr>
            <w:color w:val="494949"/>
            <w:spacing w:val="-3"/>
          </w:rPr>
          <w:delText>ons</w:delText>
        </w:r>
        <w:r w:rsidDel="00AC7ABD">
          <w:rPr>
            <w:color w:val="494949"/>
            <w:spacing w:val="41"/>
          </w:rPr>
          <w:delText xml:space="preserve"> </w:delText>
        </w:r>
        <w:r w:rsidDel="00AC7ABD">
          <w:rPr>
            <w:color w:val="3A3A3A"/>
          </w:rPr>
          <w:delText xml:space="preserve">of  </w:delText>
        </w:r>
        <w:r w:rsidDel="00AC7ABD">
          <w:rPr>
            <w:color w:val="3A3A3A"/>
            <w:spacing w:val="-2"/>
          </w:rPr>
          <w:delText>historical</w:delText>
        </w:r>
        <w:r w:rsidDel="00AC7ABD">
          <w:rPr>
            <w:color w:val="3A3A3A"/>
          </w:rPr>
          <w:delText xml:space="preserve">  </w:delText>
        </w:r>
        <w:r w:rsidDel="00AC7ABD">
          <w:rPr>
            <w:color w:val="494949"/>
          </w:rPr>
          <w:delText xml:space="preserve">and </w:delText>
        </w:r>
        <w:r w:rsidDel="00AC7ABD">
          <w:rPr>
            <w:color w:val="494949"/>
            <w:spacing w:val="3"/>
          </w:rPr>
          <w:delText xml:space="preserve"> </w:delText>
        </w:r>
        <w:r w:rsidDel="00AC7ABD">
          <w:rPr>
            <w:color w:val="3A3A3A"/>
            <w:spacing w:val="-1"/>
          </w:rPr>
          <w:delText>potential</w:delText>
        </w:r>
      </w:del>
      <w:ins w:id="8" w:author="Kyle Sandona" w:date="2020-12-12T10:12:00Z">
        <w:r w:rsidR="00AC7ABD">
          <w:rPr>
            <w:color w:val="494949"/>
          </w:rPr>
          <w:t xml:space="preserve">include the principles for selection of </w:t>
        </w:r>
      </w:ins>
      <w:r>
        <w:rPr>
          <w:color w:val="3A3A3A"/>
          <w:spacing w:val="46"/>
        </w:rPr>
        <w:t xml:space="preserve"> </w:t>
      </w:r>
      <w:r>
        <w:rPr>
          <w:color w:val="3A3A3A"/>
          <w:spacing w:val="-4"/>
        </w:rPr>
        <w:t>Brolg</w:t>
      </w:r>
      <w:r>
        <w:rPr>
          <w:color w:val="5D5D5D"/>
          <w:spacing w:val="-5"/>
        </w:rPr>
        <w:t>a</w:t>
      </w:r>
      <w:r>
        <w:rPr>
          <w:color w:val="5D5D5D"/>
          <w:spacing w:val="54"/>
        </w:rPr>
        <w:t xml:space="preserve"> </w:t>
      </w:r>
      <w:r>
        <w:rPr>
          <w:color w:val="494949"/>
          <w:spacing w:val="-1"/>
        </w:rPr>
        <w:t>breeding</w:t>
      </w:r>
      <w:r>
        <w:rPr>
          <w:color w:val="494949"/>
          <w:spacing w:val="34"/>
        </w:rPr>
        <w:t xml:space="preserve"> </w:t>
      </w:r>
      <w:r>
        <w:rPr>
          <w:color w:val="3A3A3A"/>
        </w:rPr>
        <w:t>wetl</w:t>
      </w:r>
      <w:r>
        <w:rPr>
          <w:color w:val="3A3A3A"/>
          <w:spacing w:val="1"/>
        </w:rPr>
        <w:t>and</w:t>
      </w:r>
      <w:r>
        <w:rPr>
          <w:color w:val="5D5D5D"/>
          <w:spacing w:val="1"/>
        </w:rPr>
        <w:t>s</w:t>
      </w:r>
      <w:r>
        <w:rPr>
          <w:color w:val="5D5D5D"/>
          <w:spacing w:val="39"/>
        </w:rPr>
        <w:t xml:space="preserve"> </w:t>
      </w:r>
      <w:r>
        <w:rPr>
          <w:color w:val="3A3A3A"/>
        </w:rPr>
        <w:t>that</w:t>
      </w:r>
      <w:r>
        <w:rPr>
          <w:color w:val="3A3A3A"/>
          <w:spacing w:val="46"/>
        </w:rPr>
        <w:t xml:space="preserve"> </w:t>
      </w:r>
      <w:r>
        <w:rPr>
          <w:color w:val="3A3A3A"/>
        </w:rPr>
        <w:t>will</w:t>
      </w:r>
      <w:r>
        <w:rPr>
          <w:color w:val="3A3A3A"/>
          <w:spacing w:val="46"/>
        </w:rPr>
        <w:t xml:space="preserve"> </w:t>
      </w:r>
      <w:r>
        <w:rPr>
          <w:color w:val="3A3A3A"/>
          <w:spacing w:val="-8"/>
        </w:rPr>
        <w:t>b</w:t>
      </w:r>
      <w:r>
        <w:rPr>
          <w:color w:val="5D5D5D"/>
          <w:spacing w:val="-9"/>
        </w:rPr>
        <w:t>e</w:t>
      </w:r>
      <w:r>
        <w:rPr>
          <w:color w:val="5D5D5D"/>
          <w:spacing w:val="29"/>
          <w:w w:val="95"/>
        </w:rPr>
        <w:t xml:space="preserve"> </w:t>
      </w:r>
      <w:r>
        <w:rPr>
          <w:color w:val="494949"/>
        </w:rPr>
        <w:t>enhanced</w:t>
      </w:r>
      <w:r>
        <w:rPr>
          <w:color w:val="494949"/>
          <w:spacing w:val="32"/>
        </w:rPr>
        <w:t xml:space="preserve"> </w:t>
      </w:r>
      <w:r>
        <w:rPr>
          <w:color w:val="3A3A3A"/>
          <w:spacing w:val="5"/>
        </w:rPr>
        <w:t>(</w:t>
      </w:r>
      <w:r>
        <w:rPr>
          <w:color w:val="5D5D5D"/>
        </w:rPr>
        <w:t>'e</w:t>
      </w:r>
      <w:r>
        <w:rPr>
          <w:color w:val="5D5D5D"/>
          <w:spacing w:val="1"/>
        </w:rPr>
        <w:t>n</w:t>
      </w:r>
      <w:r>
        <w:rPr>
          <w:color w:val="3A3A3A"/>
        </w:rPr>
        <w:t>ha</w:t>
      </w:r>
      <w:r>
        <w:rPr>
          <w:color w:val="3A3A3A"/>
          <w:spacing w:val="-9"/>
        </w:rPr>
        <w:t>n</w:t>
      </w:r>
      <w:r>
        <w:rPr>
          <w:color w:val="5D5D5D"/>
        </w:rPr>
        <w:t>c</w:t>
      </w:r>
      <w:r>
        <w:rPr>
          <w:color w:val="5D5D5D"/>
          <w:spacing w:val="10"/>
        </w:rPr>
        <w:t>e</w:t>
      </w:r>
      <w:r>
        <w:rPr>
          <w:color w:val="3A3A3A"/>
        </w:rPr>
        <w:t>ment</w:t>
      </w:r>
      <w:r>
        <w:rPr>
          <w:color w:val="3A3A3A"/>
          <w:spacing w:val="18"/>
        </w:rPr>
        <w:t xml:space="preserve"> </w:t>
      </w:r>
      <w:r>
        <w:rPr>
          <w:color w:val="5D5D5D"/>
          <w:spacing w:val="-9"/>
        </w:rPr>
        <w:t>s</w:t>
      </w:r>
      <w:r>
        <w:rPr>
          <w:color w:val="3A3A3A"/>
          <w:spacing w:val="-26"/>
        </w:rPr>
        <w:t>i</w:t>
      </w:r>
      <w:r>
        <w:rPr>
          <w:color w:val="3A3A3A"/>
        </w:rPr>
        <w:t>t</w:t>
      </w:r>
      <w:r>
        <w:rPr>
          <w:color w:val="3A3A3A"/>
          <w:spacing w:val="-3"/>
        </w:rPr>
        <w:t>e</w:t>
      </w:r>
      <w:r>
        <w:rPr>
          <w:color w:val="5D5D5D"/>
        </w:rPr>
        <w:t>')</w:t>
      </w:r>
    </w:p>
    <w:p w14:paraId="13EDDD40" w14:textId="77777777" w:rsidR="00A5052B" w:rsidRDefault="00A5052B">
      <w:pPr>
        <w:spacing w:line="314" w:lineRule="auto"/>
        <w:sectPr w:rsidR="00A5052B">
          <w:pgSz w:w="11910" w:h="16830"/>
          <w:pgMar w:top="1160" w:right="1020" w:bottom="860" w:left="1600" w:header="0" w:footer="663" w:gutter="0"/>
          <w:cols w:space="720"/>
        </w:sectPr>
      </w:pPr>
    </w:p>
    <w:p w14:paraId="13EDDD41" w14:textId="05CA538E" w:rsidR="00A5052B" w:rsidRDefault="00584953">
      <w:pPr>
        <w:pStyle w:val="BodyText"/>
        <w:numPr>
          <w:ilvl w:val="1"/>
          <w:numId w:val="13"/>
        </w:numPr>
        <w:tabs>
          <w:tab w:val="left" w:pos="842"/>
        </w:tabs>
        <w:spacing w:before="53" w:line="321" w:lineRule="auto"/>
        <w:ind w:left="827" w:right="503" w:hanging="357"/>
        <w:jc w:val="both"/>
      </w:pPr>
      <w:ins w:id="9" w:author="Kyle Sandona" w:date="2020-12-12T10:15:00Z">
        <w:r>
          <w:rPr>
            <w:color w:val="2F2F2F"/>
            <w:spacing w:val="-20"/>
            <w:w w:val="105"/>
          </w:rPr>
          <w:lastRenderedPageBreak/>
          <w:t xml:space="preserve">(Deleted) </w:t>
        </w:r>
      </w:ins>
      <w:del w:id="10" w:author="Kyle Sandona" w:date="2020-12-12T10:15:00Z">
        <w:r w:rsidR="00A72E41" w:rsidDel="00584953">
          <w:rPr>
            <w:color w:val="2F2F2F"/>
            <w:spacing w:val="-20"/>
            <w:w w:val="105"/>
          </w:rPr>
          <w:delText>i</w:delText>
        </w:r>
        <w:r w:rsidR="00A72E41" w:rsidDel="00584953">
          <w:rPr>
            <w:color w:val="2F2F2F"/>
            <w:w w:val="105"/>
          </w:rPr>
          <w:delText>nclude</w:delText>
        </w:r>
        <w:r w:rsidR="00A72E41" w:rsidDel="00584953">
          <w:rPr>
            <w:color w:val="2F2F2F"/>
            <w:spacing w:val="26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ev</w:delText>
        </w:r>
        <w:r w:rsidR="00A72E41" w:rsidDel="00584953">
          <w:rPr>
            <w:color w:val="2F2F2F"/>
            <w:spacing w:val="-3"/>
            <w:w w:val="105"/>
          </w:rPr>
          <w:delText>i</w:delText>
        </w:r>
        <w:r w:rsidR="00A72E41" w:rsidDel="00584953">
          <w:rPr>
            <w:color w:val="2F2F2F"/>
            <w:w w:val="105"/>
          </w:rPr>
          <w:delText>dence</w:delText>
        </w:r>
        <w:r w:rsidR="00A72E41" w:rsidDel="00584953">
          <w:rPr>
            <w:color w:val="2F2F2F"/>
            <w:spacing w:val="34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of</w:delText>
        </w:r>
        <w:r w:rsidR="00A72E41" w:rsidDel="00584953">
          <w:rPr>
            <w:color w:val="2F2F2F"/>
            <w:spacing w:val="27"/>
            <w:w w:val="105"/>
          </w:rPr>
          <w:delText xml:space="preserve"> </w:delText>
        </w:r>
        <w:r w:rsidR="00A72E41" w:rsidDel="00584953">
          <w:rPr>
            <w:color w:val="2F2F2F"/>
            <w:spacing w:val="-20"/>
            <w:w w:val="105"/>
          </w:rPr>
          <w:delText>l</w:delText>
        </w:r>
        <w:r w:rsidR="00A72E41" w:rsidDel="00584953">
          <w:rPr>
            <w:color w:val="2F2F2F"/>
            <w:w w:val="105"/>
          </w:rPr>
          <w:delText>andho</w:delText>
        </w:r>
        <w:r w:rsidR="00A72E41" w:rsidDel="00584953">
          <w:rPr>
            <w:color w:val="2F2F2F"/>
            <w:spacing w:val="1"/>
            <w:w w:val="105"/>
          </w:rPr>
          <w:delText>l</w:delText>
        </w:r>
        <w:r w:rsidR="00A72E41" w:rsidDel="00584953">
          <w:rPr>
            <w:color w:val="2F2F2F"/>
            <w:w w:val="105"/>
          </w:rPr>
          <w:delText>der</w:delText>
        </w:r>
        <w:r w:rsidR="00A72E41" w:rsidDel="00584953">
          <w:rPr>
            <w:color w:val="2F2F2F"/>
            <w:spacing w:val="25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agreements</w:delText>
        </w:r>
        <w:r w:rsidR="00A72E41" w:rsidDel="00584953">
          <w:rPr>
            <w:color w:val="2F2F2F"/>
            <w:spacing w:val="37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to</w:delText>
        </w:r>
        <w:r w:rsidR="00A72E41" w:rsidDel="00584953">
          <w:rPr>
            <w:color w:val="2F2F2F"/>
            <w:spacing w:val="29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participate</w:delText>
        </w:r>
        <w:r w:rsidR="00A72E41" w:rsidDel="00584953">
          <w:rPr>
            <w:color w:val="2F2F2F"/>
            <w:spacing w:val="30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in</w:delText>
        </w:r>
        <w:r w:rsidR="00A72E41" w:rsidDel="00584953">
          <w:rPr>
            <w:color w:val="2F2F2F"/>
            <w:spacing w:val="16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the</w:delText>
        </w:r>
        <w:r w:rsidR="00A72E41" w:rsidDel="00584953">
          <w:rPr>
            <w:color w:val="2F2F2F"/>
            <w:spacing w:val="36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breed</w:delText>
        </w:r>
        <w:r w:rsidR="00A72E41" w:rsidDel="00584953">
          <w:rPr>
            <w:color w:val="2F2F2F"/>
            <w:spacing w:val="-6"/>
            <w:w w:val="105"/>
          </w:rPr>
          <w:delText>i</w:delText>
        </w:r>
        <w:r w:rsidR="00A72E41" w:rsidDel="00584953">
          <w:rPr>
            <w:color w:val="2F2F2F"/>
            <w:w w:val="105"/>
          </w:rPr>
          <w:delText>ng</w:delText>
        </w:r>
        <w:r w:rsidR="00A72E41" w:rsidDel="00584953">
          <w:rPr>
            <w:color w:val="2F2F2F"/>
            <w:spacing w:val="11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site</w:delText>
        </w:r>
        <w:r w:rsidR="00A72E41" w:rsidDel="00584953">
          <w:rPr>
            <w:color w:val="2F2F2F"/>
            <w:w w:val="103"/>
          </w:rPr>
          <w:delText xml:space="preserve"> </w:delText>
        </w:r>
        <w:r w:rsidR="00A72E41" w:rsidDel="00584953">
          <w:rPr>
            <w:color w:val="2F2F2F"/>
            <w:w w:val="105"/>
          </w:rPr>
          <w:delText>enhancement</w:delText>
        </w:r>
        <w:r w:rsidR="00A72E41" w:rsidDel="00584953">
          <w:rPr>
            <w:color w:val="2F2F2F"/>
            <w:spacing w:val="16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project</w:delText>
        </w:r>
        <w:r w:rsidR="00A72E41" w:rsidDel="00584953">
          <w:rPr>
            <w:color w:val="2F2F2F"/>
            <w:spacing w:val="-10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for</w:delText>
        </w:r>
        <w:r w:rsidR="00A72E41" w:rsidDel="00584953">
          <w:rPr>
            <w:color w:val="2F2F2F"/>
            <w:spacing w:val="-2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its</w:delText>
        </w:r>
        <w:r w:rsidR="00A72E41" w:rsidDel="00584953">
          <w:rPr>
            <w:color w:val="2F2F2F"/>
            <w:spacing w:val="-16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durat</w:delText>
        </w:r>
        <w:r w:rsidR="00A72E41" w:rsidDel="00584953">
          <w:rPr>
            <w:color w:val="2F2F2F"/>
            <w:spacing w:val="3"/>
            <w:w w:val="105"/>
          </w:rPr>
          <w:delText>i</w:delText>
        </w:r>
        <w:r w:rsidR="00A72E41" w:rsidDel="00584953">
          <w:rPr>
            <w:color w:val="2F2F2F"/>
            <w:w w:val="105"/>
          </w:rPr>
          <w:delText>on</w:delText>
        </w:r>
        <w:r w:rsidR="00A72E41" w:rsidDel="00584953">
          <w:rPr>
            <w:color w:val="2F2F2F"/>
            <w:spacing w:val="-22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that</w:delText>
        </w:r>
        <w:r w:rsidR="00A72E41" w:rsidDel="00584953">
          <w:rPr>
            <w:color w:val="2F2F2F"/>
            <w:spacing w:val="-6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will</w:delText>
        </w:r>
        <w:r w:rsidR="00A72E41" w:rsidDel="00584953">
          <w:rPr>
            <w:color w:val="2F2F2F"/>
            <w:spacing w:val="-8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run</w:delText>
        </w:r>
        <w:r w:rsidR="00A72E41" w:rsidDel="00584953">
          <w:rPr>
            <w:color w:val="2F2F2F"/>
            <w:spacing w:val="-15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with</w:delText>
        </w:r>
        <w:r w:rsidR="00A72E41" w:rsidDel="00584953">
          <w:rPr>
            <w:color w:val="2F2F2F"/>
            <w:spacing w:val="-1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the</w:delText>
        </w:r>
        <w:r w:rsidR="00A72E41" w:rsidDel="00584953">
          <w:rPr>
            <w:color w:val="2F2F2F"/>
            <w:spacing w:val="2"/>
            <w:w w:val="105"/>
          </w:rPr>
          <w:delText xml:space="preserve"> </w:delText>
        </w:r>
        <w:r w:rsidR="00A72E41" w:rsidDel="00584953">
          <w:rPr>
            <w:color w:val="2F2F2F"/>
            <w:spacing w:val="-20"/>
            <w:w w:val="105"/>
          </w:rPr>
          <w:delText>l</w:delText>
        </w:r>
        <w:r w:rsidR="00A72E41" w:rsidDel="00584953">
          <w:rPr>
            <w:color w:val="2F2F2F"/>
            <w:w w:val="105"/>
          </w:rPr>
          <w:delText>and</w:delText>
        </w:r>
        <w:r w:rsidR="00A72E41" w:rsidDel="00584953">
          <w:rPr>
            <w:color w:val="2F2F2F"/>
            <w:spacing w:val="-21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for</w:delText>
        </w:r>
        <w:r w:rsidR="00A72E41" w:rsidDel="00584953">
          <w:rPr>
            <w:color w:val="2F2F2F"/>
            <w:spacing w:val="-7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the</w:delText>
        </w:r>
        <w:r w:rsidR="00A72E41" w:rsidDel="00584953">
          <w:rPr>
            <w:color w:val="2F2F2F"/>
            <w:spacing w:val="-5"/>
            <w:w w:val="105"/>
          </w:rPr>
          <w:delText xml:space="preserve"> </w:delText>
        </w:r>
        <w:r w:rsidR="00A72E41" w:rsidDel="00584953">
          <w:rPr>
            <w:color w:val="2F2F2F"/>
            <w:spacing w:val="-22"/>
            <w:w w:val="105"/>
          </w:rPr>
          <w:delText>l</w:delText>
        </w:r>
        <w:r w:rsidR="00A72E41" w:rsidDel="00584953">
          <w:rPr>
            <w:color w:val="2F2F2F"/>
            <w:spacing w:val="-27"/>
            <w:w w:val="105"/>
          </w:rPr>
          <w:delText>i</w:delText>
        </w:r>
        <w:r w:rsidR="00A72E41" w:rsidDel="00584953">
          <w:rPr>
            <w:color w:val="2F2F2F"/>
            <w:w w:val="105"/>
          </w:rPr>
          <w:delText>fe</w:delText>
        </w:r>
        <w:r w:rsidR="00A72E41" w:rsidDel="00584953">
          <w:rPr>
            <w:color w:val="2F2F2F"/>
            <w:spacing w:val="-14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of</w:delText>
        </w:r>
        <w:r w:rsidR="00A72E41" w:rsidDel="00584953">
          <w:rPr>
            <w:color w:val="2F2F2F"/>
            <w:spacing w:val="-10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the</w:delText>
        </w:r>
        <w:r w:rsidR="00A72E41" w:rsidDel="00584953">
          <w:rPr>
            <w:color w:val="2F2F2F"/>
            <w:spacing w:val="-7"/>
            <w:w w:val="105"/>
          </w:rPr>
          <w:delText xml:space="preserve"> </w:delText>
        </w:r>
        <w:r w:rsidR="00A72E41" w:rsidDel="00584953">
          <w:rPr>
            <w:color w:val="2F2F2F"/>
            <w:w w:val="105"/>
          </w:rPr>
          <w:delText>project</w:delText>
        </w:r>
      </w:del>
    </w:p>
    <w:p w14:paraId="13EDDD42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43" w14:textId="2AB6FA66" w:rsidR="00A5052B" w:rsidRDefault="00A72E41">
      <w:pPr>
        <w:pStyle w:val="BodyText"/>
        <w:numPr>
          <w:ilvl w:val="1"/>
          <w:numId w:val="13"/>
        </w:numPr>
        <w:tabs>
          <w:tab w:val="left" w:pos="828"/>
        </w:tabs>
        <w:spacing w:line="321" w:lineRule="auto"/>
        <w:ind w:left="834" w:right="502" w:hanging="364"/>
        <w:jc w:val="both"/>
      </w:pPr>
      <w:r>
        <w:rPr>
          <w:color w:val="2F2F2F"/>
          <w:spacing w:val="-17"/>
        </w:rPr>
        <w:t>i</w:t>
      </w:r>
      <w:r>
        <w:rPr>
          <w:color w:val="2F2F2F"/>
        </w:rPr>
        <w:t>nclude</w:t>
      </w:r>
      <w:r>
        <w:rPr>
          <w:color w:val="2F2F2F"/>
          <w:spacing w:val="30"/>
        </w:rPr>
        <w:t xml:space="preserve"> </w:t>
      </w:r>
      <w:r>
        <w:rPr>
          <w:color w:val="2F2F2F"/>
        </w:rPr>
        <w:t>methods</w:t>
      </w:r>
      <w:r>
        <w:rPr>
          <w:color w:val="2F2F2F"/>
          <w:spacing w:val="25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18"/>
        </w:rPr>
        <w:t xml:space="preserve"> </w:t>
      </w:r>
      <w:r>
        <w:rPr>
          <w:color w:val="2F2F2F"/>
        </w:rPr>
        <w:t>enhancement</w:t>
      </w:r>
      <w:r>
        <w:rPr>
          <w:color w:val="2F2F2F"/>
          <w:spacing w:val="55"/>
        </w:rPr>
        <w:t xml:space="preserve"> </w:t>
      </w:r>
      <w:del w:id="11" w:author="Kyle Sandona" w:date="2020-12-12T10:16:00Z">
        <w:r w:rsidDel="00584953">
          <w:rPr>
            <w:color w:val="2F2F2F"/>
          </w:rPr>
          <w:delText>appropr</w:delText>
        </w:r>
        <w:r w:rsidDel="00584953">
          <w:rPr>
            <w:color w:val="2F2F2F"/>
            <w:spacing w:val="7"/>
          </w:rPr>
          <w:delText>i</w:delText>
        </w:r>
        <w:r w:rsidDel="00584953">
          <w:rPr>
            <w:color w:val="2F2F2F"/>
          </w:rPr>
          <w:delText>ate</w:delText>
        </w:r>
        <w:r w:rsidDel="00584953">
          <w:rPr>
            <w:color w:val="2F2F2F"/>
            <w:spacing w:val="19"/>
          </w:rPr>
          <w:delText xml:space="preserve"> </w:delText>
        </w:r>
        <w:r w:rsidDel="00584953">
          <w:rPr>
            <w:color w:val="2F2F2F"/>
          </w:rPr>
          <w:delText>to</w:delText>
        </w:r>
      </w:del>
      <w:ins w:id="12" w:author="Kyle Sandona" w:date="2020-12-12T10:16:00Z">
        <w:r w:rsidR="00584953">
          <w:rPr>
            <w:color w:val="2F2F2F"/>
          </w:rPr>
          <w:t>which will be assessed at</w:t>
        </w:r>
      </w:ins>
      <w:r>
        <w:rPr>
          <w:color w:val="2F2F2F"/>
          <w:spacing w:val="19"/>
        </w:rPr>
        <w:t xml:space="preserve"> </w:t>
      </w:r>
      <w:r>
        <w:rPr>
          <w:color w:val="2F2F2F"/>
        </w:rPr>
        <w:t>each</w:t>
      </w:r>
      <w:r>
        <w:rPr>
          <w:color w:val="2F2F2F"/>
          <w:spacing w:val="18"/>
        </w:rPr>
        <w:t xml:space="preserve"> </w:t>
      </w:r>
      <w:r>
        <w:rPr>
          <w:color w:val="2F2F2F"/>
        </w:rPr>
        <w:t>enhancement</w:t>
      </w:r>
      <w:r>
        <w:rPr>
          <w:color w:val="2F2F2F"/>
          <w:spacing w:val="40"/>
        </w:rPr>
        <w:t xml:space="preserve"> </w:t>
      </w:r>
      <w:r>
        <w:rPr>
          <w:color w:val="505050"/>
          <w:spacing w:val="3"/>
        </w:rPr>
        <w:t>s</w:t>
      </w:r>
      <w:r>
        <w:rPr>
          <w:color w:val="2F2F2F"/>
        </w:rPr>
        <w:t>ite</w:t>
      </w:r>
      <w:del w:id="13" w:author="Kyle Sandona" w:date="2020-12-12T10:16:00Z">
        <w:r w:rsidDel="00584953">
          <w:rPr>
            <w:color w:val="2F2F2F"/>
            <w:spacing w:val="10"/>
          </w:rPr>
          <w:delText xml:space="preserve"> </w:delText>
        </w:r>
        <w:r w:rsidDel="00584953">
          <w:rPr>
            <w:color w:val="2F2F2F"/>
          </w:rPr>
          <w:delText>such</w:delText>
        </w:r>
        <w:r w:rsidDel="00584953">
          <w:rPr>
            <w:color w:val="2F2F2F"/>
            <w:spacing w:val="18"/>
          </w:rPr>
          <w:delText xml:space="preserve"> </w:delText>
        </w:r>
        <w:r w:rsidDel="00584953">
          <w:rPr>
            <w:color w:val="2F2F2F"/>
          </w:rPr>
          <w:delText>as</w:delText>
        </w:r>
        <w:r w:rsidDel="00584953">
          <w:rPr>
            <w:color w:val="2F2F2F"/>
            <w:w w:val="93"/>
          </w:rPr>
          <w:delText xml:space="preserve"> </w:delText>
        </w:r>
        <w:r w:rsidDel="00584953">
          <w:rPr>
            <w:color w:val="2F2F2F"/>
          </w:rPr>
          <w:delText>restorat</w:delText>
        </w:r>
        <w:r w:rsidDel="00584953">
          <w:rPr>
            <w:color w:val="2F2F2F"/>
            <w:spacing w:val="-2"/>
          </w:rPr>
          <w:delText>i</w:delText>
        </w:r>
        <w:r w:rsidDel="00584953">
          <w:rPr>
            <w:color w:val="2F2F2F"/>
          </w:rPr>
          <w:delText>on</w:delText>
        </w:r>
        <w:r w:rsidDel="00584953">
          <w:rPr>
            <w:color w:val="2F2F2F"/>
            <w:spacing w:val="-2"/>
          </w:rPr>
          <w:delText xml:space="preserve"> </w:delText>
        </w:r>
        <w:r w:rsidDel="00584953">
          <w:rPr>
            <w:color w:val="2F2F2F"/>
          </w:rPr>
          <w:delText>of</w:delText>
        </w:r>
        <w:r w:rsidDel="00584953">
          <w:rPr>
            <w:color w:val="2F2F2F"/>
            <w:spacing w:val="-2"/>
          </w:rPr>
          <w:delText xml:space="preserve"> </w:delText>
        </w:r>
        <w:r w:rsidDel="00584953">
          <w:rPr>
            <w:color w:val="2F2F2F"/>
          </w:rPr>
          <w:delText>the</w:delText>
        </w:r>
        <w:r w:rsidDel="00584953">
          <w:rPr>
            <w:color w:val="2F2F2F"/>
            <w:spacing w:val="19"/>
          </w:rPr>
          <w:delText xml:space="preserve"> </w:delText>
        </w:r>
        <w:r w:rsidDel="00584953">
          <w:rPr>
            <w:color w:val="2F2F2F"/>
          </w:rPr>
          <w:delText>natural f</w:delText>
        </w:r>
        <w:r w:rsidDel="00584953">
          <w:rPr>
            <w:color w:val="2F2F2F"/>
            <w:spacing w:val="-9"/>
          </w:rPr>
          <w:delText>l</w:delText>
        </w:r>
        <w:r w:rsidDel="00584953">
          <w:rPr>
            <w:color w:val="2F2F2F"/>
          </w:rPr>
          <w:delText>ood</w:delText>
        </w:r>
        <w:r w:rsidDel="00584953">
          <w:rPr>
            <w:color w:val="2F2F2F"/>
            <w:spacing w:val="-1"/>
          </w:rPr>
          <w:delText>i</w:delText>
        </w:r>
        <w:r w:rsidDel="00584953">
          <w:rPr>
            <w:color w:val="2F2F2F"/>
          </w:rPr>
          <w:delText>ng reg</w:delText>
        </w:r>
        <w:r w:rsidDel="00584953">
          <w:rPr>
            <w:color w:val="2F2F2F"/>
            <w:spacing w:val="-5"/>
          </w:rPr>
          <w:delText>i</w:delText>
        </w:r>
        <w:r w:rsidDel="00584953">
          <w:rPr>
            <w:color w:val="2F2F2F"/>
          </w:rPr>
          <w:delText>me and</w:delText>
        </w:r>
        <w:r w:rsidDel="00584953">
          <w:rPr>
            <w:color w:val="2F2F2F"/>
            <w:spacing w:val="7"/>
          </w:rPr>
          <w:delText xml:space="preserve"> </w:delText>
        </w:r>
        <w:r w:rsidDel="00584953">
          <w:rPr>
            <w:color w:val="2F2F2F"/>
          </w:rPr>
          <w:delText>contro</w:delText>
        </w:r>
        <w:r w:rsidDel="00584953">
          <w:rPr>
            <w:color w:val="2F2F2F"/>
            <w:spacing w:val="11"/>
          </w:rPr>
          <w:delText>l</w:delText>
        </w:r>
        <w:r w:rsidDel="00584953">
          <w:rPr>
            <w:color w:val="2F2F2F"/>
            <w:spacing w:val="-19"/>
          </w:rPr>
          <w:delText>l</w:delText>
        </w:r>
        <w:r w:rsidDel="00584953">
          <w:rPr>
            <w:color w:val="2F2F2F"/>
          </w:rPr>
          <w:delText>ed</w:delText>
        </w:r>
        <w:r w:rsidDel="00584953">
          <w:rPr>
            <w:color w:val="2F2F2F"/>
            <w:spacing w:val="-1"/>
          </w:rPr>
          <w:delText xml:space="preserve"> </w:delText>
        </w:r>
        <w:r w:rsidDel="00584953">
          <w:rPr>
            <w:color w:val="2F2F2F"/>
          </w:rPr>
          <w:delText>grazing</w:delText>
        </w:r>
        <w:r w:rsidDel="00584953">
          <w:rPr>
            <w:color w:val="2F2F2F"/>
            <w:spacing w:val="8"/>
          </w:rPr>
          <w:delText xml:space="preserve"> </w:delText>
        </w:r>
        <w:r w:rsidDel="00584953">
          <w:rPr>
            <w:color w:val="2F2F2F"/>
          </w:rPr>
          <w:delText>or</w:delText>
        </w:r>
        <w:r w:rsidDel="00584953">
          <w:rPr>
            <w:color w:val="2F2F2F"/>
            <w:spacing w:val="9"/>
          </w:rPr>
          <w:delText xml:space="preserve"> </w:delText>
        </w:r>
        <w:r w:rsidDel="00584953">
          <w:rPr>
            <w:color w:val="2F2F2F"/>
          </w:rPr>
          <w:delText>stock</w:delText>
        </w:r>
        <w:r w:rsidDel="00584953">
          <w:rPr>
            <w:color w:val="2F2F2F"/>
            <w:spacing w:val="31"/>
          </w:rPr>
          <w:delText xml:space="preserve"> </w:delText>
        </w:r>
        <w:r w:rsidDel="00584953">
          <w:rPr>
            <w:color w:val="2F2F2F"/>
          </w:rPr>
          <w:delText>removal</w:delText>
        </w:r>
      </w:del>
      <w:ins w:id="14" w:author="Kyle Sandona" w:date="2020-12-12T10:16:00Z">
        <w:r w:rsidR="00584953">
          <w:rPr>
            <w:color w:val="2F2F2F"/>
          </w:rPr>
          <w:t>.</w:t>
        </w:r>
      </w:ins>
    </w:p>
    <w:p w14:paraId="13EDDD44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45" w14:textId="77777777" w:rsidR="00A5052B" w:rsidRDefault="00A72E41">
      <w:pPr>
        <w:pStyle w:val="BodyText"/>
        <w:numPr>
          <w:ilvl w:val="1"/>
          <w:numId w:val="13"/>
        </w:numPr>
        <w:tabs>
          <w:tab w:val="left" w:pos="828"/>
        </w:tabs>
        <w:spacing w:line="321" w:lineRule="auto"/>
        <w:ind w:left="827" w:right="490" w:hanging="357"/>
        <w:jc w:val="both"/>
      </w:pPr>
      <w:r>
        <w:rPr>
          <w:color w:val="2F2F2F"/>
        </w:rPr>
        <w:t>where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appropr</w:t>
      </w:r>
      <w:r>
        <w:rPr>
          <w:color w:val="2F2F2F"/>
          <w:spacing w:val="7"/>
        </w:rPr>
        <w:t>i</w:t>
      </w:r>
      <w:r>
        <w:rPr>
          <w:color w:val="2F2F2F"/>
        </w:rPr>
        <w:t>ate,</w:t>
      </w:r>
      <w:r>
        <w:rPr>
          <w:color w:val="2F2F2F"/>
          <w:spacing w:val="34"/>
        </w:rPr>
        <w:t xml:space="preserve"> </w:t>
      </w:r>
      <w:r>
        <w:rPr>
          <w:color w:val="2F2F2F"/>
        </w:rPr>
        <w:t>a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program</w:t>
      </w:r>
      <w:r>
        <w:rPr>
          <w:color w:val="2F2F2F"/>
          <w:spacing w:val="45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35"/>
        </w:rPr>
        <w:t xml:space="preserve"> </w:t>
      </w:r>
      <w:r>
        <w:rPr>
          <w:color w:val="2F2F2F"/>
        </w:rPr>
        <w:t>appropr</w:t>
      </w:r>
      <w:r>
        <w:rPr>
          <w:color w:val="2F2F2F"/>
          <w:spacing w:val="7"/>
        </w:rPr>
        <w:t>i</w:t>
      </w:r>
      <w:r>
        <w:rPr>
          <w:color w:val="2F2F2F"/>
        </w:rPr>
        <w:t>ate</w:t>
      </w:r>
      <w:r>
        <w:rPr>
          <w:color w:val="2F2F2F"/>
          <w:spacing w:val="45"/>
        </w:rPr>
        <w:t xml:space="preserve"> </w:t>
      </w:r>
      <w:r>
        <w:rPr>
          <w:color w:val="2F2F2F"/>
        </w:rPr>
        <w:t>fox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ba</w:t>
      </w:r>
      <w:r>
        <w:rPr>
          <w:color w:val="2F2F2F"/>
          <w:spacing w:val="-16"/>
        </w:rPr>
        <w:t>i</w:t>
      </w:r>
      <w:r>
        <w:rPr>
          <w:color w:val="2F2F2F"/>
        </w:rPr>
        <w:t>ting</w:t>
      </w:r>
      <w:r>
        <w:rPr>
          <w:color w:val="2F2F2F"/>
          <w:spacing w:val="43"/>
        </w:rPr>
        <w:t xml:space="preserve"> </w:t>
      </w:r>
      <w:r>
        <w:rPr>
          <w:color w:val="2F2F2F"/>
          <w:spacing w:val="-19"/>
        </w:rPr>
        <w:t>l</w:t>
      </w:r>
      <w:r>
        <w:rPr>
          <w:color w:val="2F2F2F"/>
        </w:rPr>
        <w:t>eading</w:t>
      </w:r>
      <w:r>
        <w:rPr>
          <w:color w:val="2F2F2F"/>
          <w:spacing w:val="43"/>
        </w:rPr>
        <w:t xml:space="preserve"> </w:t>
      </w:r>
      <w:r>
        <w:rPr>
          <w:color w:val="2F2F2F"/>
        </w:rPr>
        <w:t>up</w:t>
      </w:r>
      <w:r>
        <w:rPr>
          <w:color w:val="2F2F2F"/>
          <w:spacing w:val="29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38"/>
        </w:rPr>
        <w:t xml:space="preserve"> </w:t>
      </w:r>
      <w:r>
        <w:rPr>
          <w:color w:val="2F2F2F"/>
        </w:rPr>
        <w:t>each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breed</w:t>
      </w:r>
      <w:r>
        <w:rPr>
          <w:color w:val="2F2F2F"/>
          <w:spacing w:val="3"/>
        </w:rPr>
        <w:t>i</w:t>
      </w:r>
      <w:r>
        <w:rPr>
          <w:color w:val="2F2F2F"/>
        </w:rPr>
        <w:t>ng season</w:t>
      </w:r>
    </w:p>
    <w:p w14:paraId="13EDDD46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47" w14:textId="77777777" w:rsidR="00A5052B" w:rsidRDefault="00A72E41">
      <w:pPr>
        <w:pStyle w:val="BodyText"/>
        <w:numPr>
          <w:ilvl w:val="1"/>
          <w:numId w:val="13"/>
        </w:numPr>
        <w:tabs>
          <w:tab w:val="left" w:pos="828"/>
        </w:tabs>
        <w:spacing w:line="319" w:lineRule="auto"/>
        <w:ind w:left="820" w:right="463" w:hanging="350"/>
        <w:jc w:val="both"/>
      </w:pPr>
      <w:r>
        <w:rPr>
          <w:color w:val="2F2F2F"/>
        </w:rPr>
        <w:t>five-yearly</w:t>
      </w:r>
      <w:r>
        <w:rPr>
          <w:color w:val="2F2F2F"/>
          <w:spacing w:val="29"/>
        </w:rPr>
        <w:t xml:space="preserve"> </w:t>
      </w:r>
      <w:r>
        <w:rPr>
          <w:color w:val="2F2F2F"/>
        </w:rPr>
        <w:t>performance</w:t>
      </w:r>
      <w:r>
        <w:rPr>
          <w:color w:val="2F2F2F"/>
          <w:spacing w:val="18"/>
        </w:rPr>
        <w:t xml:space="preserve"> </w:t>
      </w:r>
      <w:r>
        <w:rPr>
          <w:color w:val="2F2F2F"/>
        </w:rPr>
        <w:t>targets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for</w:t>
      </w:r>
      <w:r>
        <w:rPr>
          <w:color w:val="2F2F2F"/>
          <w:spacing w:val="18"/>
        </w:rPr>
        <w:t xml:space="preserve"> </w:t>
      </w:r>
      <w:r>
        <w:rPr>
          <w:color w:val="2F2F2F"/>
        </w:rPr>
        <w:t>each</w:t>
      </w:r>
      <w:r>
        <w:rPr>
          <w:color w:val="2F2F2F"/>
          <w:spacing w:val="7"/>
        </w:rPr>
        <w:t xml:space="preserve"> </w:t>
      </w:r>
      <w:r>
        <w:rPr>
          <w:color w:val="2F2F2F"/>
        </w:rPr>
        <w:t>enhancement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site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>and</w:t>
      </w:r>
      <w:r>
        <w:rPr>
          <w:color w:val="2F2F2F"/>
          <w:spacing w:val="7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program</w:t>
      </w:r>
      <w:r>
        <w:rPr>
          <w:color w:val="2F2F2F"/>
          <w:spacing w:val="11"/>
        </w:rPr>
        <w:t xml:space="preserve"> </w:t>
      </w:r>
      <w:r>
        <w:rPr>
          <w:color w:val="2F2F2F"/>
        </w:rPr>
        <w:t>as</w:t>
      </w:r>
      <w:r>
        <w:rPr>
          <w:color w:val="2F2F2F"/>
          <w:spacing w:val="3"/>
        </w:rPr>
        <w:t xml:space="preserve"> </w:t>
      </w:r>
      <w:r>
        <w:rPr>
          <w:color w:val="2F2F2F"/>
        </w:rPr>
        <w:t>a</w:t>
      </w:r>
      <w:r>
        <w:rPr>
          <w:color w:val="2F2F2F"/>
          <w:spacing w:val="7"/>
        </w:rPr>
        <w:t xml:space="preserve"> </w:t>
      </w:r>
      <w:r>
        <w:rPr>
          <w:color w:val="2F2F2F"/>
        </w:rPr>
        <w:t>who</w:t>
      </w:r>
      <w:r>
        <w:rPr>
          <w:color w:val="2F2F2F"/>
          <w:spacing w:val="6"/>
        </w:rPr>
        <w:t>l</w:t>
      </w:r>
      <w:r>
        <w:rPr>
          <w:color w:val="2F2F2F"/>
          <w:spacing w:val="-1"/>
        </w:rPr>
        <w:t>e</w:t>
      </w:r>
      <w:r>
        <w:rPr>
          <w:color w:val="505050"/>
        </w:rPr>
        <w:t>,</w:t>
      </w:r>
      <w:r>
        <w:rPr>
          <w:color w:val="505050"/>
          <w:w w:val="165"/>
        </w:rPr>
        <w:t xml:space="preserve"> </w:t>
      </w:r>
      <w:r>
        <w:rPr>
          <w:color w:val="2F2F2F"/>
        </w:rPr>
        <w:t>cons</w:t>
      </w:r>
      <w:r>
        <w:rPr>
          <w:color w:val="2F2F2F"/>
          <w:spacing w:val="4"/>
        </w:rPr>
        <w:t>i</w:t>
      </w:r>
      <w:r>
        <w:rPr>
          <w:color w:val="2F2F2F"/>
        </w:rPr>
        <w:t>stent</w:t>
      </w:r>
      <w:r>
        <w:rPr>
          <w:color w:val="2F2F2F"/>
          <w:spacing w:val="2"/>
        </w:rPr>
        <w:t xml:space="preserve"> </w:t>
      </w:r>
      <w:r>
        <w:rPr>
          <w:color w:val="2F2F2F"/>
        </w:rPr>
        <w:t>w</w:t>
      </w:r>
      <w:r>
        <w:rPr>
          <w:color w:val="2F2F2F"/>
          <w:spacing w:val="-4"/>
        </w:rPr>
        <w:t>i</w:t>
      </w:r>
      <w:r>
        <w:rPr>
          <w:color w:val="2F2F2F"/>
        </w:rPr>
        <w:t>th</w:t>
      </w:r>
      <w:r>
        <w:rPr>
          <w:color w:val="2F2F2F"/>
          <w:spacing w:val="42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3"/>
        </w:rPr>
        <w:t xml:space="preserve"> </w:t>
      </w:r>
      <w:r>
        <w:rPr>
          <w:color w:val="2F2F2F"/>
        </w:rPr>
        <w:t>outcom</w:t>
      </w:r>
      <w:r>
        <w:rPr>
          <w:color w:val="2F2F2F"/>
          <w:spacing w:val="3"/>
        </w:rPr>
        <w:t>e</w:t>
      </w:r>
      <w:r>
        <w:rPr>
          <w:color w:val="505050"/>
        </w:rPr>
        <w:t>s</w:t>
      </w:r>
      <w:r>
        <w:rPr>
          <w:color w:val="505050"/>
          <w:spacing w:val="41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55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3"/>
        </w:rPr>
        <w:t xml:space="preserve"> </w:t>
      </w:r>
      <w:r>
        <w:rPr>
          <w:color w:val="2F2F2F"/>
        </w:rPr>
        <w:t>Popu</w:t>
      </w:r>
      <w:r>
        <w:rPr>
          <w:color w:val="2F2F2F"/>
          <w:spacing w:val="-8"/>
        </w:rPr>
        <w:t>l</w:t>
      </w:r>
      <w:r>
        <w:rPr>
          <w:color w:val="2F2F2F"/>
        </w:rPr>
        <w:t>at</w:t>
      </w:r>
      <w:r>
        <w:rPr>
          <w:color w:val="2F2F2F"/>
          <w:spacing w:val="-6"/>
        </w:rPr>
        <w:t>i</w:t>
      </w:r>
      <w:r>
        <w:rPr>
          <w:color w:val="2F2F2F"/>
        </w:rPr>
        <w:t>on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V</w:t>
      </w:r>
      <w:r>
        <w:rPr>
          <w:color w:val="2F2F2F"/>
          <w:spacing w:val="-5"/>
        </w:rPr>
        <w:t>i</w:t>
      </w:r>
      <w:r>
        <w:rPr>
          <w:color w:val="2F2F2F"/>
        </w:rPr>
        <w:t>ab</w:t>
      </w:r>
      <w:r>
        <w:rPr>
          <w:color w:val="2F2F2F"/>
          <w:spacing w:val="-2"/>
        </w:rPr>
        <w:t>i</w:t>
      </w:r>
      <w:r>
        <w:rPr>
          <w:color w:val="2F2F2F"/>
        </w:rPr>
        <w:t>lity</w:t>
      </w:r>
      <w:r>
        <w:rPr>
          <w:color w:val="2F2F2F"/>
          <w:spacing w:val="38"/>
        </w:rPr>
        <w:t xml:space="preserve"> </w:t>
      </w:r>
      <w:r>
        <w:rPr>
          <w:color w:val="2F2F2F"/>
        </w:rPr>
        <w:t>Assessment</w:t>
      </w:r>
      <w:r>
        <w:rPr>
          <w:color w:val="2F2F2F"/>
          <w:spacing w:val="20"/>
        </w:rPr>
        <w:t xml:space="preserve"> </w:t>
      </w:r>
      <w:r>
        <w:rPr>
          <w:color w:val="2F2F2F"/>
          <w:spacing w:val="-17"/>
        </w:rPr>
        <w:t>i</w:t>
      </w:r>
      <w:r>
        <w:rPr>
          <w:color w:val="2F2F2F"/>
        </w:rPr>
        <w:t>ncluded</w:t>
      </w:r>
      <w:r>
        <w:rPr>
          <w:color w:val="2F2F2F"/>
          <w:spacing w:val="2"/>
        </w:rPr>
        <w:t xml:space="preserve"> </w:t>
      </w:r>
      <w:r>
        <w:rPr>
          <w:color w:val="2F2F2F"/>
        </w:rPr>
        <w:t>in</w:t>
      </w:r>
      <w:r>
        <w:rPr>
          <w:color w:val="2F2F2F"/>
          <w:spacing w:val="29"/>
        </w:rPr>
        <w:t xml:space="preserve"> </w:t>
      </w:r>
      <w:r>
        <w:rPr>
          <w:color w:val="2F2F2F"/>
        </w:rPr>
        <w:t>the</w:t>
      </w:r>
      <w:r>
        <w:rPr>
          <w:color w:val="2F2F2F"/>
          <w:w w:val="107"/>
        </w:rPr>
        <w:t xml:space="preserve"> </w:t>
      </w:r>
      <w:r>
        <w:rPr>
          <w:color w:val="2F2F2F"/>
          <w:spacing w:val="-2"/>
        </w:rPr>
        <w:t>Gol</w:t>
      </w:r>
      <w:r>
        <w:rPr>
          <w:color w:val="2F2F2F"/>
          <w:spacing w:val="-1"/>
        </w:rPr>
        <w:t>den</w:t>
      </w:r>
      <w:r>
        <w:rPr>
          <w:color w:val="2F2F2F"/>
          <w:spacing w:val="21"/>
        </w:rPr>
        <w:t xml:space="preserve"> </w:t>
      </w:r>
      <w:r>
        <w:rPr>
          <w:color w:val="2F2F2F"/>
          <w:spacing w:val="-3"/>
        </w:rPr>
        <w:t>Plains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>Wind</w:t>
      </w:r>
      <w:r>
        <w:rPr>
          <w:color w:val="2F2F2F"/>
          <w:spacing w:val="29"/>
        </w:rPr>
        <w:t xml:space="preserve"> </w:t>
      </w:r>
      <w:r>
        <w:rPr>
          <w:color w:val="2F2F2F"/>
        </w:rPr>
        <w:t>Farm</w:t>
      </w:r>
      <w:r>
        <w:rPr>
          <w:color w:val="2F2F2F"/>
          <w:spacing w:val="14"/>
        </w:rPr>
        <w:t xml:space="preserve"> </w:t>
      </w:r>
      <w:r>
        <w:rPr>
          <w:color w:val="2F2F2F"/>
          <w:spacing w:val="-2"/>
        </w:rPr>
        <w:t>EES</w:t>
      </w:r>
      <w:r>
        <w:rPr>
          <w:color w:val="505050"/>
          <w:spacing w:val="-1"/>
        </w:rPr>
        <w:t>,</w:t>
      </w:r>
      <w:r>
        <w:rPr>
          <w:color w:val="505050"/>
          <w:spacing w:val="-39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6"/>
        </w:rPr>
        <w:t xml:space="preserve"> </w:t>
      </w:r>
      <w:r>
        <w:rPr>
          <w:color w:val="2F2F2F"/>
        </w:rPr>
        <w:t>zero-net</w:t>
      </w:r>
      <w:r>
        <w:rPr>
          <w:color w:val="2F2F2F"/>
          <w:spacing w:val="31"/>
        </w:rPr>
        <w:t xml:space="preserve"> </w:t>
      </w:r>
      <w:r>
        <w:rPr>
          <w:color w:val="2F2F2F"/>
        </w:rPr>
        <w:t>impact</w:t>
      </w:r>
      <w:r>
        <w:rPr>
          <w:color w:val="2F2F2F"/>
          <w:spacing w:val="16"/>
        </w:rPr>
        <w:t xml:space="preserve"> </w:t>
      </w:r>
      <w:r>
        <w:rPr>
          <w:color w:val="2F2F2F"/>
          <w:spacing w:val="-1"/>
        </w:rPr>
        <w:t>objective</w:t>
      </w:r>
      <w:r>
        <w:rPr>
          <w:color w:val="2F2F2F"/>
          <w:spacing w:val="17"/>
        </w:rPr>
        <w:t xml:space="preserve"> </w:t>
      </w:r>
      <w:r>
        <w:rPr>
          <w:color w:val="2F2F2F"/>
        </w:rPr>
        <w:t>(to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be</w:t>
      </w:r>
      <w:r>
        <w:rPr>
          <w:color w:val="2F2F2F"/>
          <w:spacing w:val="8"/>
        </w:rPr>
        <w:t xml:space="preserve"> </w:t>
      </w:r>
      <w:r>
        <w:rPr>
          <w:color w:val="2F2F2F"/>
        </w:rPr>
        <w:t>amended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every</w:t>
      </w:r>
      <w:r>
        <w:rPr>
          <w:color w:val="2F2F2F"/>
          <w:spacing w:val="16"/>
        </w:rPr>
        <w:t xml:space="preserve"> </w:t>
      </w:r>
      <w:r>
        <w:rPr>
          <w:color w:val="2F2F2F"/>
        </w:rPr>
        <w:t>five</w:t>
      </w:r>
      <w:r>
        <w:rPr>
          <w:color w:val="2F2F2F"/>
          <w:spacing w:val="26"/>
          <w:w w:val="104"/>
        </w:rPr>
        <w:t xml:space="preserve"> </w:t>
      </w:r>
      <w:r>
        <w:rPr>
          <w:color w:val="2F2F2F"/>
        </w:rPr>
        <w:t>years</w:t>
      </w:r>
      <w:r>
        <w:rPr>
          <w:color w:val="2F2F2F"/>
          <w:spacing w:val="-2"/>
        </w:rPr>
        <w:t xml:space="preserve"> </w:t>
      </w:r>
      <w:r>
        <w:rPr>
          <w:color w:val="2F2F2F"/>
          <w:spacing w:val="1"/>
        </w:rPr>
        <w:t>depending</w:t>
      </w:r>
      <w:r>
        <w:rPr>
          <w:color w:val="2F2F2F"/>
          <w:spacing w:val="-21"/>
        </w:rPr>
        <w:t xml:space="preserve"> </w:t>
      </w:r>
      <w:r>
        <w:rPr>
          <w:color w:val="2F2F2F"/>
        </w:rPr>
        <w:t>on</w:t>
      </w:r>
      <w:r>
        <w:rPr>
          <w:color w:val="2F2F2F"/>
          <w:spacing w:val="-8"/>
        </w:rPr>
        <w:t xml:space="preserve"> </w:t>
      </w:r>
      <w:r>
        <w:rPr>
          <w:color w:val="2F2F2F"/>
        </w:rPr>
        <w:t>outcomes), and</w:t>
      </w:r>
      <w:r>
        <w:rPr>
          <w:color w:val="2F2F2F"/>
          <w:spacing w:val="-1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data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and recommendations</w:t>
      </w:r>
      <w:r>
        <w:rPr>
          <w:color w:val="2F2F2F"/>
          <w:spacing w:val="2"/>
        </w:rPr>
        <w:t xml:space="preserve"> </w:t>
      </w:r>
      <w:r>
        <w:rPr>
          <w:color w:val="2F2F2F"/>
        </w:rPr>
        <w:t>in</w:t>
      </w:r>
      <w:r>
        <w:rPr>
          <w:color w:val="2F2F2F"/>
          <w:spacing w:val="-26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0"/>
        </w:rPr>
        <w:t xml:space="preserve"> </w:t>
      </w:r>
      <w:r>
        <w:rPr>
          <w:color w:val="2F2F2F"/>
          <w:spacing w:val="-4"/>
        </w:rPr>
        <w:t>pl</w:t>
      </w:r>
      <w:r>
        <w:rPr>
          <w:color w:val="2F2F2F"/>
          <w:spacing w:val="-5"/>
        </w:rPr>
        <w:t>an</w:t>
      </w:r>
    </w:p>
    <w:p w14:paraId="13EDDD48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D49" w14:textId="77777777" w:rsidR="00A5052B" w:rsidRDefault="00A72E41">
      <w:pPr>
        <w:pStyle w:val="BodyText"/>
        <w:numPr>
          <w:ilvl w:val="1"/>
          <w:numId w:val="13"/>
        </w:numPr>
        <w:tabs>
          <w:tab w:val="left" w:pos="828"/>
        </w:tabs>
        <w:spacing w:line="321" w:lineRule="auto"/>
        <w:ind w:left="813" w:right="501" w:hanging="357"/>
        <w:jc w:val="both"/>
      </w:pPr>
      <w:r>
        <w:rPr>
          <w:color w:val="2F2F2F"/>
        </w:rPr>
        <w:t>mon</w:t>
      </w:r>
      <w:r>
        <w:rPr>
          <w:color w:val="2F2F2F"/>
          <w:spacing w:val="-13"/>
        </w:rPr>
        <w:t>i</w:t>
      </w:r>
      <w:r>
        <w:rPr>
          <w:color w:val="2F2F2F"/>
        </w:rPr>
        <w:t>toring</w:t>
      </w:r>
      <w:r>
        <w:rPr>
          <w:color w:val="2F2F2F"/>
          <w:spacing w:val="9"/>
        </w:rPr>
        <w:t xml:space="preserve"> </w:t>
      </w:r>
      <w:r>
        <w:rPr>
          <w:color w:val="2F2F2F"/>
        </w:rPr>
        <w:t>and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report</w:t>
      </w:r>
      <w:r>
        <w:rPr>
          <w:color w:val="2F2F2F"/>
          <w:spacing w:val="-6"/>
        </w:rPr>
        <w:t>i</w:t>
      </w:r>
      <w:r>
        <w:rPr>
          <w:color w:val="2F2F2F"/>
        </w:rPr>
        <w:t>ng</w:t>
      </w:r>
      <w:r>
        <w:rPr>
          <w:color w:val="2F2F2F"/>
          <w:spacing w:val="9"/>
        </w:rPr>
        <w:t xml:space="preserve"> </w:t>
      </w:r>
      <w:r>
        <w:rPr>
          <w:color w:val="2F2F2F"/>
        </w:rPr>
        <w:t>requirements,</w:t>
      </w:r>
      <w:r>
        <w:rPr>
          <w:color w:val="2F2F2F"/>
          <w:spacing w:val="51"/>
        </w:rPr>
        <w:t xml:space="preserve"> </w:t>
      </w:r>
      <w:r>
        <w:rPr>
          <w:color w:val="2F2F2F"/>
          <w:spacing w:val="-19"/>
        </w:rPr>
        <w:t>i</w:t>
      </w:r>
      <w:r>
        <w:rPr>
          <w:color w:val="2F2F2F"/>
        </w:rPr>
        <w:t>ncluding</w:t>
      </w:r>
      <w:r>
        <w:rPr>
          <w:color w:val="2F2F2F"/>
          <w:spacing w:val="36"/>
        </w:rPr>
        <w:t xml:space="preserve"> </w:t>
      </w:r>
      <w:r>
        <w:rPr>
          <w:color w:val="2F2F2F"/>
        </w:rPr>
        <w:t>pub</w:t>
      </w:r>
      <w:r>
        <w:rPr>
          <w:color w:val="2F2F2F"/>
          <w:spacing w:val="-1"/>
        </w:rPr>
        <w:t>l</w:t>
      </w:r>
      <w:r>
        <w:rPr>
          <w:color w:val="2F2F2F"/>
        </w:rPr>
        <w:t>ic</w:t>
      </w:r>
      <w:r>
        <w:rPr>
          <w:color w:val="2F2F2F"/>
          <w:spacing w:val="34"/>
        </w:rPr>
        <w:t xml:space="preserve"> </w:t>
      </w:r>
      <w:r>
        <w:rPr>
          <w:color w:val="2F2F2F"/>
        </w:rPr>
        <w:t>report</w:t>
      </w:r>
      <w:r>
        <w:rPr>
          <w:color w:val="2F2F2F"/>
          <w:spacing w:val="-1"/>
        </w:rPr>
        <w:t>i</w:t>
      </w:r>
      <w:r>
        <w:rPr>
          <w:color w:val="2F2F2F"/>
        </w:rPr>
        <w:t>ng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>after</w:t>
      </w:r>
      <w:r>
        <w:rPr>
          <w:color w:val="2F2F2F"/>
          <w:spacing w:val="44"/>
        </w:rPr>
        <w:t xml:space="preserve"> </w:t>
      </w:r>
      <w:r>
        <w:rPr>
          <w:color w:val="2F2F2F"/>
          <w:spacing w:val="-14"/>
        </w:rPr>
        <w:t>1</w:t>
      </w:r>
      <w:r>
        <w:rPr>
          <w:color w:val="2F2F2F"/>
        </w:rPr>
        <w:t>year,</w:t>
      </w:r>
      <w:r>
        <w:rPr>
          <w:color w:val="2F2F2F"/>
          <w:spacing w:val="32"/>
        </w:rPr>
        <w:t xml:space="preserve"> </w:t>
      </w:r>
      <w:r>
        <w:rPr>
          <w:color w:val="2F2F2F"/>
        </w:rPr>
        <w:t>2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year</w:t>
      </w:r>
      <w:r>
        <w:rPr>
          <w:color w:val="2F2F2F"/>
          <w:spacing w:val="6"/>
        </w:rPr>
        <w:t>s</w:t>
      </w:r>
      <w:r>
        <w:rPr>
          <w:color w:val="505050"/>
          <w:spacing w:val="1"/>
        </w:rPr>
        <w:t>,</w:t>
      </w:r>
      <w:r>
        <w:rPr>
          <w:color w:val="2F2F2F"/>
        </w:rPr>
        <w:t>5</w:t>
      </w:r>
      <w:r>
        <w:rPr>
          <w:color w:val="2F2F2F"/>
          <w:w w:val="96"/>
        </w:rPr>
        <w:t xml:space="preserve"> </w:t>
      </w:r>
      <w:r>
        <w:rPr>
          <w:color w:val="2F2F2F"/>
        </w:rPr>
        <w:t xml:space="preserve">years, </w:t>
      </w:r>
      <w:r>
        <w:rPr>
          <w:color w:val="2F2F2F"/>
          <w:spacing w:val="-60"/>
          <w:w w:val="110"/>
        </w:rPr>
        <w:t>1</w:t>
      </w:r>
      <w:r>
        <w:rPr>
          <w:color w:val="2F2F2F"/>
          <w:w w:val="110"/>
        </w:rPr>
        <w:t>0</w:t>
      </w:r>
      <w:r>
        <w:rPr>
          <w:color w:val="2F2F2F"/>
          <w:spacing w:val="16"/>
          <w:w w:val="110"/>
        </w:rPr>
        <w:t xml:space="preserve"> </w:t>
      </w:r>
      <w:r>
        <w:rPr>
          <w:color w:val="2F2F2F"/>
        </w:rPr>
        <w:t>year</w:t>
      </w:r>
      <w:r>
        <w:rPr>
          <w:color w:val="2F2F2F"/>
          <w:spacing w:val="-5"/>
        </w:rPr>
        <w:t>s</w:t>
      </w:r>
      <w:r>
        <w:rPr>
          <w:color w:val="2F2F2F"/>
        </w:rPr>
        <w:t>,</w:t>
      </w:r>
      <w:r>
        <w:rPr>
          <w:color w:val="2F2F2F"/>
          <w:spacing w:val="-2"/>
        </w:rPr>
        <w:t xml:space="preserve"> </w:t>
      </w:r>
      <w:r>
        <w:rPr>
          <w:color w:val="2F2F2F"/>
          <w:spacing w:val="-49"/>
        </w:rPr>
        <w:t>1</w:t>
      </w:r>
      <w:r>
        <w:rPr>
          <w:color w:val="2F2F2F"/>
        </w:rPr>
        <w:t>5</w:t>
      </w:r>
      <w:r>
        <w:rPr>
          <w:color w:val="2F2F2F"/>
          <w:spacing w:val="38"/>
        </w:rPr>
        <w:t xml:space="preserve"> </w:t>
      </w:r>
      <w:r>
        <w:rPr>
          <w:color w:val="2F2F2F"/>
        </w:rPr>
        <w:t>year</w:t>
      </w:r>
      <w:r>
        <w:rPr>
          <w:color w:val="2F2F2F"/>
          <w:spacing w:val="6"/>
        </w:rPr>
        <w:t>s</w:t>
      </w:r>
      <w:r>
        <w:rPr>
          <w:color w:val="505050"/>
        </w:rPr>
        <w:t>,</w:t>
      </w:r>
      <w:r>
        <w:rPr>
          <w:color w:val="505050"/>
          <w:spacing w:val="-19"/>
        </w:rPr>
        <w:t xml:space="preserve"> </w:t>
      </w:r>
      <w:r>
        <w:rPr>
          <w:color w:val="2F2F2F"/>
        </w:rPr>
        <w:t>20</w:t>
      </w:r>
      <w:r>
        <w:rPr>
          <w:color w:val="2F2F2F"/>
          <w:spacing w:val="33"/>
        </w:rPr>
        <w:t xml:space="preserve"> </w:t>
      </w:r>
      <w:r>
        <w:rPr>
          <w:color w:val="2F2F2F"/>
        </w:rPr>
        <w:t>years</w:t>
      </w:r>
      <w:r>
        <w:rPr>
          <w:color w:val="2F2F2F"/>
          <w:spacing w:val="54"/>
        </w:rPr>
        <w:t xml:space="preserve"> </w:t>
      </w:r>
      <w:r>
        <w:rPr>
          <w:color w:val="2F2F2F"/>
        </w:rPr>
        <w:t>and</w:t>
      </w:r>
      <w:r>
        <w:rPr>
          <w:color w:val="2F2F2F"/>
          <w:spacing w:val="43"/>
        </w:rPr>
        <w:t xml:space="preserve"> </w:t>
      </w:r>
      <w:r>
        <w:rPr>
          <w:color w:val="2F2F2F"/>
        </w:rPr>
        <w:t>25</w:t>
      </w:r>
      <w:r>
        <w:rPr>
          <w:color w:val="2F2F2F"/>
          <w:spacing w:val="33"/>
        </w:rPr>
        <w:t xml:space="preserve"> </w:t>
      </w:r>
      <w:r>
        <w:rPr>
          <w:color w:val="2F2F2F"/>
        </w:rPr>
        <w:t>years</w:t>
      </w:r>
      <w:r>
        <w:rPr>
          <w:color w:val="2F2F2F"/>
          <w:spacing w:val="50"/>
        </w:rPr>
        <w:t xml:space="preserve"> </w:t>
      </w:r>
      <w:r>
        <w:rPr>
          <w:color w:val="2F2F2F"/>
        </w:rPr>
        <w:t>from  when</w:t>
      </w:r>
      <w:r>
        <w:rPr>
          <w:color w:val="2F2F2F"/>
          <w:spacing w:val="37"/>
        </w:rPr>
        <w:t xml:space="preserve"> </w:t>
      </w:r>
      <w:r>
        <w:rPr>
          <w:color w:val="2F2F2F"/>
        </w:rPr>
        <w:t>the  p</w:t>
      </w:r>
      <w:r>
        <w:rPr>
          <w:color w:val="2F2F2F"/>
          <w:spacing w:val="-14"/>
        </w:rPr>
        <w:t>l</w:t>
      </w:r>
      <w:r>
        <w:rPr>
          <w:color w:val="2F2F2F"/>
        </w:rPr>
        <w:t>an</w:t>
      </w:r>
      <w:r>
        <w:rPr>
          <w:color w:val="2F2F2F"/>
          <w:spacing w:val="52"/>
        </w:rPr>
        <w:t xml:space="preserve"> </w:t>
      </w:r>
      <w:r>
        <w:rPr>
          <w:color w:val="2F2F2F"/>
          <w:spacing w:val="-19"/>
        </w:rPr>
        <w:t>i</w:t>
      </w:r>
      <w:r>
        <w:rPr>
          <w:color w:val="2F2F2F"/>
        </w:rPr>
        <w:t>s</w:t>
      </w:r>
      <w:r>
        <w:rPr>
          <w:color w:val="2F2F2F"/>
          <w:spacing w:val="43"/>
        </w:rPr>
        <w:t xml:space="preserve"> </w:t>
      </w:r>
      <w:r>
        <w:rPr>
          <w:color w:val="2F2F2F"/>
        </w:rPr>
        <w:t>approve</w:t>
      </w:r>
      <w:r>
        <w:rPr>
          <w:color w:val="2F2F2F"/>
          <w:spacing w:val="9"/>
        </w:rPr>
        <w:t>d</w:t>
      </w:r>
      <w:r>
        <w:rPr>
          <w:color w:val="505050"/>
        </w:rPr>
        <w:t>,</w:t>
      </w:r>
      <w:r>
        <w:rPr>
          <w:color w:val="505050"/>
          <w:spacing w:val="-19"/>
        </w:rPr>
        <w:t xml:space="preserve"> </w:t>
      </w:r>
      <w:r>
        <w:rPr>
          <w:color w:val="2F2F2F"/>
        </w:rPr>
        <w:t>on</w:t>
      </w:r>
      <w:r>
        <w:rPr>
          <w:color w:val="2F2F2F"/>
          <w:w w:val="108"/>
        </w:rPr>
        <w:t xml:space="preserve"> </w:t>
      </w:r>
      <w:r>
        <w:rPr>
          <w:color w:val="2F2F2F"/>
        </w:rPr>
        <w:t>whether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2"/>
        </w:rPr>
        <w:t xml:space="preserve"> </w:t>
      </w:r>
      <w:r>
        <w:rPr>
          <w:color w:val="2F2F2F"/>
        </w:rPr>
        <w:t>p</w:t>
      </w:r>
      <w:r>
        <w:rPr>
          <w:color w:val="2F2F2F"/>
          <w:spacing w:val="-12"/>
        </w:rPr>
        <w:t>l</w:t>
      </w:r>
      <w:r>
        <w:rPr>
          <w:color w:val="2F2F2F"/>
        </w:rPr>
        <w:t>an</w:t>
      </w:r>
      <w:r>
        <w:rPr>
          <w:color w:val="2F2F2F"/>
          <w:spacing w:val="2"/>
        </w:rPr>
        <w:t xml:space="preserve"> </w:t>
      </w:r>
      <w:r>
        <w:rPr>
          <w:color w:val="2F2F2F"/>
          <w:spacing w:val="-19"/>
        </w:rPr>
        <w:t>i</w:t>
      </w:r>
      <w:r>
        <w:rPr>
          <w:color w:val="2F2F2F"/>
        </w:rPr>
        <w:t>s</w:t>
      </w:r>
      <w:r>
        <w:rPr>
          <w:color w:val="2F2F2F"/>
          <w:spacing w:val="-7"/>
        </w:rPr>
        <w:t xml:space="preserve"> </w:t>
      </w:r>
      <w:r>
        <w:rPr>
          <w:color w:val="2F2F2F"/>
        </w:rPr>
        <w:t>expected</w:t>
      </w:r>
      <w:r>
        <w:rPr>
          <w:color w:val="2F2F2F"/>
          <w:spacing w:val="8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3"/>
        </w:rPr>
        <w:t xml:space="preserve"> </w:t>
      </w:r>
      <w:r>
        <w:rPr>
          <w:color w:val="2F2F2F"/>
        </w:rPr>
        <w:t>ach</w:t>
      </w:r>
      <w:r>
        <w:rPr>
          <w:color w:val="2F2F2F"/>
          <w:spacing w:val="1"/>
        </w:rPr>
        <w:t>i</w:t>
      </w:r>
      <w:r>
        <w:rPr>
          <w:color w:val="2F2F2F"/>
        </w:rPr>
        <w:t>eve</w:t>
      </w:r>
      <w:r>
        <w:rPr>
          <w:color w:val="2F2F2F"/>
          <w:spacing w:val="-7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5"/>
        </w:rPr>
        <w:t xml:space="preserve"> </w:t>
      </w:r>
      <w:r>
        <w:rPr>
          <w:color w:val="2F2F2F"/>
        </w:rPr>
        <w:t>2</w:t>
      </w:r>
      <w:r>
        <w:rPr>
          <w:color w:val="2F2F2F"/>
          <w:spacing w:val="5"/>
        </w:rPr>
        <w:t>5</w:t>
      </w:r>
      <w:r>
        <w:rPr>
          <w:color w:val="505050"/>
          <w:spacing w:val="-12"/>
        </w:rPr>
        <w:t>-</w:t>
      </w:r>
      <w:r>
        <w:rPr>
          <w:color w:val="2F2F2F"/>
        </w:rPr>
        <w:t>year</w:t>
      </w:r>
      <w:r>
        <w:rPr>
          <w:color w:val="2F2F2F"/>
          <w:spacing w:val="12"/>
        </w:rPr>
        <w:t xml:space="preserve"> </w:t>
      </w:r>
      <w:r>
        <w:rPr>
          <w:color w:val="2F2F2F"/>
        </w:rPr>
        <w:t>zero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net</w:t>
      </w:r>
      <w:r>
        <w:rPr>
          <w:color w:val="2F2F2F"/>
          <w:spacing w:val="1"/>
        </w:rPr>
        <w:t xml:space="preserve"> </w:t>
      </w:r>
      <w:r>
        <w:rPr>
          <w:color w:val="2F2F2F"/>
          <w:spacing w:val="-19"/>
        </w:rPr>
        <w:t>i</w:t>
      </w:r>
      <w:r>
        <w:rPr>
          <w:color w:val="2F2F2F"/>
        </w:rPr>
        <w:t>mpact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object</w:t>
      </w:r>
      <w:r>
        <w:rPr>
          <w:color w:val="2F2F2F"/>
          <w:spacing w:val="-3"/>
        </w:rPr>
        <w:t>i</w:t>
      </w:r>
      <w:r>
        <w:rPr>
          <w:color w:val="2F2F2F"/>
        </w:rPr>
        <w:t>v</w:t>
      </w:r>
      <w:r>
        <w:rPr>
          <w:color w:val="2F2F2F"/>
          <w:spacing w:val="23"/>
        </w:rPr>
        <w:t>e</w:t>
      </w:r>
      <w:r>
        <w:rPr>
          <w:color w:val="505050"/>
        </w:rPr>
        <w:t>.</w:t>
      </w:r>
    </w:p>
    <w:p w14:paraId="7F607ABE" w14:textId="77777777" w:rsidR="00621718" w:rsidRDefault="00621718">
      <w:pPr>
        <w:spacing w:before="9"/>
        <w:rPr>
          <w:ins w:id="15" w:author="Kyle Sandona" w:date="2020-12-12T10:14:00Z"/>
          <w:rFonts w:ascii="Arial" w:eastAsia="Arial" w:hAnsi="Arial" w:cs="Arial"/>
          <w:sz w:val="20"/>
          <w:szCs w:val="20"/>
        </w:rPr>
      </w:pPr>
    </w:p>
    <w:p w14:paraId="13EDDD4A" w14:textId="0410462A" w:rsidR="00A5052B" w:rsidRDefault="00630F86">
      <w:pPr>
        <w:spacing w:before="9"/>
        <w:rPr>
          <w:ins w:id="16" w:author="Kyle Sandona" w:date="2020-12-12T10:14:00Z"/>
          <w:rFonts w:ascii="Arial" w:eastAsia="Arial" w:hAnsi="Arial" w:cs="Arial"/>
          <w:sz w:val="20"/>
          <w:szCs w:val="20"/>
        </w:rPr>
      </w:pPr>
      <w:ins w:id="17" w:author="Kyle Sandona" w:date="2020-12-12T10:13:00Z">
        <w:r>
          <w:rPr>
            <w:rFonts w:ascii="Arial" w:eastAsia="Arial" w:hAnsi="Arial" w:cs="Arial"/>
            <w:sz w:val="20"/>
            <w:szCs w:val="20"/>
          </w:rPr>
          <w:t>Prior to the commencement of works at each enhancement site, a signed copy o</w:t>
        </w:r>
      </w:ins>
      <w:ins w:id="18" w:author="Kyle Sandona" w:date="2020-12-12T10:14:00Z">
        <w:r>
          <w:rPr>
            <w:rFonts w:ascii="Arial" w:eastAsia="Arial" w:hAnsi="Arial" w:cs="Arial"/>
            <w:sz w:val="20"/>
            <w:szCs w:val="20"/>
          </w:rPr>
          <w:t xml:space="preserve">f the </w:t>
        </w:r>
        <w:r w:rsidR="00621718">
          <w:rPr>
            <w:rFonts w:ascii="Arial" w:eastAsia="Arial" w:hAnsi="Arial" w:cs="Arial"/>
            <w:sz w:val="20"/>
            <w:szCs w:val="20"/>
          </w:rPr>
          <w:t>Delivery Agreement/Landholder Agreement for the Brolga breeding site enhancement project must be submitted to the Responsible Authority.</w:t>
        </w:r>
      </w:ins>
    </w:p>
    <w:p w14:paraId="675A08CB" w14:textId="77777777" w:rsidR="00621718" w:rsidRDefault="00621718">
      <w:pPr>
        <w:spacing w:before="9"/>
        <w:rPr>
          <w:ins w:id="19" w:author="Kyle Sandona" w:date="2020-12-12T10:14:00Z"/>
          <w:rFonts w:ascii="Arial" w:eastAsia="Arial" w:hAnsi="Arial" w:cs="Arial"/>
          <w:sz w:val="20"/>
          <w:szCs w:val="20"/>
        </w:rPr>
      </w:pPr>
    </w:p>
    <w:p w14:paraId="02842FDD" w14:textId="6E5BDA1A" w:rsidR="00621718" w:rsidRDefault="00621718">
      <w:pPr>
        <w:spacing w:before="9"/>
        <w:rPr>
          <w:ins w:id="20" w:author="Kyle Sandona" w:date="2020-12-12T10:12:00Z"/>
          <w:rFonts w:ascii="Arial" w:eastAsia="Arial" w:hAnsi="Arial" w:cs="Arial"/>
          <w:sz w:val="20"/>
          <w:szCs w:val="20"/>
        </w:rPr>
      </w:pPr>
      <w:ins w:id="21" w:author="Kyle Sandona" w:date="2020-12-12T10:14:00Z">
        <w:r>
          <w:rPr>
            <w:rFonts w:ascii="Arial" w:eastAsia="Arial" w:hAnsi="Arial" w:cs="Arial"/>
            <w:sz w:val="20"/>
            <w:szCs w:val="20"/>
          </w:rPr>
          <w:t xml:space="preserve">Agreements for the breeding </w:t>
        </w:r>
        <w:r w:rsidR="0050702B">
          <w:rPr>
            <w:rFonts w:ascii="Arial" w:eastAsia="Arial" w:hAnsi="Arial" w:cs="Arial"/>
            <w:sz w:val="20"/>
            <w:szCs w:val="20"/>
          </w:rPr>
          <w:t>site enhancement project must extend for the duration of the life of the Wind Energy Facility.</w:t>
        </w:r>
      </w:ins>
    </w:p>
    <w:p w14:paraId="6EA48D84" w14:textId="77777777" w:rsidR="00143C7D" w:rsidRDefault="00143C7D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4B" w14:textId="77777777" w:rsidR="00A5052B" w:rsidRDefault="00A72E41">
      <w:pPr>
        <w:pStyle w:val="BodyText"/>
        <w:numPr>
          <w:ilvl w:val="0"/>
          <w:numId w:val="13"/>
        </w:numPr>
        <w:tabs>
          <w:tab w:val="left" w:pos="471"/>
        </w:tabs>
        <w:spacing w:line="321" w:lineRule="auto"/>
        <w:ind w:left="463" w:right="505"/>
        <w:jc w:val="both"/>
      </w:pPr>
      <w:r>
        <w:rPr>
          <w:color w:val="2F2F2F"/>
          <w:spacing w:val="-1"/>
          <w:w w:val="105"/>
        </w:rPr>
        <w:t>Implementation</w:t>
      </w:r>
      <w:r>
        <w:rPr>
          <w:color w:val="2F2F2F"/>
          <w:spacing w:val="-32"/>
          <w:w w:val="105"/>
        </w:rPr>
        <w:t xml:space="preserve"> </w:t>
      </w:r>
      <w:r>
        <w:rPr>
          <w:color w:val="2F2F2F"/>
          <w:w w:val="105"/>
        </w:rPr>
        <w:t>of</w:t>
      </w:r>
      <w:r>
        <w:rPr>
          <w:color w:val="2F2F2F"/>
          <w:spacing w:val="-29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-22"/>
          <w:w w:val="105"/>
        </w:rPr>
        <w:t xml:space="preserve"> </w:t>
      </w:r>
      <w:r>
        <w:rPr>
          <w:color w:val="2F2F2F"/>
          <w:spacing w:val="-4"/>
          <w:w w:val="105"/>
        </w:rPr>
        <w:t>Brolga</w:t>
      </w:r>
      <w:r>
        <w:rPr>
          <w:color w:val="2F2F2F"/>
          <w:spacing w:val="-23"/>
          <w:w w:val="105"/>
        </w:rPr>
        <w:t xml:space="preserve"> </w:t>
      </w:r>
      <w:r>
        <w:rPr>
          <w:color w:val="2F2F2F"/>
          <w:spacing w:val="-2"/>
          <w:w w:val="105"/>
        </w:rPr>
        <w:t>Monitoring</w:t>
      </w:r>
      <w:r>
        <w:rPr>
          <w:color w:val="2F2F2F"/>
          <w:spacing w:val="-32"/>
          <w:w w:val="105"/>
        </w:rPr>
        <w:t xml:space="preserve"> </w:t>
      </w:r>
      <w:r>
        <w:rPr>
          <w:color w:val="2F2F2F"/>
          <w:w w:val="105"/>
        </w:rPr>
        <w:t>and</w:t>
      </w:r>
      <w:r>
        <w:rPr>
          <w:color w:val="2F2F2F"/>
          <w:spacing w:val="-31"/>
          <w:w w:val="105"/>
        </w:rPr>
        <w:t xml:space="preserve"> </w:t>
      </w:r>
      <w:r>
        <w:rPr>
          <w:color w:val="2F2F2F"/>
          <w:w w:val="105"/>
        </w:rPr>
        <w:t>Compensation</w:t>
      </w:r>
      <w:r>
        <w:rPr>
          <w:color w:val="2F2F2F"/>
          <w:spacing w:val="-30"/>
          <w:w w:val="105"/>
        </w:rPr>
        <w:t xml:space="preserve"> </w:t>
      </w:r>
      <w:r>
        <w:rPr>
          <w:color w:val="2F2F2F"/>
          <w:w w:val="105"/>
        </w:rPr>
        <w:t>Plan</w:t>
      </w:r>
      <w:r>
        <w:rPr>
          <w:color w:val="2F2F2F"/>
          <w:spacing w:val="-29"/>
          <w:w w:val="105"/>
        </w:rPr>
        <w:t xml:space="preserve"> </w:t>
      </w:r>
      <w:r>
        <w:rPr>
          <w:color w:val="2F2F2F"/>
          <w:w w:val="105"/>
        </w:rPr>
        <w:t>must</w:t>
      </w:r>
      <w:r>
        <w:rPr>
          <w:color w:val="2F2F2F"/>
          <w:spacing w:val="-29"/>
          <w:w w:val="105"/>
        </w:rPr>
        <w:t xml:space="preserve"> </w:t>
      </w:r>
      <w:r>
        <w:rPr>
          <w:color w:val="2F2F2F"/>
          <w:w w:val="105"/>
        </w:rPr>
        <w:t>commence</w:t>
      </w:r>
      <w:r>
        <w:rPr>
          <w:color w:val="2F2F2F"/>
          <w:spacing w:val="-22"/>
          <w:w w:val="105"/>
        </w:rPr>
        <w:t xml:space="preserve"> </w:t>
      </w:r>
      <w:r>
        <w:rPr>
          <w:color w:val="2F2F2F"/>
          <w:w w:val="105"/>
        </w:rPr>
        <w:t>before</w:t>
      </w:r>
      <w:r>
        <w:rPr>
          <w:color w:val="2F2F2F"/>
          <w:spacing w:val="-29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38"/>
          <w:w w:val="107"/>
        </w:rPr>
        <w:t xml:space="preserve"> </w:t>
      </w:r>
      <w:r>
        <w:rPr>
          <w:color w:val="2F2F2F"/>
          <w:w w:val="105"/>
        </w:rPr>
        <w:t>deve</w:t>
      </w:r>
      <w:r>
        <w:rPr>
          <w:color w:val="2F2F2F"/>
          <w:spacing w:val="-6"/>
          <w:w w:val="105"/>
        </w:rPr>
        <w:t>l</w:t>
      </w:r>
      <w:r>
        <w:rPr>
          <w:color w:val="2F2F2F"/>
          <w:w w:val="105"/>
        </w:rPr>
        <w:t>opment starts.</w:t>
      </w:r>
      <w:r>
        <w:rPr>
          <w:color w:val="2F2F2F"/>
          <w:spacing w:val="-4"/>
          <w:w w:val="105"/>
        </w:rPr>
        <w:t xml:space="preserve"> </w:t>
      </w:r>
      <w:r>
        <w:rPr>
          <w:color w:val="2F2F2F"/>
          <w:spacing w:val="-23"/>
          <w:w w:val="105"/>
        </w:rPr>
        <w:t>I</w:t>
      </w:r>
      <w:r>
        <w:rPr>
          <w:color w:val="2F2F2F"/>
          <w:w w:val="105"/>
        </w:rPr>
        <w:t>mp</w:t>
      </w:r>
      <w:r>
        <w:rPr>
          <w:color w:val="2F2F2F"/>
          <w:spacing w:val="-17"/>
          <w:w w:val="105"/>
        </w:rPr>
        <w:t>l</w:t>
      </w:r>
      <w:r>
        <w:rPr>
          <w:color w:val="2F2F2F"/>
          <w:w w:val="105"/>
        </w:rPr>
        <w:t>ementat</w:t>
      </w:r>
      <w:r>
        <w:rPr>
          <w:color w:val="2F2F2F"/>
          <w:spacing w:val="2"/>
          <w:w w:val="105"/>
        </w:rPr>
        <w:t>i</w:t>
      </w:r>
      <w:r>
        <w:rPr>
          <w:color w:val="2F2F2F"/>
          <w:w w:val="105"/>
        </w:rPr>
        <w:t>on</w:t>
      </w:r>
      <w:r>
        <w:rPr>
          <w:color w:val="2F2F2F"/>
          <w:spacing w:val="-13"/>
          <w:w w:val="105"/>
        </w:rPr>
        <w:t xml:space="preserve"> </w:t>
      </w:r>
      <w:r>
        <w:rPr>
          <w:color w:val="2F2F2F"/>
          <w:w w:val="105"/>
        </w:rPr>
        <w:t>must</w:t>
      </w:r>
      <w:r>
        <w:rPr>
          <w:color w:val="2F2F2F"/>
          <w:spacing w:val="-8"/>
          <w:w w:val="105"/>
        </w:rPr>
        <w:t xml:space="preserve"> </w:t>
      </w:r>
      <w:r>
        <w:rPr>
          <w:color w:val="2F2F2F"/>
          <w:w w:val="105"/>
        </w:rPr>
        <w:t>be</w:t>
      </w:r>
      <w:r>
        <w:rPr>
          <w:color w:val="2F2F2F"/>
          <w:spacing w:val="-17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-6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-10"/>
          <w:w w:val="105"/>
        </w:rPr>
        <w:t xml:space="preserve"> </w:t>
      </w:r>
      <w:r>
        <w:rPr>
          <w:color w:val="2F2F2F"/>
          <w:w w:val="105"/>
        </w:rPr>
        <w:t>satisfact</w:t>
      </w:r>
      <w:r>
        <w:rPr>
          <w:color w:val="2F2F2F"/>
          <w:spacing w:val="2"/>
          <w:w w:val="105"/>
        </w:rPr>
        <w:t>i</w:t>
      </w:r>
      <w:r>
        <w:rPr>
          <w:color w:val="2F2F2F"/>
          <w:w w:val="105"/>
        </w:rPr>
        <w:t>on</w:t>
      </w:r>
      <w:r>
        <w:rPr>
          <w:color w:val="2F2F2F"/>
          <w:spacing w:val="-17"/>
          <w:w w:val="105"/>
        </w:rPr>
        <w:t xml:space="preserve"> </w:t>
      </w:r>
      <w:r>
        <w:rPr>
          <w:color w:val="2F2F2F"/>
          <w:w w:val="105"/>
        </w:rPr>
        <w:t>of</w:t>
      </w:r>
      <w:r>
        <w:rPr>
          <w:color w:val="2F2F2F"/>
          <w:spacing w:val="-18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-4"/>
          <w:w w:val="105"/>
        </w:rPr>
        <w:t xml:space="preserve"> </w:t>
      </w:r>
      <w:r>
        <w:rPr>
          <w:color w:val="2F2F2F"/>
          <w:w w:val="105"/>
        </w:rPr>
        <w:t>responsib</w:t>
      </w:r>
      <w:r>
        <w:rPr>
          <w:color w:val="2F2F2F"/>
          <w:spacing w:val="6"/>
          <w:w w:val="105"/>
        </w:rPr>
        <w:t>l</w:t>
      </w:r>
      <w:r>
        <w:rPr>
          <w:color w:val="2F2F2F"/>
          <w:w w:val="105"/>
        </w:rPr>
        <w:t>e</w:t>
      </w:r>
      <w:r>
        <w:rPr>
          <w:color w:val="2F2F2F"/>
          <w:spacing w:val="-14"/>
          <w:w w:val="105"/>
        </w:rPr>
        <w:t xml:space="preserve"> </w:t>
      </w:r>
      <w:r>
        <w:rPr>
          <w:color w:val="2F2F2F"/>
          <w:w w:val="105"/>
        </w:rPr>
        <w:t xml:space="preserve">authority </w:t>
      </w:r>
      <w:r>
        <w:rPr>
          <w:color w:val="2F2F2F"/>
          <w:spacing w:val="-10"/>
        </w:rPr>
        <w:t>i</w:t>
      </w:r>
      <w:r>
        <w:rPr>
          <w:color w:val="2F2F2F"/>
          <w:spacing w:val="-13"/>
        </w:rPr>
        <w:t>n</w:t>
      </w:r>
      <w:r>
        <w:rPr>
          <w:color w:val="2F2F2F"/>
          <w:spacing w:val="-20"/>
        </w:rPr>
        <w:t xml:space="preserve"> </w:t>
      </w:r>
      <w:r>
        <w:rPr>
          <w:color w:val="2F2F2F"/>
        </w:rPr>
        <w:t>consultation</w:t>
      </w:r>
      <w:r>
        <w:rPr>
          <w:color w:val="2F2F2F"/>
          <w:spacing w:val="-13"/>
        </w:rPr>
        <w:t xml:space="preserve"> </w:t>
      </w:r>
      <w:r>
        <w:rPr>
          <w:color w:val="2F2F2F"/>
        </w:rPr>
        <w:t>with</w:t>
      </w:r>
      <w:r>
        <w:rPr>
          <w:color w:val="2F2F2F"/>
          <w:spacing w:val="11"/>
        </w:rPr>
        <w:t xml:space="preserve"> </w:t>
      </w:r>
      <w:r>
        <w:rPr>
          <w:color w:val="2F2F2F"/>
        </w:rPr>
        <w:t>DELWP</w:t>
      </w:r>
      <w:r>
        <w:rPr>
          <w:color w:val="2F2F2F"/>
          <w:spacing w:val="17"/>
        </w:rPr>
        <w:t xml:space="preserve"> </w:t>
      </w:r>
      <w:r>
        <w:rPr>
          <w:color w:val="2F2F2F"/>
        </w:rPr>
        <w:t>Environment</w:t>
      </w:r>
      <w:r>
        <w:rPr>
          <w:color w:val="2F2F2F"/>
          <w:spacing w:val="24"/>
        </w:rPr>
        <w:t xml:space="preserve"> </w:t>
      </w:r>
      <w:r>
        <w:rPr>
          <w:color w:val="2F2F2F"/>
        </w:rPr>
        <w:t>Portfolio</w:t>
      </w:r>
      <w:r>
        <w:rPr>
          <w:color w:val="505050"/>
        </w:rPr>
        <w:t>.</w:t>
      </w:r>
    </w:p>
    <w:p w14:paraId="13EDDD4C" w14:textId="77777777" w:rsidR="00A5052B" w:rsidRDefault="00A5052B">
      <w:pPr>
        <w:spacing w:before="7"/>
        <w:rPr>
          <w:rFonts w:ascii="Arial" w:eastAsia="Arial" w:hAnsi="Arial" w:cs="Arial"/>
          <w:sz w:val="18"/>
          <w:szCs w:val="18"/>
        </w:rPr>
      </w:pPr>
    </w:p>
    <w:p w14:paraId="13EDDD4D" w14:textId="77777777" w:rsidR="00A5052B" w:rsidRDefault="00A72E41">
      <w:pPr>
        <w:ind w:left="113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i/>
          <w:color w:val="2F2F2F"/>
        </w:rPr>
        <w:t>Native</w:t>
      </w:r>
      <w:r>
        <w:rPr>
          <w:rFonts w:ascii="Times New Roman"/>
          <w:b/>
          <w:i/>
          <w:color w:val="2F2F2F"/>
          <w:spacing w:val="23"/>
        </w:rPr>
        <w:t xml:space="preserve"> </w:t>
      </w:r>
      <w:r>
        <w:rPr>
          <w:rFonts w:ascii="Times New Roman"/>
          <w:b/>
          <w:i/>
          <w:color w:val="2F2F2F"/>
        </w:rPr>
        <w:t>vegetation</w:t>
      </w:r>
    </w:p>
    <w:p w14:paraId="13EDDD4E" w14:textId="77777777" w:rsidR="00A5052B" w:rsidRDefault="00A5052B">
      <w:pPr>
        <w:spacing w:before="7"/>
        <w:rPr>
          <w:rFonts w:ascii="Times New Roman" w:eastAsia="Times New Roman" w:hAnsi="Times New Roman" w:cs="Times New Roman"/>
          <w:b/>
          <w:bCs/>
          <w:i/>
          <w:sz w:val="27"/>
          <w:szCs w:val="27"/>
        </w:rPr>
      </w:pPr>
    </w:p>
    <w:p w14:paraId="13EDDD4F" w14:textId="77777777" w:rsidR="00A5052B" w:rsidRDefault="00A72E41">
      <w:pPr>
        <w:pStyle w:val="BodyText"/>
        <w:numPr>
          <w:ilvl w:val="0"/>
          <w:numId w:val="13"/>
        </w:numPr>
        <w:tabs>
          <w:tab w:val="left" w:pos="471"/>
        </w:tabs>
        <w:ind w:left="470" w:hanging="357"/>
        <w:jc w:val="left"/>
      </w:pPr>
      <w:r>
        <w:rPr>
          <w:color w:val="2F2F2F"/>
          <w:w w:val="105"/>
        </w:rPr>
        <w:t>No</w:t>
      </w:r>
      <w:r>
        <w:rPr>
          <w:color w:val="2F2F2F"/>
          <w:spacing w:val="-25"/>
          <w:w w:val="105"/>
        </w:rPr>
        <w:t xml:space="preserve"> </w:t>
      </w:r>
      <w:r>
        <w:rPr>
          <w:color w:val="2F2F2F"/>
          <w:w w:val="105"/>
        </w:rPr>
        <w:t>more</w:t>
      </w:r>
      <w:r>
        <w:rPr>
          <w:color w:val="2F2F2F"/>
          <w:spacing w:val="-21"/>
          <w:w w:val="105"/>
        </w:rPr>
        <w:t xml:space="preserve"> </w:t>
      </w:r>
      <w:r>
        <w:rPr>
          <w:color w:val="2F2F2F"/>
          <w:w w:val="105"/>
        </w:rPr>
        <w:t>than</w:t>
      </w:r>
      <w:r>
        <w:rPr>
          <w:color w:val="2F2F2F"/>
          <w:spacing w:val="-26"/>
          <w:w w:val="105"/>
        </w:rPr>
        <w:t xml:space="preserve"> </w:t>
      </w:r>
      <w:r>
        <w:rPr>
          <w:color w:val="2F2F2F"/>
          <w:w w:val="105"/>
        </w:rPr>
        <w:t>49</w:t>
      </w:r>
      <w:r>
        <w:rPr>
          <w:color w:val="2F2F2F"/>
          <w:spacing w:val="-2"/>
          <w:w w:val="105"/>
        </w:rPr>
        <w:t>.</w:t>
      </w:r>
      <w:r>
        <w:rPr>
          <w:color w:val="2F2F2F"/>
          <w:w w:val="105"/>
        </w:rPr>
        <w:t>052</w:t>
      </w:r>
      <w:r>
        <w:rPr>
          <w:color w:val="2F2F2F"/>
          <w:spacing w:val="-15"/>
          <w:w w:val="105"/>
        </w:rPr>
        <w:t xml:space="preserve"> </w:t>
      </w:r>
      <w:r>
        <w:rPr>
          <w:color w:val="2F2F2F"/>
          <w:w w:val="105"/>
        </w:rPr>
        <w:t>hectares</w:t>
      </w:r>
      <w:r>
        <w:rPr>
          <w:color w:val="2F2F2F"/>
          <w:spacing w:val="-24"/>
          <w:w w:val="105"/>
        </w:rPr>
        <w:t xml:space="preserve"> </w:t>
      </w:r>
      <w:r>
        <w:rPr>
          <w:color w:val="2F2F2F"/>
          <w:w w:val="105"/>
        </w:rPr>
        <w:t>of</w:t>
      </w:r>
      <w:r>
        <w:rPr>
          <w:color w:val="2F2F2F"/>
          <w:spacing w:val="-14"/>
          <w:w w:val="105"/>
        </w:rPr>
        <w:t xml:space="preserve"> </w:t>
      </w:r>
      <w:r>
        <w:rPr>
          <w:color w:val="2F2F2F"/>
          <w:w w:val="105"/>
        </w:rPr>
        <w:t>na</w:t>
      </w:r>
      <w:r>
        <w:rPr>
          <w:color w:val="2F2F2F"/>
          <w:spacing w:val="5"/>
          <w:w w:val="105"/>
        </w:rPr>
        <w:t>t</w:t>
      </w:r>
      <w:r>
        <w:rPr>
          <w:color w:val="505050"/>
          <w:spacing w:val="-20"/>
          <w:w w:val="105"/>
        </w:rPr>
        <w:t>i</w:t>
      </w:r>
      <w:r>
        <w:rPr>
          <w:color w:val="2F2F2F"/>
          <w:w w:val="105"/>
        </w:rPr>
        <w:t>ve</w:t>
      </w:r>
      <w:r>
        <w:rPr>
          <w:color w:val="2F2F2F"/>
          <w:spacing w:val="-27"/>
          <w:w w:val="105"/>
        </w:rPr>
        <w:t xml:space="preserve"> </w:t>
      </w:r>
      <w:r>
        <w:rPr>
          <w:color w:val="2F2F2F"/>
          <w:w w:val="105"/>
        </w:rPr>
        <w:t>ve</w:t>
      </w:r>
      <w:r>
        <w:rPr>
          <w:color w:val="2F2F2F"/>
          <w:spacing w:val="-10"/>
          <w:w w:val="105"/>
        </w:rPr>
        <w:t>g</w:t>
      </w:r>
      <w:r>
        <w:rPr>
          <w:color w:val="2F2F2F"/>
          <w:w w:val="105"/>
        </w:rPr>
        <w:t>etat</w:t>
      </w:r>
      <w:r>
        <w:rPr>
          <w:color w:val="2F2F2F"/>
          <w:spacing w:val="-2"/>
          <w:w w:val="105"/>
        </w:rPr>
        <w:t>i</w:t>
      </w:r>
      <w:r>
        <w:rPr>
          <w:color w:val="2F2F2F"/>
          <w:w w:val="105"/>
        </w:rPr>
        <w:t>on</w:t>
      </w:r>
      <w:r>
        <w:rPr>
          <w:color w:val="2F2F2F"/>
          <w:spacing w:val="-19"/>
          <w:w w:val="105"/>
        </w:rPr>
        <w:t xml:space="preserve"> </w:t>
      </w:r>
      <w:r>
        <w:rPr>
          <w:color w:val="2F2F2F"/>
          <w:spacing w:val="-20"/>
          <w:w w:val="105"/>
        </w:rPr>
        <w:t>i</w:t>
      </w:r>
      <w:r>
        <w:rPr>
          <w:color w:val="2F2F2F"/>
          <w:w w:val="105"/>
        </w:rPr>
        <w:t>s</w:t>
      </w:r>
      <w:r>
        <w:rPr>
          <w:color w:val="2F2F2F"/>
          <w:spacing w:val="-25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-7"/>
          <w:w w:val="105"/>
        </w:rPr>
        <w:t xml:space="preserve"> </w:t>
      </w:r>
      <w:r>
        <w:rPr>
          <w:color w:val="2F2F2F"/>
          <w:w w:val="105"/>
        </w:rPr>
        <w:t>be</w:t>
      </w:r>
      <w:r>
        <w:rPr>
          <w:color w:val="2F2F2F"/>
          <w:spacing w:val="-19"/>
          <w:w w:val="105"/>
        </w:rPr>
        <w:t xml:space="preserve"> </w:t>
      </w:r>
      <w:r>
        <w:rPr>
          <w:color w:val="2F2F2F"/>
          <w:w w:val="105"/>
        </w:rPr>
        <w:t>removed</w:t>
      </w:r>
      <w:r>
        <w:rPr>
          <w:color w:val="2F2F2F"/>
          <w:spacing w:val="-12"/>
          <w:w w:val="105"/>
        </w:rPr>
        <w:t xml:space="preserve"> </w:t>
      </w:r>
      <w:r>
        <w:rPr>
          <w:color w:val="2F2F2F"/>
          <w:w w:val="105"/>
        </w:rPr>
        <w:t>under</w:t>
      </w:r>
      <w:r>
        <w:rPr>
          <w:color w:val="2F2F2F"/>
          <w:spacing w:val="-22"/>
          <w:w w:val="105"/>
        </w:rPr>
        <w:t xml:space="preserve"> </w:t>
      </w:r>
      <w:r>
        <w:rPr>
          <w:color w:val="2F2F2F"/>
          <w:w w:val="105"/>
        </w:rPr>
        <w:t>t</w:t>
      </w:r>
      <w:r>
        <w:rPr>
          <w:color w:val="2F2F2F"/>
          <w:spacing w:val="3"/>
          <w:w w:val="105"/>
        </w:rPr>
        <w:t>h</w:t>
      </w:r>
      <w:r>
        <w:rPr>
          <w:color w:val="505050"/>
          <w:spacing w:val="-21"/>
          <w:w w:val="105"/>
        </w:rPr>
        <w:t>i</w:t>
      </w:r>
      <w:r>
        <w:rPr>
          <w:color w:val="2F2F2F"/>
          <w:w w:val="105"/>
        </w:rPr>
        <w:t>s</w:t>
      </w:r>
      <w:r>
        <w:rPr>
          <w:color w:val="2F2F2F"/>
          <w:spacing w:val="-18"/>
          <w:w w:val="105"/>
        </w:rPr>
        <w:t xml:space="preserve"> </w:t>
      </w:r>
      <w:r>
        <w:rPr>
          <w:color w:val="2F2F2F"/>
          <w:w w:val="105"/>
        </w:rPr>
        <w:t>permi</w:t>
      </w:r>
      <w:r>
        <w:rPr>
          <w:color w:val="2F2F2F"/>
          <w:spacing w:val="9"/>
          <w:w w:val="105"/>
        </w:rPr>
        <w:t>t</w:t>
      </w:r>
      <w:r>
        <w:rPr>
          <w:color w:val="505050"/>
          <w:w w:val="105"/>
        </w:rPr>
        <w:t>.</w:t>
      </w:r>
    </w:p>
    <w:p w14:paraId="13EDDD50" w14:textId="77777777" w:rsidR="00A5052B" w:rsidRDefault="00A5052B">
      <w:pPr>
        <w:spacing w:before="9"/>
        <w:rPr>
          <w:rFonts w:ascii="Arial" w:eastAsia="Arial" w:hAnsi="Arial" w:cs="Arial"/>
          <w:sz w:val="26"/>
          <w:szCs w:val="26"/>
        </w:rPr>
      </w:pPr>
    </w:p>
    <w:p w14:paraId="13EDDD51" w14:textId="77777777" w:rsidR="00A5052B" w:rsidRDefault="00A72E41">
      <w:pPr>
        <w:pStyle w:val="BodyText"/>
        <w:numPr>
          <w:ilvl w:val="0"/>
          <w:numId w:val="13"/>
        </w:numPr>
        <w:tabs>
          <w:tab w:val="left" w:pos="471"/>
        </w:tabs>
        <w:spacing w:line="319" w:lineRule="auto"/>
        <w:ind w:left="463" w:right="502"/>
        <w:jc w:val="both"/>
      </w:pPr>
      <w:r>
        <w:rPr>
          <w:color w:val="2F2F2F"/>
        </w:rPr>
        <w:t>Before</w:t>
      </w:r>
      <w:r>
        <w:rPr>
          <w:color w:val="2F2F2F"/>
          <w:spacing w:val="24"/>
        </w:rPr>
        <w:t xml:space="preserve"> </w:t>
      </w:r>
      <w:r>
        <w:rPr>
          <w:color w:val="2F2F2F"/>
        </w:rPr>
        <w:t>any</w:t>
      </w:r>
      <w:r>
        <w:rPr>
          <w:color w:val="2F2F2F"/>
          <w:spacing w:val="26"/>
        </w:rPr>
        <w:t xml:space="preserve"> </w:t>
      </w:r>
      <w:r>
        <w:rPr>
          <w:color w:val="2F2F2F"/>
        </w:rPr>
        <w:t>native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>vegetat</w:t>
      </w:r>
      <w:r>
        <w:rPr>
          <w:color w:val="2F2F2F"/>
          <w:spacing w:val="6"/>
        </w:rPr>
        <w:t>i</w:t>
      </w:r>
      <w:r>
        <w:rPr>
          <w:color w:val="2F2F2F"/>
        </w:rPr>
        <w:t>on</w:t>
      </w:r>
      <w:r>
        <w:rPr>
          <w:color w:val="2F2F2F"/>
          <w:spacing w:val="6"/>
        </w:rPr>
        <w:t xml:space="preserve"> </w:t>
      </w:r>
      <w:r>
        <w:rPr>
          <w:color w:val="2F2F2F"/>
          <w:spacing w:val="-26"/>
        </w:rPr>
        <w:t>i</w:t>
      </w:r>
      <w:r>
        <w:rPr>
          <w:color w:val="2F2F2F"/>
        </w:rPr>
        <w:t>s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removed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under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this</w:t>
      </w:r>
      <w:r>
        <w:rPr>
          <w:color w:val="2F2F2F"/>
          <w:spacing w:val="30"/>
        </w:rPr>
        <w:t xml:space="preserve"> </w:t>
      </w:r>
      <w:r>
        <w:rPr>
          <w:color w:val="2F2F2F"/>
        </w:rPr>
        <w:t>permi</w:t>
      </w:r>
      <w:r>
        <w:rPr>
          <w:color w:val="2F2F2F"/>
          <w:spacing w:val="2"/>
        </w:rPr>
        <w:t>t</w:t>
      </w:r>
      <w:r>
        <w:rPr>
          <w:color w:val="505050"/>
        </w:rPr>
        <w:t>,</w:t>
      </w:r>
      <w:r>
        <w:rPr>
          <w:color w:val="505050"/>
          <w:spacing w:val="34"/>
        </w:rPr>
        <w:t xml:space="preserve"> </w:t>
      </w:r>
      <w:r>
        <w:rPr>
          <w:color w:val="2F2F2F"/>
        </w:rPr>
        <w:t>a</w:t>
      </w:r>
      <w:r>
        <w:rPr>
          <w:color w:val="2F2F2F"/>
          <w:spacing w:val="33"/>
        </w:rPr>
        <w:t xml:space="preserve"> </w:t>
      </w:r>
      <w:r>
        <w:rPr>
          <w:color w:val="2F2F2F"/>
        </w:rPr>
        <w:t>Nat</w:t>
      </w:r>
      <w:r>
        <w:rPr>
          <w:color w:val="2F2F2F"/>
          <w:spacing w:val="-17"/>
        </w:rPr>
        <w:t>i</w:t>
      </w:r>
      <w:r>
        <w:rPr>
          <w:color w:val="2F2F2F"/>
        </w:rPr>
        <w:t>ve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Ve</w:t>
      </w:r>
      <w:r>
        <w:rPr>
          <w:color w:val="2F2F2F"/>
          <w:spacing w:val="-7"/>
        </w:rPr>
        <w:t>g</w:t>
      </w:r>
      <w:r>
        <w:rPr>
          <w:color w:val="2F2F2F"/>
        </w:rPr>
        <w:t>etat</w:t>
      </w:r>
      <w:r>
        <w:rPr>
          <w:color w:val="2F2F2F"/>
          <w:spacing w:val="-2"/>
        </w:rPr>
        <w:t>i</w:t>
      </w:r>
      <w:r>
        <w:rPr>
          <w:color w:val="2F2F2F"/>
        </w:rPr>
        <w:t>on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P</w:t>
      </w:r>
      <w:r>
        <w:rPr>
          <w:color w:val="2F2F2F"/>
          <w:spacing w:val="-11"/>
        </w:rPr>
        <w:t>l</w:t>
      </w:r>
      <w:r>
        <w:rPr>
          <w:color w:val="2F2F2F"/>
        </w:rPr>
        <w:t>an</w:t>
      </w:r>
      <w:r>
        <w:rPr>
          <w:color w:val="2F2F2F"/>
          <w:w w:val="101"/>
        </w:rPr>
        <w:t xml:space="preserve"> </w:t>
      </w:r>
      <w:r>
        <w:rPr>
          <w:color w:val="2F2F2F"/>
        </w:rPr>
        <w:t>prepared</w:t>
      </w:r>
      <w:r>
        <w:rPr>
          <w:color w:val="2F2F2F"/>
          <w:spacing w:val="19"/>
        </w:rPr>
        <w:t xml:space="preserve"> </w:t>
      </w:r>
      <w:r>
        <w:rPr>
          <w:color w:val="2F2F2F"/>
          <w:spacing w:val="-9"/>
          <w:w w:val="105"/>
        </w:rPr>
        <w:t>i</w:t>
      </w:r>
      <w:r>
        <w:rPr>
          <w:color w:val="2F2F2F"/>
          <w:spacing w:val="-17"/>
          <w:w w:val="105"/>
        </w:rPr>
        <w:t>n</w:t>
      </w:r>
      <w:r>
        <w:rPr>
          <w:color w:val="2F2F2F"/>
          <w:spacing w:val="-7"/>
          <w:w w:val="105"/>
        </w:rPr>
        <w:t xml:space="preserve"> </w:t>
      </w:r>
      <w:r>
        <w:rPr>
          <w:color w:val="2F2F2F"/>
        </w:rPr>
        <w:t>consultation</w:t>
      </w:r>
      <w:r>
        <w:rPr>
          <w:color w:val="2F2F2F"/>
          <w:spacing w:val="9"/>
        </w:rPr>
        <w:t xml:space="preserve"> </w:t>
      </w:r>
      <w:r>
        <w:rPr>
          <w:color w:val="2F2F2F"/>
          <w:spacing w:val="-1"/>
        </w:rPr>
        <w:t>with</w:t>
      </w:r>
      <w:r>
        <w:rPr>
          <w:color w:val="2F2F2F"/>
          <w:spacing w:val="26"/>
        </w:rPr>
        <w:t xml:space="preserve"> </w:t>
      </w:r>
      <w:r>
        <w:rPr>
          <w:color w:val="2F2F2F"/>
        </w:rPr>
        <w:t>DELWP</w:t>
      </w:r>
      <w:r>
        <w:rPr>
          <w:color w:val="2F2F2F"/>
          <w:spacing w:val="24"/>
        </w:rPr>
        <w:t xml:space="preserve"> </w:t>
      </w:r>
      <w:r>
        <w:rPr>
          <w:color w:val="2F2F2F"/>
        </w:rPr>
        <w:t>Environment</w:t>
      </w:r>
      <w:r>
        <w:rPr>
          <w:color w:val="2F2F2F"/>
          <w:spacing w:val="36"/>
        </w:rPr>
        <w:t xml:space="preserve"> </w:t>
      </w:r>
      <w:r>
        <w:rPr>
          <w:color w:val="2F2F2F"/>
          <w:spacing w:val="-2"/>
        </w:rPr>
        <w:t>Portfolio</w:t>
      </w:r>
      <w:r>
        <w:rPr>
          <w:color w:val="2F2F2F"/>
          <w:spacing w:val="14"/>
        </w:rPr>
        <w:t xml:space="preserve"> </w:t>
      </w:r>
      <w:r>
        <w:rPr>
          <w:color w:val="2F2F2F"/>
        </w:rPr>
        <w:t>must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be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>submitted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to</w:t>
      </w:r>
      <w:r>
        <w:rPr>
          <w:color w:val="505050"/>
        </w:rPr>
        <w:t>,</w:t>
      </w:r>
      <w:r>
        <w:rPr>
          <w:color w:val="2F2F2F"/>
        </w:rPr>
        <w:t>approved</w:t>
      </w:r>
      <w:r>
        <w:rPr>
          <w:color w:val="2F2F2F"/>
          <w:spacing w:val="25"/>
        </w:rPr>
        <w:t xml:space="preserve"> </w:t>
      </w:r>
      <w:r>
        <w:rPr>
          <w:color w:val="2F2F2F"/>
        </w:rPr>
        <w:t>and</w:t>
      </w:r>
      <w:r>
        <w:rPr>
          <w:color w:val="2F2F2F"/>
          <w:spacing w:val="30"/>
        </w:rPr>
        <w:t xml:space="preserve"> </w:t>
      </w:r>
      <w:r>
        <w:rPr>
          <w:color w:val="2F2F2F"/>
        </w:rPr>
        <w:t>endorsed</w:t>
      </w:r>
      <w:r>
        <w:rPr>
          <w:color w:val="2F2F2F"/>
          <w:spacing w:val="51"/>
        </w:rPr>
        <w:t xml:space="preserve"> </w:t>
      </w:r>
      <w:r>
        <w:rPr>
          <w:color w:val="2F2F2F"/>
        </w:rPr>
        <w:t>by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49"/>
        </w:rPr>
        <w:t xml:space="preserve"> </w:t>
      </w:r>
      <w:r>
        <w:rPr>
          <w:color w:val="2F2F2F"/>
        </w:rPr>
        <w:t>r</w:t>
      </w:r>
      <w:r>
        <w:rPr>
          <w:color w:val="2F2F2F"/>
          <w:spacing w:val="-4"/>
        </w:rPr>
        <w:t>e</w:t>
      </w:r>
      <w:r>
        <w:rPr>
          <w:color w:val="505050"/>
          <w:spacing w:val="13"/>
        </w:rPr>
        <w:t>s</w:t>
      </w:r>
      <w:r>
        <w:rPr>
          <w:color w:val="2F2F2F"/>
        </w:rPr>
        <w:t>ponsible</w:t>
      </w:r>
      <w:r>
        <w:rPr>
          <w:color w:val="2F2F2F"/>
          <w:spacing w:val="46"/>
        </w:rPr>
        <w:t xml:space="preserve"> </w:t>
      </w:r>
      <w:r>
        <w:rPr>
          <w:color w:val="2F2F2F"/>
        </w:rPr>
        <w:t>author</w:t>
      </w:r>
      <w:r>
        <w:rPr>
          <w:color w:val="2F2F2F"/>
          <w:spacing w:val="-1"/>
        </w:rPr>
        <w:t>i</w:t>
      </w:r>
      <w:r>
        <w:rPr>
          <w:color w:val="2F2F2F"/>
        </w:rPr>
        <w:t>t</w:t>
      </w:r>
      <w:r>
        <w:rPr>
          <w:color w:val="2F2F2F"/>
          <w:spacing w:val="11"/>
        </w:rPr>
        <w:t>y</w:t>
      </w:r>
      <w:r>
        <w:rPr>
          <w:color w:val="505050"/>
        </w:rPr>
        <w:t>.</w:t>
      </w:r>
      <w:r>
        <w:rPr>
          <w:color w:val="505050"/>
          <w:spacing w:val="-21"/>
        </w:rPr>
        <w:t xml:space="preserve"> </w:t>
      </w:r>
      <w:r>
        <w:rPr>
          <w:color w:val="2F2F2F"/>
        </w:rPr>
        <w:t>When</w:t>
      </w:r>
      <w:r>
        <w:rPr>
          <w:color w:val="2F2F2F"/>
          <w:spacing w:val="48"/>
        </w:rPr>
        <w:t xml:space="preserve"> </w:t>
      </w:r>
      <w:r>
        <w:rPr>
          <w:color w:val="2F2F2F"/>
        </w:rPr>
        <w:t>endorsed</w:t>
      </w:r>
      <w:r>
        <w:rPr>
          <w:color w:val="2F2F2F"/>
          <w:spacing w:val="44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49"/>
        </w:rPr>
        <w:t xml:space="preserve"> </w:t>
      </w:r>
      <w:r>
        <w:rPr>
          <w:color w:val="2F2F2F"/>
          <w:spacing w:val="1"/>
        </w:rPr>
        <w:t>p</w:t>
      </w:r>
      <w:r>
        <w:rPr>
          <w:color w:val="505050"/>
          <w:spacing w:val="-19"/>
        </w:rPr>
        <w:t>l</w:t>
      </w:r>
      <w:r>
        <w:rPr>
          <w:color w:val="2F2F2F"/>
        </w:rPr>
        <w:t>an</w:t>
      </w:r>
      <w:r>
        <w:rPr>
          <w:color w:val="2F2F2F"/>
          <w:spacing w:val="-5"/>
        </w:rPr>
        <w:t xml:space="preserve"> </w:t>
      </w:r>
      <w:r>
        <w:rPr>
          <w:color w:val="2F2F2F"/>
        </w:rPr>
        <w:t>will</w:t>
      </w:r>
      <w:r>
        <w:rPr>
          <w:color w:val="2F2F2F"/>
          <w:spacing w:val="44"/>
        </w:rPr>
        <w:t xml:space="preserve"> </w:t>
      </w:r>
      <w:r>
        <w:rPr>
          <w:color w:val="2F2F2F"/>
        </w:rPr>
        <w:t>form</w:t>
      </w:r>
      <w:r>
        <w:rPr>
          <w:color w:val="2F2F2F"/>
          <w:spacing w:val="55"/>
        </w:rPr>
        <w:t xml:space="preserve"> </w:t>
      </w:r>
      <w:r>
        <w:rPr>
          <w:color w:val="2F2F2F"/>
        </w:rPr>
        <w:t>part</w:t>
      </w:r>
      <w:r>
        <w:rPr>
          <w:color w:val="2F2F2F"/>
          <w:spacing w:val="31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30"/>
        </w:rPr>
        <w:t xml:space="preserve"> </w:t>
      </w:r>
      <w:r>
        <w:rPr>
          <w:color w:val="2F2F2F"/>
        </w:rPr>
        <w:t>th</w:t>
      </w:r>
      <w:r>
        <w:rPr>
          <w:color w:val="2F2F2F"/>
          <w:spacing w:val="-2"/>
        </w:rPr>
        <w:t>i</w:t>
      </w:r>
      <w:r>
        <w:rPr>
          <w:color w:val="505050"/>
        </w:rPr>
        <w:t>s</w:t>
      </w:r>
      <w:r>
        <w:rPr>
          <w:color w:val="505050"/>
          <w:w w:val="89"/>
        </w:rPr>
        <w:t xml:space="preserve"> </w:t>
      </w:r>
      <w:r>
        <w:rPr>
          <w:color w:val="2F2F2F"/>
        </w:rPr>
        <w:t>permit</w:t>
      </w:r>
      <w:r>
        <w:rPr>
          <w:color w:val="505050"/>
        </w:rPr>
        <w:t>.</w:t>
      </w:r>
    </w:p>
    <w:p w14:paraId="13EDDD52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D53" w14:textId="77777777" w:rsidR="00A5052B" w:rsidRDefault="00A72E41">
      <w:pPr>
        <w:pStyle w:val="BodyText"/>
        <w:ind w:left="456" w:firstLine="0"/>
      </w:pPr>
      <w:r>
        <w:rPr>
          <w:color w:val="2F2F2F"/>
        </w:rPr>
        <w:t>The</w:t>
      </w:r>
      <w:r>
        <w:rPr>
          <w:color w:val="2F2F2F"/>
          <w:spacing w:val="9"/>
        </w:rPr>
        <w:t xml:space="preserve"> </w:t>
      </w:r>
      <w:r>
        <w:rPr>
          <w:color w:val="2F2F2F"/>
        </w:rPr>
        <w:t>Nat</w:t>
      </w:r>
      <w:r>
        <w:rPr>
          <w:color w:val="2F2F2F"/>
          <w:spacing w:val="-17"/>
        </w:rPr>
        <w:t>i</w:t>
      </w:r>
      <w:r>
        <w:rPr>
          <w:color w:val="2F2F2F"/>
        </w:rPr>
        <w:t>ve</w:t>
      </w:r>
      <w:r>
        <w:rPr>
          <w:color w:val="2F2F2F"/>
          <w:spacing w:val="-5"/>
        </w:rPr>
        <w:t xml:space="preserve"> </w:t>
      </w:r>
      <w:r>
        <w:rPr>
          <w:color w:val="2F2F2F"/>
        </w:rPr>
        <w:t>Vegetat</w:t>
      </w:r>
      <w:r>
        <w:rPr>
          <w:color w:val="2F2F2F"/>
          <w:spacing w:val="16"/>
        </w:rPr>
        <w:t>i</w:t>
      </w:r>
      <w:r>
        <w:rPr>
          <w:color w:val="2F2F2F"/>
        </w:rPr>
        <w:t>on</w:t>
      </w:r>
      <w:r>
        <w:rPr>
          <w:color w:val="2F2F2F"/>
          <w:spacing w:val="-8"/>
        </w:rPr>
        <w:t xml:space="preserve"> </w:t>
      </w:r>
      <w:r>
        <w:rPr>
          <w:color w:val="2F2F2F"/>
        </w:rPr>
        <w:t>P</w:t>
      </w:r>
      <w:r>
        <w:rPr>
          <w:color w:val="2F2F2F"/>
          <w:spacing w:val="-11"/>
        </w:rPr>
        <w:t>l</w:t>
      </w:r>
      <w:r>
        <w:rPr>
          <w:color w:val="2F2F2F"/>
        </w:rPr>
        <w:t>an</w:t>
      </w:r>
      <w:r>
        <w:rPr>
          <w:color w:val="2F2F2F"/>
          <w:spacing w:val="-6"/>
        </w:rPr>
        <w:t xml:space="preserve"> </w:t>
      </w:r>
      <w:r>
        <w:rPr>
          <w:color w:val="2F2F2F"/>
        </w:rPr>
        <w:t>must</w:t>
      </w:r>
      <w:r>
        <w:rPr>
          <w:color w:val="2F2F2F"/>
          <w:spacing w:val="-10"/>
        </w:rPr>
        <w:t xml:space="preserve"> </w:t>
      </w:r>
      <w:r>
        <w:rPr>
          <w:color w:val="2F2F2F"/>
          <w:spacing w:val="-17"/>
        </w:rPr>
        <w:t>i</w:t>
      </w:r>
      <w:r>
        <w:rPr>
          <w:color w:val="2F2F2F"/>
        </w:rPr>
        <w:t>nclude:</w:t>
      </w:r>
    </w:p>
    <w:p w14:paraId="13EDDD54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55" w14:textId="77777777" w:rsidR="00A5052B" w:rsidRDefault="00A72E41">
      <w:pPr>
        <w:numPr>
          <w:ilvl w:val="1"/>
          <w:numId w:val="13"/>
        </w:numPr>
        <w:tabs>
          <w:tab w:val="left" w:pos="814"/>
        </w:tabs>
        <w:spacing w:line="321" w:lineRule="auto"/>
        <w:ind w:left="813" w:right="521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color w:val="2F2F2F"/>
          <w:w w:val="105"/>
          <w:sz w:val="20"/>
        </w:rPr>
        <w:t>a</w:t>
      </w:r>
      <w:r>
        <w:rPr>
          <w:rFonts w:ascii="Arial" w:hAnsi="Arial"/>
          <w:color w:val="2F2F2F"/>
          <w:spacing w:val="-36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final</w:t>
      </w:r>
      <w:r>
        <w:rPr>
          <w:rFonts w:ascii="Arial" w:hAnsi="Arial"/>
          <w:color w:val="2F2F2F"/>
          <w:spacing w:val="-32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Biod</w:t>
      </w:r>
      <w:r>
        <w:rPr>
          <w:rFonts w:ascii="Arial" w:hAnsi="Arial"/>
          <w:color w:val="2F2F2F"/>
          <w:spacing w:val="-17"/>
          <w:w w:val="105"/>
          <w:sz w:val="20"/>
        </w:rPr>
        <w:t>i</w:t>
      </w:r>
      <w:r>
        <w:rPr>
          <w:rFonts w:ascii="Arial" w:hAnsi="Arial"/>
          <w:color w:val="2F2F2F"/>
          <w:w w:val="105"/>
          <w:sz w:val="20"/>
        </w:rPr>
        <w:t>vers</w:t>
      </w:r>
      <w:r>
        <w:rPr>
          <w:rFonts w:ascii="Arial" w:hAnsi="Arial"/>
          <w:color w:val="2F2F2F"/>
          <w:spacing w:val="-2"/>
          <w:w w:val="105"/>
          <w:sz w:val="20"/>
        </w:rPr>
        <w:t>i</w:t>
      </w:r>
      <w:r>
        <w:rPr>
          <w:rFonts w:ascii="Arial" w:hAnsi="Arial"/>
          <w:color w:val="2F2F2F"/>
          <w:w w:val="105"/>
          <w:sz w:val="20"/>
        </w:rPr>
        <w:t>ty</w:t>
      </w:r>
      <w:r>
        <w:rPr>
          <w:rFonts w:ascii="Arial" w:hAnsi="Arial"/>
          <w:color w:val="2F2F2F"/>
          <w:spacing w:val="-34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Assessment</w:t>
      </w:r>
      <w:r>
        <w:rPr>
          <w:rFonts w:ascii="Arial" w:hAnsi="Arial"/>
          <w:color w:val="2F2F2F"/>
          <w:spacing w:val="-20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Report</w:t>
      </w:r>
      <w:r>
        <w:rPr>
          <w:rFonts w:ascii="Arial" w:hAnsi="Arial"/>
          <w:color w:val="2F2F2F"/>
          <w:spacing w:val="-35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or</w:t>
      </w:r>
      <w:r>
        <w:rPr>
          <w:rFonts w:ascii="Arial" w:hAnsi="Arial"/>
          <w:color w:val="2F2F2F"/>
          <w:spacing w:val="-33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s</w:t>
      </w:r>
      <w:r>
        <w:rPr>
          <w:rFonts w:ascii="Arial" w:hAnsi="Arial"/>
          <w:color w:val="2F2F2F"/>
          <w:spacing w:val="-3"/>
          <w:w w:val="105"/>
          <w:sz w:val="20"/>
        </w:rPr>
        <w:t>i</w:t>
      </w:r>
      <w:r>
        <w:rPr>
          <w:rFonts w:ascii="Arial" w:hAnsi="Arial"/>
          <w:color w:val="2F2F2F"/>
          <w:w w:val="105"/>
          <w:sz w:val="20"/>
        </w:rPr>
        <w:t>mi</w:t>
      </w:r>
      <w:r>
        <w:rPr>
          <w:rFonts w:ascii="Arial" w:hAnsi="Arial"/>
          <w:color w:val="2F2F2F"/>
          <w:spacing w:val="-13"/>
          <w:w w:val="105"/>
          <w:sz w:val="20"/>
        </w:rPr>
        <w:t>l</w:t>
      </w:r>
      <w:r>
        <w:rPr>
          <w:rFonts w:ascii="Arial" w:hAnsi="Arial"/>
          <w:color w:val="2F2F2F"/>
          <w:w w:val="105"/>
          <w:sz w:val="20"/>
        </w:rPr>
        <w:t>ar</w:t>
      </w:r>
      <w:r>
        <w:rPr>
          <w:rFonts w:ascii="Arial" w:hAnsi="Arial"/>
          <w:color w:val="2F2F2F"/>
          <w:spacing w:val="-37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which</w:t>
      </w:r>
      <w:r>
        <w:rPr>
          <w:rFonts w:ascii="Arial" w:hAnsi="Arial"/>
          <w:color w:val="2F2F2F"/>
          <w:spacing w:val="-33"/>
          <w:w w:val="105"/>
          <w:sz w:val="20"/>
        </w:rPr>
        <w:t xml:space="preserve"> </w:t>
      </w:r>
      <w:r>
        <w:rPr>
          <w:rFonts w:ascii="Arial" w:hAnsi="Arial"/>
          <w:color w:val="2F2F2F"/>
          <w:spacing w:val="-20"/>
          <w:w w:val="105"/>
          <w:sz w:val="20"/>
        </w:rPr>
        <w:t>i</w:t>
      </w:r>
      <w:r>
        <w:rPr>
          <w:rFonts w:ascii="Arial" w:hAnsi="Arial"/>
          <w:color w:val="2F2F2F"/>
          <w:w w:val="105"/>
          <w:sz w:val="20"/>
        </w:rPr>
        <w:t>dent</w:t>
      </w:r>
      <w:r>
        <w:rPr>
          <w:rFonts w:ascii="Arial" w:hAnsi="Arial"/>
          <w:color w:val="2F2F2F"/>
          <w:spacing w:val="-9"/>
          <w:w w:val="105"/>
          <w:sz w:val="20"/>
        </w:rPr>
        <w:t>i</w:t>
      </w:r>
      <w:r>
        <w:rPr>
          <w:rFonts w:ascii="Arial" w:hAnsi="Arial"/>
          <w:color w:val="2F2F2F"/>
          <w:w w:val="105"/>
          <w:sz w:val="20"/>
        </w:rPr>
        <w:t>fies</w:t>
      </w:r>
      <w:r>
        <w:rPr>
          <w:rFonts w:ascii="Arial" w:hAnsi="Arial"/>
          <w:color w:val="2F2F2F"/>
          <w:spacing w:val="-31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all</w:t>
      </w:r>
      <w:r>
        <w:rPr>
          <w:rFonts w:ascii="Arial" w:hAnsi="Arial"/>
          <w:color w:val="2F2F2F"/>
          <w:spacing w:val="-35"/>
          <w:w w:val="105"/>
          <w:sz w:val="20"/>
        </w:rPr>
        <w:t xml:space="preserve"> </w:t>
      </w:r>
      <w:r>
        <w:rPr>
          <w:rFonts w:ascii="Arial" w:hAnsi="Arial"/>
          <w:color w:val="2F2F2F"/>
          <w:spacing w:val="-24"/>
          <w:w w:val="105"/>
          <w:sz w:val="20"/>
        </w:rPr>
        <w:t>l</w:t>
      </w:r>
      <w:r>
        <w:rPr>
          <w:rFonts w:ascii="Arial" w:hAnsi="Arial"/>
          <w:color w:val="2F2F2F"/>
          <w:w w:val="105"/>
          <w:sz w:val="20"/>
        </w:rPr>
        <w:t>osses</w:t>
      </w:r>
      <w:r>
        <w:rPr>
          <w:rFonts w:ascii="Arial" w:hAnsi="Arial"/>
          <w:color w:val="2F2F2F"/>
          <w:spacing w:val="-27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being</w:t>
      </w:r>
      <w:r>
        <w:rPr>
          <w:rFonts w:ascii="Arial" w:hAnsi="Arial"/>
          <w:color w:val="2F2F2F"/>
          <w:spacing w:val="-37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approved</w:t>
      </w:r>
      <w:r>
        <w:rPr>
          <w:rFonts w:ascii="Arial" w:hAnsi="Arial"/>
          <w:color w:val="2F2F2F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by</w:t>
      </w:r>
      <w:r>
        <w:rPr>
          <w:rFonts w:ascii="Arial" w:hAnsi="Arial"/>
          <w:color w:val="2F2F2F"/>
          <w:spacing w:val="-18"/>
          <w:w w:val="105"/>
          <w:sz w:val="20"/>
        </w:rPr>
        <w:t xml:space="preserve"> </w:t>
      </w:r>
      <w:r>
        <w:rPr>
          <w:rFonts w:ascii="Arial" w:hAnsi="Arial"/>
          <w:color w:val="2F2F2F"/>
          <w:spacing w:val="-1"/>
          <w:w w:val="105"/>
          <w:sz w:val="20"/>
        </w:rPr>
        <w:t>thi</w:t>
      </w:r>
      <w:r>
        <w:rPr>
          <w:rFonts w:ascii="Arial" w:hAnsi="Arial"/>
          <w:color w:val="2F2F2F"/>
          <w:spacing w:val="-2"/>
          <w:w w:val="105"/>
          <w:sz w:val="20"/>
        </w:rPr>
        <w:t>s</w:t>
      </w:r>
      <w:r>
        <w:rPr>
          <w:rFonts w:ascii="Arial" w:hAnsi="Arial"/>
          <w:color w:val="2F2F2F"/>
          <w:spacing w:val="-12"/>
          <w:w w:val="105"/>
          <w:sz w:val="20"/>
        </w:rPr>
        <w:t xml:space="preserve"> </w:t>
      </w:r>
      <w:r>
        <w:rPr>
          <w:rFonts w:ascii="Arial" w:hAnsi="Arial"/>
          <w:color w:val="2F2F2F"/>
          <w:spacing w:val="-2"/>
          <w:w w:val="105"/>
          <w:sz w:val="20"/>
        </w:rPr>
        <w:t>permit</w:t>
      </w:r>
      <w:r>
        <w:rPr>
          <w:rFonts w:ascii="Arial" w:hAnsi="Arial"/>
          <w:color w:val="2F2F2F"/>
          <w:spacing w:val="-14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and</w:t>
      </w:r>
      <w:r>
        <w:rPr>
          <w:rFonts w:ascii="Arial" w:hAnsi="Arial"/>
          <w:color w:val="2F2F2F"/>
          <w:spacing w:val="-10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the</w:t>
      </w:r>
      <w:r>
        <w:rPr>
          <w:rFonts w:ascii="Arial" w:hAnsi="Arial"/>
          <w:color w:val="2F2F2F"/>
          <w:spacing w:val="-11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associated</w:t>
      </w:r>
      <w:r>
        <w:rPr>
          <w:rFonts w:ascii="Arial" w:hAnsi="Arial"/>
          <w:color w:val="2F2F2F"/>
          <w:spacing w:val="-6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offset</w:t>
      </w:r>
      <w:r>
        <w:rPr>
          <w:rFonts w:ascii="Arial" w:hAnsi="Arial"/>
          <w:color w:val="2F2F2F"/>
          <w:spacing w:val="-7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requirements</w:t>
      </w:r>
      <w:r>
        <w:rPr>
          <w:rFonts w:ascii="Arial" w:hAnsi="Arial"/>
          <w:color w:val="505050"/>
          <w:w w:val="105"/>
          <w:sz w:val="20"/>
        </w:rPr>
        <w:t>,</w:t>
      </w:r>
      <w:r>
        <w:rPr>
          <w:rFonts w:ascii="Arial" w:hAnsi="Arial"/>
          <w:color w:val="505050"/>
          <w:spacing w:val="-46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in</w:t>
      </w:r>
      <w:r>
        <w:rPr>
          <w:rFonts w:ascii="Arial" w:hAnsi="Arial"/>
          <w:color w:val="2F2F2F"/>
          <w:spacing w:val="-19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accordance</w:t>
      </w:r>
      <w:r>
        <w:rPr>
          <w:rFonts w:ascii="Arial" w:hAnsi="Arial"/>
          <w:color w:val="2F2F2F"/>
          <w:spacing w:val="-8"/>
          <w:w w:val="105"/>
          <w:sz w:val="20"/>
        </w:rPr>
        <w:t xml:space="preserve"> </w:t>
      </w:r>
      <w:r>
        <w:rPr>
          <w:rFonts w:ascii="Arial" w:hAnsi="Arial"/>
          <w:color w:val="2F2F2F"/>
          <w:spacing w:val="-1"/>
          <w:w w:val="105"/>
          <w:sz w:val="20"/>
        </w:rPr>
        <w:t>with</w:t>
      </w:r>
      <w:r>
        <w:rPr>
          <w:rFonts w:ascii="Arial" w:hAnsi="Arial"/>
          <w:color w:val="2F2F2F"/>
          <w:spacing w:val="-22"/>
          <w:w w:val="105"/>
          <w:sz w:val="20"/>
        </w:rPr>
        <w:t xml:space="preserve"> </w:t>
      </w:r>
      <w:r>
        <w:rPr>
          <w:rFonts w:ascii="Arial" w:hAnsi="Arial"/>
          <w:color w:val="2F2F2F"/>
          <w:w w:val="105"/>
          <w:sz w:val="20"/>
        </w:rPr>
        <w:t>the</w:t>
      </w:r>
      <w:r>
        <w:rPr>
          <w:rFonts w:ascii="Arial" w:hAnsi="Arial"/>
          <w:color w:val="2F2F2F"/>
          <w:spacing w:val="-6"/>
          <w:w w:val="105"/>
          <w:sz w:val="20"/>
        </w:rPr>
        <w:t xml:space="preserve"> </w:t>
      </w:r>
      <w:r>
        <w:rPr>
          <w:rFonts w:ascii="Arial" w:hAnsi="Arial"/>
          <w:i/>
          <w:color w:val="2F2F2F"/>
          <w:w w:val="105"/>
          <w:sz w:val="20"/>
        </w:rPr>
        <w:t>Permitted</w:t>
      </w:r>
      <w:r>
        <w:rPr>
          <w:rFonts w:ascii="Arial" w:hAnsi="Arial"/>
          <w:i/>
          <w:color w:val="2F2F2F"/>
          <w:spacing w:val="25"/>
          <w:w w:val="99"/>
          <w:sz w:val="20"/>
        </w:rPr>
        <w:t xml:space="preserve"> </w:t>
      </w:r>
      <w:r>
        <w:rPr>
          <w:rFonts w:ascii="Arial" w:hAnsi="Arial"/>
          <w:i/>
          <w:color w:val="2F2F2F"/>
          <w:sz w:val="20"/>
        </w:rPr>
        <w:t>clearing</w:t>
      </w:r>
      <w:r>
        <w:rPr>
          <w:rFonts w:ascii="Arial" w:hAnsi="Arial"/>
          <w:i/>
          <w:color w:val="2F2F2F"/>
          <w:spacing w:val="-5"/>
          <w:sz w:val="20"/>
        </w:rPr>
        <w:t xml:space="preserve"> </w:t>
      </w:r>
      <w:r>
        <w:rPr>
          <w:rFonts w:ascii="Arial" w:hAnsi="Arial"/>
          <w:i/>
          <w:color w:val="2F2F2F"/>
          <w:spacing w:val="-39"/>
          <w:sz w:val="20"/>
        </w:rPr>
        <w:t>o</w:t>
      </w:r>
      <w:r>
        <w:rPr>
          <w:rFonts w:ascii="Arial" w:hAnsi="Arial"/>
          <w:i/>
          <w:color w:val="2F2F2F"/>
          <w:sz w:val="20"/>
        </w:rPr>
        <w:t>f</w:t>
      </w:r>
      <w:r>
        <w:rPr>
          <w:rFonts w:ascii="Arial" w:hAnsi="Arial"/>
          <w:i/>
          <w:color w:val="2F2F2F"/>
          <w:spacing w:val="-9"/>
          <w:sz w:val="20"/>
        </w:rPr>
        <w:t xml:space="preserve"> </w:t>
      </w:r>
      <w:r>
        <w:rPr>
          <w:rFonts w:ascii="Arial" w:hAnsi="Arial"/>
          <w:i/>
          <w:color w:val="2F2F2F"/>
          <w:sz w:val="20"/>
        </w:rPr>
        <w:t>native</w:t>
      </w:r>
      <w:r>
        <w:rPr>
          <w:rFonts w:ascii="Arial" w:hAnsi="Arial"/>
          <w:i/>
          <w:color w:val="2F2F2F"/>
          <w:spacing w:val="-6"/>
          <w:sz w:val="20"/>
        </w:rPr>
        <w:t xml:space="preserve"> </w:t>
      </w:r>
      <w:r>
        <w:rPr>
          <w:rFonts w:ascii="Arial" w:hAnsi="Arial"/>
          <w:i/>
          <w:color w:val="2F2F2F"/>
          <w:sz w:val="20"/>
        </w:rPr>
        <w:t>vegetation</w:t>
      </w:r>
      <w:r>
        <w:rPr>
          <w:rFonts w:ascii="Arial" w:hAnsi="Arial"/>
          <w:i/>
          <w:color w:val="2F2F2F"/>
          <w:spacing w:val="-14"/>
          <w:sz w:val="20"/>
        </w:rPr>
        <w:t xml:space="preserve"> </w:t>
      </w:r>
      <w:r>
        <w:rPr>
          <w:rFonts w:ascii="Arial" w:hAnsi="Arial"/>
          <w:color w:val="2F2F2F"/>
          <w:sz w:val="20"/>
        </w:rPr>
        <w:t>-</w:t>
      </w:r>
      <w:r>
        <w:rPr>
          <w:rFonts w:ascii="Arial" w:hAnsi="Arial"/>
          <w:color w:val="2F2F2F"/>
          <w:spacing w:val="-32"/>
          <w:sz w:val="20"/>
        </w:rPr>
        <w:t xml:space="preserve"> </w:t>
      </w:r>
      <w:r>
        <w:rPr>
          <w:rFonts w:ascii="Arial" w:hAnsi="Arial"/>
          <w:i/>
          <w:color w:val="2F2F2F"/>
          <w:sz w:val="20"/>
        </w:rPr>
        <w:t>Biodiversity</w:t>
      </w:r>
      <w:r>
        <w:rPr>
          <w:rFonts w:ascii="Arial" w:hAnsi="Arial"/>
          <w:i/>
          <w:color w:val="2F2F2F"/>
          <w:spacing w:val="3"/>
          <w:sz w:val="20"/>
        </w:rPr>
        <w:t xml:space="preserve"> </w:t>
      </w:r>
      <w:r>
        <w:rPr>
          <w:rFonts w:ascii="Arial" w:hAnsi="Arial"/>
          <w:i/>
          <w:color w:val="2F2F2F"/>
          <w:sz w:val="20"/>
        </w:rPr>
        <w:t>assessment</w:t>
      </w:r>
      <w:r>
        <w:rPr>
          <w:rFonts w:ascii="Arial" w:hAnsi="Arial"/>
          <w:i/>
          <w:color w:val="2F2F2F"/>
          <w:spacing w:val="-3"/>
          <w:sz w:val="20"/>
        </w:rPr>
        <w:t xml:space="preserve"> </w:t>
      </w:r>
      <w:r>
        <w:rPr>
          <w:rFonts w:ascii="Arial" w:hAnsi="Arial"/>
          <w:i/>
          <w:color w:val="2F2F2F"/>
          <w:sz w:val="20"/>
        </w:rPr>
        <w:t>guidelines</w:t>
      </w:r>
      <w:r>
        <w:rPr>
          <w:rFonts w:ascii="Arial" w:hAnsi="Arial"/>
          <w:i/>
          <w:color w:val="2F2F2F"/>
          <w:spacing w:val="1"/>
          <w:sz w:val="20"/>
        </w:rPr>
        <w:t xml:space="preserve"> </w:t>
      </w:r>
      <w:r>
        <w:rPr>
          <w:rFonts w:ascii="Arial" w:hAnsi="Arial"/>
          <w:color w:val="2F2F2F"/>
          <w:sz w:val="20"/>
        </w:rPr>
        <w:t>(DEPI</w:t>
      </w:r>
      <w:r>
        <w:rPr>
          <w:rFonts w:ascii="Arial" w:hAnsi="Arial"/>
          <w:color w:val="505050"/>
          <w:spacing w:val="4"/>
          <w:sz w:val="20"/>
        </w:rPr>
        <w:t>,</w:t>
      </w:r>
      <w:r>
        <w:rPr>
          <w:rFonts w:ascii="Arial" w:hAnsi="Arial"/>
          <w:color w:val="2F2F2F"/>
          <w:sz w:val="20"/>
        </w:rPr>
        <w:t>2013)</w:t>
      </w:r>
      <w:r>
        <w:rPr>
          <w:rFonts w:ascii="Arial" w:hAnsi="Arial"/>
          <w:color w:val="2F2F2F"/>
          <w:spacing w:val="-5"/>
          <w:sz w:val="20"/>
        </w:rPr>
        <w:t xml:space="preserve"> </w:t>
      </w:r>
      <w:r>
        <w:rPr>
          <w:rFonts w:ascii="Arial" w:hAnsi="Arial"/>
          <w:color w:val="B5B5B5"/>
          <w:sz w:val="20"/>
        </w:rPr>
        <w:t>·</w:t>
      </w:r>
    </w:p>
    <w:p w14:paraId="13EDDD56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57" w14:textId="77777777" w:rsidR="00A5052B" w:rsidRDefault="00A72E41">
      <w:pPr>
        <w:pStyle w:val="BodyText"/>
        <w:numPr>
          <w:ilvl w:val="1"/>
          <w:numId w:val="13"/>
        </w:numPr>
        <w:tabs>
          <w:tab w:val="left" w:pos="828"/>
        </w:tabs>
        <w:ind w:left="827" w:hanging="357"/>
        <w:jc w:val="left"/>
      </w:pPr>
      <w:r>
        <w:rPr>
          <w:color w:val="2F2F2F"/>
          <w:w w:val="105"/>
        </w:rPr>
        <w:t>p</w:t>
      </w:r>
      <w:r>
        <w:rPr>
          <w:color w:val="2F2F2F"/>
          <w:spacing w:val="-13"/>
          <w:w w:val="105"/>
        </w:rPr>
        <w:t>l</w:t>
      </w:r>
      <w:r>
        <w:rPr>
          <w:color w:val="2F2F2F"/>
          <w:w w:val="105"/>
        </w:rPr>
        <w:t>a</w:t>
      </w:r>
      <w:r>
        <w:rPr>
          <w:color w:val="2F2F2F"/>
          <w:spacing w:val="-3"/>
          <w:w w:val="105"/>
        </w:rPr>
        <w:t>n</w:t>
      </w:r>
      <w:r>
        <w:rPr>
          <w:color w:val="505050"/>
          <w:w w:val="105"/>
        </w:rPr>
        <w:t>s</w:t>
      </w:r>
      <w:r>
        <w:rPr>
          <w:color w:val="505050"/>
          <w:spacing w:val="-17"/>
          <w:w w:val="105"/>
        </w:rPr>
        <w:t xml:space="preserve"> </w:t>
      </w:r>
      <w:r>
        <w:rPr>
          <w:color w:val="2F2F2F"/>
          <w:w w:val="105"/>
        </w:rPr>
        <w:t>drawn</w:t>
      </w:r>
      <w:r>
        <w:rPr>
          <w:color w:val="2F2F2F"/>
          <w:spacing w:val="-18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-9"/>
          <w:w w:val="105"/>
        </w:rPr>
        <w:t xml:space="preserve"> </w:t>
      </w:r>
      <w:r>
        <w:rPr>
          <w:color w:val="2F2F2F"/>
          <w:w w:val="105"/>
        </w:rPr>
        <w:t>sca</w:t>
      </w:r>
      <w:r>
        <w:rPr>
          <w:color w:val="2F2F2F"/>
          <w:spacing w:val="1"/>
          <w:w w:val="105"/>
        </w:rPr>
        <w:t>l</w:t>
      </w:r>
      <w:r>
        <w:rPr>
          <w:color w:val="2F2F2F"/>
          <w:w w:val="105"/>
        </w:rPr>
        <w:t>e</w:t>
      </w:r>
      <w:r>
        <w:rPr>
          <w:color w:val="2F2F2F"/>
          <w:spacing w:val="-18"/>
          <w:w w:val="105"/>
        </w:rPr>
        <w:t xml:space="preserve"> </w:t>
      </w:r>
      <w:r>
        <w:rPr>
          <w:color w:val="2F2F2F"/>
          <w:w w:val="105"/>
        </w:rPr>
        <w:t>with</w:t>
      </w:r>
      <w:r>
        <w:rPr>
          <w:color w:val="2F2F2F"/>
          <w:spacing w:val="-22"/>
          <w:w w:val="105"/>
        </w:rPr>
        <w:t xml:space="preserve"> </w:t>
      </w:r>
      <w:r>
        <w:rPr>
          <w:color w:val="2F2F2F"/>
          <w:w w:val="105"/>
        </w:rPr>
        <w:t>d</w:t>
      </w:r>
      <w:r>
        <w:rPr>
          <w:color w:val="2F2F2F"/>
          <w:spacing w:val="-7"/>
          <w:w w:val="105"/>
        </w:rPr>
        <w:t>i</w:t>
      </w:r>
      <w:r>
        <w:rPr>
          <w:color w:val="2F2F2F"/>
          <w:w w:val="105"/>
        </w:rPr>
        <w:t>mensions</w:t>
      </w:r>
      <w:r>
        <w:rPr>
          <w:color w:val="2F2F2F"/>
          <w:spacing w:val="-19"/>
          <w:w w:val="105"/>
        </w:rPr>
        <w:t xml:space="preserve"> </w:t>
      </w:r>
      <w:r>
        <w:rPr>
          <w:color w:val="2F2F2F"/>
          <w:w w:val="105"/>
        </w:rPr>
        <w:t>that</w:t>
      </w:r>
      <w:r>
        <w:rPr>
          <w:color w:val="2F2F2F"/>
          <w:spacing w:val="-8"/>
          <w:w w:val="105"/>
        </w:rPr>
        <w:t xml:space="preserve"> </w:t>
      </w:r>
      <w:r>
        <w:rPr>
          <w:color w:val="2F2F2F"/>
          <w:spacing w:val="-21"/>
          <w:w w:val="105"/>
        </w:rPr>
        <w:t>i</w:t>
      </w:r>
      <w:r>
        <w:rPr>
          <w:color w:val="2F2F2F"/>
          <w:w w:val="105"/>
        </w:rPr>
        <w:t>dentif</w:t>
      </w:r>
      <w:r>
        <w:rPr>
          <w:color w:val="2F2F2F"/>
          <w:spacing w:val="15"/>
          <w:w w:val="105"/>
        </w:rPr>
        <w:t>y</w:t>
      </w:r>
      <w:r>
        <w:rPr>
          <w:color w:val="505050"/>
          <w:w w:val="105"/>
        </w:rPr>
        <w:t>:</w:t>
      </w:r>
    </w:p>
    <w:p w14:paraId="13EDDD58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59" w14:textId="77777777" w:rsidR="00A5052B" w:rsidRDefault="00A72E41">
      <w:pPr>
        <w:pStyle w:val="BodyText"/>
        <w:numPr>
          <w:ilvl w:val="2"/>
          <w:numId w:val="13"/>
        </w:numPr>
        <w:tabs>
          <w:tab w:val="left" w:pos="1178"/>
        </w:tabs>
        <w:ind w:left="1170" w:hanging="350"/>
        <w:jc w:val="left"/>
      </w:pPr>
      <w:r>
        <w:rPr>
          <w:color w:val="2F2F2F"/>
          <w:spacing w:val="-3"/>
          <w:w w:val="105"/>
        </w:rPr>
        <w:t>nati</w:t>
      </w:r>
      <w:r>
        <w:rPr>
          <w:color w:val="2F2F2F"/>
          <w:spacing w:val="-4"/>
          <w:w w:val="105"/>
        </w:rPr>
        <w:t>ve</w:t>
      </w:r>
      <w:r>
        <w:rPr>
          <w:color w:val="2F2F2F"/>
          <w:spacing w:val="-24"/>
          <w:w w:val="105"/>
        </w:rPr>
        <w:t xml:space="preserve"> </w:t>
      </w:r>
      <w:r>
        <w:rPr>
          <w:color w:val="2F2F2F"/>
          <w:spacing w:val="-3"/>
          <w:w w:val="105"/>
        </w:rPr>
        <w:t>veg</w:t>
      </w:r>
      <w:r>
        <w:rPr>
          <w:color w:val="2F2F2F"/>
          <w:spacing w:val="-2"/>
          <w:w w:val="105"/>
        </w:rPr>
        <w:t>etati</w:t>
      </w:r>
      <w:r>
        <w:rPr>
          <w:color w:val="2F2F2F"/>
          <w:spacing w:val="-3"/>
          <w:w w:val="105"/>
        </w:rPr>
        <w:t>on</w:t>
      </w:r>
      <w:r>
        <w:rPr>
          <w:color w:val="2F2F2F"/>
          <w:spacing w:val="-24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-14"/>
          <w:w w:val="105"/>
        </w:rPr>
        <w:t xml:space="preserve"> </w:t>
      </w:r>
      <w:r>
        <w:rPr>
          <w:color w:val="2F2F2F"/>
          <w:w w:val="105"/>
        </w:rPr>
        <w:t>be</w:t>
      </w:r>
      <w:r>
        <w:rPr>
          <w:color w:val="2F2F2F"/>
          <w:spacing w:val="-20"/>
          <w:w w:val="105"/>
        </w:rPr>
        <w:t xml:space="preserve"> </w:t>
      </w:r>
      <w:r>
        <w:rPr>
          <w:color w:val="2F2F2F"/>
          <w:w w:val="105"/>
        </w:rPr>
        <w:t>removed</w:t>
      </w:r>
    </w:p>
    <w:p w14:paraId="13EDDD5A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5B" w14:textId="77777777" w:rsidR="00A5052B" w:rsidRDefault="00A72E41">
      <w:pPr>
        <w:numPr>
          <w:ilvl w:val="2"/>
          <w:numId w:val="13"/>
        </w:numPr>
        <w:tabs>
          <w:tab w:val="left" w:pos="1171"/>
        </w:tabs>
        <w:spacing w:line="318" w:lineRule="auto"/>
        <w:ind w:left="1170" w:right="510" w:hanging="3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F2F2F"/>
          <w:w w:val="105"/>
          <w:sz w:val="20"/>
        </w:rPr>
        <w:t>any</w:t>
      </w:r>
      <w:r>
        <w:rPr>
          <w:rFonts w:ascii="Arial"/>
          <w:color w:val="2F2F2F"/>
          <w:spacing w:val="2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current</w:t>
      </w:r>
      <w:r>
        <w:rPr>
          <w:rFonts w:ascii="Arial"/>
          <w:color w:val="2F2F2F"/>
          <w:spacing w:val="17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mapped</w:t>
      </w:r>
      <w:r>
        <w:rPr>
          <w:rFonts w:ascii="Arial"/>
          <w:color w:val="2F2F2F"/>
          <w:spacing w:val="49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wet</w:t>
      </w:r>
      <w:r>
        <w:rPr>
          <w:rFonts w:ascii="Arial"/>
          <w:color w:val="2F2F2F"/>
          <w:spacing w:val="4"/>
          <w:w w:val="105"/>
          <w:sz w:val="20"/>
        </w:rPr>
        <w:t>l</w:t>
      </w:r>
      <w:r>
        <w:rPr>
          <w:rFonts w:ascii="Arial"/>
          <w:color w:val="2F2F2F"/>
          <w:w w:val="105"/>
          <w:sz w:val="20"/>
        </w:rPr>
        <w:t>ands</w:t>
      </w:r>
      <w:r>
        <w:rPr>
          <w:rFonts w:ascii="Arial"/>
          <w:color w:val="2F2F2F"/>
          <w:spacing w:val="51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as</w:t>
      </w:r>
      <w:r>
        <w:rPr>
          <w:rFonts w:ascii="Arial"/>
          <w:color w:val="2F2F2F"/>
          <w:spacing w:val="54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defined</w:t>
      </w:r>
      <w:r>
        <w:rPr>
          <w:rFonts w:ascii="Arial"/>
          <w:color w:val="2F2F2F"/>
          <w:spacing w:val="6"/>
          <w:w w:val="105"/>
          <w:sz w:val="20"/>
        </w:rPr>
        <w:t xml:space="preserve"> </w:t>
      </w:r>
      <w:r>
        <w:rPr>
          <w:rFonts w:ascii="Arial"/>
          <w:color w:val="2F2F2F"/>
          <w:spacing w:val="-21"/>
          <w:w w:val="105"/>
          <w:sz w:val="20"/>
        </w:rPr>
        <w:t>i</w:t>
      </w:r>
      <w:r>
        <w:rPr>
          <w:rFonts w:ascii="Arial"/>
          <w:color w:val="2F2F2F"/>
          <w:w w:val="105"/>
          <w:sz w:val="20"/>
        </w:rPr>
        <w:t>n</w:t>
      </w:r>
      <w:r>
        <w:rPr>
          <w:rFonts w:ascii="Arial"/>
          <w:color w:val="2F2F2F"/>
          <w:spacing w:val="46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the</w:t>
      </w:r>
      <w:r>
        <w:rPr>
          <w:rFonts w:ascii="Arial"/>
          <w:color w:val="2F2F2F"/>
          <w:spacing w:val="5"/>
          <w:w w:val="105"/>
          <w:sz w:val="20"/>
        </w:rPr>
        <w:t xml:space="preserve"> </w:t>
      </w:r>
      <w:r>
        <w:rPr>
          <w:rFonts w:ascii="Arial"/>
          <w:i/>
          <w:color w:val="2F2F2F"/>
          <w:w w:val="105"/>
          <w:sz w:val="20"/>
        </w:rPr>
        <w:t>Permitted</w:t>
      </w:r>
      <w:r>
        <w:rPr>
          <w:rFonts w:ascii="Arial"/>
          <w:i/>
          <w:color w:val="2F2F2F"/>
          <w:spacing w:val="6"/>
          <w:w w:val="105"/>
          <w:sz w:val="20"/>
        </w:rPr>
        <w:t xml:space="preserve"> </w:t>
      </w:r>
      <w:r>
        <w:rPr>
          <w:rFonts w:ascii="Arial"/>
          <w:i/>
          <w:color w:val="2F2F2F"/>
          <w:w w:val="105"/>
          <w:sz w:val="20"/>
        </w:rPr>
        <w:t>clearing</w:t>
      </w:r>
      <w:r>
        <w:rPr>
          <w:rFonts w:ascii="Arial"/>
          <w:i/>
          <w:color w:val="2F2F2F"/>
          <w:spacing w:val="10"/>
          <w:w w:val="105"/>
          <w:sz w:val="20"/>
        </w:rPr>
        <w:t xml:space="preserve"> </w:t>
      </w:r>
      <w:r>
        <w:rPr>
          <w:rFonts w:ascii="Arial"/>
          <w:i/>
          <w:color w:val="2F2F2F"/>
          <w:spacing w:val="-41"/>
          <w:w w:val="105"/>
          <w:sz w:val="20"/>
        </w:rPr>
        <w:t>o</w:t>
      </w:r>
      <w:r>
        <w:rPr>
          <w:rFonts w:ascii="Arial"/>
          <w:i/>
          <w:color w:val="2F2F2F"/>
          <w:w w:val="105"/>
          <w:sz w:val="20"/>
        </w:rPr>
        <w:t>f</w:t>
      </w:r>
      <w:r>
        <w:rPr>
          <w:rFonts w:ascii="Arial"/>
          <w:i/>
          <w:color w:val="2F2F2F"/>
          <w:spacing w:val="3"/>
          <w:w w:val="105"/>
          <w:sz w:val="20"/>
        </w:rPr>
        <w:t xml:space="preserve"> </w:t>
      </w:r>
      <w:r>
        <w:rPr>
          <w:rFonts w:ascii="Arial"/>
          <w:i/>
          <w:color w:val="2F2F2F"/>
          <w:w w:val="105"/>
          <w:sz w:val="20"/>
        </w:rPr>
        <w:t>native</w:t>
      </w:r>
      <w:r>
        <w:rPr>
          <w:rFonts w:ascii="Arial"/>
          <w:i/>
          <w:color w:val="2F2F2F"/>
          <w:w w:val="102"/>
          <w:sz w:val="20"/>
        </w:rPr>
        <w:t xml:space="preserve"> </w:t>
      </w:r>
      <w:r>
        <w:rPr>
          <w:rFonts w:ascii="Arial"/>
          <w:i/>
          <w:color w:val="2F2F2F"/>
          <w:w w:val="105"/>
          <w:sz w:val="20"/>
        </w:rPr>
        <w:t>vegetation</w:t>
      </w:r>
      <w:r>
        <w:rPr>
          <w:rFonts w:ascii="Arial"/>
          <w:i/>
          <w:color w:val="2F2F2F"/>
          <w:spacing w:val="-22"/>
          <w:w w:val="105"/>
          <w:sz w:val="20"/>
        </w:rPr>
        <w:t xml:space="preserve"> </w:t>
      </w:r>
      <w:r>
        <w:rPr>
          <w:rFonts w:ascii="Arial"/>
          <w:color w:val="2F2F2F"/>
          <w:w w:val="180"/>
          <w:sz w:val="20"/>
        </w:rPr>
        <w:t>-</w:t>
      </w:r>
      <w:r>
        <w:rPr>
          <w:rFonts w:ascii="Arial"/>
          <w:color w:val="2F2F2F"/>
          <w:spacing w:val="-74"/>
          <w:w w:val="180"/>
          <w:sz w:val="20"/>
        </w:rPr>
        <w:t xml:space="preserve"> </w:t>
      </w:r>
      <w:r>
        <w:rPr>
          <w:rFonts w:ascii="Arial"/>
          <w:i/>
          <w:color w:val="2F2F2F"/>
          <w:w w:val="105"/>
          <w:sz w:val="20"/>
        </w:rPr>
        <w:t>Biodiversity</w:t>
      </w:r>
      <w:r>
        <w:rPr>
          <w:rFonts w:ascii="Arial"/>
          <w:i/>
          <w:color w:val="2F2F2F"/>
          <w:spacing w:val="-14"/>
          <w:w w:val="105"/>
          <w:sz w:val="20"/>
        </w:rPr>
        <w:t xml:space="preserve"> </w:t>
      </w:r>
      <w:r>
        <w:rPr>
          <w:rFonts w:ascii="Arial"/>
          <w:i/>
          <w:color w:val="2F2F2F"/>
          <w:spacing w:val="1"/>
          <w:w w:val="105"/>
          <w:sz w:val="20"/>
        </w:rPr>
        <w:t>asses</w:t>
      </w:r>
      <w:r>
        <w:rPr>
          <w:rFonts w:ascii="Arial"/>
          <w:i/>
          <w:color w:val="505050"/>
          <w:spacing w:val="1"/>
          <w:w w:val="105"/>
          <w:sz w:val="20"/>
        </w:rPr>
        <w:t>s</w:t>
      </w:r>
      <w:r>
        <w:rPr>
          <w:rFonts w:ascii="Arial"/>
          <w:i/>
          <w:color w:val="2F2F2F"/>
          <w:spacing w:val="1"/>
          <w:w w:val="105"/>
          <w:sz w:val="20"/>
        </w:rPr>
        <w:t>ment</w:t>
      </w:r>
      <w:r>
        <w:rPr>
          <w:rFonts w:ascii="Arial"/>
          <w:i/>
          <w:color w:val="2F2F2F"/>
          <w:spacing w:val="-21"/>
          <w:w w:val="105"/>
          <w:sz w:val="20"/>
        </w:rPr>
        <w:t xml:space="preserve"> </w:t>
      </w:r>
      <w:r>
        <w:rPr>
          <w:rFonts w:ascii="Arial"/>
          <w:i/>
          <w:color w:val="2F2F2F"/>
          <w:w w:val="105"/>
          <w:sz w:val="20"/>
        </w:rPr>
        <w:t>handbook</w:t>
      </w:r>
      <w:r>
        <w:rPr>
          <w:rFonts w:ascii="Arial"/>
          <w:i/>
          <w:color w:val="2F2F2F"/>
          <w:spacing w:val="-11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(DELWP,</w:t>
      </w:r>
      <w:r>
        <w:rPr>
          <w:rFonts w:ascii="Arial"/>
          <w:color w:val="2F2F2F"/>
          <w:spacing w:val="-19"/>
          <w:w w:val="105"/>
          <w:sz w:val="20"/>
        </w:rPr>
        <w:t xml:space="preserve"> </w:t>
      </w:r>
      <w:r>
        <w:rPr>
          <w:rFonts w:ascii="Arial"/>
          <w:color w:val="2F2F2F"/>
          <w:spacing w:val="-5"/>
          <w:w w:val="105"/>
          <w:sz w:val="20"/>
        </w:rPr>
        <w:t>2015)</w:t>
      </w:r>
      <w:r>
        <w:rPr>
          <w:rFonts w:ascii="Arial"/>
          <w:color w:val="2F2F2F"/>
          <w:spacing w:val="-27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that</w:t>
      </w:r>
      <w:r>
        <w:rPr>
          <w:rFonts w:ascii="Arial"/>
          <w:color w:val="2F2F2F"/>
          <w:spacing w:val="-22"/>
          <w:w w:val="105"/>
          <w:sz w:val="20"/>
        </w:rPr>
        <w:t xml:space="preserve"> </w:t>
      </w:r>
      <w:r>
        <w:rPr>
          <w:rFonts w:ascii="Arial"/>
          <w:color w:val="2F2F2F"/>
          <w:spacing w:val="4"/>
          <w:w w:val="105"/>
          <w:sz w:val="20"/>
        </w:rPr>
        <w:t>a</w:t>
      </w:r>
      <w:r>
        <w:rPr>
          <w:rFonts w:ascii="Arial"/>
          <w:color w:val="505050"/>
          <w:spacing w:val="4"/>
          <w:w w:val="105"/>
          <w:sz w:val="20"/>
        </w:rPr>
        <w:t>r</w:t>
      </w:r>
      <w:r>
        <w:rPr>
          <w:rFonts w:ascii="Arial"/>
          <w:color w:val="2F2F2F"/>
          <w:spacing w:val="4"/>
          <w:w w:val="105"/>
          <w:sz w:val="20"/>
        </w:rPr>
        <w:t>e</w:t>
      </w:r>
      <w:r>
        <w:rPr>
          <w:rFonts w:ascii="Arial"/>
          <w:color w:val="2F2F2F"/>
          <w:spacing w:val="-22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present</w:t>
      </w:r>
      <w:r>
        <w:rPr>
          <w:rFonts w:ascii="Arial"/>
          <w:color w:val="2F2F2F"/>
          <w:spacing w:val="-20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on</w:t>
      </w:r>
      <w:r>
        <w:rPr>
          <w:rFonts w:ascii="Arial"/>
          <w:color w:val="2F2F2F"/>
          <w:spacing w:val="29"/>
          <w:w w:val="104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the</w:t>
      </w:r>
      <w:r>
        <w:rPr>
          <w:rFonts w:ascii="Arial"/>
          <w:color w:val="2F2F2F"/>
          <w:spacing w:val="-19"/>
          <w:w w:val="105"/>
          <w:sz w:val="20"/>
        </w:rPr>
        <w:t xml:space="preserve"> </w:t>
      </w:r>
      <w:r>
        <w:rPr>
          <w:rFonts w:ascii="Arial"/>
          <w:color w:val="2F2F2F"/>
          <w:w w:val="105"/>
          <w:sz w:val="20"/>
        </w:rPr>
        <w:t>site</w:t>
      </w:r>
    </w:p>
    <w:p w14:paraId="13EDDD5C" w14:textId="77777777" w:rsidR="00A5052B" w:rsidRDefault="00A5052B">
      <w:pPr>
        <w:spacing w:before="8"/>
        <w:rPr>
          <w:rFonts w:ascii="Arial" w:eastAsia="Arial" w:hAnsi="Arial" w:cs="Arial"/>
          <w:sz w:val="21"/>
          <w:szCs w:val="21"/>
        </w:rPr>
      </w:pPr>
    </w:p>
    <w:p w14:paraId="13EDDD5D" w14:textId="77777777" w:rsidR="00A5052B" w:rsidRDefault="00A72E41">
      <w:pPr>
        <w:pStyle w:val="BodyText"/>
        <w:numPr>
          <w:ilvl w:val="2"/>
          <w:numId w:val="13"/>
        </w:numPr>
        <w:tabs>
          <w:tab w:val="left" w:pos="1171"/>
        </w:tabs>
        <w:spacing w:line="314" w:lineRule="auto"/>
        <w:ind w:left="1170" w:right="508" w:hanging="357"/>
        <w:jc w:val="both"/>
      </w:pPr>
      <w:r>
        <w:rPr>
          <w:color w:val="2F2F2F"/>
          <w:w w:val="105"/>
        </w:rPr>
        <w:t>any</w:t>
      </w:r>
      <w:r>
        <w:rPr>
          <w:color w:val="2F2F2F"/>
          <w:spacing w:val="57"/>
          <w:w w:val="105"/>
        </w:rPr>
        <w:t xml:space="preserve"> </w:t>
      </w:r>
      <w:r>
        <w:rPr>
          <w:color w:val="2F2F2F"/>
          <w:w w:val="105"/>
        </w:rPr>
        <w:t>nat</w:t>
      </w:r>
      <w:r>
        <w:rPr>
          <w:color w:val="2F2F2F"/>
          <w:spacing w:val="-17"/>
          <w:w w:val="105"/>
        </w:rPr>
        <w:t>i</w:t>
      </w:r>
      <w:r>
        <w:rPr>
          <w:color w:val="2F2F2F"/>
          <w:w w:val="105"/>
        </w:rPr>
        <w:t>ve</w:t>
      </w:r>
      <w:r>
        <w:rPr>
          <w:color w:val="2F2F2F"/>
          <w:spacing w:val="40"/>
          <w:w w:val="105"/>
        </w:rPr>
        <w:t xml:space="preserve"> </w:t>
      </w:r>
      <w:r>
        <w:rPr>
          <w:color w:val="2F2F2F"/>
          <w:w w:val="105"/>
        </w:rPr>
        <w:t>vegetat</w:t>
      </w:r>
      <w:r>
        <w:rPr>
          <w:color w:val="2F2F2F"/>
          <w:spacing w:val="7"/>
          <w:w w:val="105"/>
        </w:rPr>
        <w:t>i</w:t>
      </w:r>
      <w:r>
        <w:rPr>
          <w:color w:val="2F2F2F"/>
          <w:w w:val="105"/>
        </w:rPr>
        <w:t>on</w:t>
      </w:r>
      <w:r>
        <w:rPr>
          <w:color w:val="2F2F2F"/>
          <w:spacing w:val="37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46"/>
          <w:w w:val="105"/>
        </w:rPr>
        <w:t xml:space="preserve"> </w:t>
      </w:r>
      <w:r>
        <w:rPr>
          <w:color w:val="2F2F2F"/>
          <w:w w:val="105"/>
        </w:rPr>
        <w:t>be</w:t>
      </w:r>
      <w:r>
        <w:rPr>
          <w:color w:val="2F2F2F"/>
          <w:spacing w:val="50"/>
          <w:w w:val="105"/>
        </w:rPr>
        <w:t xml:space="preserve"> </w:t>
      </w:r>
      <w:r>
        <w:rPr>
          <w:color w:val="2F2F2F"/>
          <w:w w:val="105"/>
        </w:rPr>
        <w:t>reta</w:t>
      </w:r>
      <w:r>
        <w:rPr>
          <w:color w:val="2F2F2F"/>
          <w:spacing w:val="-6"/>
          <w:w w:val="105"/>
        </w:rPr>
        <w:t>i</w:t>
      </w:r>
      <w:r>
        <w:rPr>
          <w:color w:val="2F2F2F"/>
          <w:w w:val="105"/>
        </w:rPr>
        <w:t>ned</w:t>
      </w:r>
      <w:r>
        <w:rPr>
          <w:color w:val="2F2F2F"/>
          <w:spacing w:val="32"/>
          <w:w w:val="105"/>
        </w:rPr>
        <w:t xml:space="preserve"> </w:t>
      </w:r>
      <w:r>
        <w:rPr>
          <w:color w:val="2F2F2F"/>
          <w:w w:val="105"/>
        </w:rPr>
        <w:t>that</w:t>
      </w:r>
      <w:r>
        <w:rPr>
          <w:color w:val="2F2F2F"/>
          <w:spacing w:val="1"/>
          <w:w w:val="105"/>
        </w:rPr>
        <w:t xml:space="preserve"> </w:t>
      </w:r>
      <w:r>
        <w:rPr>
          <w:color w:val="2F2F2F"/>
          <w:spacing w:val="-21"/>
          <w:w w:val="105"/>
        </w:rPr>
        <w:t>i</w:t>
      </w:r>
      <w:r>
        <w:rPr>
          <w:color w:val="2F2F2F"/>
          <w:w w:val="105"/>
        </w:rPr>
        <w:t>s</w:t>
      </w:r>
      <w:r>
        <w:rPr>
          <w:color w:val="2F2F2F"/>
          <w:spacing w:val="36"/>
          <w:w w:val="105"/>
        </w:rPr>
        <w:t xml:space="preserve"> </w:t>
      </w:r>
      <w:r>
        <w:rPr>
          <w:color w:val="2F2F2F"/>
          <w:w w:val="105"/>
        </w:rPr>
        <w:t>w</w:t>
      </w:r>
      <w:r>
        <w:rPr>
          <w:color w:val="2F2F2F"/>
          <w:spacing w:val="-5"/>
          <w:w w:val="105"/>
        </w:rPr>
        <w:t>i</w:t>
      </w:r>
      <w:r>
        <w:rPr>
          <w:color w:val="2F2F2F"/>
          <w:w w:val="105"/>
        </w:rPr>
        <w:t>th</w:t>
      </w:r>
      <w:r>
        <w:rPr>
          <w:color w:val="2F2F2F"/>
          <w:spacing w:val="4"/>
          <w:w w:val="105"/>
        </w:rPr>
        <w:t>i</w:t>
      </w:r>
      <w:r>
        <w:rPr>
          <w:color w:val="2F2F2F"/>
          <w:w w:val="105"/>
        </w:rPr>
        <w:t>n</w:t>
      </w:r>
      <w:r>
        <w:rPr>
          <w:color w:val="2F2F2F"/>
          <w:spacing w:val="36"/>
          <w:w w:val="105"/>
        </w:rPr>
        <w:t xml:space="preserve"> </w:t>
      </w:r>
      <w:r>
        <w:rPr>
          <w:color w:val="2F2F2F"/>
          <w:w w:val="105"/>
        </w:rPr>
        <w:t>the perm</w:t>
      </w:r>
      <w:r>
        <w:rPr>
          <w:color w:val="2F2F2F"/>
          <w:spacing w:val="-5"/>
          <w:w w:val="105"/>
        </w:rPr>
        <w:t>i</w:t>
      </w:r>
      <w:r>
        <w:rPr>
          <w:color w:val="505050"/>
          <w:spacing w:val="-5"/>
          <w:w w:val="105"/>
        </w:rPr>
        <w:t>s</w:t>
      </w:r>
      <w:r>
        <w:rPr>
          <w:color w:val="2F2F2F"/>
          <w:w w:val="105"/>
        </w:rPr>
        <w:t>s</w:t>
      </w:r>
      <w:r>
        <w:rPr>
          <w:color w:val="2F2F2F"/>
          <w:spacing w:val="-3"/>
          <w:w w:val="105"/>
        </w:rPr>
        <w:t>i</w:t>
      </w:r>
      <w:r>
        <w:rPr>
          <w:color w:val="2F2F2F"/>
          <w:w w:val="105"/>
        </w:rPr>
        <w:t>b</w:t>
      </w:r>
      <w:r>
        <w:rPr>
          <w:color w:val="2F2F2F"/>
          <w:spacing w:val="-13"/>
          <w:w w:val="105"/>
        </w:rPr>
        <w:t>l</w:t>
      </w:r>
      <w:r>
        <w:rPr>
          <w:color w:val="2F2F2F"/>
          <w:w w:val="105"/>
        </w:rPr>
        <w:t>e</w:t>
      </w:r>
      <w:r>
        <w:rPr>
          <w:color w:val="2F2F2F"/>
          <w:spacing w:val="55"/>
          <w:w w:val="105"/>
        </w:rPr>
        <w:t xml:space="preserve"> </w:t>
      </w:r>
      <w:r>
        <w:rPr>
          <w:color w:val="2F2F2F"/>
          <w:w w:val="105"/>
        </w:rPr>
        <w:t>m</w:t>
      </w:r>
      <w:r>
        <w:rPr>
          <w:color w:val="2F2F2F"/>
          <w:spacing w:val="-12"/>
          <w:w w:val="105"/>
        </w:rPr>
        <w:t>i</w:t>
      </w:r>
      <w:r>
        <w:rPr>
          <w:color w:val="2F2F2F"/>
          <w:w w:val="105"/>
        </w:rPr>
        <w:t>cr</w:t>
      </w:r>
      <w:r>
        <w:rPr>
          <w:color w:val="2F2F2F"/>
          <w:spacing w:val="3"/>
          <w:w w:val="105"/>
        </w:rPr>
        <w:t>o</w:t>
      </w:r>
      <w:r>
        <w:rPr>
          <w:color w:val="505050"/>
          <w:spacing w:val="-12"/>
          <w:w w:val="105"/>
        </w:rPr>
        <w:t>-</w:t>
      </w:r>
      <w:r>
        <w:rPr>
          <w:color w:val="2F2F2F"/>
          <w:w w:val="105"/>
        </w:rPr>
        <w:t>siting</w:t>
      </w:r>
      <w:r>
        <w:rPr>
          <w:color w:val="2F2F2F"/>
          <w:w w:val="104"/>
        </w:rPr>
        <w:t xml:space="preserve"> </w:t>
      </w:r>
      <w:r>
        <w:rPr>
          <w:color w:val="2F2F2F"/>
          <w:w w:val="105"/>
        </w:rPr>
        <w:t>enve</w:t>
      </w:r>
      <w:r>
        <w:rPr>
          <w:color w:val="2F2F2F"/>
          <w:spacing w:val="2"/>
          <w:w w:val="105"/>
        </w:rPr>
        <w:t>l</w:t>
      </w:r>
      <w:r>
        <w:rPr>
          <w:color w:val="2F2F2F"/>
          <w:w w:val="105"/>
        </w:rPr>
        <w:t>ope</w:t>
      </w:r>
      <w:r>
        <w:rPr>
          <w:color w:val="2F2F2F"/>
          <w:spacing w:val="-38"/>
          <w:w w:val="105"/>
        </w:rPr>
        <w:t xml:space="preserve"> </w:t>
      </w:r>
      <w:r>
        <w:rPr>
          <w:color w:val="2F2F2F"/>
          <w:w w:val="105"/>
        </w:rPr>
        <w:t>or</w:t>
      </w:r>
      <w:r>
        <w:rPr>
          <w:color w:val="2F2F2F"/>
          <w:spacing w:val="-35"/>
          <w:w w:val="105"/>
        </w:rPr>
        <w:t xml:space="preserve"> </w:t>
      </w:r>
      <w:r>
        <w:rPr>
          <w:color w:val="2F2F2F"/>
          <w:w w:val="105"/>
        </w:rPr>
        <w:t>ancillary</w:t>
      </w:r>
      <w:r>
        <w:rPr>
          <w:color w:val="2F2F2F"/>
          <w:spacing w:val="-34"/>
          <w:w w:val="105"/>
        </w:rPr>
        <w:t xml:space="preserve"> </w:t>
      </w:r>
      <w:r>
        <w:rPr>
          <w:color w:val="2F2F2F"/>
          <w:spacing w:val="-18"/>
          <w:w w:val="105"/>
        </w:rPr>
        <w:t>i</w:t>
      </w:r>
      <w:r>
        <w:rPr>
          <w:color w:val="2F2F2F"/>
          <w:w w:val="105"/>
        </w:rPr>
        <w:t>nfrastructure</w:t>
      </w:r>
    </w:p>
    <w:p w14:paraId="13EDDD5E" w14:textId="77777777" w:rsidR="00A5052B" w:rsidRDefault="00A5052B">
      <w:pPr>
        <w:rPr>
          <w:rFonts w:ascii="Arial" w:eastAsia="Arial" w:hAnsi="Arial" w:cs="Arial"/>
        </w:rPr>
      </w:pPr>
    </w:p>
    <w:p w14:paraId="13EDDD5F" w14:textId="77777777" w:rsidR="00A5052B" w:rsidRDefault="00A72E41">
      <w:pPr>
        <w:pStyle w:val="BodyText"/>
        <w:numPr>
          <w:ilvl w:val="2"/>
          <w:numId w:val="13"/>
        </w:numPr>
        <w:tabs>
          <w:tab w:val="left" w:pos="1171"/>
        </w:tabs>
        <w:ind w:left="1170" w:hanging="350"/>
        <w:jc w:val="left"/>
      </w:pPr>
      <w:r>
        <w:rPr>
          <w:color w:val="2F2F2F"/>
        </w:rPr>
        <w:t>the</w:t>
      </w:r>
      <w:r>
        <w:rPr>
          <w:color w:val="2F2F2F"/>
          <w:spacing w:val="9"/>
        </w:rPr>
        <w:t xml:space="preserve"> </w:t>
      </w:r>
      <w:r>
        <w:rPr>
          <w:color w:val="2F2F2F"/>
          <w:spacing w:val="-19"/>
        </w:rPr>
        <w:t>l</w:t>
      </w:r>
      <w:r>
        <w:rPr>
          <w:color w:val="2F2F2F"/>
        </w:rPr>
        <w:t>ocat</w:t>
      </w:r>
      <w:r>
        <w:rPr>
          <w:color w:val="2F2F2F"/>
          <w:spacing w:val="-8"/>
        </w:rPr>
        <w:t>i</w:t>
      </w:r>
      <w:r>
        <w:rPr>
          <w:color w:val="2F2F2F"/>
        </w:rPr>
        <w:t>on</w:t>
      </w:r>
      <w:r>
        <w:rPr>
          <w:color w:val="2F2F2F"/>
          <w:spacing w:val="-9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-9"/>
        </w:rPr>
        <w:t xml:space="preserve"> </w:t>
      </w:r>
      <w:r>
        <w:rPr>
          <w:color w:val="2F2F2F"/>
        </w:rPr>
        <w:t>any</w:t>
      </w:r>
      <w:r>
        <w:rPr>
          <w:color w:val="2F2F2F"/>
          <w:spacing w:val="7"/>
        </w:rPr>
        <w:t xml:space="preserve"> </w:t>
      </w:r>
      <w:r>
        <w:rPr>
          <w:color w:val="2F2F2F"/>
        </w:rPr>
        <w:t>detected</w:t>
      </w:r>
      <w:r>
        <w:rPr>
          <w:color w:val="2F2F2F"/>
          <w:spacing w:val="5"/>
        </w:rPr>
        <w:t xml:space="preserve"> </w:t>
      </w:r>
      <w:r>
        <w:rPr>
          <w:color w:val="2F2F2F"/>
        </w:rPr>
        <w:t>threatened</w:t>
      </w:r>
      <w:r>
        <w:rPr>
          <w:color w:val="2F2F2F"/>
          <w:spacing w:val="11"/>
        </w:rPr>
        <w:t xml:space="preserve"> </w:t>
      </w:r>
      <w:r>
        <w:rPr>
          <w:color w:val="2F2F2F"/>
        </w:rPr>
        <w:t>flora</w:t>
      </w:r>
      <w:r>
        <w:rPr>
          <w:color w:val="2F2F2F"/>
          <w:spacing w:val="20"/>
        </w:rPr>
        <w:t xml:space="preserve"> </w:t>
      </w:r>
      <w:r>
        <w:rPr>
          <w:color w:val="2F2F2F"/>
        </w:rPr>
        <w:t>and</w:t>
      </w:r>
      <w:r>
        <w:rPr>
          <w:color w:val="2F2F2F"/>
          <w:spacing w:val="-15"/>
        </w:rPr>
        <w:t xml:space="preserve"> </w:t>
      </w:r>
      <w:r>
        <w:rPr>
          <w:color w:val="2F2F2F"/>
        </w:rPr>
        <w:t>fauna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spe</w:t>
      </w:r>
      <w:r>
        <w:rPr>
          <w:color w:val="2F2F2F"/>
          <w:spacing w:val="16"/>
        </w:rPr>
        <w:t>c</w:t>
      </w:r>
      <w:r>
        <w:rPr>
          <w:color w:val="505050"/>
          <w:spacing w:val="-14"/>
        </w:rPr>
        <w:t>i</w:t>
      </w:r>
      <w:r>
        <w:rPr>
          <w:color w:val="2F2F2F"/>
        </w:rPr>
        <w:t>es</w:t>
      </w:r>
    </w:p>
    <w:p w14:paraId="13EDDD60" w14:textId="77777777" w:rsidR="00A5052B" w:rsidRDefault="00A5052B">
      <w:pPr>
        <w:sectPr w:rsidR="00A5052B">
          <w:footerReference w:type="default" r:id="rId13"/>
          <w:pgSz w:w="11910" w:h="16830"/>
          <w:pgMar w:top="1080" w:right="1020" w:bottom="840" w:left="1600" w:header="0" w:footer="655" w:gutter="0"/>
          <w:cols w:space="720"/>
        </w:sectPr>
      </w:pPr>
    </w:p>
    <w:p w14:paraId="13EDDD61" w14:textId="77777777" w:rsidR="00A5052B" w:rsidRDefault="00A72E41">
      <w:pPr>
        <w:pStyle w:val="BodyText"/>
        <w:numPr>
          <w:ilvl w:val="1"/>
          <w:numId w:val="13"/>
        </w:numPr>
        <w:tabs>
          <w:tab w:val="left" w:pos="907"/>
        </w:tabs>
        <w:spacing w:before="46"/>
        <w:ind w:left="906" w:hanging="358"/>
        <w:jc w:val="left"/>
      </w:pPr>
      <w:r>
        <w:rPr>
          <w:color w:val="363636"/>
        </w:rPr>
        <w:lastRenderedPageBreak/>
        <w:t>measures</w:t>
      </w:r>
      <w:r>
        <w:rPr>
          <w:color w:val="363636"/>
          <w:spacing w:val="6"/>
        </w:rPr>
        <w:t xml:space="preserve"> </w:t>
      </w:r>
      <w:r>
        <w:rPr>
          <w:color w:val="363636"/>
        </w:rPr>
        <w:t>to</w:t>
      </w:r>
      <w:r>
        <w:rPr>
          <w:color w:val="363636"/>
          <w:spacing w:val="20"/>
        </w:rPr>
        <w:t xml:space="preserve"> </w:t>
      </w:r>
      <w:r>
        <w:rPr>
          <w:color w:val="363636"/>
        </w:rPr>
        <w:t>be</w:t>
      </w:r>
      <w:r>
        <w:rPr>
          <w:color w:val="363636"/>
          <w:spacing w:val="10"/>
        </w:rPr>
        <w:t xml:space="preserve"> </w:t>
      </w:r>
      <w:r>
        <w:rPr>
          <w:color w:val="363636"/>
        </w:rPr>
        <w:t>used</w:t>
      </w:r>
      <w:r>
        <w:rPr>
          <w:color w:val="363636"/>
          <w:spacing w:val="-1"/>
        </w:rPr>
        <w:t xml:space="preserve"> </w:t>
      </w:r>
      <w:r>
        <w:rPr>
          <w:color w:val="363636"/>
        </w:rPr>
        <w:t>during</w:t>
      </w:r>
      <w:r>
        <w:rPr>
          <w:color w:val="363636"/>
          <w:spacing w:val="7"/>
        </w:rPr>
        <w:t xml:space="preserve"> </w:t>
      </w:r>
      <w:r>
        <w:rPr>
          <w:color w:val="363636"/>
        </w:rPr>
        <w:t>construction</w:t>
      </w:r>
      <w:r>
        <w:rPr>
          <w:color w:val="363636"/>
          <w:spacing w:val="3"/>
        </w:rPr>
        <w:t xml:space="preserve"> </w:t>
      </w:r>
      <w:r>
        <w:rPr>
          <w:color w:val="363636"/>
        </w:rPr>
        <w:t>to</w:t>
      </w:r>
      <w:r>
        <w:rPr>
          <w:color w:val="363636"/>
          <w:spacing w:val="21"/>
        </w:rPr>
        <w:t xml:space="preserve"> </w:t>
      </w:r>
      <w:r>
        <w:rPr>
          <w:color w:val="363636"/>
        </w:rPr>
        <w:t>protect</w:t>
      </w:r>
      <w:r>
        <w:rPr>
          <w:color w:val="363636"/>
          <w:spacing w:val="18"/>
        </w:rPr>
        <w:t xml:space="preserve"> </w:t>
      </w:r>
      <w:r>
        <w:rPr>
          <w:color w:val="363636"/>
        </w:rPr>
        <w:t>native</w:t>
      </w:r>
      <w:r>
        <w:rPr>
          <w:color w:val="363636"/>
          <w:spacing w:val="-1"/>
        </w:rPr>
        <w:t xml:space="preserve"> </w:t>
      </w:r>
      <w:r>
        <w:rPr>
          <w:color w:val="363636"/>
        </w:rPr>
        <w:t>vegetation</w:t>
      </w:r>
      <w:r>
        <w:rPr>
          <w:color w:val="363636"/>
          <w:spacing w:val="-7"/>
        </w:rPr>
        <w:t xml:space="preserve"> </w:t>
      </w:r>
      <w:r>
        <w:rPr>
          <w:color w:val="363636"/>
        </w:rPr>
        <w:t>to</w:t>
      </w:r>
      <w:r>
        <w:rPr>
          <w:color w:val="363636"/>
          <w:spacing w:val="21"/>
        </w:rPr>
        <w:t xml:space="preserve"> </w:t>
      </w:r>
      <w:r>
        <w:rPr>
          <w:color w:val="363636"/>
        </w:rPr>
        <w:t>be</w:t>
      </w:r>
      <w:r>
        <w:rPr>
          <w:color w:val="363636"/>
          <w:spacing w:val="10"/>
        </w:rPr>
        <w:t xml:space="preserve"> </w:t>
      </w:r>
      <w:r>
        <w:rPr>
          <w:color w:val="363636"/>
          <w:spacing w:val="-1"/>
        </w:rPr>
        <w:t>retained</w:t>
      </w:r>
      <w:r>
        <w:rPr>
          <w:color w:val="666666"/>
          <w:spacing w:val="-1"/>
        </w:rPr>
        <w:t>.</w:t>
      </w:r>
    </w:p>
    <w:p w14:paraId="13EDDD62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63" w14:textId="77777777" w:rsidR="00A5052B" w:rsidRDefault="00A72E41">
      <w:pPr>
        <w:spacing w:line="319" w:lineRule="auto"/>
        <w:ind w:left="533" w:right="381" w:hanging="34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w w:val="105"/>
          <w:sz w:val="20"/>
        </w:rPr>
        <w:t>SS.</w:t>
      </w:r>
      <w:r>
        <w:rPr>
          <w:rFonts w:ascii="Arial"/>
          <w:color w:val="363636"/>
          <w:spacing w:val="-12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To</w:t>
      </w:r>
      <w:r>
        <w:rPr>
          <w:rFonts w:ascii="Arial"/>
          <w:color w:val="363636"/>
          <w:spacing w:val="-5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offset</w:t>
      </w:r>
      <w:r>
        <w:rPr>
          <w:rFonts w:ascii="Arial"/>
          <w:color w:val="363636"/>
          <w:spacing w:val="1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the</w:t>
      </w:r>
      <w:r>
        <w:rPr>
          <w:rFonts w:ascii="Arial"/>
          <w:color w:val="363636"/>
          <w:spacing w:val="-2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native</w:t>
      </w:r>
      <w:r>
        <w:rPr>
          <w:rFonts w:ascii="Arial"/>
          <w:color w:val="363636"/>
          <w:spacing w:val="-6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vegetation</w:t>
      </w:r>
      <w:r>
        <w:rPr>
          <w:rFonts w:ascii="Arial"/>
          <w:color w:val="363636"/>
          <w:spacing w:val="-3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removal</w:t>
      </w:r>
      <w:r>
        <w:rPr>
          <w:rFonts w:ascii="Arial"/>
          <w:color w:val="363636"/>
          <w:spacing w:val="-8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described</w:t>
      </w:r>
      <w:r>
        <w:rPr>
          <w:rFonts w:ascii="Arial"/>
          <w:color w:val="363636"/>
          <w:spacing w:val="-1"/>
          <w:w w:val="105"/>
          <w:sz w:val="20"/>
        </w:rPr>
        <w:t xml:space="preserve"> </w:t>
      </w:r>
      <w:r>
        <w:rPr>
          <w:rFonts w:ascii="Arial"/>
          <w:color w:val="363636"/>
          <w:spacing w:val="-8"/>
          <w:w w:val="105"/>
          <w:sz w:val="20"/>
        </w:rPr>
        <w:t>i</w:t>
      </w:r>
      <w:r>
        <w:rPr>
          <w:rFonts w:ascii="Arial"/>
          <w:color w:val="363636"/>
          <w:spacing w:val="-11"/>
          <w:w w:val="105"/>
          <w:sz w:val="20"/>
        </w:rPr>
        <w:t>n</w:t>
      </w:r>
      <w:r>
        <w:rPr>
          <w:rFonts w:ascii="Arial"/>
          <w:color w:val="363636"/>
          <w:spacing w:val="-14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the</w:t>
      </w:r>
      <w:r>
        <w:rPr>
          <w:rFonts w:ascii="Arial"/>
          <w:color w:val="363636"/>
          <w:spacing w:val="-2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endorsed</w:t>
      </w:r>
      <w:r>
        <w:rPr>
          <w:rFonts w:ascii="Arial"/>
          <w:color w:val="363636"/>
          <w:spacing w:val="8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Native</w:t>
      </w:r>
      <w:r>
        <w:rPr>
          <w:rFonts w:ascii="Arial"/>
          <w:color w:val="363636"/>
          <w:spacing w:val="-11"/>
          <w:w w:val="105"/>
          <w:sz w:val="20"/>
        </w:rPr>
        <w:t xml:space="preserve"> </w:t>
      </w:r>
      <w:r>
        <w:rPr>
          <w:rFonts w:ascii="Arial"/>
          <w:color w:val="363636"/>
          <w:spacing w:val="1"/>
          <w:w w:val="105"/>
          <w:sz w:val="20"/>
        </w:rPr>
        <w:t>Vegetation</w:t>
      </w:r>
      <w:r>
        <w:rPr>
          <w:rFonts w:ascii="Arial"/>
          <w:color w:val="363636"/>
          <w:spacing w:val="-3"/>
          <w:w w:val="105"/>
          <w:sz w:val="20"/>
        </w:rPr>
        <w:t xml:space="preserve"> Plan,</w:t>
      </w:r>
      <w:r>
        <w:rPr>
          <w:rFonts w:ascii="Arial"/>
          <w:color w:val="363636"/>
          <w:spacing w:val="34"/>
          <w:w w:val="102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the</w:t>
      </w:r>
      <w:r>
        <w:rPr>
          <w:rFonts w:ascii="Arial"/>
          <w:color w:val="363636"/>
          <w:spacing w:val="15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permit</w:t>
      </w:r>
      <w:r>
        <w:rPr>
          <w:rFonts w:ascii="Arial"/>
          <w:color w:val="363636"/>
          <w:spacing w:val="19"/>
          <w:w w:val="105"/>
          <w:sz w:val="20"/>
        </w:rPr>
        <w:t xml:space="preserve"> </w:t>
      </w:r>
      <w:r>
        <w:rPr>
          <w:rFonts w:ascii="Arial"/>
          <w:color w:val="363636"/>
          <w:spacing w:val="-2"/>
          <w:w w:val="105"/>
          <w:sz w:val="20"/>
        </w:rPr>
        <w:t>hol</w:t>
      </w:r>
      <w:r>
        <w:rPr>
          <w:rFonts w:ascii="Arial"/>
          <w:color w:val="363636"/>
          <w:spacing w:val="-3"/>
          <w:w w:val="105"/>
          <w:sz w:val="20"/>
        </w:rPr>
        <w:t>der</w:t>
      </w:r>
      <w:r>
        <w:rPr>
          <w:rFonts w:ascii="Arial"/>
          <w:color w:val="363636"/>
          <w:spacing w:val="2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must</w:t>
      </w:r>
      <w:r>
        <w:rPr>
          <w:rFonts w:ascii="Arial"/>
          <w:color w:val="363636"/>
          <w:spacing w:val="5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secure</w:t>
      </w:r>
      <w:r>
        <w:rPr>
          <w:rFonts w:ascii="Arial"/>
          <w:color w:val="363636"/>
          <w:spacing w:val="8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a</w:t>
      </w:r>
      <w:r>
        <w:rPr>
          <w:rFonts w:ascii="Arial"/>
          <w:color w:val="363636"/>
          <w:spacing w:val="13"/>
          <w:w w:val="105"/>
          <w:sz w:val="20"/>
        </w:rPr>
        <w:t xml:space="preserve"> </w:t>
      </w:r>
      <w:r>
        <w:rPr>
          <w:rFonts w:ascii="Arial"/>
          <w:color w:val="363636"/>
          <w:spacing w:val="-3"/>
          <w:w w:val="105"/>
          <w:sz w:val="20"/>
        </w:rPr>
        <w:t>nati</w:t>
      </w:r>
      <w:r>
        <w:rPr>
          <w:rFonts w:ascii="Arial"/>
          <w:color w:val="363636"/>
          <w:spacing w:val="-4"/>
          <w:w w:val="105"/>
          <w:sz w:val="20"/>
        </w:rPr>
        <w:t>ve</w:t>
      </w:r>
      <w:r>
        <w:rPr>
          <w:rFonts w:ascii="Arial"/>
          <w:color w:val="363636"/>
          <w:spacing w:val="4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vegetation</w:t>
      </w:r>
      <w:r>
        <w:rPr>
          <w:rFonts w:ascii="Arial"/>
          <w:color w:val="363636"/>
          <w:spacing w:val="-3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offset</w:t>
      </w:r>
      <w:r>
        <w:rPr>
          <w:rFonts w:ascii="Arial"/>
          <w:color w:val="363636"/>
          <w:spacing w:val="16"/>
          <w:w w:val="105"/>
          <w:sz w:val="20"/>
        </w:rPr>
        <w:t xml:space="preserve"> </w:t>
      </w:r>
      <w:r>
        <w:rPr>
          <w:rFonts w:ascii="Arial"/>
          <w:color w:val="363636"/>
          <w:spacing w:val="-10"/>
          <w:w w:val="105"/>
          <w:sz w:val="20"/>
        </w:rPr>
        <w:t>i</w:t>
      </w:r>
      <w:r>
        <w:rPr>
          <w:rFonts w:ascii="Arial"/>
          <w:color w:val="363636"/>
          <w:spacing w:val="-14"/>
          <w:w w:val="105"/>
          <w:sz w:val="20"/>
        </w:rPr>
        <w:t>n</w:t>
      </w:r>
      <w:r>
        <w:rPr>
          <w:rFonts w:ascii="Arial"/>
          <w:color w:val="363636"/>
          <w:spacing w:val="-13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accordance</w:t>
      </w:r>
      <w:r>
        <w:rPr>
          <w:rFonts w:ascii="Arial"/>
          <w:color w:val="363636"/>
          <w:spacing w:val="13"/>
          <w:w w:val="105"/>
          <w:sz w:val="20"/>
        </w:rPr>
        <w:t xml:space="preserve"> </w:t>
      </w:r>
      <w:r>
        <w:rPr>
          <w:rFonts w:ascii="Arial"/>
          <w:color w:val="363636"/>
          <w:spacing w:val="-2"/>
          <w:w w:val="105"/>
          <w:sz w:val="20"/>
        </w:rPr>
        <w:t>with</w:t>
      </w:r>
      <w:r>
        <w:rPr>
          <w:rFonts w:ascii="Arial"/>
          <w:color w:val="363636"/>
          <w:spacing w:val="3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the</w:t>
      </w:r>
      <w:r>
        <w:rPr>
          <w:rFonts w:ascii="Arial"/>
          <w:color w:val="363636"/>
          <w:spacing w:val="5"/>
          <w:w w:val="105"/>
          <w:sz w:val="20"/>
        </w:rPr>
        <w:t xml:space="preserve"> </w:t>
      </w:r>
      <w:r>
        <w:rPr>
          <w:rFonts w:ascii="Arial"/>
          <w:i/>
          <w:color w:val="363636"/>
          <w:w w:val="105"/>
          <w:sz w:val="20"/>
        </w:rPr>
        <w:t>Permitted</w:t>
      </w:r>
      <w:r>
        <w:rPr>
          <w:rFonts w:ascii="Arial"/>
          <w:i/>
          <w:color w:val="363636"/>
          <w:spacing w:val="31"/>
          <w:sz w:val="20"/>
        </w:rPr>
        <w:t xml:space="preserve"> </w:t>
      </w:r>
      <w:r>
        <w:rPr>
          <w:rFonts w:ascii="Arial"/>
          <w:i/>
          <w:color w:val="363636"/>
          <w:w w:val="105"/>
          <w:sz w:val="20"/>
        </w:rPr>
        <w:t>clearing</w:t>
      </w:r>
      <w:r>
        <w:rPr>
          <w:rFonts w:ascii="Arial"/>
          <w:i/>
          <w:color w:val="363636"/>
          <w:spacing w:val="-4"/>
          <w:w w:val="105"/>
          <w:sz w:val="20"/>
        </w:rPr>
        <w:t xml:space="preserve"> </w:t>
      </w:r>
      <w:r>
        <w:rPr>
          <w:rFonts w:ascii="Arial"/>
          <w:i/>
          <w:color w:val="363636"/>
          <w:spacing w:val="-18"/>
          <w:w w:val="105"/>
          <w:sz w:val="20"/>
        </w:rPr>
        <w:t>o</w:t>
      </w:r>
      <w:r>
        <w:rPr>
          <w:rFonts w:ascii="Arial"/>
          <w:i/>
          <w:color w:val="363636"/>
          <w:spacing w:val="-12"/>
          <w:w w:val="105"/>
          <w:sz w:val="20"/>
        </w:rPr>
        <w:t>f</w:t>
      </w:r>
      <w:r>
        <w:rPr>
          <w:rFonts w:ascii="Arial"/>
          <w:i/>
          <w:color w:val="363636"/>
          <w:spacing w:val="-3"/>
          <w:w w:val="105"/>
          <w:sz w:val="20"/>
        </w:rPr>
        <w:t xml:space="preserve"> </w:t>
      </w:r>
      <w:r>
        <w:rPr>
          <w:rFonts w:ascii="Arial"/>
          <w:i/>
          <w:color w:val="363636"/>
          <w:w w:val="105"/>
          <w:sz w:val="20"/>
        </w:rPr>
        <w:t>native</w:t>
      </w:r>
      <w:r>
        <w:rPr>
          <w:rFonts w:ascii="Arial"/>
          <w:i/>
          <w:color w:val="363636"/>
          <w:spacing w:val="-4"/>
          <w:w w:val="105"/>
          <w:sz w:val="20"/>
        </w:rPr>
        <w:t xml:space="preserve"> </w:t>
      </w:r>
      <w:r>
        <w:rPr>
          <w:rFonts w:ascii="Arial"/>
          <w:i/>
          <w:color w:val="363636"/>
          <w:w w:val="105"/>
          <w:sz w:val="20"/>
        </w:rPr>
        <w:t>vegetation</w:t>
      </w:r>
      <w:r>
        <w:rPr>
          <w:rFonts w:ascii="Arial"/>
          <w:i/>
          <w:color w:val="363636"/>
          <w:spacing w:val="-13"/>
          <w:w w:val="105"/>
          <w:sz w:val="20"/>
        </w:rPr>
        <w:t xml:space="preserve"> </w:t>
      </w:r>
      <w:r>
        <w:rPr>
          <w:rFonts w:ascii="Arial"/>
          <w:color w:val="363636"/>
          <w:w w:val="195"/>
          <w:sz w:val="20"/>
        </w:rPr>
        <w:t>-</w:t>
      </w:r>
      <w:r>
        <w:rPr>
          <w:rFonts w:ascii="Arial"/>
          <w:color w:val="363636"/>
          <w:spacing w:val="-72"/>
          <w:w w:val="195"/>
          <w:sz w:val="20"/>
        </w:rPr>
        <w:t xml:space="preserve"> </w:t>
      </w:r>
      <w:r>
        <w:rPr>
          <w:rFonts w:ascii="Arial"/>
          <w:i/>
          <w:color w:val="363636"/>
          <w:w w:val="105"/>
          <w:sz w:val="20"/>
        </w:rPr>
        <w:t>Biodiversity</w:t>
      </w:r>
      <w:r>
        <w:rPr>
          <w:rFonts w:ascii="Arial"/>
          <w:i/>
          <w:color w:val="363636"/>
          <w:spacing w:val="2"/>
          <w:w w:val="105"/>
          <w:sz w:val="20"/>
        </w:rPr>
        <w:t xml:space="preserve"> </w:t>
      </w:r>
      <w:r>
        <w:rPr>
          <w:rFonts w:ascii="Arial"/>
          <w:i/>
          <w:color w:val="363636"/>
          <w:w w:val="105"/>
          <w:sz w:val="20"/>
        </w:rPr>
        <w:t>assessment guidelines</w:t>
      </w:r>
      <w:r>
        <w:rPr>
          <w:rFonts w:ascii="Arial"/>
          <w:i/>
          <w:color w:val="363636"/>
          <w:spacing w:val="8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(DEPI</w:t>
      </w:r>
      <w:r>
        <w:rPr>
          <w:rFonts w:ascii="Arial"/>
          <w:color w:val="666666"/>
          <w:w w:val="105"/>
          <w:sz w:val="20"/>
        </w:rPr>
        <w:t>,</w:t>
      </w:r>
      <w:r>
        <w:rPr>
          <w:rFonts w:ascii="Arial"/>
          <w:color w:val="666666"/>
          <w:spacing w:val="-41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2013)</w:t>
      </w:r>
      <w:r>
        <w:rPr>
          <w:rFonts w:ascii="Arial"/>
          <w:color w:val="363636"/>
          <w:spacing w:val="-6"/>
          <w:w w:val="105"/>
          <w:sz w:val="20"/>
        </w:rPr>
        <w:t xml:space="preserve"> </w:t>
      </w:r>
      <w:r>
        <w:rPr>
          <w:rFonts w:ascii="Arial"/>
          <w:i/>
          <w:color w:val="363636"/>
          <w:w w:val="105"/>
          <w:sz w:val="20"/>
        </w:rPr>
        <w:t>and</w:t>
      </w:r>
      <w:r>
        <w:rPr>
          <w:rFonts w:ascii="Arial"/>
          <w:i/>
          <w:color w:val="363636"/>
          <w:spacing w:val="-8"/>
          <w:w w:val="105"/>
          <w:sz w:val="20"/>
        </w:rPr>
        <w:t xml:space="preserve"> </w:t>
      </w:r>
      <w:r>
        <w:rPr>
          <w:rFonts w:ascii="Arial"/>
          <w:i/>
          <w:color w:val="363636"/>
          <w:w w:val="105"/>
          <w:sz w:val="20"/>
        </w:rPr>
        <w:t>Native</w:t>
      </w:r>
      <w:r>
        <w:rPr>
          <w:rFonts w:ascii="Arial"/>
          <w:i/>
          <w:color w:val="363636"/>
          <w:spacing w:val="21"/>
          <w:w w:val="101"/>
          <w:sz w:val="20"/>
        </w:rPr>
        <w:t xml:space="preserve"> </w:t>
      </w:r>
      <w:r>
        <w:rPr>
          <w:rFonts w:ascii="Arial"/>
          <w:i/>
          <w:color w:val="363636"/>
          <w:sz w:val="20"/>
        </w:rPr>
        <w:t>vegetation</w:t>
      </w:r>
      <w:r>
        <w:rPr>
          <w:rFonts w:ascii="Arial"/>
          <w:i/>
          <w:color w:val="363636"/>
          <w:spacing w:val="-18"/>
          <w:sz w:val="20"/>
        </w:rPr>
        <w:t xml:space="preserve"> </w:t>
      </w:r>
      <w:r>
        <w:rPr>
          <w:rFonts w:ascii="Arial"/>
          <w:i/>
          <w:color w:val="363636"/>
          <w:sz w:val="20"/>
        </w:rPr>
        <w:t>gain</w:t>
      </w:r>
      <w:r>
        <w:rPr>
          <w:rFonts w:ascii="Arial"/>
          <w:i/>
          <w:color w:val="363636"/>
          <w:spacing w:val="-18"/>
          <w:sz w:val="20"/>
        </w:rPr>
        <w:t xml:space="preserve"> </w:t>
      </w:r>
      <w:r>
        <w:rPr>
          <w:rFonts w:ascii="Arial"/>
          <w:i/>
          <w:color w:val="363636"/>
          <w:sz w:val="20"/>
        </w:rPr>
        <w:t>scoring</w:t>
      </w:r>
      <w:r>
        <w:rPr>
          <w:rFonts w:ascii="Arial"/>
          <w:i/>
          <w:color w:val="363636"/>
          <w:spacing w:val="-12"/>
          <w:sz w:val="20"/>
        </w:rPr>
        <w:t xml:space="preserve"> </w:t>
      </w:r>
      <w:r>
        <w:rPr>
          <w:rFonts w:ascii="Arial"/>
          <w:i/>
          <w:color w:val="363636"/>
          <w:sz w:val="20"/>
        </w:rPr>
        <w:t>manual</w:t>
      </w:r>
      <w:r>
        <w:rPr>
          <w:rFonts w:ascii="Arial"/>
          <w:i/>
          <w:color w:val="363636"/>
          <w:spacing w:val="-5"/>
          <w:sz w:val="20"/>
        </w:rPr>
        <w:t xml:space="preserve"> </w:t>
      </w:r>
      <w:r>
        <w:rPr>
          <w:rFonts w:ascii="Arial"/>
          <w:color w:val="363636"/>
          <w:sz w:val="20"/>
        </w:rPr>
        <w:t>(DEPI</w:t>
      </w:r>
      <w:r>
        <w:rPr>
          <w:rFonts w:ascii="Arial"/>
          <w:color w:val="363636"/>
          <w:spacing w:val="-24"/>
          <w:sz w:val="20"/>
        </w:rPr>
        <w:t xml:space="preserve"> </w:t>
      </w:r>
      <w:r>
        <w:rPr>
          <w:rFonts w:ascii="Arial"/>
          <w:color w:val="363636"/>
          <w:sz w:val="20"/>
        </w:rPr>
        <w:t>2013)</w:t>
      </w:r>
    </w:p>
    <w:p w14:paraId="13EDDD64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D65" w14:textId="77777777" w:rsidR="00A5052B" w:rsidRDefault="00A72E41">
      <w:pPr>
        <w:pStyle w:val="BodyText"/>
        <w:spacing w:line="319" w:lineRule="auto"/>
        <w:ind w:left="533" w:right="395" w:hanging="344"/>
        <w:jc w:val="both"/>
      </w:pPr>
      <w:r>
        <w:rPr>
          <w:color w:val="363636"/>
          <w:w w:val="105"/>
        </w:rPr>
        <w:t>S6.</w:t>
      </w:r>
      <w:r>
        <w:rPr>
          <w:color w:val="363636"/>
          <w:spacing w:val="-7"/>
          <w:w w:val="105"/>
        </w:rPr>
        <w:t xml:space="preserve"> </w:t>
      </w:r>
      <w:r>
        <w:rPr>
          <w:color w:val="363636"/>
          <w:w w:val="105"/>
        </w:rPr>
        <w:t>Before</w:t>
      </w:r>
      <w:r>
        <w:rPr>
          <w:color w:val="363636"/>
          <w:spacing w:val="-23"/>
          <w:w w:val="105"/>
        </w:rPr>
        <w:t xml:space="preserve"> </w:t>
      </w:r>
      <w:r>
        <w:rPr>
          <w:color w:val="363636"/>
          <w:w w:val="105"/>
        </w:rPr>
        <w:t>any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native</w:t>
      </w:r>
      <w:r>
        <w:rPr>
          <w:color w:val="363636"/>
          <w:spacing w:val="-28"/>
          <w:w w:val="105"/>
        </w:rPr>
        <w:t xml:space="preserve"> </w:t>
      </w:r>
      <w:r>
        <w:rPr>
          <w:color w:val="363636"/>
          <w:w w:val="105"/>
        </w:rPr>
        <w:t>vegetation</w:t>
      </w:r>
      <w:r>
        <w:rPr>
          <w:color w:val="363636"/>
          <w:spacing w:val="-18"/>
          <w:w w:val="105"/>
        </w:rPr>
        <w:t xml:space="preserve"> </w:t>
      </w:r>
      <w:r>
        <w:rPr>
          <w:color w:val="363636"/>
          <w:spacing w:val="-10"/>
          <w:w w:val="105"/>
        </w:rPr>
        <w:t>i</w:t>
      </w:r>
      <w:r>
        <w:rPr>
          <w:color w:val="363636"/>
          <w:spacing w:val="-18"/>
          <w:w w:val="105"/>
        </w:rPr>
        <w:t>s</w:t>
      </w:r>
      <w:r>
        <w:rPr>
          <w:color w:val="363636"/>
          <w:spacing w:val="-19"/>
          <w:w w:val="105"/>
        </w:rPr>
        <w:t xml:space="preserve"> </w:t>
      </w:r>
      <w:r>
        <w:rPr>
          <w:color w:val="363636"/>
          <w:w w:val="105"/>
        </w:rPr>
        <w:t>removed,</w:t>
      </w:r>
      <w:r>
        <w:rPr>
          <w:color w:val="363636"/>
          <w:spacing w:val="-27"/>
          <w:w w:val="105"/>
        </w:rPr>
        <w:t xml:space="preserve"> </w:t>
      </w:r>
      <w:r>
        <w:rPr>
          <w:color w:val="363636"/>
          <w:spacing w:val="-2"/>
          <w:w w:val="105"/>
        </w:rPr>
        <w:t>evidence</w:t>
      </w:r>
      <w:r>
        <w:rPr>
          <w:color w:val="363636"/>
          <w:spacing w:val="-19"/>
          <w:w w:val="105"/>
        </w:rPr>
        <w:t xml:space="preserve"> </w:t>
      </w:r>
      <w:r>
        <w:rPr>
          <w:color w:val="363636"/>
          <w:w w:val="105"/>
        </w:rPr>
        <w:t>that</w:t>
      </w:r>
      <w:r>
        <w:rPr>
          <w:color w:val="363636"/>
          <w:spacing w:val="-16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17"/>
          <w:w w:val="105"/>
        </w:rPr>
        <w:t xml:space="preserve"> </w:t>
      </w:r>
      <w:r>
        <w:rPr>
          <w:color w:val="363636"/>
          <w:w w:val="105"/>
        </w:rPr>
        <w:t>required</w:t>
      </w:r>
      <w:r>
        <w:rPr>
          <w:color w:val="363636"/>
          <w:spacing w:val="-23"/>
          <w:w w:val="105"/>
        </w:rPr>
        <w:t xml:space="preserve"> </w:t>
      </w:r>
      <w:r>
        <w:rPr>
          <w:color w:val="363636"/>
          <w:w w:val="105"/>
        </w:rPr>
        <w:t>offset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w w:val="105"/>
        </w:rPr>
        <w:t>has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w w:val="105"/>
        </w:rPr>
        <w:t>been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w w:val="105"/>
        </w:rPr>
        <w:t>secured</w:t>
      </w:r>
      <w:r>
        <w:rPr>
          <w:color w:val="363636"/>
          <w:spacing w:val="31"/>
          <w:w w:val="97"/>
        </w:rPr>
        <w:t xml:space="preserve"> </w:t>
      </w:r>
      <w:r>
        <w:rPr>
          <w:color w:val="363636"/>
          <w:w w:val="105"/>
        </w:rPr>
        <w:t>must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-22"/>
          <w:w w:val="105"/>
        </w:rPr>
        <w:t xml:space="preserve"> </w:t>
      </w:r>
      <w:r>
        <w:rPr>
          <w:color w:val="363636"/>
          <w:spacing w:val="-2"/>
          <w:w w:val="105"/>
        </w:rPr>
        <w:t>submi</w:t>
      </w:r>
      <w:r>
        <w:rPr>
          <w:color w:val="363636"/>
          <w:spacing w:val="-1"/>
          <w:w w:val="105"/>
        </w:rPr>
        <w:t>tted</w:t>
      </w:r>
      <w:r>
        <w:rPr>
          <w:color w:val="363636"/>
          <w:spacing w:val="-24"/>
          <w:w w:val="105"/>
        </w:rPr>
        <w:t xml:space="preserve"> </w:t>
      </w:r>
      <w:r>
        <w:rPr>
          <w:color w:val="363636"/>
          <w:w w:val="105"/>
        </w:rPr>
        <w:t>to,</w:t>
      </w:r>
      <w:r>
        <w:rPr>
          <w:color w:val="363636"/>
          <w:spacing w:val="-23"/>
          <w:w w:val="105"/>
        </w:rPr>
        <w:t xml:space="preserve"> </w:t>
      </w:r>
      <w:r>
        <w:rPr>
          <w:color w:val="363636"/>
          <w:w w:val="105"/>
        </w:rPr>
        <w:t>approved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endorsed</w:t>
      </w:r>
      <w:r>
        <w:rPr>
          <w:color w:val="363636"/>
          <w:spacing w:val="-16"/>
          <w:w w:val="105"/>
        </w:rPr>
        <w:t xml:space="preserve"> </w:t>
      </w:r>
      <w:r>
        <w:rPr>
          <w:color w:val="363636"/>
          <w:w w:val="105"/>
        </w:rPr>
        <w:t>by</w:t>
      </w:r>
      <w:r>
        <w:rPr>
          <w:color w:val="363636"/>
          <w:spacing w:val="-28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14"/>
          <w:w w:val="105"/>
        </w:rPr>
        <w:t xml:space="preserve"> </w:t>
      </w:r>
      <w:r>
        <w:rPr>
          <w:color w:val="363636"/>
          <w:spacing w:val="-2"/>
          <w:w w:val="105"/>
        </w:rPr>
        <w:t>responsi</w:t>
      </w:r>
      <w:r>
        <w:rPr>
          <w:color w:val="363636"/>
          <w:spacing w:val="-1"/>
          <w:w w:val="105"/>
        </w:rPr>
        <w:t>bl</w:t>
      </w:r>
      <w:r>
        <w:rPr>
          <w:color w:val="363636"/>
          <w:spacing w:val="-2"/>
          <w:w w:val="105"/>
        </w:rPr>
        <w:t>e</w:t>
      </w:r>
      <w:r>
        <w:rPr>
          <w:color w:val="363636"/>
          <w:spacing w:val="-19"/>
          <w:w w:val="105"/>
        </w:rPr>
        <w:t xml:space="preserve"> </w:t>
      </w:r>
      <w:r>
        <w:rPr>
          <w:color w:val="363636"/>
          <w:spacing w:val="-1"/>
          <w:w w:val="105"/>
        </w:rPr>
        <w:t>authority.</w:t>
      </w:r>
      <w:r>
        <w:rPr>
          <w:color w:val="363636"/>
          <w:spacing w:val="-23"/>
          <w:w w:val="105"/>
        </w:rPr>
        <w:t xml:space="preserve"> </w:t>
      </w:r>
      <w:r>
        <w:rPr>
          <w:color w:val="363636"/>
          <w:w w:val="105"/>
        </w:rPr>
        <w:t>When</w:t>
      </w:r>
      <w:r>
        <w:rPr>
          <w:color w:val="363636"/>
          <w:spacing w:val="-14"/>
          <w:w w:val="105"/>
        </w:rPr>
        <w:t xml:space="preserve"> </w:t>
      </w:r>
      <w:r>
        <w:rPr>
          <w:color w:val="363636"/>
          <w:w w:val="105"/>
        </w:rPr>
        <w:t>endorsed,</w:t>
      </w:r>
      <w:r>
        <w:rPr>
          <w:color w:val="363636"/>
          <w:spacing w:val="37"/>
          <w:w w:val="98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19"/>
          <w:w w:val="105"/>
        </w:rPr>
        <w:t xml:space="preserve"> </w:t>
      </w:r>
      <w:r>
        <w:rPr>
          <w:color w:val="363636"/>
          <w:w w:val="105"/>
        </w:rPr>
        <w:t>ev</w:t>
      </w:r>
      <w:r>
        <w:rPr>
          <w:color w:val="363636"/>
          <w:spacing w:val="-4"/>
          <w:w w:val="105"/>
        </w:rPr>
        <w:t>i</w:t>
      </w:r>
      <w:r>
        <w:rPr>
          <w:color w:val="363636"/>
          <w:w w:val="105"/>
        </w:rPr>
        <w:t>dence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will</w:t>
      </w:r>
      <w:r>
        <w:rPr>
          <w:color w:val="363636"/>
          <w:spacing w:val="-22"/>
          <w:w w:val="105"/>
        </w:rPr>
        <w:t xml:space="preserve"> </w:t>
      </w:r>
      <w:r>
        <w:rPr>
          <w:color w:val="363636"/>
          <w:w w:val="105"/>
        </w:rPr>
        <w:t>form</w:t>
      </w:r>
      <w:r>
        <w:rPr>
          <w:color w:val="363636"/>
          <w:spacing w:val="-4"/>
          <w:w w:val="105"/>
        </w:rPr>
        <w:t xml:space="preserve"> </w:t>
      </w:r>
      <w:r>
        <w:rPr>
          <w:color w:val="363636"/>
          <w:w w:val="105"/>
        </w:rPr>
        <w:t>part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6"/>
          <w:w w:val="105"/>
        </w:rPr>
        <w:t xml:space="preserve"> </w:t>
      </w:r>
      <w:r>
        <w:rPr>
          <w:color w:val="363636"/>
          <w:w w:val="105"/>
        </w:rPr>
        <w:t>permit.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4"/>
          <w:w w:val="105"/>
        </w:rPr>
        <w:t xml:space="preserve"> </w:t>
      </w:r>
      <w:r>
        <w:rPr>
          <w:color w:val="363636"/>
          <w:w w:val="105"/>
        </w:rPr>
        <w:t>ev</w:t>
      </w:r>
      <w:r>
        <w:rPr>
          <w:color w:val="363636"/>
          <w:spacing w:val="-4"/>
          <w:w w:val="105"/>
        </w:rPr>
        <w:t>i</w:t>
      </w:r>
      <w:r>
        <w:rPr>
          <w:color w:val="363636"/>
          <w:w w:val="105"/>
        </w:rPr>
        <w:t>dence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must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-14"/>
          <w:w w:val="105"/>
        </w:rPr>
        <w:t xml:space="preserve"> </w:t>
      </w:r>
      <w:r>
        <w:rPr>
          <w:color w:val="363636"/>
          <w:w w:val="105"/>
        </w:rPr>
        <w:t>prov</w:t>
      </w:r>
      <w:r>
        <w:rPr>
          <w:color w:val="363636"/>
          <w:spacing w:val="-12"/>
          <w:w w:val="105"/>
        </w:rPr>
        <w:t>i</w:t>
      </w:r>
      <w:r>
        <w:rPr>
          <w:color w:val="363636"/>
          <w:w w:val="105"/>
        </w:rPr>
        <w:t>ded</w:t>
      </w:r>
      <w:r>
        <w:rPr>
          <w:color w:val="363636"/>
          <w:spacing w:val="-6"/>
          <w:w w:val="105"/>
        </w:rPr>
        <w:t xml:space="preserve"> </w:t>
      </w:r>
      <w:r>
        <w:rPr>
          <w:color w:val="363636"/>
          <w:spacing w:val="-21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-36"/>
          <w:w w:val="105"/>
        </w:rPr>
        <w:t xml:space="preserve"> </w:t>
      </w:r>
      <w:r>
        <w:rPr>
          <w:color w:val="363636"/>
          <w:w w:val="105"/>
        </w:rPr>
        <w:t>consultat</w:t>
      </w:r>
      <w:r>
        <w:rPr>
          <w:color w:val="363636"/>
          <w:spacing w:val="12"/>
          <w:w w:val="105"/>
        </w:rPr>
        <w:t>i</w:t>
      </w:r>
      <w:r>
        <w:rPr>
          <w:color w:val="363636"/>
          <w:w w:val="105"/>
        </w:rPr>
        <w:t>on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with</w:t>
      </w:r>
      <w:r>
        <w:rPr>
          <w:color w:val="363636"/>
          <w:w w:val="108"/>
        </w:rPr>
        <w:t xml:space="preserve"> </w:t>
      </w:r>
      <w:r>
        <w:rPr>
          <w:color w:val="363636"/>
          <w:w w:val="105"/>
        </w:rPr>
        <w:t>DEWP</w:t>
      </w:r>
      <w:r>
        <w:rPr>
          <w:color w:val="363636"/>
          <w:spacing w:val="-18"/>
          <w:w w:val="105"/>
        </w:rPr>
        <w:t xml:space="preserve"> </w:t>
      </w:r>
      <w:r>
        <w:rPr>
          <w:color w:val="363636"/>
          <w:w w:val="105"/>
        </w:rPr>
        <w:t>Env</w:t>
      </w:r>
      <w:r>
        <w:rPr>
          <w:color w:val="363636"/>
          <w:spacing w:val="-2"/>
          <w:w w:val="105"/>
        </w:rPr>
        <w:t>i</w:t>
      </w:r>
      <w:r>
        <w:rPr>
          <w:color w:val="363636"/>
          <w:w w:val="105"/>
        </w:rPr>
        <w:t>ronment</w:t>
      </w:r>
      <w:r>
        <w:rPr>
          <w:color w:val="363636"/>
          <w:spacing w:val="-17"/>
          <w:w w:val="105"/>
        </w:rPr>
        <w:t xml:space="preserve"> </w:t>
      </w:r>
      <w:r>
        <w:rPr>
          <w:color w:val="363636"/>
          <w:w w:val="105"/>
        </w:rPr>
        <w:t>Portfo</w:t>
      </w:r>
      <w:r>
        <w:rPr>
          <w:color w:val="363636"/>
          <w:spacing w:val="3"/>
          <w:w w:val="105"/>
        </w:rPr>
        <w:t>l</w:t>
      </w:r>
      <w:r>
        <w:rPr>
          <w:color w:val="363636"/>
          <w:spacing w:val="-19"/>
          <w:w w:val="105"/>
        </w:rPr>
        <w:t>i</w:t>
      </w:r>
      <w:r>
        <w:rPr>
          <w:color w:val="363636"/>
          <w:w w:val="105"/>
        </w:rPr>
        <w:t>o,</w:t>
      </w:r>
      <w:r>
        <w:rPr>
          <w:color w:val="363636"/>
          <w:spacing w:val="-25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must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-27"/>
          <w:w w:val="105"/>
        </w:rPr>
        <w:t xml:space="preserve"> </w:t>
      </w:r>
      <w:r>
        <w:rPr>
          <w:color w:val="363636"/>
          <w:w w:val="105"/>
        </w:rPr>
        <w:t>one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or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both</w:t>
      </w:r>
      <w:r>
        <w:rPr>
          <w:color w:val="363636"/>
          <w:spacing w:val="-36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follow</w:t>
      </w:r>
      <w:r>
        <w:rPr>
          <w:color w:val="363636"/>
          <w:spacing w:val="13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-2"/>
          <w:w w:val="105"/>
        </w:rPr>
        <w:t>g</w:t>
      </w:r>
      <w:r>
        <w:rPr>
          <w:color w:val="666666"/>
          <w:w w:val="105"/>
        </w:rPr>
        <w:t>:</w:t>
      </w:r>
    </w:p>
    <w:p w14:paraId="13EDDD66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D67" w14:textId="77777777" w:rsidR="00A5052B" w:rsidRDefault="00A72E41">
      <w:pPr>
        <w:pStyle w:val="BodyText"/>
        <w:numPr>
          <w:ilvl w:val="0"/>
          <w:numId w:val="11"/>
        </w:numPr>
        <w:tabs>
          <w:tab w:val="left" w:pos="893"/>
        </w:tabs>
        <w:spacing w:line="318" w:lineRule="auto"/>
        <w:ind w:right="395" w:hanging="358"/>
        <w:jc w:val="both"/>
      </w:pPr>
      <w:r>
        <w:rPr>
          <w:color w:val="363636"/>
        </w:rPr>
        <w:t xml:space="preserve">a </w:t>
      </w:r>
      <w:r>
        <w:rPr>
          <w:color w:val="494949"/>
        </w:rPr>
        <w:t>security</w:t>
      </w:r>
      <w:r>
        <w:rPr>
          <w:color w:val="494949"/>
          <w:spacing w:val="50"/>
        </w:rPr>
        <w:t xml:space="preserve"> </w:t>
      </w:r>
      <w:r>
        <w:rPr>
          <w:color w:val="363636"/>
        </w:rPr>
        <w:t>agreement</w:t>
      </w:r>
      <w:r>
        <w:rPr>
          <w:color w:val="363636"/>
          <w:spacing w:val="10"/>
        </w:rPr>
        <w:t xml:space="preserve"> </w:t>
      </w:r>
      <w:r>
        <w:rPr>
          <w:color w:val="363636"/>
          <w:spacing w:val="-2"/>
        </w:rPr>
        <w:t>signed</w:t>
      </w:r>
      <w:r>
        <w:rPr>
          <w:color w:val="363636"/>
          <w:spacing w:val="8"/>
        </w:rPr>
        <w:t xml:space="preserve"> </w:t>
      </w:r>
      <w:r>
        <w:rPr>
          <w:color w:val="282828"/>
          <w:spacing w:val="-7"/>
        </w:rPr>
        <w:t>b</w:t>
      </w:r>
      <w:r>
        <w:rPr>
          <w:color w:val="494949"/>
          <w:spacing w:val="-7"/>
        </w:rPr>
        <w:t>y</w:t>
      </w:r>
      <w:r>
        <w:rPr>
          <w:color w:val="494949"/>
          <w:spacing w:val="49"/>
        </w:rPr>
        <w:t xml:space="preserve"> </w:t>
      </w:r>
      <w:r>
        <w:rPr>
          <w:color w:val="363636"/>
        </w:rPr>
        <w:t>both</w:t>
      </w:r>
      <w:r>
        <w:rPr>
          <w:color w:val="363636"/>
          <w:spacing w:val="44"/>
        </w:rPr>
        <w:t xml:space="preserve"> </w:t>
      </w:r>
      <w:r>
        <w:rPr>
          <w:color w:val="363636"/>
          <w:spacing w:val="-1"/>
        </w:rPr>
        <w:t>parti</w:t>
      </w:r>
      <w:r>
        <w:rPr>
          <w:color w:val="363636"/>
          <w:spacing w:val="-2"/>
        </w:rPr>
        <w:t>es,</w:t>
      </w:r>
      <w:r>
        <w:rPr>
          <w:color w:val="363636"/>
          <w:spacing w:val="32"/>
        </w:rPr>
        <w:t xml:space="preserve"> </w:t>
      </w:r>
      <w:r>
        <w:rPr>
          <w:color w:val="363636"/>
        </w:rPr>
        <w:t>to</w:t>
      </w:r>
      <w:r>
        <w:rPr>
          <w:color w:val="363636"/>
          <w:spacing w:val="51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2"/>
        </w:rPr>
        <w:t xml:space="preserve"> </w:t>
      </w:r>
      <w:r>
        <w:rPr>
          <w:color w:val="282828"/>
          <w:spacing w:val="-1"/>
        </w:rPr>
        <w:t>required</w:t>
      </w:r>
      <w:r>
        <w:rPr>
          <w:color w:val="282828"/>
          <w:spacing w:val="44"/>
        </w:rPr>
        <w:t xml:space="preserve"> </w:t>
      </w:r>
      <w:r>
        <w:rPr>
          <w:color w:val="363636"/>
        </w:rPr>
        <w:t>standard</w:t>
      </w:r>
      <w:r>
        <w:rPr>
          <w:color w:val="363636"/>
          <w:spacing w:val="1"/>
        </w:rPr>
        <w:t xml:space="preserve"> </w:t>
      </w:r>
      <w:r>
        <w:rPr>
          <w:color w:val="363636"/>
        </w:rPr>
        <w:t>for</w:t>
      </w:r>
      <w:r>
        <w:rPr>
          <w:color w:val="363636"/>
          <w:spacing w:val="4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54"/>
        </w:rPr>
        <w:t xml:space="preserve"> </w:t>
      </w:r>
      <w:r>
        <w:rPr>
          <w:color w:val="363636"/>
        </w:rPr>
        <w:t>offset</w:t>
      </w:r>
      <w:r>
        <w:rPr>
          <w:color w:val="363636"/>
          <w:spacing w:val="27"/>
          <w:w w:val="104"/>
        </w:rPr>
        <w:t xml:space="preserve"> </w:t>
      </w:r>
      <w:r>
        <w:rPr>
          <w:color w:val="363636"/>
          <w:spacing w:val="-3"/>
        </w:rPr>
        <w:t>si</w:t>
      </w:r>
      <w:r>
        <w:rPr>
          <w:color w:val="363636"/>
          <w:spacing w:val="-2"/>
        </w:rPr>
        <w:t>te(s),</w:t>
      </w:r>
      <w:r>
        <w:rPr>
          <w:color w:val="363636"/>
          <w:spacing w:val="7"/>
        </w:rPr>
        <w:t xml:space="preserve"> </w:t>
      </w:r>
      <w:r>
        <w:rPr>
          <w:color w:val="494949"/>
          <w:spacing w:val="-2"/>
        </w:rPr>
        <w:t>including</w:t>
      </w:r>
      <w:r>
        <w:rPr>
          <w:color w:val="494949"/>
          <w:spacing w:val="38"/>
        </w:rPr>
        <w:t xml:space="preserve"> </w:t>
      </w:r>
      <w:r>
        <w:rPr>
          <w:color w:val="363636"/>
        </w:rPr>
        <w:t>a</w:t>
      </w:r>
      <w:r>
        <w:rPr>
          <w:color w:val="363636"/>
          <w:spacing w:val="7"/>
        </w:rPr>
        <w:t xml:space="preserve"> </w:t>
      </w:r>
      <w:r>
        <w:rPr>
          <w:color w:val="363636"/>
        </w:rPr>
        <w:t>management</w:t>
      </w:r>
      <w:r>
        <w:rPr>
          <w:color w:val="363636"/>
          <w:spacing w:val="24"/>
        </w:rPr>
        <w:t xml:space="preserve"> </w:t>
      </w:r>
      <w:r>
        <w:rPr>
          <w:color w:val="363636"/>
        </w:rPr>
        <w:t>plan</w:t>
      </w:r>
      <w:r>
        <w:rPr>
          <w:color w:val="363636"/>
          <w:spacing w:val="40"/>
        </w:rPr>
        <w:t xml:space="preserve"> </w:t>
      </w:r>
      <w:r>
        <w:rPr>
          <w:color w:val="363636"/>
          <w:spacing w:val="-2"/>
        </w:rPr>
        <w:t>detailing</w:t>
      </w:r>
      <w:r>
        <w:rPr>
          <w:color w:val="363636"/>
          <w:spacing w:val="38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1"/>
        </w:rPr>
        <w:t xml:space="preserve"> </w:t>
      </w:r>
      <w:r>
        <w:rPr>
          <w:color w:val="363636"/>
        </w:rPr>
        <w:t>10-year  management</w:t>
      </w:r>
      <w:r>
        <w:rPr>
          <w:color w:val="363636"/>
          <w:spacing w:val="10"/>
        </w:rPr>
        <w:t xml:space="preserve"> </w:t>
      </w:r>
      <w:r>
        <w:rPr>
          <w:color w:val="363636"/>
          <w:spacing w:val="-1"/>
        </w:rPr>
        <w:t>actions</w:t>
      </w:r>
      <w:r>
        <w:rPr>
          <w:color w:val="363636"/>
          <w:spacing w:val="52"/>
        </w:rPr>
        <w:t xml:space="preserve"> </w:t>
      </w:r>
      <w:r>
        <w:rPr>
          <w:color w:val="363636"/>
        </w:rPr>
        <w:t>and</w:t>
      </w:r>
      <w:r>
        <w:rPr>
          <w:color w:val="363636"/>
          <w:spacing w:val="24"/>
          <w:w w:val="99"/>
        </w:rPr>
        <w:t xml:space="preserve"> </w:t>
      </w:r>
      <w:r>
        <w:rPr>
          <w:color w:val="363636"/>
        </w:rPr>
        <w:t>ongoing</w:t>
      </w:r>
      <w:r>
        <w:rPr>
          <w:color w:val="363636"/>
          <w:spacing w:val="1"/>
        </w:rPr>
        <w:t xml:space="preserve"> </w:t>
      </w:r>
      <w:r>
        <w:rPr>
          <w:color w:val="363636"/>
        </w:rPr>
        <w:t>management</w:t>
      </w:r>
      <w:r>
        <w:rPr>
          <w:color w:val="363636"/>
          <w:spacing w:val="30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-2"/>
        </w:rPr>
        <w:t xml:space="preserve"> </w:t>
      </w:r>
      <w:r>
        <w:rPr>
          <w:color w:val="363636"/>
        </w:rPr>
        <w:t xml:space="preserve">the </w:t>
      </w:r>
      <w:r>
        <w:rPr>
          <w:color w:val="363636"/>
          <w:spacing w:val="-4"/>
        </w:rPr>
        <w:t>si</w:t>
      </w:r>
      <w:r>
        <w:rPr>
          <w:color w:val="363636"/>
          <w:spacing w:val="-3"/>
        </w:rPr>
        <w:t>te</w:t>
      </w:r>
    </w:p>
    <w:p w14:paraId="13EDDD68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D69" w14:textId="77777777" w:rsidR="00A5052B" w:rsidRDefault="00A72E41">
      <w:pPr>
        <w:pStyle w:val="BodyText"/>
        <w:numPr>
          <w:ilvl w:val="0"/>
          <w:numId w:val="11"/>
        </w:numPr>
        <w:tabs>
          <w:tab w:val="left" w:pos="893"/>
        </w:tabs>
        <w:ind w:hanging="351"/>
      </w:pPr>
      <w:r>
        <w:rPr>
          <w:color w:val="363636"/>
        </w:rPr>
        <w:t>an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allocated</w:t>
      </w:r>
      <w:r>
        <w:rPr>
          <w:color w:val="363636"/>
          <w:spacing w:val="11"/>
        </w:rPr>
        <w:t xml:space="preserve"> </w:t>
      </w:r>
      <w:r>
        <w:rPr>
          <w:color w:val="363636"/>
        </w:rPr>
        <w:t>credit</w:t>
      </w:r>
      <w:r>
        <w:rPr>
          <w:color w:val="363636"/>
          <w:spacing w:val="12"/>
        </w:rPr>
        <w:t xml:space="preserve"> </w:t>
      </w:r>
      <w:r>
        <w:rPr>
          <w:color w:val="363636"/>
        </w:rPr>
        <w:t>extract(s)</w:t>
      </w:r>
      <w:r>
        <w:rPr>
          <w:color w:val="363636"/>
          <w:spacing w:val="7"/>
        </w:rPr>
        <w:t xml:space="preserve"> </w:t>
      </w:r>
      <w:r>
        <w:rPr>
          <w:color w:val="363636"/>
        </w:rPr>
        <w:t>from</w:t>
      </w:r>
      <w:r>
        <w:rPr>
          <w:color w:val="363636"/>
          <w:spacing w:val="-8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8"/>
        </w:rPr>
        <w:t xml:space="preserve"> </w:t>
      </w:r>
      <w:r>
        <w:rPr>
          <w:color w:val="363636"/>
        </w:rPr>
        <w:t>Native</w:t>
      </w:r>
      <w:r>
        <w:rPr>
          <w:color w:val="363636"/>
          <w:spacing w:val="-14"/>
        </w:rPr>
        <w:t xml:space="preserve"> </w:t>
      </w:r>
      <w:r>
        <w:rPr>
          <w:color w:val="363636"/>
        </w:rPr>
        <w:t>Vegetation</w:t>
      </w:r>
      <w:r>
        <w:rPr>
          <w:color w:val="363636"/>
          <w:spacing w:val="-17"/>
        </w:rPr>
        <w:t xml:space="preserve"> </w:t>
      </w:r>
      <w:r>
        <w:rPr>
          <w:color w:val="363636"/>
        </w:rPr>
        <w:t>Credit</w:t>
      </w:r>
      <w:r>
        <w:rPr>
          <w:color w:val="363636"/>
          <w:spacing w:val="11"/>
        </w:rPr>
        <w:t xml:space="preserve"> </w:t>
      </w:r>
      <w:r>
        <w:rPr>
          <w:color w:val="363636"/>
          <w:spacing w:val="-2"/>
        </w:rPr>
        <w:t>Regi</w:t>
      </w:r>
      <w:r>
        <w:rPr>
          <w:color w:val="363636"/>
          <w:spacing w:val="-1"/>
        </w:rPr>
        <w:t>ster.</w:t>
      </w:r>
    </w:p>
    <w:p w14:paraId="13EDDD6A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6B" w14:textId="77777777" w:rsidR="00A5052B" w:rsidRDefault="00A72E41">
      <w:pPr>
        <w:pStyle w:val="BodyText"/>
        <w:spacing w:line="318" w:lineRule="auto"/>
        <w:ind w:left="533" w:right="365" w:hanging="359"/>
        <w:jc w:val="both"/>
      </w:pPr>
      <w:r>
        <w:rPr>
          <w:color w:val="363636"/>
        </w:rPr>
        <w:t>S7.</w:t>
      </w:r>
      <w:r>
        <w:rPr>
          <w:color w:val="363636"/>
          <w:spacing w:val="42"/>
        </w:rPr>
        <w:t xml:space="preserve"> </w:t>
      </w:r>
      <w:r>
        <w:rPr>
          <w:color w:val="363636"/>
          <w:spacing w:val="-23"/>
        </w:rPr>
        <w:t>I</w:t>
      </w:r>
      <w:r>
        <w:rPr>
          <w:color w:val="363636"/>
        </w:rPr>
        <w:t>n</w:t>
      </w:r>
      <w:r>
        <w:rPr>
          <w:color w:val="363636"/>
          <w:spacing w:val="-17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5"/>
        </w:rPr>
        <w:t xml:space="preserve"> </w:t>
      </w:r>
      <w:r>
        <w:rPr>
          <w:color w:val="363636"/>
        </w:rPr>
        <w:t>event</w:t>
      </w:r>
      <w:r>
        <w:rPr>
          <w:color w:val="363636"/>
          <w:spacing w:val="17"/>
        </w:rPr>
        <w:t xml:space="preserve"> </w:t>
      </w:r>
      <w:r>
        <w:rPr>
          <w:color w:val="363636"/>
        </w:rPr>
        <w:t>that</w:t>
      </w:r>
      <w:r>
        <w:rPr>
          <w:color w:val="363636"/>
          <w:spacing w:val="9"/>
        </w:rPr>
        <w:t xml:space="preserve"> </w:t>
      </w:r>
      <w:r>
        <w:rPr>
          <w:color w:val="363636"/>
        </w:rPr>
        <w:t>a</w:t>
      </w:r>
      <w:r>
        <w:rPr>
          <w:color w:val="363636"/>
          <w:spacing w:val="10"/>
        </w:rPr>
        <w:t xml:space="preserve"> </w:t>
      </w:r>
      <w:r>
        <w:rPr>
          <w:color w:val="363636"/>
        </w:rPr>
        <w:t>security</w:t>
      </w:r>
      <w:r>
        <w:rPr>
          <w:color w:val="363636"/>
          <w:spacing w:val="13"/>
        </w:rPr>
        <w:t xml:space="preserve"> </w:t>
      </w:r>
      <w:r>
        <w:rPr>
          <w:color w:val="363636"/>
        </w:rPr>
        <w:t>agreement</w:t>
      </w:r>
      <w:r>
        <w:rPr>
          <w:color w:val="363636"/>
          <w:spacing w:val="37"/>
        </w:rPr>
        <w:t xml:space="preserve"> </w:t>
      </w:r>
      <w:r>
        <w:rPr>
          <w:color w:val="494949"/>
          <w:spacing w:val="-18"/>
        </w:rPr>
        <w:t>i</w:t>
      </w:r>
      <w:r>
        <w:rPr>
          <w:color w:val="494949"/>
        </w:rPr>
        <w:t>s</w:t>
      </w:r>
      <w:r>
        <w:rPr>
          <w:color w:val="494949"/>
          <w:spacing w:val="-3"/>
        </w:rPr>
        <w:t xml:space="preserve"> </w:t>
      </w:r>
      <w:r>
        <w:rPr>
          <w:color w:val="363636"/>
        </w:rPr>
        <w:t>entered</w:t>
      </w:r>
      <w:r>
        <w:rPr>
          <w:color w:val="363636"/>
          <w:spacing w:val="11"/>
        </w:rPr>
        <w:t xml:space="preserve"> </w:t>
      </w:r>
      <w:r>
        <w:rPr>
          <w:color w:val="494949"/>
          <w:spacing w:val="-20"/>
        </w:rPr>
        <w:t>i</w:t>
      </w:r>
      <w:r>
        <w:rPr>
          <w:color w:val="494949"/>
        </w:rPr>
        <w:t>nto</w:t>
      </w:r>
      <w:r>
        <w:rPr>
          <w:color w:val="494949"/>
          <w:spacing w:val="4"/>
        </w:rPr>
        <w:t xml:space="preserve"> </w:t>
      </w:r>
      <w:r>
        <w:rPr>
          <w:color w:val="363636"/>
        </w:rPr>
        <w:t>as</w:t>
      </w:r>
      <w:r>
        <w:rPr>
          <w:color w:val="363636"/>
          <w:spacing w:val="4"/>
        </w:rPr>
        <w:t xml:space="preserve"> </w:t>
      </w:r>
      <w:r>
        <w:rPr>
          <w:color w:val="363636"/>
        </w:rPr>
        <w:t>contemp</w:t>
      </w:r>
      <w:r>
        <w:rPr>
          <w:color w:val="363636"/>
          <w:spacing w:val="8"/>
        </w:rPr>
        <w:t>l</w:t>
      </w:r>
      <w:r>
        <w:rPr>
          <w:color w:val="363636"/>
        </w:rPr>
        <w:t>ated</w:t>
      </w:r>
      <w:r>
        <w:rPr>
          <w:color w:val="363636"/>
          <w:spacing w:val="16"/>
        </w:rPr>
        <w:t xml:space="preserve"> </w:t>
      </w:r>
      <w:r>
        <w:rPr>
          <w:color w:val="363636"/>
          <w:spacing w:val="-14"/>
        </w:rPr>
        <w:t>i</w:t>
      </w:r>
      <w:r>
        <w:rPr>
          <w:color w:val="363636"/>
        </w:rPr>
        <w:t>n</w:t>
      </w:r>
      <w:r>
        <w:rPr>
          <w:color w:val="363636"/>
          <w:spacing w:val="-14"/>
        </w:rPr>
        <w:t xml:space="preserve"> </w:t>
      </w:r>
      <w:r>
        <w:rPr>
          <w:color w:val="363636"/>
        </w:rPr>
        <w:t>condit</w:t>
      </w:r>
      <w:r>
        <w:rPr>
          <w:color w:val="363636"/>
          <w:spacing w:val="-4"/>
        </w:rPr>
        <w:t>i</w:t>
      </w:r>
      <w:r>
        <w:rPr>
          <w:color w:val="363636"/>
        </w:rPr>
        <w:t>on</w:t>
      </w:r>
      <w:r>
        <w:rPr>
          <w:color w:val="363636"/>
          <w:spacing w:val="5"/>
        </w:rPr>
        <w:t xml:space="preserve"> </w:t>
      </w:r>
      <w:r>
        <w:rPr>
          <w:color w:val="363636"/>
        </w:rPr>
        <w:t>S6(a),</w:t>
      </w:r>
      <w:r>
        <w:rPr>
          <w:color w:val="363636"/>
          <w:spacing w:val="1"/>
        </w:rPr>
        <w:t xml:space="preserve"> </w:t>
      </w:r>
      <w:r>
        <w:rPr>
          <w:color w:val="363636"/>
        </w:rPr>
        <w:t>the</w:t>
      </w:r>
      <w:r>
        <w:rPr>
          <w:color w:val="363636"/>
          <w:w w:val="107"/>
        </w:rPr>
        <w:t xml:space="preserve"> </w:t>
      </w:r>
      <w:r>
        <w:rPr>
          <w:color w:val="363636"/>
        </w:rPr>
        <w:t>app</w:t>
      </w:r>
      <w:r>
        <w:rPr>
          <w:color w:val="363636"/>
          <w:spacing w:val="8"/>
        </w:rPr>
        <w:t>l</w:t>
      </w:r>
      <w:r>
        <w:rPr>
          <w:color w:val="363636"/>
          <w:spacing w:val="-18"/>
        </w:rPr>
        <w:t>i</w:t>
      </w:r>
      <w:r>
        <w:rPr>
          <w:color w:val="363636"/>
        </w:rPr>
        <w:t>cant</w:t>
      </w:r>
      <w:r>
        <w:rPr>
          <w:color w:val="363636"/>
          <w:spacing w:val="7"/>
        </w:rPr>
        <w:t xml:space="preserve"> </w:t>
      </w:r>
      <w:r>
        <w:rPr>
          <w:color w:val="363636"/>
        </w:rPr>
        <w:t>must</w:t>
      </w:r>
      <w:r>
        <w:rPr>
          <w:color w:val="363636"/>
          <w:spacing w:val="11"/>
        </w:rPr>
        <w:t xml:space="preserve"> </w:t>
      </w:r>
      <w:r>
        <w:rPr>
          <w:color w:val="363636"/>
        </w:rPr>
        <w:t>prov</w:t>
      </w:r>
      <w:r>
        <w:rPr>
          <w:color w:val="363636"/>
          <w:spacing w:val="-4"/>
        </w:rPr>
        <w:t>i</w:t>
      </w:r>
      <w:r>
        <w:rPr>
          <w:color w:val="363636"/>
        </w:rPr>
        <w:t>de</w:t>
      </w:r>
      <w:r>
        <w:rPr>
          <w:color w:val="363636"/>
          <w:spacing w:val="53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"/>
        </w:rPr>
        <w:t xml:space="preserve"> </w:t>
      </w:r>
      <w:r>
        <w:rPr>
          <w:color w:val="363636"/>
        </w:rPr>
        <w:t>annual</w:t>
      </w:r>
      <w:r>
        <w:rPr>
          <w:color w:val="363636"/>
          <w:spacing w:val="9"/>
        </w:rPr>
        <w:t xml:space="preserve"> </w:t>
      </w:r>
      <w:r>
        <w:rPr>
          <w:color w:val="363636"/>
        </w:rPr>
        <w:t>offset</w:t>
      </w:r>
      <w:r>
        <w:rPr>
          <w:color w:val="363636"/>
          <w:spacing w:val="10"/>
        </w:rPr>
        <w:t xml:space="preserve"> </w:t>
      </w:r>
      <w:r>
        <w:rPr>
          <w:color w:val="494949"/>
        </w:rPr>
        <w:t>site</w:t>
      </w:r>
      <w:r>
        <w:rPr>
          <w:color w:val="494949"/>
          <w:spacing w:val="9"/>
        </w:rPr>
        <w:t xml:space="preserve"> </w:t>
      </w:r>
      <w:r>
        <w:rPr>
          <w:color w:val="363636"/>
        </w:rPr>
        <w:t>report to</w:t>
      </w:r>
      <w:r>
        <w:rPr>
          <w:color w:val="363636"/>
          <w:spacing w:val="55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8"/>
        </w:rPr>
        <w:t xml:space="preserve"> </w:t>
      </w:r>
      <w:r>
        <w:rPr>
          <w:color w:val="363636"/>
        </w:rPr>
        <w:t>respons</w:t>
      </w:r>
      <w:r>
        <w:rPr>
          <w:color w:val="363636"/>
          <w:spacing w:val="4"/>
        </w:rPr>
        <w:t>i</w:t>
      </w:r>
      <w:r>
        <w:rPr>
          <w:color w:val="363636"/>
        </w:rPr>
        <w:t>b</w:t>
      </w:r>
      <w:r>
        <w:rPr>
          <w:color w:val="363636"/>
          <w:spacing w:val="-12"/>
        </w:rPr>
        <w:t>l</w:t>
      </w:r>
      <w:r>
        <w:rPr>
          <w:color w:val="363636"/>
        </w:rPr>
        <w:t>e</w:t>
      </w:r>
      <w:r>
        <w:rPr>
          <w:color w:val="363636"/>
          <w:spacing w:val="2"/>
        </w:rPr>
        <w:t xml:space="preserve"> </w:t>
      </w:r>
      <w:r>
        <w:rPr>
          <w:color w:val="363636"/>
        </w:rPr>
        <w:t>authority</w:t>
      </w:r>
      <w:r>
        <w:rPr>
          <w:color w:val="363636"/>
          <w:spacing w:val="12"/>
        </w:rPr>
        <w:t xml:space="preserve"> </w:t>
      </w:r>
      <w:r>
        <w:rPr>
          <w:color w:val="363636"/>
        </w:rPr>
        <w:t>by</w:t>
      </w:r>
      <w:r>
        <w:rPr>
          <w:color w:val="363636"/>
          <w:spacing w:val="46"/>
        </w:rPr>
        <w:t xml:space="preserve"> </w:t>
      </w:r>
      <w:r>
        <w:rPr>
          <w:color w:val="363636"/>
        </w:rPr>
        <w:t>the</w:t>
      </w:r>
      <w:r>
        <w:rPr>
          <w:color w:val="363636"/>
          <w:w w:val="107"/>
        </w:rPr>
        <w:t xml:space="preserve"> </w:t>
      </w:r>
      <w:r>
        <w:rPr>
          <w:color w:val="363636"/>
          <w:spacing w:val="-1"/>
        </w:rPr>
        <w:t>anniversary</w:t>
      </w:r>
      <w:r>
        <w:rPr>
          <w:color w:val="363636"/>
          <w:spacing w:val="27"/>
        </w:rPr>
        <w:t xml:space="preserve"> </w:t>
      </w:r>
      <w:r>
        <w:rPr>
          <w:color w:val="363636"/>
        </w:rPr>
        <w:t>date</w:t>
      </w:r>
      <w:r>
        <w:rPr>
          <w:color w:val="363636"/>
          <w:spacing w:val="19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8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0"/>
        </w:rPr>
        <w:t xml:space="preserve"> </w:t>
      </w:r>
      <w:r>
        <w:rPr>
          <w:color w:val="363636"/>
        </w:rPr>
        <w:t xml:space="preserve">execution </w:t>
      </w:r>
      <w:r>
        <w:rPr>
          <w:color w:val="282828"/>
        </w:rPr>
        <w:t xml:space="preserve">of </w:t>
      </w:r>
      <w:r>
        <w:rPr>
          <w:color w:val="363636"/>
        </w:rPr>
        <w:t>the</w:t>
      </w:r>
      <w:r>
        <w:rPr>
          <w:color w:val="363636"/>
          <w:spacing w:val="11"/>
        </w:rPr>
        <w:t xml:space="preserve"> </w:t>
      </w:r>
      <w:r>
        <w:rPr>
          <w:color w:val="363636"/>
        </w:rPr>
        <w:t>offset</w:t>
      </w:r>
      <w:r>
        <w:rPr>
          <w:color w:val="363636"/>
          <w:spacing w:val="18"/>
        </w:rPr>
        <w:t xml:space="preserve"> </w:t>
      </w:r>
      <w:r>
        <w:rPr>
          <w:color w:val="363636"/>
        </w:rPr>
        <w:t>security</w:t>
      </w:r>
      <w:r>
        <w:rPr>
          <w:color w:val="363636"/>
          <w:spacing w:val="18"/>
        </w:rPr>
        <w:t xml:space="preserve"> </w:t>
      </w:r>
      <w:r>
        <w:rPr>
          <w:color w:val="363636"/>
        </w:rPr>
        <w:t>agreement</w:t>
      </w:r>
      <w:r>
        <w:rPr>
          <w:color w:val="363636"/>
          <w:spacing w:val="24"/>
        </w:rPr>
        <w:t xml:space="preserve"> </w:t>
      </w:r>
      <w:r>
        <w:rPr>
          <w:color w:val="363636"/>
        </w:rPr>
        <w:t>for</w:t>
      </w:r>
      <w:r>
        <w:rPr>
          <w:color w:val="363636"/>
          <w:spacing w:val="17"/>
        </w:rPr>
        <w:t xml:space="preserve"> </w:t>
      </w:r>
      <w:r>
        <w:rPr>
          <w:color w:val="363636"/>
        </w:rPr>
        <w:t>a</w:t>
      </w:r>
      <w:r>
        <w:rPr>
          <w:color w:val="363636"/>
          <w:spacing w:val="13"/>
        </w:rPr>
        <w:t xml:space="preserve"> </w:t>
      </w:r>
      <w:r>
        <w:rPr>
          <w:color w:val="363636"/>
          <w:spacing w:val="-2"/>
        </w:rPr>
        <w:t>period</w:t>
      </w:r>
      <w:r>
        <w:rPr>
          <w:color w:val="363636"/>
          <w:spacing w:val="53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24"/>
        </w:rPr>
        <w:t xml:space="preserve"> </w:t>
      </w:r>
      <w:r>
        <w:rPr>
          <w:color w:val="363636"/>
        </w:rPr>
        <w:t>10</w:t>
      </w:r>
      <w:r>
        <w:rPr>
          <w:color w:val="363636"/>
          <w:spacing w:val="24"/>
          <w:w w:val="107"/>
        </w:rPr>
        <w:t xml:space="preserve"> </w:t>
      </w:r>
      <w:r>
        <w:rPr>
          <w:color w:val="363636"/>
        </w:rPr>
        <w:t>consecutive</w:t>
      </w:r>
      <w:r>
        <w:rPr>
          <w:color w:val="363636"/>
          <w:spacing w:val="30"/>
        </w:rPr>
        <w:t xml:space="preserve"> </w:t>
      </w:r>
      <w:r>
        <w:rPr>
          <w:color w:val="363636"/>
        </w:rPr>
        <w:t>years.</w:t>
      </w:r>
      <w:r>
        <w:rPr>
          <w:color w:val="363636"/>
          <w:spacing w:val="11"/>
        </w:rPr>
        <w:t xml:space="preserve"> </w:t>
      </w:r>
      <w:r>
        <w:rPr>
          <w:color w:val="363636"/>
        </w:rPr>
        <w:t>After</w:t>
      </w:r>
      <w:r>
        <w:rPr>
          <w:color w:val="363636"/>
          <w:spacing w:val="21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5"/>
        </w:rPr>
        <w:t xml:space="preserve"> </w:t>
      </w:r>
      <w:r>
        <w:rPr>
          <w:color w:val="363636"/>
        </w:rPr>
        <w:t>tenth</w:t>
      </w:r>
      <w:r>
        <w:rPr>
          <w:color w:val="363636"/>
          <w:spacing w:val="10"/>
        </w:rPr>
        <w:t xml:space="preserve"> </w:t>
      </w:r>
      <w:r>
        <w:rPr>
          <w:color w:val="363636"/>
        </w:rPr>
        <w:t>year,</w:t>
      </w:r>
      <w:r>
        <w:rPr>
          <w:color w:val="363636"/>
          <w:spacing w:val="11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4"/>
        </w:rPr>
        <w:t xml:space="preserve"> </w:t>
      </w:r>
      <w:r>
        <w:rPr>
          <w:color w:val="363636"/>
        </w:rPr>
        <w:t>wind</w:t>
      </w:r>
      <w:r>
        <w:rPr>
          <w:color w:val="363636"/>
          <w:spacing w:val="13"/>
        </w:rPr>
        <w:t xml:space="preserve"> </w:t>
      </w:r>
      <w:r>
        <w:rPr>
          <w:color w:val="363636"/>
        </w:rPr>
        <w:t>farm</w:t>
      </w:r>
      <w:r>
        <w:rPr>
          <w:color w:val="363636"/>
          <w:spacing w:val="13"/>
        </w:rPr>
        <w:t xml:space="preserve"> </w:t>
      </w:r>
      <w:r>
        <w:rPr>
          <w:color w:val="282828"/>
        </w:rPr>
        <w:t>operator</w:t>
      </w:r>
      <w:r>
        <w:rPr>
          <w:color w:val="282828"/>
          <w:spacing w:val="37"/>
        </w:rPr>
        <w:t xml:space="preserve"> </w:t>
      </w:r>
      <w:r>
        <w:rPr>
          <w:color w:val="363636"/>
        </w:rPr>
        <w:t>must</w:t>
      </w:r>
      <w:r>
        <w:rPr>
          <w:color w:val="363636"/>
          <w:spacing w:val="15"/>
        </w:rPr>
        <w:t xml:space="preserve"> </w:t>
      </w:r>
      <w:r>
        <w:rPr>
          <w:color w:val="363636"/>
          <w:spacing w:val="-1"/>
        </w:rPr>
        <w:t>provide</w:t>
      </w:r>
      <w:r>
        <w:rPr>
          <w:color w:val="363636"/>
          <w:spacing w:val="10"/>
        </w:rPr>
        <w:t xml:space="preserve"> </w:t>
      </w:r>
      <w:r>
        <w:rPr>
          <w:color w:val="363636"/>
        </w:rPr>
        <w:t>a</w:t>
      </w:r>
      <w:r>
        <w:rPr>
          <w:color w:val="363636"/>
          <w:spacing w:val="25"/>
        </w:rPr>
        <w:t xml:space="preserve"> </w:t>
      </w:r>
      <w:r>
        <w:rPr>
          <w:color w:val="363636"/>
        </w:rPr>
        <w:t>report</w:t>
      </w:r>
      <w:r>
        <w:rPr>
          <w:color w:val="363636"/>
          <w:spacing w:val="17"/>
        </w:rPr>
        <w:t xml:space="preserve"> </w:t>
      </w:r>
      <w:r>
        <w:rPr>
          <w:color w:val="363636"/>
        </w:rPr>
        <w:t>at</w:t>
      </w:r>
      <w:r>
        <w:rPr>
          <w:color w:val="363636"/>
          <w:spacing w:val="9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20"/>
          <w:w w:val="105"/>
        </w:rPr>
        <w:t xml:space="preserve"> </w:t>
      </w:r>
      <w:r>
        <w:rPr>
          <w:color w:val="363636"/>
        </w:rPr>
        <w:t>reasonable</w:t>
      </w:r>
      <w:r>
        <w:rPr>
          <w:color w:val="363636"/>
          <w:spacing w:val="8"/>
        </w:rPr>
        <w:t xml:space="preserve"> </w:t>
      </w:r>
      <w:r>
        <w:rPr>
          <w:color w:val="363636"/>
        </w:rPr>
        <w:t>request</w:t>
      </w:r>
      <w:r>
        <w:rPr>
          <w:color w:val="363636"/>
          <w:spacing w:val="16"/>
        </w:rPr>
        <w:t xml:space="preserve"> </w:t>
      </w:r>
      <w:r>
        <w:rPr>
          <w:color w:val="494949"/>
        </w:rPr>
        <w:t>of</w:t>
      </w:r>
      <w:r>
        <w:rPr>
          <w:color w:val="494949"/>
          <w:spacing w:val="4"/>
        </w:rPr>
        <w:t xml:space="preserve"> </w:t>
      </w:r>
      <w:r>
        <w:rPr>
          <w:color w:val="363636"/>
        </w:rPr>
        <w:t>a</w:t>
      </w:r>
      <w:r>
        <w:rPr>
          <w:color w:val="363636"/>
          <w:spacing w:val="9"/>
        </w:rPr>
        <w:t xml:space="preserve"> </w:t>
      </w:r>
      <w:r>
        <w:rPr>
          <w:color w:val="363636"/>
        </w:rPr>
        <w:t>statutory</w:t>
      </w:r>
      <w:r>
        <w:rPr>
          <w:color w:val="363636"/>
          <w:spacing w:val="32"/>
        </w:rPr>
        <w:t xml:space="preserve"> </w:t>
      </w:r>
      <w:r>
        <w:rPr>
          <w:color w:val="363636"/>
          <w:spacing w:val="-1"/>
        </w:rPr>
        <w:t>authority.</w:t>
      </w:r>
    </w:p>
    <w:p w14:paraId="13EDDD6C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D6D" w14:textId="77777777" w:rsidR="00A5052B" w:rsidRDefault="00A72E41">
      <w:pPr>
        <w:pStyle w:val="BodyText"/>
        <w:spacing w:line="317" w:lineRule="auto"/>
        <w:ind w:left="533" w:right="393" w:hanging="359"/>
        <w:jc w:val="both"/>
      </w:pPr>
      <w:r>
        <w:rPr>
          <w:color w:val="363636"/>
        </w:rPr>
        <w:t>SS.</w:t>
      </w:r>
      <w:r>
        <w:rPr>
          <w:color w:val="363636"/>
          <w:spacing w:val="33"/>
        </w:rPr>
        <w:t xml:space="preserve"> </w:t>
      </w:r>
      <w:r>
        <w:rPr>
          <w:color w:val="363636"/>
          <w:spacing w:val="-1"/>
        </w:rPr>
        <w:t>Within</w:t>
      </w:r>
      <w:r>
        <w:rPr>
          <w:color w:val="363636"/>
          <w:spacing w:val="-11"/>
        </w:rPr>
        <w:t xml:space="preserve"> </w:t>
      </w:r>
      <w:r>
        <w:rPr>
          <w:color w:val="363636"/>
        </w:rPr>
        <w:t>30</w:t>
      </w:r>
      <w:r>
        <w:rPr>
          <w:color w:val="363636"/>
          <w:spacing w:val="5"/>
        </w:rPr>
        <w:t xml:space="preserve"> </w:t>
      </w:r>
      <w:r>
        <w:rPr>
          <w:color w:val="363636"/>
        </w:rPr>
        <w:t>days</w:t>
      </w:r>
      <w:r>
        <w:rPr>
          <w:color w:val="363636"/>
          <w:spacing w:val="8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10"/>
        </w:rPr>
        <w:t xml:space="preserve"> </w:t>
      </w:r>
      <w:r>
        <w:rPr>
          <w:color w:val="363636"/>
        </w:rPr>
        <w:t>endorsement</w:t>
      </w:r>
      <w:r>
        <w:rPr>
          <w:color w:val="363636"/>
          <w:spacing w:val="22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9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5"/>
        </w:rPr>
        <w:t xml:space="preserve"> </w:t>
      </w:r>
      <w:r>
        <w:rPr>
          <w:color w:val="363636"/>
        </w:rPr>
        <w:t>offset</w:t>
      </w:r>
      <w:r>
        <w:rPr>
          <w:color w:val="363636"/>
          <w:spacing w:val="13"/>
        </w:rPr>
        <w:t xml:space="preserve"> </w:t>
      </w:r>
      <w:r>
        <w:rPr>
          <w:color w:val="363636"/>
          <w:spacing w:val="-1"/>
        </w:rPr>
        <w:t>evidence</w:t>
      </w:r>
      <w:r>
        <w:rPr>
          <w:color w:val="363636"/>
          <w:spacing w:val="23"/>
        </w:rPr>
        <w:t xml:space="preserve"> </w:t>
      </w:r>
      <w:r>
        <w:rPr>
          <w:color w:val="363636"/>
        </w:rPr>
        <w:t>by</w:t>
      </w:r>
      <w:r>
        <w:rPr>
          <w:color w:val="363636"/>
          <w:spacing w:val="1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2"/>
        </w:rPr>
        <w:t xml:space="preserve"> </w:t>
      </w:r>
      <w:r>
        <w:rPr>
          <w:color w:val="363636"/>
          <w:spacing w:val="-1"/>
        </w:rPr>
        <w:t>responsible</w:t>
      </w:r>
      <w:r>
        <w:rPr>
          <w:color w:val="363636"/>
          <w:spacing w:val="4"/>
        </w:rPr>
        <w:t xml:space="preserve"> </w:t>
      </w:r>
      <w:r>
        <w:rPr>
          <w:color w:val="363636"/>
          <w:spacing w:val="-1"/>
        </w:rPr>
        <w:t xml:space="preserve">authority, </w:t>
      </w:r>
      <w:r>
        <w:rPr>
          <w:color w:val="363636"/>
        </w:rPr>
        <w:t>a</w:t>
      </w:r>
      <w:r>
        <w:rPr>
          <w:color w:val="363636"/>
          <w:spacing w:val="15"/>
        </w:rPr>
        <w:t xml:space="preserve"> </w:t>
      </w:r>
      <w:r>
        <w:rPr>
          <w:color w:val="363636"/>
        </w:rPr>
        <w:t>copy</w:t>
      </w:r>
      <w:r>
        <w:rPr>
          <w:color w:val="363636"/>
          <w:spacing w:val="11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37"/>
          <w:w w:val="108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7"/>
        </w:rPr>
        <w:t xml:space="preserve"> </w:t>
      </w:r>
      <w:r>
        <w:rPr>
          <w:color w:val="494949"/>
        </w:rPr>
        <w:t>endorsed</w:t>
      </w:r>
      <w:r>
        <w:rPr>
          <w:color w:val="494949"/>
          <w:spacing w:val="22"/>
        </w:rPr>
        <w:t xml:space="preserve"> </w:t>
      </w:r>
      <w:r>
        <w:rPr>
          <w:color w:val="363636"/>
        </w:rPr>
        <w:t>offset</w:t>
      </w:r>
      <w:r>
        <w:rPr>
          <w:color w:val="363636"/>
          <w:spacing w:val="24"/>
        </w:rPr>
        <w:t xml:space="preserve"> </w:t>
      </w:r>
      <w:r>
        <w:rPr>
          <w:color w:val="363636"/>
        </w:rPr>
        <w:t>ev</w:t>
      </w:r>
      <w:r>
        <w:rPr>
          <w:color w:val="363636"/>
          <w:spacing w:val="-3"/>
        </w:rPr>
        <w:t>i</w:t>
      </w:r>
      <w:r>
        <w:rPr>
          <w:color w:val="363636"/>
        </w:rPr>
        <w:t>dence</w:t>
      </w:r>
      <w:r>
        <w:rPr>
          <w:color w:val="363636"/>
          <w:spacing w:val="34"/>
        </w:rPr>
        <w:t xml:space="preserve"> </w:t>
      </w:r>
      <w:r>
        <w:rPr>
          <w:color w:val="363636"/>
        </w:rPr>
        <w:t>must</w:t>
      </w:r>
      <w:r>
        <w:rPr>
          <w:color w:val="363636"/>
          <w:spacing w:val="16"/>
        </w:rPr>
        <w:t xml:space="preserve"> </w:t>
      </w:r>
      <w:r>
        <w:rPr>
          <w:color w:val="363636"/>
        </w:rPr>
        <w:t>be</w:t>
      </w:r>
      <w:r>
        <w:rPr>
          <w:color w:val="363636"/>
          <w:spacing w:val="13"/>
        </w:rPr>
        <w:t xml:space="preserve"> </w:t>
      </w:r>
      <w:r>
        <w:rPr>
          <w:color w:val="363636"/>
        </w:rPr>
        <w:t>prov</w:t>
      </w:r>
      <w:r>
        <w:rPr>
          <w:color w:val="363636"/>
          <w:spacing w:val="-7"/>
        </w:rPr>
        <w:t>i</w:t>
      </w:r>
      <w:r>
        <w:rPr>
          <w:color w:val="363636"/>
        </w:rPr>
        <w:t>ded</w:t>
      </w:r>
      <w:r>
        <w:rPr>
          <w:color w:val="363636"/>
          <w:spacing w:val="9"/>
        </w:rPr>
        <w:t xml:space="preserve"> </w:t>
      </w:r>
      <w:r>
        <w:rPr>
          <w:color w:val="363636"/>
        </w:rPr>
        <w:t>to</w:t>
      </w:r>
      <w:r>
        <w:rPr>
          <w:color w:val="363636"/>
          <w:spacing w:val="7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30"/>
        </w:rPr>
        <w:t xml:space="preserve"> </w:t>
      </w:r>
      <w:r>
        <w:rPr>
          <w:color w:val="363636"/>
        </w:rPr>
        <w:t>DELWP</w:t>
      </w:r>
      <w:r>
        <w:rPr>
          <w:color w:val="363636"/>
          <w:spacing w:val="22"/>
        </w:rPr>
        <w:t xml:space="preserve"> </w:t>
      </w:r>
      <w:r>
        <w:rPr>
          <w:color w:val="494949"/>
        </w:rPr>
        <w:t>Environment</w:t>
      </w:r>
      <w:r>
        <w:rPr>
          <w:color w:val="494949"/>
          <w:spacing w:val="26"/>
        </w:rPr>
        <w:t xml:space="preserve"> </w:t>
      </w:r>
      <w:r>
        <w:rPr>
          <w:color w:val="363636"/>
        </w:rPr>
        <w:t>Portfo</w:t>
      </w:r>
      <w:r>
        <w:rPr>
          <w:color w:val="363636"/>
          <w:spacing w:val="2"/>
        </w:rPr>
        <w:t>l</w:t>
      </w:r>
      <w:r>
        <w:rPr>
          <w:color w:val="363636"/>
          <w:spacing w:val="-18"/>
        </w:rPr>
        <w:t>i</w:t>
      </w:r>
      <w:r>
        <w:rPr>
          <w:color w:val="363636"/>
        </w:rPr>
        <w:t>o.</w:t>
      </w:r>
      <w:r>
        <w:rPr>
          <w:color w:val="363636"/>
          <w:spacing w:val="2"/>
        </w:rPr>
        <w:t xml:space="preserve"> </w:t>
      </w:r>
      <w:r>
        <w:rPr>
          <w:color w:val="363636"/>
        </w:rPr>
        <w:t>At</w:t>
      </w:r>
      <w:r>
        <w:rPr>
          <w:color w:val="363636"/>
          <w:spacing w:val="19"/>
        </w:rPr>
        <w:t xml:space="preserve"> </w:t>
      </w:r>
      <w:r>
        <w:rPr>
          <w:color w:val="363636"/>
        </w:rPr>
        <w:t>the</w:t>
      </w:r>
      <w:r>
        <w:rPr>
          <w:color w:val="363636"/>
          <w:w w:val="105"/>
        </w:rPr>
        <w:t xml:space="preserve"> </w:t>
      </w:r>
      <w:r>
        <w:rPr>
          <w:color w:val="363636"/>
        </w:rPr>
        <w:t>conclusion</w:t>
      </w:r>
      <w:r>
        <w:rPr>
          <w:color w:val="363636"/>
          <w:spacing w:val="26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11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37"/>
        </w:rPr>
        <w:t xml:space="preserve"> </w:t>
      </w:r>
      <w:r>
        <w:rPr>
          <w:color w:val="282828"/>
        </w:rPr>
        <w:t>Proje</w:t>
      </w:r>
      <w:r>
        <w:rPr>
          <w:color w:val="494949"/>
        </w:rPr>
        <w:t>ct,</w:t>
      </w:r>
      <w:r>
        <w:rPr>
          <w:color w:val="494949"/>
          <w:spacing w:val="11"/>
        </w:rPr>
        <w:t xml:space="preserve"> </w:t>
      </w:r>
      <w:r>
        <w:rPr>
          <w:color w:val="494949"/>
        </w:rPr>
        <w:t>offset</w:t>
      </w:r>
      <w:r>
        <w:rPr>
          <w:color w:val="494949"/>
          <w:spacing w:val="45"/>
        </w:rPr>
        <w:t xml:space="preserve"> </w:t>
      </w:r>
      <w:r>
        <w:rPr>
          <w:color w:val="363636"/>
        </w:rPr>
        <w:t>requirements</w:t>
      </w:r>
      <w:r>
        <w:rPr>
          <w:color w:val="363636"/>
          <w:spacing w:val="30"/>
        </w:rPr>
        <w:t xml:space="preserve"> </w:t>
      </w:r>
      <w:r>
        <w:rPr>
          <w:color w:val="363636"/>
        </w:rPr>
        <w:t>can</w:t>
      </w:r>
      <w:r>
        <w:rPr>
          <w:color w:val="363636"/>
          <w:spacing w:val="26"/>
        </w:rPr>
        <w:t xml:space="preserve"> </w:t>
      </w:r>
      <w:r>
        <w:rPr>
          <w:color w:val="363636"/>
        </w:rPr>
        <w:t>be</w:t>
      </w:r>
      <w:r>
        <w:rPr>
          <w:color w:val="363636"/>
          <w:spacing w:val="26"/>
        </w:rPr>
        <w:t xml:space="preserve"> </w:t>
      </w:r>
      <w:r>
        <w:rPr>
          <w:color w:val="363636"/>
        </w:rPr>
        <w:t>reconciled</w:t>
      </w:r>
      <w:r>
        <w:rPr>
          <w:color w:val="363636"/>
          <w:spacing w:val="27"/>
        </w:rPr>
        <w:t xml:space="preserve"> </w:t>
      </w:r>
      <w:r>
        <w:rPr>
          <w:color w:val="282828"/>
          <w:spacing w:val="-2"/>
        </w:rPr>
        <w:t>with</w:t>
      </w:r>
      <w:r>
        <w:rPr>
          <w:color w:val="282828"/>
          <w:spacing w:val="18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28"/>
        </w:rPr>
        <w:t xml:space="preserve"> </w:t>
      </w:r>
      <w:r>
        <w:rPr>
          <w:color w:val="363636"/>
        </w:rPr>
        <w:t>agreement</w:t>
      </w:r>
      <w:r>
        <w:rPr>
          <w:color w:val="363636"/>
          <w:spacing w:val="50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17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22"/>
          <w:w w:val="105"/>
        </w:rPr>
        <w:t xml:space="preserve"> </w:t>
      </w:r>
      <w:r>
        <w:rPr>
          <w:color w:val="363636"/>
        </w:rPr>
        <w:t>responsible</w:t>
      </w:r>
      <w:r>
        <w:rPr>
          <w:color w:val="363636"/>
          <w:spacing w:val="19"/>
        </w:rPr>
        <w:t xml:space="preserve"> </w:t>
      </w:r>
      <w:r>
        <w:rPr>
          <w:color w:val="363636"/>
        </w:rPr>
        <w:t>authority</w:t>
      </w:r>
      <w:r>
        <w:rPr>
          <w:color w:val="363636"/>
          <w:spacing w:val="13"/>
        </w:rPr>
        <w:t xml:space="preserve"> </w:t>
      </w:r>
      <w:r>
        <w:rPr>
          <w:color w:val="363636"/>
        </w:rPr>
        <w:t>and</w:t>
      </w:r>
      <w:r>
        <w:rPr>
          <w:color w:val="363636"/>
          <w:spacing w:val="9"/>
        </w:rPr>
        <w:t xml:space="preserve"> </w:t>
      </w:r>
      <w:r>
        <w:rPr>
          <w:color w:val="282828"/>
        </w:rPr>
        <w:t>DELWP</w:t>
      </w:r>
      <w:r>
        <w:rPr>
          <w:color w:val="282828"/>
          <w:spacing w:val="8"/>
        </w:rPr>
        <w:t xml:space="preserve"> </w:t>
      </w:r>
      <w:r>
        <w:rPr>
          <w:color w:val="363636"/>
        </w:rPr>
        <w:t>Env</w:t>
      </w:r>
      <w:r>
        <w:rPr>
          <w:color w:val="363636"/>
          <w:spacing w:val="-10"/>
        </w:rPr>
        <w:t>i</w:t>
      </w:r>
      <w:r>
        <w:rPr>
          <w:color w:val="363636"/>
        </w:rPr>
        <w:t>ronment</w:t>
      </w:r>
      <w:r>
        <w:rPr>
          <w:color w:val="363636"/>
          <w:spacing w:val="22"/>
        </w:rPr>
        <w:t xml:space="preserve"> </w:t>
      </w:r>
      <w:r>
        <w:rPr>
          <w:color w:val="282828"/>
        </w:rPr>
        <w:t>Portfo</w:t>
      </w:r>
      <w:r>
        <w:rPr>
          <w:color w:val="282828"/>
          <w:spacing w:val="-5"/>
        </w:rPr>
        <w:t>l</w:t>
      </w:r>
      <w:r>
        <w:rPr>
          <w:color w:val="282828"/>
          <w:spacing w:val="-20"/>
        </w:rPr>
        <w:t>i</w:t>
      </w:r>
      <w:r>
        <w:rPr>
          <w:color w:val="282828"/>
        </w:rPr>
        <w:t>o</w:t>
      </w:r>
      <w:r>
        <w:rPr>
          <w:color w:val="666666"/>
        </w:rPr>
        <w:t>.</w:t>
      </w:r>
    </w:p>
    <w:p w14:paraId="13EDDD6E" w14:textId="77777777" w:rsidR="00A5052B" w:rsidRDefault="00A5052B">
      <w:pPr>
        <w:spacing w:before="2"/>
        <w:rPr>
          <w:rFonts w:ascii="Arial" w:eastAsia="Arial" w:hAnsi="Arial" w:cs="Arial"/>
          <w:sz w:val="21"/>
          <w:szCs w:val="21"/>
        </w:rPr>
      </w:pPr>
    </w:p>
    <w:p w14:paraId="13EDDD6F" w14:textId="77777777" w:rsidR="00A5052B" w:rsidRDefault="00A72E41">
      <w:pPr>
        <w:pStyle w:val="BodyText"/>
        <w:spacing w:line="318" w:lineRule="auto"/>
        <w:ind w:left="533" w:right="399" w:hanging="359"/>
        <w:jc w:val="both"/>
      </w:pPr>
      <w:r>
        <w:rPr>
          <w:color w:val="363636"/>
          <w:spacing w:val="3"/>
          <w:w w:val="105"/>
        </w:rPr>
        <w:t>S9</w:t>
      </w:r>
      <w:r>
        <w:rPr>
          <w:color w:val="666666"/>
          <w:spacing w:val="2"/>
          <w:w w:val="105"/>
        </w:rPr>
        <w:t>.</w:t>
      </w:r>
      <w:r>
        <w:rPr>
          <w:color w:val="666666"/>
          <w:spacing w:val="-34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prevent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spread</w:t>
      </w:r>
      <w:r>
        <w:rPr>
          <w:color w:val="363636"/>
          <w:spacing w:val="-4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weeds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5"/>
          <w:w w:val="105"/>
        </w:rPr>
        <w:t xml:space="preserve"> </w:t>
      </w:r>
      <w:r>
        <w:rPr>
          <w:color w:val="363636"/>
          <w:w w:val="105"/>
        </w:rPr>
        <w:t>pathogens,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w w:val="105"/>
        </w:rPr>
        <w:t>all</w:t>
      </w:r>
      <w:r>
        <w:rPr>
          <w:color w:val="363636"/>
          <w:spacing w:val="-22"/>
          <w:w w:val="105"/>
        </w:rPr>
        <w:t xml:space="preserve"> </w:t>
      </w:r>
      <w:r>
        <w:rPr>
          <w:color w:val="363636"/>
          <w:w w:val="105"/>
        </w:rPr>
        <w:t>vehicles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must</w:t>
      </w:r>
      <w:r>
        <w:rPr>
          <w:color w:val="363636"/>
          <w:spacing w:val="-14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w w:val="105"/>
        </w:rPr>
        <w:t>made</w:t>
      </w:r>
      <w:r>
        <w:rPr>
          <w:color w:val="363636"/>
          <w:spacing w:val="-19"/>
          <w:w w:val="105"/>
        </w:rPr>
        <w:t xml:space="preserve"> </w:t>
      </w:r>
      <w:r>
        <w:rPr>
          <w:color w:val="363636"/>
          <w:w w:val="105"/>
        </w:rPr>
        <w:t>free</w:t>
      </w:r>
      <w:r>
        <w:rPr>
          <w:color w:val="363636"/>
          <w:spacing w:val="-7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6"/>
          <w:w w:val="105"/>
        </w:rPr>
        <w:t xml:space="preserve"> </w:t>
      </w:r>
      <w:r>
        <w:rPr>
          <w:color w:val="363636"/>
          <w:spacing w:val="-2"/>
          <w:w w:val="105"/>
        </w:rPr>
        <w:t>soil</w:t>
      </w:r>
      <w:r>
        <w:rPr>
          <w:color w:val="363636"/>
          <w:spacing w:val="-1"/>
          <w:w w:val="105"/>
        </w:rPr>
        <w:t>,</w:t>
      </w:r>
      <w:r>
        <w:rPr>
          <w:color w:val="363636"/>
          <w:spacing w:val="-38"/>
          <w:w w:val="105"/>
        </w:rPr>
        <w:t xml:space="preserve"> </w:t>
      </w:r>
      <w:r>
        <w:rPr>
          <w:color w:val="363636"/>
          <w:w w:val="105"/>
        </w:rPr>
        <w:t>seed</w:t>
      </w:r>
      <w:r>
        <w:rPr>
          <w:color w:val="363636"/>
          <w:spacing w:val="29"/>
          <w:w w:val="9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plant</w:t>
      </w:r>
      <w:r>
        <w:rPr>
          <w:color w:val="363636"/>
          <w:spacing w:val="7"/>
          <w:w w:val="105"/>
        </w:rPr>
        <w:t xml:space="preserve"> </w:t>
      </w:r>
      <w:r>
        <w:rPr>
          <w:color w:val="363636"/>
          <w:w w:val="105"/>
        </w:rPr>
        <w:t>mater</w:t>
      </w:r>
      <w:r>
        <w:rPr>
          <w:color w:val="363636"/>
          <w:spacing w:val="-2"/>
          <w:w w:val="105"/>
        </w:rPr>
        <w:t>i</w:t>
      </w:r>
      <w:r>
        <w:rPr>
          <w:color w:val="363636"/>
          <w:w w:val="105"/>
        </w:rPr>
        <w:t>al</w:t>
      </w:r>
      <w:r>
        <w:rPr>
          <w:color w:val="363636"/>
          <w:spacing w:val="-5"/>
          <w:w w:val="105"/>
        </w:rPr>
        <w:t xml:space="preserve"> </w:t>
      </w:r>
      <w:r>
        <w:rPr>
          <w:color w:val="363636"/>
          <w:w w:val="105"/>
        </w:rPr>
        <w:t>before</w:t>
      </w:r>
      <w:r>
        <w:rPr>
          <w:color w:val="363636"/>
          <w:spacing w:val="15"/>
          <w:w w:val="105"/>
        </w:rPr>
        <w:t xml:space="preserve"> </w:t>
      </w:r>
      <w:r>
        <w:rPr>
          <w:color w:val="363636"/>
          <w:w w:val="105"/>
        </w:rPr>
        <w:t>being</w:t>
      </w:r>
      <w:r>
        <w:rPr>
          <w:color w:val="363636"/>
          <w:spacing w:val="-12"/>
          <w:w w:val="105"/>
        </w:rPr>
        <w:t xml:space="preserve"> </w:t>
      </w:r>
      <w:r>
        <w:rPr>
          <w:color w:val="363636"/>
          <w:w w:val="105"/>
        </w:rPr>
        <w:t>taken</w:t>
      </w:r>
      <w:r>
        <w:rPr>
          <w:color w:val="363636"/>
          <w:spacing w:val="1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6"/>
          <w:w w:val="105"/>
        </w:rPr>
        <w:t xml:space="preserve"> </w:t>
      </w:r>
      <w:r>
        <w:rPr>
          <w:color w:val="363636"/>
          <w:w w:val="105"/>
        </w:rPr>
        <w:t>works</w:t>
      </w:r>
      <w:r>
        <w:rPr>
          <w:color w:val="363636"/>
          <w:spacing w:val="2"/>
          <w:w w:val="105"/>
        </w:rPr>
        <w:t xml:space="preserve"> </w:t>
      </w:r>
      <w:r>
        <w:rPr>
          <w:color w:val="363636"/>
          <w:w w:val="105"/>
        </w:rPr>
        <w:t>site</w:t>
      </w:r>
      <w:r>
        <w:rPr>
          <w:color w:val="363636"/>
          <w:spacing w:val="5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1"/>
          <w:w w:val="105"/>
        </w:rPr>
        <w:t xml:space="preserve"> </w:t>
      </w:r>
      <w:r>
        <w:rPr>
          <w:color w:val="363636"/>
          <w:w w:val="105"/>
        </w:rPr>
        <w:t>aga</w:t>
      </w:r>
      <w:r>
        <w:rPr>
          <w:color w:val="363636"/>
          <w:spacing w:val="9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-5"/>
          <w:w w:val="105"/>
        </w:rPr>
        <w:t xml:space="preserve"> </w:t>
      </w:r>
      <w:r>
        <w:rPr>
          <w:color w:val="363636"/>
          <w:w w:val="105"/>
        </w:rPr>
        <w:t>before</w:t>
      </w:r>
      <w:r>
        <w:rPr>
          <w:color w:val="363636"/>
          <w:spacing w:val="8"/>
          <w:w w:val="105"/>
        </w:rPr>
        <w:t xml:space="preserve"> </w:t>
      </w:r>
      <w:r>
        <w:rPr>
          <w:color w:val="363636"/>
          <w:w w:val="105"/>
        </w:rPr>
        <w:t>bei</w:t>
      </w:r>
      <w:r>
        <w:rPr>
          <w:color w:val="363636"/>
          <w:spacing w:val="-27"/>
          <w:w w:val="105"/>
        </w:rPr>
        <w:t>n</w:t>
      </w:r>
      <w:r>
        <w:rPr>
          <w:color w:val="363636"/>
          <w:w w:val="105"/>
        </w:rPr>
        <w:t>g</w:t>
      </w:r>
      <w:r>
        <w:rPr>
          <w:color w:val="363636"/>
          <w:spacing w:val="-4"/>
          <w:w w:val="105"/>
        </w:rPr>
        <w:t xml:space="preserve"> </w:t>
      </w:r>
      <w:r>
        <w:rPr>
          <w:color w:val="363636"/>
          <w:w w:val="105"/>
        </w:rPr>
        <w:t>taken</w:t>
      </w:r>
      <w:r>
        <w:rPr>
          <w:color w:val="363636"/>
          <w:spacing w:val="6"/>
          <w:w w:val="105"/>
        </w:rPr>
        <w:t xml:space="preserve"> </w:t>
      </w:r>
      <w:r>
        <w:rPr>
          <w:color w:val="363636"/>
          <w:w w:val="105"/>
        </w:rPr>
        <w:t>from the</w:t>
      </w:r>
      <w:r>
        <w:rPr>
          <w:color w:val="363636"/>
          <w:spacing w:val="-7"/>
          <w:w w:val="105"/>
        </w:rPr>
        <w:t xml:space="preserve"> </w:t>
      </w:r>
      <w:r>
        <w:rPr>
          <w:color w:val="363636"/>
          <w:w w:val="105"/>
        </w:rPr>
        <w:t>works</w:t>
      </w:r>
      <w:r>
        <w:rPr>
          <w:color w:val="363636"/>
          <w:spacing w:val="-6"/>
          <w:w w:val="105"/>
        </w:rPr>
        <w:t xml:space="preserve"> </w:t>
      </w:r>
      <w:r>
        <w:rPr>
          <w:color w:val="494949"/>
          <w:w w:val="105"/>
        </w:rPr>
        <w:t>site,</w:t>
      </w:r>
      <w:r>
        <w:rPr>
          <w:color w:val="494949"/>
          <w:spacing w:val="-9"/>
          <w:w w:val="105"/>
        </w:rPr>
        <w:t xml:space="preserve"> </w:t>
      </w:r>
      <w:r>
        <w:rPr>
          <w:color w:val="494949"/>
          <w:spacing w:val="-1"/>
          <w:w w:val="105"/>
        </w:rPr>
        <w:t>during</w:t>
      </w:r>
      <w:r>
        <w:rPr>
          <w:color w:val="494949"/>
          <w:spacing w:val="-28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on</w:t>
      </w:r>
      <w:r>
        <w:rPr>
          <w:color w:val="363636"/>
          <w:spacing w:val="-17"/>
          <w:w w:val="105"/>
        </w:rPr>
        <w:t xml:space="preserve"> </w:t>
      </w:r>
      <w:r>
        <w:rPr>
          <w:color w:val="363636"/>
          <w:spacing w:val="-3"/>
          <w:w w:val="105"/>
        </w:rPr>
        <w:t>compl</w:t>
      </w:r>
      <w:r>
        <w:rPr>
          <w:color w:val="363636"/>
          <w:spacing w:val="-2"/>
          <w:w w:val="105"/>
        </w:rPr>
        <w:t>etion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 xml:space="preserve">the </w:t>
      </w:r>
      <w:r>
        <w:rPr>
          <w:color w:val="363636"/>
          <w:spacing w:val="1"/>
          <w:w w:val="105"/>
        </w:rPr>
        <w:t>project</w:t>
      </w:r>
      <w:r>
        <w:rPr>
          <w:color w:val="666666"/>
          <w:w w:val="105"/>
        </w:rPr>
        <w:t>.</w:t>
      </w:r>
    </w:p>
    <w:p w14:paraId="13EDDD70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D71" w14:textId="77777777" w:rsidR="00A5052B" w:rsidRDefault="00A72E41">
      <w:pPr>
        <w:pStyle w:val="BodyText"/>
        <w:numPr>
          <w:ilvl w:val="0"/>
          <w:numId w:val="10"/>
        </w:numPr>
        <w:tabs>
          <w:tab w:val="left" w:pos="527"/>
        </w:tabs>
        <w:spacing w:line="314" w:lineRule="auto"/>
        <w:ind w:right="386" w:hanging="359"/>
        <w:jc w:val="both"/>
      </w:pPr>
      <w:r>
        <w:rPr>
          <w:color w:val="363636"/>
          <w:w w:val="105"/>
        </w:rPr>
        <w:t>Any</w:t>
      </w:r>
      <w:r>
        <w:rPr>
          <w:color w:val="363636"/>
          <w:spacing w:val="15"/>
          <w:w w:val="105"/>
        </w:rPr>
        <w:t xml:space="preserve"> </w:t>
      </w:r>
      <w:r>
        <w:rPr>
          <w:color w:val="363636"/>
          <w:w w:val="105"/>
        </w:rPr>
        <w:t>pruning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canopy</w:t>
      </w:r>
      <w:r>
        <w:rPr>
          <w:color w:val="363636"/>
          <w:spacing w:val="9"/>
          <w:w w:val="105"/>
        </w:rPr>
        <w:t xml:space="preserve"> </w:t>
      </w:r>
      <w:r>
        <w:rPr>
          <w:color w:val="363636"/>
          <w:w w:val="105"/>
        </w:rPr>
        <w:t>or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major</w:t>
      </w:r>
      <w:r>
        <w:rPr>
          <w:color w:val="363636"/>
          <w:spacing w:val="-1"/>
          <w:w w:val="105"/>
        </w:rPr>
        <w:t xml:space="preserve"> </w:t>
      </w:r>
      <w:r>
        <w:rPr>
          <w:color w:val="363636"/>
          <w:w w:val="105"/>
        </w:rPr>
        <w:t>structural</w:t>
      </w:r>
      <w:r>
        <w:rPr>
          <w:color w:val="363636"/>
          <w:spacing w:val="10"/>
          <w:w w:val="105"/>
        </w:rPr>
        <w:t xml:space="preserve"> </w:t>
      </w:r>
      <w:r>
        <w:rPr>
          <w:color w:val="282828"/>
          <w:w w:val="105"/>
        </w:rPr>
        <w:t>branches</w:t>
      </w:r>
      <w:r>
        <w:rPr>
          <w:color w:val="282828"/>
          <w:spacing w:val="7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w w:val="105"/>
        </w:rPr>
        <w:t>any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tree</w:t>
      </w:r>
      <w:r>
        <w:rPr>
          <w:color w:val="363636"/>
          <w:spacing w:val="-1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3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2"/>
          <w:w w:val="105"/>
        </w:rPr>
        <w:t xml:space="preserve"> </w:t>
      </w:r>
      <w:r>
        <w:rPr>
          <w:color w:val="363636"/>
          <w:spacing w:val="-1"/>
          <w:w w:val="105"/>
        </w:rPr>
        <w:t>retained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must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23"/>
          <w:w w:val="101"/>
        </w:rPr>
        <w:t xml:space="preserve"> </w:t>
      </w:r>
      <w:r>
        <w:rPr>
          <w:color w:val="363636"/>
          <w:w w:val="105"/>
        </w:rPr>
        <w:t>undertaken</w:t>
      </w:r>
      <w:r>
        <w:rPr>
          <w:color w:val="363636"/>
          <w:spacing w:val="-38"/>
          <w:w w:val="105"/>
        </w:rPr>
        <w:t xml:space="preserve"> </w:t>
      </w:r>
      <w:r>
        <w:rPr>
          <w:color w:val="363636"/>
          <w:spacing w:val="-15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-47"/>
          <w:w w:val="105"/>
        </w:rPr>
        <w:t xml:space="preserve"> </w:t>
      </w:r>
      <w:r>
        <w:rPr>
          <w:color w:val="363636"/>
          <w:w w:val="105"/>
        </w:rPr>
        <w:t>accordance</w:t>
      </w:r>
      <w:r>
        <w:rPr>
          <w:color w:val="363636"/>
          <w:spacing w:val="-34"/>
          <w:w w:val="105"/>
        </w:rPr>
        <w:t xml:space="preserve"> </w:t>
      </w:r>
      <w:r>
        <w:rPr>
          <w:color w:val="363636"/>
          <w:w w:val="105"/>
        </w:rPr>
        <w:t>with</w:t>
      </w:r>
      <w:r>
        <w:rPr>
          <w:color w:val="363636"/>
          <w:spacing w:val="-39"/>
          <w:w w:val="105"/>
        </w:rPr>
        <w:t xml:space="preserve"> </w:t>
      </w:r>
      <w:r>
        <w:rPr>
          <w:color w:val="282828"/>
          <w:w w:val="105"/>
        </w:rPr>
        <w:t>Austra</w:t>
      </w:r>
      <w:r>
        <w:rPr>
          <w:color w:val="282828"/>
          <w:spacing w:val="15"/>
          <w:w w:val="105"/>
        </w:rPr>
        <w:t>l</w:t>
      </w:r>
      <w:r>
        <w:rPr>
          <w:color w:val="282828"/>
          <w:spacing w:val="-19"/>
          <w:w w:val="105"/>
        </w:rPr>
        <w:t>i</w:t>
      </w:r>
      <w:r>
        <w:rPr>
          <w:color w:val="282828"/>
          <w:w w:val="105"/>
        </w:rPr>
        <w:t>an</w:t>
      </w:r>
      <w:r>
        <w:rPr>
          <w:color w:val="282828"/>
          <w:spacing w:val="-40"/>
          <w:w w:val="105"/>
        </w:rPr>
        <w:t xml:space="preserve"> </w:t>
      </w:r>
      <w:r>
        <w:rPr>
          <w:color w:val="363636"/>
          <w:w w:val="105"/>
        </w:rPr>
        <w:t>Standard</w:t>
      </w:r>
      <w:r>
        <w:rPr>
          <w:color w:val="363636"/>
          <w:spacing w:val="-39"/>
          <w:w w:val="105"/>
        </w:rPr>
        <w:t xml:space="preserve"> </w:t>
      </w:r>
      <w:r>
        <w:rPr>
          <w:color w:val="363636"/>
          <w:w w:val="105"/>
        </w:rPr>
        <w:t>4347-2007</w:t>
      </w:r>
      <w:r>
        <w:rPr>
          <w:color w:val="363636"/>
          <w:spacing w:val="-38"/>
          <w:w w:val="105"/>
        </w:rPr>
        <w:t xml:space="preserve"> </w:t>
      </w:r>
      <w:r>
        <w:rPr>
          <w:color w:val="363636"/>
          <w:w w:val="175"/>
        </w:rPr>
        <w:t>-</w:t>
      </w:r>
      <w:r>
        <w:rPr>
          <w:color w:val="363636"/>
          <w:spacing w:val="-86"/>
          <w:w w:val="175"/>
        </w:rPr>
        <w:t xml:space="preserve"> </w:t>
      </w:r>
      <w:r>
        <w:rPr>
          <w:color w:val="363636"/>
          <w:w w:val="105"/>
        </w:rPr>
        <w:t>Prun</w:t>
      </w:r>
      <w:r>
        <w:rPr>
          <w:color w:val="363636"/>
          <w:spacing w:val="3"/>
          <w:w w:val="105"/>
        </w:rPr>
        <w:t>i</w:t>
      </w:r>
      <w:r>
        <w:rPr>
          <w:color w:val="363636"/>
          <w:w w:val="105"/>
        </w:rPr>
        <w:t>ng</w:t>
      </w:r>
      <w:r>
        <w:rPr>
          <w:color w:val="363636"/>
          <w:spacing w:val="-47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42"/>
          <w:w w:val="105"/>
        </w:rPr>
        <w:t xml:space="preserve"> </w:t>
      </w:r>
      <w:r>
        <w:rPr>
          <w:color w:val="363636"/>
          <w:w w:val="105"/>
        </w:rPr>
        <w:t>Amen</w:t>
      </w:r>
      <w:r>
        <w:rPr>
          <w:color w:val="363636"/>
          <w:spacing w:val="6"/>
          <w:w w:val="105"/>
        </w:rPr>
        <w:t>i</w:t>
      </w:r>
      <w:r>
        <w:rPr>
          <w:color w:val="363636"/>
          <w:w w:val="105"/>
        </w:rPr>
        <w:t>ty</w:t>
      </w:r>
      <w:r>
        <w:rPr>
          <w:color w:val="363636"/>
          <w:spacing w:val="-40"/>
          <w:w w:val="105"/>
        </w:rPr>
        <w:t xml:space="preserve"> </w:t>
      </w:r>
      <w:r>
        <w:rPr>
          <w:color w:val="363636"/>
          <w:w w:val="105"/>
        </w:rPr>
        <w:t>Trees.</w:t>
      </w:r>
    </w:p>
    <w:p w14:paraId="13EDDD72" w14:textId="77777777" w:rsidR="00A5052B" w:rsidRDefault="00A5052B">
      <w:pPr>
        <w:spacing w:before="5"/>
        <w:rPr>
          <w:rFonts w:ascii="Arial" w:eastAsia="Arial" w:hAnsi="Arial" w:cs="Arial"/>
          <w:sz w:val="21"/>
          <w:szCs w:val="21"/>
        </w:rPr>
      </w:pPr>
    </w:p>
    <w:p w14:paraId="13EDDD73" w14:textId="77777777" w:rsidR="00A5052B" w:rsidRDefault="00A72E41">
      <w:pPr>
        <w:pStyle w:val="Heading2"/>
        <w:rPr>
          <w:b w:val="0"/>
          <w:bCs w:val="0"/>
        </w:rPr>
      </w:pPr>
      <w:r>
        <w:rPr>
          <w:color w:val="363636"/>
          <w:w w:val="85"/>
        </w:rPr>
        <w:t xml:space="preserve">CONSTRUCTION  </w:t>
      </w:r>
      <w:r>
        <w:rPr>
          <w:color w:val="363636"/>
          <w:spacing w:val="6"/>
          <w:w w:val="85"/>
        </w:rPr>
        <w:t xml:space="preserve"> </w:t>
      </w:r>
      <w:r>
        <w:rPr>
          <w:color w:val="363636"/>
          <w:w w:val="85"/>
        </w:rPr>
        <w:t xml:space="preserve">ENVIRONMENTAL </w:t>
      </w:r>
      <w:r>
        <w:rPr>
          <w:color w:val="363636"/>
          <w:spacing w:val="33"/>
          <w:w w:val="85"/>
        </w:rPr>
        <w:t xml:space="preserve"> </w:t>
      </w:r>
      <w:r>
        <w:rPr>
          <w:color w:val="363636"/>
          <w:w w:val="85"/>
        </w:rPr>
        <w:t xml:space="preserve">MANAGEMENT </w:t>
      </w:r>
      <w:r>
        <w:rPr>
          <w:color w:val="363636"/>
          <w:spacing w:val="13"/>
          <w:w w:val="85"/>
        </w:rPr>
        <w:t xml:space="preserve"> </w:t>
      </w:r>
      <w:r>
        <w:rPr>
          <w:color w:val="282828"/>
          <w:w w:val="85"/>
        </w:rPr>
        <w:t>PLAN</w:t>
      </w:r>
    </w:p>
    <w:p w14:paraId="13EDDD74" w14:textId="77777777" w:rsidR="00A5052B" w:rsidRDefault="00A5052B">
      <w:pPr>
        <w:spacing w:before="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3EDDD75" w14:textId="77777777" w:rsidR="00A5052B" w:rsidRDefault="00A72E41">
      <w:pPr>
        <w:pStyle w:val="BodyText"/>
        <w:numPr>
          <w:ilvl w:val="0"/>
          <w:numId w:val="10"/>
        </w:numPr>
        <w:tabs>
          <w:tab w:val="left" w:pos="520"/>
        </w:tabs>
        <w:spacing w:line="322" w:lineRule="auto"/>
        <w:ind w:right="401" w:hanging="359"/>
        <w:jc w:val="both"/>
      </w:pPr>
      <w:r>
        <w:rPr>
          <w:color w:val="363636"/>
        </w:rPr>
        <w:t>The</w:t>
      </w:r>
      <w:r>
        <w:rPr>
          <w:color w:val="363636"/>
          <w:spacing w:val="33"/>
        </w:rPr>
        <w:t xml:space="preserve"> </w:t>
      </w:r>
      <w:r>
        <w:rPr>
          <w:color w:val="363636"/>
        </w:rPr>
        <w:t>Env</w:t>
      </w:r>
      <w:r>
        <w:rPr>
          <w:color w:val="363636"/>
          <w:spacing w:val="-2"/>
        </w:rPr>
        <w:t>i</w:t>
      </w:r>
      <w:r>
        <w:rPr>
          <w:color w:val="363636"/>
        </w:rPr>
        <w:t>ronmental</w:t>
      </w:r>
      <w:r>
        <w:rPr>
          <w:color w:val="363636"/>
          <w:spacing w:val="30"/>
        </w:rPr>
        <w:t xml:space="preserve"> </w:t>
      </w:r>
      <w:r>
        <w:rPr>
          <w:color w:val="363636"/>
        </w:rPr>
        <w:t>Management</w:t>
      </w:r>
      <w:r>
        <w:rPr>
          <w:color w:val="363636"/>
          <w:spacing w:val="34"/>
        </w:rPr>
        <w:t xml:space="preserve"> </w:t>
      </w:r>
      <w:r>
        <w:rPr>
          <w:color w:val="363636"/>
        </w:rPr>
        <w:t>P</w:t>
      </w:r>
      <w:r>
        <w:rPr>
          <w:color w:val="363636"/>
          <w:spacing w:val="-13"/>
        </w:rPr>
        <w:t>l</w:t>
      </w:r>
      <w:r>
        <w:rPr>
          <w:color w:val="363636"/>
        </w:rPr>
        <w:t>an</w:t>
      </w:r>
      <w:r>
        <w:rPr>
          <w:color w:val="363636"/>
          <w:spacing w:val="13"/>
        </w:rPr>
        <w:t xml:space="preserve"> </w:t>
      </w:r>
      <w:r>
        <w:rPr>
          <w:color w:val="363636"/>
        </w:rPr>
        <w:t>must</w:t>
      </w:r>
      <w:r>
        <w:rPr>
          <w:color w:val="363636"/>
          <w:spacing w:val="34"/>
        </w:rPr>
        <w:t xml:space="preserve"> </w:t>
      </w:r>
      <w:r>
        <w:rPr>
          <w:color w:val="494949"/>
          <w:spacing w:val="-18"/>
        </w:rPr>
        <w:t>i</w:t>
      </w:r>
      <w:r>
        <w:rPr>
          <w:color w:val="494949"/>
        </w:rPr>
        <w:t>nclude</w:t>
      </w:r>
      <w:r>
        <w:rPr>
          <w:color w:val="494949"/>
          <w:spacing w:val="29"/>
        </w:rPr>
        <w:t xml:space="preserve"> </w:t>
      </w:r>
      <w:r>
        <w:rPr>
          <w:color w:val="363636"/>
        </w:rPr>
        <w:t>a</w:t>
      </w:r>
      <w:r>
        <w:rPr>
          <w:color w:val="363636"/>
          <w:spacing w:val="18"/>
        </w:rPr>
        <w:t xml:space="preserve"> </w:t>
      </w:r>
      <w:r>
        <w:rPr>
          <w:color w:val="363636"/>
        </w:rPr>
        <w:t>Construct</w:t>
      </w:r>
      <w:r>
        <w:rPr>
          <w:color w:val="363636"/>
          <w:spacing w:val="9"/>
        </w:rPr>
        <w:t>i</w:t>
      </w:r>
      <w:r>
        <w:rPr>
          <w:color w:val="363636"/>
        </w:rPr>
        <w:t>on</w:t>
      </w:r>
      <w:r>
        <w:rPr>
          <w:color w:val="363636"/>
          <w:spacing w:val="28"/>
        </w:rPr>
        <w:t xml:space="preserve"> </w:t>
      </w:r>
      <w:r>
        <w:rPr>
          <w:color w:val="363636"/>
        </w:rPr>
        <w:t>Environmental Management</w:t>
      </w:r>
      <w:r>
        <w:rPr>
          <w:color w:val="363636"/>
          <w:spacing w:val="17"/>
        </w:rPr>
        <w:t xml:space="preserve"> </w:t>
      </w:r>
      <w:r>
        <w:rPr>
          <w:color w:val="363636"/>
          <w:spacing w:val="-4"/>
        </w:rPr>
        <w:t>Pl</w:t>
      </w:r>
      <w:r>
        <w:rPr>
          <w:color w:val="363636"/>
          <w:spacing w:val="-3"/>
        </w:rPr>
        <w:t>an,</w:t>
      </w:r>
      <w:r>
        <w:rPr>
          <w:color w:val="363636"/>
          <w:spacing w:val="-7"/>
        </w:rPr>
        <w:t xml:space="preserve"> </w:t>
      </w:r>
      <w:r>
        <w:rPr>
          <w:color w:val="363636"/>
        </w:rPr>
        <w:t>which</w:t>
      </w:r>
      <w:r>
        <w:rPr>
          <w:color w:val="363636"/>
          <w:spacing w:val="3"/>
        </w:rPr>
        <w:t xml:space="preserve"> </w:t>
      </w:r>
      <w:r>
        <w:rPr>
          <w:color w:val="363636"/>
        </w:rPr>
        <w:t>must:</w:t>
      </w:r>
    </w:p>
    <w:p w14:paraId="13EDDD76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D77" w14:textId="77777777" w:rsidR="00A5052B" w:rsidRDefault="00A72E41">
      <w:pPr>
        <w:pStyle w:val="BodyText"/>
        <w:numPr>
          <w:ilvl w:val="1"/>
          <w:numId w:val="10"/>
        </w:numPr>
        <w:tabs>
          <w:tab w:val="left" w:pos="893"/>
        </w:tabs>
        <w:ind w:hanging="350"/>
        <w:jc w:val="left"/>
      </w:pPr>
      <w:r>
        <w:rPr>
          <w:color w:val="363636"/>
          <w:spacing w:val="-3"/>
          <w:w w:val="105"/>
        </w:rPr>
        <w:t>i</w:t>
      </w:r>
      <w:r>
        <w:rPr>
          <w:color w:val="363636"/>
          <w:spacing w:val="-5"/>
          <w:w w:val="105"/>
        </w:rPr>
        <w:t>nclude</w:t>
      </w:r>
      <w:r>
        <w:rPr>
          <w:color w:val="363636"/>
          <w:spacing w:val="-14"/>
          <w:w w:val="105"/>
        </w:rPr>
        <w:t xml:space="preserve"> </w:t>
      </w:r>
      <w:r>
        <w:rPr>
          <w:color w:val="363636"/>
          <w:spacing w:val="-3"/>
          <w:w w:val="105"/>
        </w:rPr>
        <w:t>pl</w:t>
      </w:r>
      <w:r>
        <w:rPr>
          <w:color w:val="363636"/>
          <w:spacing w:val="-4"/>
          <w:w w:val="105"/>
        </w:rPr>
        <w:t>ans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w w:val="105"/>
        </w:rPr>
        <w:t>prepared</w:t>
      </w:r>
      <w:r>
        <w:rPr>
          <w:color w:val="363636"/>
          <w:spacing w:val="-4"/>
          <w:w w:val="105"/>
        </w:rPr>
        <w:t xml:space="preserve"> </w:t>
      </w:r>
      <w:r>
        <w:rPr>
          <w:color w:val="494949"/>
          <w:spacing w:val="-8"/>
          <w:w w:val="105"/>
        </w:rPr>
        <w:t>i</w:t>
      </w:r>
      <w:r>
        <w:rPr>
          <w:color w:val="494949"/>
          <w:spacing w:val="-11"/>
          <w:w w:val="105"/>
        </w:rPr>
        <w:t>n</w:t>
      </w:r>
      <w:r>
        <w:rPr>
          <w:color w:val="494949"/>
          <w:spacing w:val="-29"/>
          <w:w w:val="105"/>
        </w:rPr>
        <w:t xml:space="preserve"> </w:t>
      </w:r>
      <w:r>
        <w:rPr>
          <w:color w:val="363636"/>
          <w:w w:val="105"/>
        </w:rPr>
        <w:t>accordance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with</w:t>
      </w:r>
      <w:r>
        <w:rPr>
          <w:color w:val="363636"/>
          <w:spacing w:val="-17"/>
          <w:w w:val="105"/>
        </w:rPr>
        <w:t xml:space="preserve"> </w:t>
      </w:r>
      <w:r>
        <w:rPr>
          <w:color w:val="363636"/>
          <w:spacing w:val="-3"/>
          <w:w w:val="105"/>
        </w:rPr>
        <w:t>condi</w:t>
      </w:r>
      <w:r>
        <w:rPr>
          <w:color w:val="363636"/>
          <w:spacing w:val="-2"/>
          <w:w w:val="105"/>
        </w:rPr>
        <w:t>ti</w:t>
      </w:r>
      <w:r>
        <w:rPr>
          <w:color w:val="363636"/>
          <w:spacing w:val="-3"/>
          <w:w w:val="105"/>
        </w:rPr>
        <w:t>ons</w:t>
      </w:r>
      <w:r>
        <w:rPr>
          <w:color w:val="363636"/>
          <w:spacing w:val="-16"/>
          <w:w w:val="105"/>
        </w:rPr>
        <w:t xml:space="preserve"> </w:t>
      </w:r>
      <w:r>
        <w:rPr>
          <w:color w:val="363636"/>
          <w:w w:val="105"/>
        </w:rPr>
        <w:t>46,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w w:val="105"/>
        </w:rPr>
        <w:t>62,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63,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spacing w:val="-3"/>
          <w:w w:val="105"/>
        </w:rPr>
        <w:t>64</w:t>
      </w:r>
      <w:r>
        <w:rPr>
          <w:color w:val="363636"/>
          <w:spacing w:val="-2"/>
          <w:w w:val="105"/>
        </w:rPr>
        <w:t>,</w:t>
      </w:r>
      <w:r>
        <w:rPr>
          <w:color w:val="363636"/>
          <w:spacing w:val="-3"/>
          <w:w w:val="105"/>
        </w:rPr>
        <w:t>69,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w w:val="105"/>
        </w:rPr>
        <w:t>70</w:t>
      </w:r>
      <w:r>
        <w:rPr>
          <w:color w:val="363636"/>
          <w:spacing w:val="-30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71</w:t>
      </w:r>
    </w:p>
    <w:p w14:paraId="13EDDD78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79" w14:textId="77777777" w:rsidR="00A5052B" w:rsidRDefault="00A72E41">
      <w:pPr>
        <w:pStyle w:val="BodyText"/>
        <w:numPr>
          <w:ilvl w:val="1"/>
          <w:numId w:val="10"/>
        </w:numPr>
        <w:tabs>
          <w:tab w:val="left" w:pos="893"/>
        </w:tabs>
        <w:spacing w:line="318" w:lineRule="auto"/>
        <w:ind w:right="390" w:hanging="350"/>
        <w:jc w:val="both"/>
      </w:pPr>
      <w:r>
        <w:rPr>
          <w:color w:val="363636"/>
          <w:spacing w:val="-3"/>
        </w:rPr>
        <w:t>i</w:t>
      </w:r>
      <w:r>
        <w:rPr>
          <w:color w:val="363636"/>
          <w:spacing w:val="-5"/>
        </w:rPr>
        <w:t>nclude</w:t>
      </w:r>
      <w:r>
        <w:rPr>
          <w:color w:val="363636"/>
          <w:spacing w:val="6"/>
        </w:rPr>
        <w:t xml:space="preserve"> </w:t>
      </w:r>
      <w:r>
        <w:rPr>
          <w:color w:val="363636"/>
        </w:rPr>
        <w:t>procedures</w:t>
      </w:r>
      <w:r>
        <w:rPr>
          <w:color w:val="363636"/>
          <w:spacing w:val="4"/>
        </w:rPr>
        <w:t xml:space="preserve"> </w:t>
      </w:r>
      <w:r>
        <w:rPr>
          <w:color w:val="363636"/>
        </w:rPr>
        <w:t>regarding</w:t>
      </w:r>
      <w:r>
        <w:rPr>
          <w:color w:val="363636"/>
          <w:spacing w:val="31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2"/>
        </w:rPr>
        <w:t xml:space="preserve"> </w:t>
      </w:r>
      <w:r>
        <w:rPr>
          <w:color w:val="494949"/>
        </w:rPr>
        <w:t>removal</w:t>
      </w:r>
      <w:r>
        <w:rPr>
          <w:color w:val="494949"/>
          <w:spacing w:val="46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46"/>
        </w:rPr>
        <w:t xml:space="preserve"> </w:t>
      </w:r>
      <w:r>
        <w:rPr>
          <w:color w:val="363636"/>
        </w:rPr>
        <w:t>temporary</w:t>
      </w:r>
      <w:r>
        <w:rPr>
          <w:color w:val="363636"/>
          <w:spacing w:val="4"/>
        </w:rPr>
        <w:t xml:space="preserve"> </w:t>
      </w:r>
      <w:r>
        <w:rPr>
          <w:color w:val="363636"/>
          <w:spacing w:val="1"/>
        </w:rPr>
        <w:t>works</w:t>
      </w:r>
      <w:r>
        <w:rPr>
          <w:color w:val="666666"/>
        </w:rPr>
        <w:t>,</w:t>
      </w:r>
      <w:r>
        <w:rPr>
          <w:color w:val="666666"/>
          <w:spacing w:val="7"/>
        </w:rPr>
        <w:t xml:space="preserve"> </w:t>
      </w:r>
      <w:r>
        <w:rPr>
          <w:color w:val="363636"/>
          <w:spacing w:val="-6"/>
        </w:rPr>
        <w:t>plan</w:t>
      </w:r>
      <w:r>
        <w:rPr>
          <w:color w:val="363636"/>
          <w:spacing w:val="-5"/>
        </w:rPr>
        <w:t>t,</w:t>
      </w:r>
      <w:r>
        <w:rPr>
          <w:color w:val="363636"/>
        </w:rPr>
        <w:t xml:space="preserve"> </w:t>
      </w:r>
      <w:r>
        <w:rPr>
          <w:color w:val="363636"/>
          <w:spacing w:val="43"/>
        </w:rPr>
        <w:t xml:space="preserve"> </w:t>
      </w:r>
      <w:r>
        <w:rPr>
          <w:color w:val="363636"/>
        </w:rPr>
        <w:t>equipment,</w:t>
      </w:r>
      <w:r>
        <w:rPr>
          <w:color w:val="363636"/>
          <w:spacing w:val="38"/>
          <w:w w:val="103"/>
        </w:rPr>
        <w:t xml:space="preserve"> </w:t>
      </w:r>
      <w:r>
        <w:rPr>
          <w:color w:val="363636"/>
          <w:spacing w:val="-1"/>
        </w:rPr>
        <w:t>buildi</w:t>
      </w:r>
      <w:r>
        <w:rPr>
          <w:color w:val="363636"/>
          <w:spacing w:val="-2"/>
        </w:rPr>
        <w:t>ngs</w:t>
      </w:r>
      <w:r>
        <w:rPr>
          <w:color w:val="363636"/>
          <w:spacing w:val="39"/>
        </w:rPr>
        <w:t xml:space="preserve"> </w:t>
      </w:r>
      <w:r>
        <w:rPr>
          <w:color w:val="363636"/>
        </w:rPr>
        <w:t xml:space="preserve">and  </w:t>
      </w:r>
      <w:r>
        <w:rPr>
          <w:color w:val="363636"/>
          <w:spacing w:val="1"/>
        </w:rPr>
        <w:t>staging</w:t>
      </w:r>
      <w:r>
        <w:rPr>
          <w:color w:val="363636"/>
          <w:spacing w:val="47"/>
        </w:rPr>
        <w:t xml:space="preserve"> </w:t>
      </w:r>
      <w:r>
        <w:rPr>
          <w:color w:val="363636"/>
        </w:rPr>
        <w:t>areas</w:t>
      </w:r>
      <w:r>
        <w:rPr>
          <w:color w:val="666666"/>
        </w:rPr>
        <w:t>,</w:t>
      </w:r>
      <w:r>
        <w:rPr>
          <w:color w:val="666666"/>
          <w:spacing w:val="42"/>
        </w:rPr>
        <w:t xml:space="preserve"> </w:t>
      </w:r>
      <w:r>
        <w:rPr>
          <w:color w:val="363636"/>
        </w:rPr>
        <w:t>and</w:t>
      </w:r>
      <w:r>
        <w:rPr>
          <w:color w:val="363636"/>
          <w:spacing w:val="47"/>
        </w:rPr>
        <w:t xml:space="preserve"> </w:t>
      </w:r>
      <w:r>
        <w:rPr>
          <w:color w:val="363636"/>
        </w:rPr>
        <w:t>reinstate</w:t>
      </w:r>
      <w:r>
        <w:rPr>
          <w:color w:val="363636"/>
          <w:spacing w:val="45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48"/>
        </w:rPr>
        <w:t xml:space="preserve"> </w:t>
      </w:r>
      <w:r>
        <w:rPr>
          <w:color w:val="363636"/>
        </w:rPr>
        <w:t>affected</w:t>
      </w:r>
      <w:r>
        <w:rPr>
          <w:color w:val="363636"/>
          <w:spacing w:val="5"/>
        </w:rPr>
        <w:t xml:space="preserve"> </w:t>
      </w:r>
      <w:r>
        <w:rPr>
          <w:color w:val="363636"/>
        </w:rPr>
        <w:t>parts</w:t>
      </w:r>
      <w:r>
        <w:rPr>
          <w:color w:val="363636"/>
          <w:spacing w:val="42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36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15"/>
        </w:rPr>
        <w:t xml:space="preserve"> </w:t>
      </w:r>
      <w:r>
        <w:rPr>
          <w:color w:val="363636"/>
          <w:spacing w:val="-1"/>
        </w:rPr>
        <w:t>site</w:t>
      </w:r>
      <w:r>
        <w:rPr>
          <w:color w:val="666666"/>
          <w:spacing w:val="-1"/>
        </w:rPr>
        <w:t>,</w:t>
      </w:r>
      <w:r>
        <w:rPr>
          <w:color w:val="666666"/>
          <w:spacing w:val="42"/>
        </w:rPr>
        <w:t xml:space="preserve"> </w:t>
      </w:r>
      <w:r>
        <w:rPr>
          <w:color w:val="363636"/>
        </w:rPr>
        <w:t>when</w:t>
      </w:r>
      <w:r>
        <w:rPr>
          <w:color w:val="363636"/>
          <w:spacing w:val="26"/>
          <w:w w:val="101"/>
        </w:rPr>
        <w:t xml:space="preserve"> </w:t>
      </w:r>
      <w:r>
        <w:rPr>
          <w:color w:val="363636"/>
        </w:rPr>
        <w:t>construction</w:t>
      </w:r>
      <w:r>
        <w:rPr>
          <w:color w:val="363636"/>
          <w:spacing w:val="54"/>
        </w:rPr>
        <w:t xml:space="preserve"> </w:t>
      </w:r>
      <w:r>
        <w:rPr>
          <w:color w:val="494949"/>
          <w:spacing w:val="-10"/>
        </w:rPr>
        <w:t>i</w:t>
      </w:r>
      <w:r>
        <w:rPr>
          <w:color w:val="494949"/>
          <w:spacing w:val="-19"/>
        </w:rPr>
        <w:t>s</w:t>
      </w:r>
      <w:r>
        <w:rPr>
          <w:color w:val="494949"/>
          <w:spacing w:val="9"/>
        </w:rPr>
        <w:t xml:space="preserve"> </w:t>
      </w:r>
      <w:r>
        <w:rPr>
          <w:color w:val="494949"/>
        </w:rPr>
        <w:t>complete</w:t>
      </w:r>
    </w:p>
    <w:p w14:paraId="13EDDD7A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D7B" w14:textId="77777777" w:rsidR="00A5052B" w:rsidRDefault="00A72E41">
      <w:pPr>
        <w:pStyle w:val="BodyText"/>
        <w:numPr>
          <w:ilvl w:val="1"/>
          <w:numId w:val="10"/>
        </w:numPr>
        <w:tabs>
          <w:tab w:val="left" w:pos="893"/>
        </w:tabs>
        <w:ind w:left="892" w:hanging="358"/>
        <w:jc w:val="left"/>
      </w:pPr>
      <w:r>
        <w:rPr>
          <w:color w:val="363636"/>
          <w:spacing w:val="-18"/>
        </w:rPr>
        <w:t>i</w:t>
      </w:r>
      <w:r>
        <w:rPr>
          <w:color w:val="363636"/>
        </w:rPr>
        <w:t>dent</w:t>
      </w:r>
      <w:r>
        <w:rPr>
          <w:color w:val="363636"/>
          <w:spacing w:val="-6"/>
        </w:rPr>
        <w:t>i</w:t>
      </w:r>
      <w:r>
        <w:rPr>
          <w:color w:val="363636"/>
        </w:rPr>
        <w:t>fy</w:t>
      </w:r>
      <w:r>
        <w:rPr>
          <w:color w:val="363636"/>
          <w:spacing w:val="26"/>
        </w:rPr>
        <w:t xml:space="preserve"> </w:t>
      </w:r>
      <w:r>
        <w:rPr>
          <w:color w:val="363636"/>
        </w:rPr>
        <w:t>known</w:t>
      </w:r>
      <w:r>
        <w:rPr>
          <w:color w:val="363636"/>
          <w:spacing w:val="9"/>
        </w:rPr>
        <w:t xml:space="preserve"> </w:t>
      </w:r>
      <w:r>
        <w:rPr>
          <w:color w:val="363636"/>
        </w:rPr>
        <w:t>histor</w:t>
      </w:r>
      <w:r>
        <w:rPr>
          <w:color w:val="363636"/>
          <w:spacing w:val="-2"/>
        </w:rPr>
        <w:t>i</w:t>
      </w:r>
      <w:r>
        <w:rPr>
          <w:color w:val="363636"/>
        </w:rPr>
        <w:t>cal</w:t>
      </w:r>
      <w:r>
        <w:rPr>
          <w:color w:val="363636"/>
          <w:spacing w:val="8"/>
        </w:rPr>
        <w:t xml:space="preserve"> </w:t>
      </w:r>
      <w:r>
        <w:rPr>
          <w:color w:val="363636"/>
        </w:rPr>
        <w:t>her</w:t>
      </w:r>
      <w:r>
        <w:rPr>
          <w:color w:val="363636"/>
          <w:spacing w:val="-7"/>
        </w:rPr>
        <w:t>i</w:t>
      </w:r>
      <w:r>
        <w:rPr>
          <w:color w:val="363636"/>
        </w:rPr>
        <w:t>tage</w:t>
      </w:r>
      <w:r>
        <w:rPr>
          <w:color w:val="363636"/>
          <w:spacing w:val="22"/>
        </w:rPr>
        <w:t xml:space="preserve"> </w:t>
      </w:r>
      <w:r>
        <w:rPr>
          <w:color w:val="363636"/>
        </w:rPr>
        <w:t>places</w:t>
      </w:r>
    </w:p>
    <w:p w14:paraId="13EDDD7C" w14:textId="77777777" w:rsidR="00A5052B" w:rsidRDefault="00A5052B">
      <w:pPr>
        <w:sectPr w:rsidR="00A5052B">
          <w:footerReference w:type="default" r:id="rId14"/>
          <w:pgSz w:w="11910" w:h="16830"/>
          <w:pgMar w:top="1160" w:right="1020" w:bottom="840" w:left="1600" w:header="0" w:footer="645" w:gutter="0"/>
          <w:pgNumType w:start="21"/>
          <w:cols w:space="720"/>
        </w:sectPr>
      </w:pPr>
    </w:p>
    <w:p w14:paraId="13EDDD7D" w14:textId="77777777" w:rsidR="00A5052B" w:rsidRDefault="00A72E41">
      <w:pPr>
        <w:pStyle w:val="BodyText"/>
        <w:numPr>
          <w:ilvl w:val="1"/>
          <w:numId w:val="10"/>
        </w:numPr>
        <w:tabs>
          <w:tab w:val="left" w:pos="841"/>
        </w:tabs>
        <w:spacing w:before="60"/>
        <w:ind w:left="840" w:hanging="365"/>
        <w:jc w:val="left"/>
      </w:pPr>
      <w:r>
        <w:rPr>
          <w:color w:val="282828"/>
          <w:spacing w:val="-3"/>
        </w:rPr>
        <w:lastRenderedPageBreak/>
        <w:t>i</w:t>
      </w:r>
      <w:r>
        <w:rPr>
          <w:color w:val="282828"/>
          <w:spacing w:val="-5"/>
        </w:rPr>
        <w:t>nclude</w:t>
      </w:r>
      <w:r>
        <w:rPr>
          <w:color w:val="282828"/>
          <w:spacing w:val="17"/>
        </w:rPr>
        <w:t xml:space="preserve"> </w:t>
      </w:r>
      <w:r>
        <w:rPr>
          <w:color w:val="282828"/>
        </w:rPr>
        <w:t>measures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2"/>
        </w:rPr>
        <w:t xml:space="preserve"> </w:t>
      </w:r>
      <w:r>
        <w:rPr>
          <w:color w:val="282828"/>
        </w:rPr>
        <w:t>avoid</w:t>
      </w:r>
      <w:r>
        <w:rPr>
          <w:color w:val="282828"/>
          <w:spacing w:val="-3"/>
        </w:rPr>
        <w:t xml:space="preserve"> </w:t>
      </w:r>
      <w:r>
        <w:rPr>
          <w:color w:val="3B3B3B"/>
        </w:rPr>
        <w:t>or</w:t>
      </w:r>
      <w:r>
        <w:rPr>
          <w:color w:val="3B3B3B"/>
          <w:spacing w:val="13"/>
        </w:rPr>
        <w:t xml:space="preserve"> </w:t>
      </w:r>
      <w:r>
        <w:rPr>
          <w:color w:val="282828"/>
          <w:spacing w:val="-5"/>
        </w:rPr>
        <w:t>minimi</w:t>
      </w:r>
      <w:r>
        <w:rPr>
          <w:color w:val="282828"/>
          <w:spacing w:val="-6"/>
        </w:rPr>
        <w:t>se</w:t>
      </w:r>
      <w:r>
        <w:rPr>
          <w:color w:val="282828"/>
          <w:spacing w:val="18"/>
        </w:rPr>
        <w:t xml:space="preserve"> </w:t>
      </w:r>
      <w:r>
        <w:rPr>
          <w:color w:val="282828"/>
          <w:spacing w:val="-3"/>
        </w:rPr>
        <w:t>i</w:t>
      </w:r>
      <w:r>
        <w:rPr>
          <w:color w:val="282828"/>
          <w:spacing w:val="-5"/>
        </w:rPr>
        <w:t>mpacts</w:t>
      </w:r>
      <w:r>
        <w:rPr>
          <w:color w:val="282828"/>
          <w:spacing w:val="2"/>
        </w:rPr>
        <w:t xml:space="preserve"> </w:t>
      </w:r>
      <w:r>
        <w:rPr>
          <w:color w:val="282828"/>
        </w:rPr>
        <w:t>on</w:t>
      </w:r>
      <w:r>
        <w:rPr>
          <w:color w:val="282828"/>
          <w:spacing w:val="10"/>
        </w:rPr>
        <w:t xml:space="preserve"> </w:t>
      </w:r>
      <w:r>
        <w:rPr>
          <w:color w:val="282828"/>
          <w:spacing w:val="-2"/>
        </w:rPr>
        <w:t>historical</w:t>
      </w:r>
      <w:r>
        <w:rPr>
          <w:color w:val="282828"/>
          <w:spacing w:val="18"/>
        </w:rPr>
        <w:t xml:space="preserve"> </w:t>
      </w:r>
      <w:r>
        <w:rPr>
          <w:color w:val="282828"/>
          <w:spacing w:val="-2"/>
        </w:rPr>
        <w:t>heri</w:t>
      </w:r>
      <w:r>
        <w:rPr>
          <w:color w:val="282828"/>
          <w:spacing w:val="-3"/>
        </w:rPr>
        <w:t>tage</w:t>
      </w:r>
      <w:r>
        <w:rPr>
          <w:color w:val="282828"/>
          <w:spacing w:val="5"/>
        </w:rPr>
        <w:t xml:space="preserve"> </w:t>
      </w:r>
      <w:r>
        <w:rPr>
          <w:color w:val="282828"/>
        </w:rPr>
        <w:t>value</w:t>
      </w:r>
      <w:r>
        <w:rPr>
          <w:color w:val="505050"/>
        </w:rPr>
        <w:t>s</w:t>
      </w:r>
    </w:p>
    <w:p w14:paraId="13EDDD7E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7F" w14:textId="77777777" w:rsidR="00A5052B" w:rsidRDefault="00A72E41">
      <w:pPr>
        <w:pStyle w:val="BodyText"/>
        <w:numPr>
          <w:ilvl w:val="1"/>
          <w:numId w:val="10"/>
        </w:numPr>
        <w:tabs>
          <w:tab w:val="left" w:pos="841"/>
        </w:tabs>
        <w:spacing w:line="322" w:lineRule="auto"/>
        <w:ind w:left="833" w:right="470" w:hanging="358"/>
        <w:jc w:val="both"/>
      </w:pPr>
      <w:r>
        <w:rPr>
          <w:color w:val="282828"/>
        </w:rPr>
        <w:t>require</w:t>
      </w:r>
      <w:r>
        <w:rPr>
          <w:color w:val="282828"/>
          <w:spacing w:val="28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46"/>
        </w:rPr>
        <w:t xml:space="preserve"> </w:t>
      </w:r>
      <w:r>
        <w:rPr>
          <w:color w:val="282828"/>
        </w:rPr>
        <w:t>dry</w:t>
      </w:r>
      <w:r>
        <w:rPr>
          <w:color w:val="282828"/>
          <w:spacing w:val="37"/>
        </w:rPr>
        <w:t xml:space="preserve"> </w:t>
      </w:r>
      <w:r>
        <w:rPr>
          <w:color w:val="3B3B3B"/>
        </w:rPr>
        <w:t>stone</w:t>
      </w:r>
      <w:r>
        <w:rPr>
          <w:color w:val="3B3B3B"/>
          <w:spacing w:val="41"/>
        </w:rPr>
        <w:t xml:space="preserve"> </w:t>
      </w:r>
      <w:r>
        <w:rPr>
          <w:color w:val="282828"/>
        </w:rPr>
        <w:t>walls</w:t>
      </w:r>
      <w:r>
        <w:rPr>
          <w:color w:val="282828"/>
          <w:spacing w:val="1"/>
        </w:rPr>
        <w:t xml:space="preserve"> </w:t>
      </w:r>
      <w:r>
        <w:rPr>
          <w:color w:val="282828"/>
          <w:spacing w:val="-2"/>
        </w:rPr>
        <w:t>i</w:t>
      </w:r>
      <w:r>
        <w:rPr>
          <w:color w:val="282828"/>
          <w:spacing w:val="-3"/>
        </w:rPr>
        <w:t>mpacted</w:t>
      </w:r>
      <w:r>
        <w:rPr>
          <w:color w:val="282828"/>
          <w:spacing w:val="46"/>
        </w:rPr>
        <w:t xml:space="preserve"> </w:t>
      </w:r>
      <w:r>
        <w:rPr>
          <w:color w:val="282828"/>
        </w:rPr>
        <w:t>by</w:t>
      </w:r>
      <w:r>
        <w:rPr>
          <w:color w:val="282828"/>
          <w:spacing w:val="29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32"/>
        </w:rPr>
        <w:t xml:space="preserve"> </w:t>
      </w:r>
      <w:r>
        <w:rPr>
          <w:color w:val="3B3B3B"/>
        </w:rPr>
        <w:t>construction</w:t>
      </w:r>
      <w:r>
        <w:rPr>
          <w:color w:val="3B3B3B"/>
          <w:spacing w:val="30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45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49"/>
        </w:rPr>
        <w:t xml:space="preserve"> </w:t>
      </w:r>
      <w:r>
        <w:rPr>
          <w:color w:val="282828"/>
        </w:rPr>
        <w:t>project</w:t>
      </w:r>
      <w:r>
        <w:rPr>
          <w:color w:val="282828"/>
          <w:spacing w:val="34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46"/>
        </w:rPr>
        <w:t xml:space="preserve"> </w:t>
      </w:r>
      <w:r>
        <w:rPr>
          <w:color w:val="282828"/>
        </w:rPr>
        <w:t>be</w:t>
      </w:r>
      <w:r>
        <w:rPr>
          <w:color w:val="282828"/>
          <w:spacing w:val="30"/>
          <w:w w:val="98"/>
        </w:rPr>
        <w:t xml:space="preserve"> </w:t>
      </w:r>
      <w:r>
        <w:rPr>
          <w:color w:val="282828"/>
        </w:rPr>
        <w:t>reconstructed</w:t>
      </w:r>
      <w:r>
        <w:rPr>
          <w:color w:val="282828"/>
          <w:spacing w:val="15"/>
        </w:rPr>
        <w:t xml:space="preserve"> </w:t>
      </w:r>
      <w:r>
        <w:rPr>
          <w:color w:val="282828"/>
        </w:rPr>
        <w:t>under</w:t>
      </w:r>
      <w:r>
        <w:rPr>
          <w:color w:val="282828"/>
          <w:spacing w:val="49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1"/>
        </w:rPr>
        <w:t xml:space="preserve"> </w:t>
      </w:r>
      <w:r>
        <w:rPr>
          <w:color w:val="3B3B3B"/>
        </w:rPr>
        <w:t>supervision</w:t>
      </w:r>
      <w:r>
        <w:rPr>
          <w:color w:val="3B3B3B"/>
          <w:spacing w:val="38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4"/>
        </w:rPr>
        <w:t xml:space="preserve"> </w:t>
      </w:r>
      <w:r>
        <w:rPr>
          <w:color w:val="3B3B3B"/>
        </w:rPr>
        <w:t>a</w:t>
      </w:r>
      <w:r>
        <w:rPr>
          <w:color w:val="3B3B3B"/>
          <w:spacing w:val="3"/>
        </w:rPr>
        <w:t xml:space="preserve"> </w:t>
      </w:r>
      <w:r>
        <w:rPr>
          <w:color w:val="3B3B3B"/>
        </w:rPr>
        <w:t>suitably</w:t>
      </w:r>
      <w:r>
        <w:rPr>
          <w:color w:val="3B3B3B"/>
          <w:spacing w:val="51"/>
        </w:rPr>
        <w:t xml:space="preserve"> </w:t>
      </w:r>
      <w:r>
        <w:rPr>
          <w:color w:val="282828"/>
        </w:rPr>
        <w:t>qualified</w:t>
      </w:r>
      <w:r>
        <w:rPr>
          <w:color w:val="282828"/>
          <w:spacing w:val="45"/>
        </w:rPr>
        <w:t xml:space="preserve"> </w:t>
      </w:r>
      <w:r>
        <w:rPr>
          <w:color w:val="3B3B3B"/>
          <w:spacing w:val="1"/>
        </w:rPr>
        <w:t>stonemason</w:t>
      </w:r>
      <w:r>
        <w:rPr>
          <w:color w:val="3B3B3B"/>
        </w:rPr>
        <w:t>,</w:t>
      </w:r>
      <w:r>
        <w:rPr>
          <w:color w:val="3B3B3B"/>
          <w:spacing w:val="54"/>
        </w:rPr>
        <w:t xml:space="preserve"> </w:t>
      </w:r>
      <w:r>
        <w:rPr>
          <w:color w:val="282828"/>
        </w:rPr>
        <w:t>to</w:t>
      </w:r>
      <w:r>
        <w:rPr>
          <w:color w:val="282828"/>
          <w:spacing w:val="53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25"/>
          <w:w w:val="105"/>
        </w:rPr>
        <w:t xml:space="preserve"> </w:t>
      </w:r>
      <w:r>
        <w:rPr>
          <w:color w:val="3B3B3B"/>
        </w:rPr>
        <w:t>satisfaction</w:t>
      </w:r>
      <w:r>
        <w:rPr>
          <w:color w:val="3B3B3B"/>
          <w:spacing w:val="1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9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32"/>
        </w:rPr>
        <w:t xml:space="preserve"> </w:t>
      </w:r>
      <w:r>
        <w:rPr>
          <w:color w:val="3B3B3B"/>
          <w:spacing w:val="-2"/>
        </w:rPr>
        <w:t>responsi</w:t>
      </w:r>
      <w:r>
        <w:rPr>
          <w:color w:val="3B3B3B"/>
          <w:spacing w:val="-1"/>
        </w:rPr>
        <w:t>bl</w:t>
      </w:r>
      <w:r>
        <w:rPr>
          <w:color w:val="3B3B3B"/>
          <w:spacing w:val="-2"/>
        </w:rPr>
        <w:t>e</w:t>
      </w:r>
      <w:r>
        <w:rPr>
          <w:color w:val="3B3B3B"/>
          <w:spacing w:val="15"/>
        </w:rPr>
        <w:t xml:space="preserve"> </w:t>
      </w:r>
      <w:r>
        <w:rPr>
          <w:color w:val="3B3B3B"/>
          <w:spacing w:val="-1"/>
        </w:rPr>
        <w:t>authority</w:t>
      </w:r>
    </w:p>
    <w:p w14:paraId="13EDDD80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D81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spacing w:line="329" w:lineRule="auto"/>
        <w:ind w:left="833" w:right="479" w:hanging="365"/>
        <w:jc w:val="both"/>
      </w:pPr>
      <w:r>
        <w:rPr>
          <w:color w:val="3B3B3B"/>
        </w:rPr>
        <w:t>contain</w:t>
      </w:r>
      <w:r>
        <w:rPr>
          <w:color w:val="3B3B3B"/>
          <w:spacing w:val="-18"/>
        </w:rPr>
        <w:t xml:space="preserve"> </w:t>
      </w:r>
      <w:r>
        <w:rPr>
          <w:color w:val="3B3B3B"/>
        </w:rPr>
        <w:t>an</w:t>
      </w:r>
      <w:r>
        <w:rPr>
          <w:color w:val="3B3B3B"/>
          <w:spacing w:val="9"/>
        </w:rPr>
        <w:t xml:space="preserve"> </w:t>
      </w:r>
      <w:r>
        <w:rPr>
          <w:color w:val="282828"/>
        </w:rPr>
        <w:t>unexpected</w:t>
      </w:r>
      <w:r>
        <w:rPr>
          <w:color w:val="282828"/>
          <w:spacing w:val="14"/>
        </w:rPr>
        <w:t xml:space="preserve"> </w:t>
      </w:r>
      <w:r>
        <w:rPr>
          <w:color w:val="282828"/>
        </w:rPr>
        <w:t>finds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protocol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managing</w:t>
      </w:r>
      <w:r>
        <w:rPr>
          <w:color w:val="282828"/>
          <w:spacing w:val="1"/>
        </w:rPr>
        <w:t xml:space="preserve"> </w:t>
      </w:r>
      <w:r>
        <w:rPr>
          <w:color w:val="282828"/>
          <w:spacing w:val="-1"/>
        </w:rPr>
        <w:t>previously</w:t>
      </w:r>
      <w:r>
        <w:rPr>
          <w:color w:val="282828"/>
          <w:spacing w:val="19"/>
        </w:rPr>
        <w:t xml:space="preserve"> </w:t>
      </w:r>
      <w:r>
        <w:rPr>
          <w:color w:val="282828"/>
          <w:spacing w:val="-1"/>
        </w:rPr>
        <w:t>unidentified</w:t>
      </w:r>
      <w:r>
        <w:rPr>
          <w:color w:val="282828"/>
          <w:spacing w:val="12"/>
        </w:rPr>
        <w:t xml:space="preserve"> </w:t>
      </w:r>
      <w:r>
        <w:rPr>
          <w:color w:val="282828"/>
          <w:spacing w:val="1"/>
        </w:rPr>
        <w:t>a</w:t>
      </w:r>
      <w:r>
        <w:rPr>
          <w:color w:val="505050"/>
          <w:spacing w:val="1"/>
        </w:rPr>
        <w:t>rc</w:t>
      </w:r>
      <w:r>
        <w:rPr>
          <w:color w:val="282828"/>
          <w:spacing w:val="1"/>
        </w:rPr>
        <w:t>haeological</w:t>
      </w:r>
      <w:r>
        <w:rPr>
          <w:color w:val="282828"/>
          <w:spacing w:val="35"/>
          <w:w w:val="99"/>
        </w:rPr>
        <w:t xml:space="preserve"> </w:t>
      </w:r>
      <w:r>
        <w:rPr>
          <w:color w:val="3B3B3B"/>
          <w:spacing w:val="-3"/>
        </w:rPr>
        <w:t>si</w:t>
      </w:r>
      <w:r>
        <w:rPr>
          <w:color w:val="3B3B3B"/>
          <w:spacing w:val="-2"/>
        </w:rPr>
        <w:t>tes</w:t>
      </w:r>
      <w:r>
        <w:rPr>
          <w:color w:val="3B3B3B"/>
          <w:spacing w:val="2"/>
        </w:rPr>
        <w:t xml:space="preserve"> </w:t>
      </w:r>
      <w:r>
        <w:rPr>
          <w:color w:val="282828"/>
          <w:spacing w:val="-1"/>
        </w:rPr>
        <w:t>di</w:t>
      </w:r>
      <w:r>
        <w:rPr>
          <w:color w:val="282828"/>
          <w:spacing w:val="-2"/>
        </w:rPr>
        <w:t>scovered</w:t>
      </w:r>
      <w:r>
        <w:rPr>
          <w:color w:val="282828"/>
          <w:spacing w:val="2"/>
        </w:rPr>
        <w:t xml:space="preserve"> </w:t>
      </w:r>
      <w:r>
        <w:rPr>
          <w:color w:val="282828"/>
        </w:rPr>
        <w:t>duri</w:t>
      </w:r>
      <w:r>
        <w:rPr>
          <w:color w:val="282828"/>
          <w:spacing w:val="1"/>
        </w:rPr>
        <w:t>ng</w:t>
      </w:r>
      <w:r>
        <w:rPr>
          <w:color w:val="282828"/>
          <w:spacing w:val="-20"/>
        </w:rPr>
        <w:t xml:space="preserve"> </w:t>
      </w:r>
      <w:r>
        <w:rPr>
          <w:color w:val="282828"/>
        </w:rPr>
        <w:t>works.</w:t>
      </w:r>
    </w:p>
    <w:p w14:paraId="13EDDD82" w14:textId="77777777" w:rsidR="00A5052B" w:rsidRDefault="00A5052B">
      <w:pPr>
        <w:rPr>
          <w:rFonts w:ascii="Arial" w:eastAsia="Arial" w:hAnsi="Arial" w:cs="Arial"/>
          <w:sz w:val="21"/>
          <w:szCs w:val="21"/>
        </w:rPr>
      </w:pPr>
    </w:p>
    <w:p w14:paraId="13EDDD83" w14:textId="77777777" w:rsidR="00A5052B" w:rsidRDefault="00A72E41">
      <w:pPr>
        <w:ind w:left="117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82828"/>
          <w:spacing w:val="-2"/>
          <w:sz w:val="19"/>
        </w:rPr>
        <w:t>Blasti</w:t>
      </w:r>
      <w:r>
        <w:rPr>
          <w:rFonts w:ascii="Arial"/>
          <w:b/>
          <w:color w:val="282828"/>
          <w:spacing w:val="-1"/>
          <w:sz w:val="19"/>
        </w:rPr>
        <w:t>ng</w:t>
      </w:r>
    </w:p>
    <w:p w14:paraId="13EDDD84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D85" w14:textId="77777777" w:rsidR="00A5052B" w:rsidRDefault="00A72E41">
      <w:pPr>
        <w:pStyle w:val="BodyText"/>
        <w:numPr>
          <w:ilvl w:val="0"/>
          <w:numId w:val="10"/>
        </w:numPr>
        <w:tabs>
          <w:tab w:val="left" w:pos="483"/>
        </w:tabs>
        <w:spacing w:before="111" w:line="322" w:lineRule="auto"/>
        <w:ind w:left="475" w:right="478" w:hanging="358"/>
        <w:jc w:val="both"/>
      </w:pPr>
      <w:r>
        <w:rPr>
          <w:color w:val="282828"/>
          <w:spacing w:val="-28"/>
        </w:rPr>
        <w:t>I</w:t>
      </w:r>
      <w:r>
        <w:rPr>
          <w:color w:val="282828"/>
        </w:rPr>
        <w:t>f</w:t>
      </w:r>
      <w:r>
        <w:rPr>
          <w:color w:val="282828"/>
          <w:spacing w:val="37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53"/>
        </w:rPr>
        <w:t xml:space="preserve"> </w:t>
      </w:r>
      <w:r>
        <w:rPr>
          <w:color w:val="282828"/>
        </w:rPr>
        <w:t>b</w:t>
      </w:r>
      <w:r>
        <w:rPr>
          <w:color w:val="282828"/>
          <w:spacing w:val="-12"/>
        </w:rPr>
        <w:t>l</w:t>
      </w:r>
      <w:r>
        <w:rPr>
          <w:color w:val="282828"/>
        </w:rPr>
        <w:t>ast</w:t>
      </w:r>
      <w:r>
        <w:rPr>
          <w:color w:val="282828"/>
          <w:spacing w:val="-3"/>
        </w:rPr>
        <w:t>i</w:t>
      </w:r>
      <w:r>
        <w:rPr>
          <w:color w:val="282828"/>
        </w:rPr>
        <w:t>ng</w:t>
      </w:r>
      <w:r>
        <w:rPr>
          <w:color w:val="282828"/>
          <w:spacing w:val="29"/>
        </w:rPr>
        <w:t xml:space="preserve"> </w:t>
      </w:r>
      <w:r>
        <w:rPr>
          <w:color w:val="282828"/>
          <w:spacing w:val="-18"/>
        </w:rPr>
        <w:t>i</w:t>
      </w:r>
      <w:r>
        <w:rPr>
          <w:color w:val="282828"/>
        </w:rPr>
        <w:t>s</w:t>
      </w:r>
      <w:r>
        <w:rPr>
          <w:color w:val="282828"/>
          <w:spacing w:val="35"/>
        </w:rPr>
        <w:t xml:space="preserve"> </w:t>
      </w:r>
      <w:r>
        <w:rPr>
          <w:color w:val="282828"/>
        </w:rPr>
        <w:t>proposed</w:t>
      </w:r>
      <w:r>
        <w:rPr>
          <w:color w:val="282828"/>
          <w:spacing w:val="44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51"/>
        </w:rPr>
        <w:t xml:space="preserve"> </w:t>
      </w:r>
      <w:r>
        <w:rPr>
          <w:color w:val="282828"/>
        </w:rPr>
        <w:t>be</w:t>
      </w:r>
      <w:r>
        <w:rPr>
          <w:color w:val="282828"/>
          <w:spacing w:val="35"/>
        </w:rPr>
        <w:t xml:space="preserve"> </w:t>
      </w:r>
      <w:r>
        <w:rPr>
          <w:color w:val="282828"/>
        </w:rPr>
        <w:t>undertaken</w:t>
      </w:r>
      <w:r>
        <w:rPr>
          <w:color w:val="282828"/>
          <w:spacing w:val="34"/>
        </w:rPr>
        <w:t xml:space="preserve"> </w:t>
      </w:r>
      <w:r>
        <w:rPr>
          <w:color w:val="3B3B3B"/>
        </w:rPr>
        <w:t>on</w:t>
      </w:r>
      <w:r>
        <w:rPr>
          <w:color w:val="3B3B3B"/>
          <w:spacing w:val="26"/>
        </w:rPr>
        <w:t xml:space="preserve"> </w:t>
      </w:r>
      <w:r>
        <w:rPr>
          <w:color w:val="3B3B3B"/>
        </w:rPr>
        <w:t>s</w:t>
      </w:r>
      <w:r>
        <w:rPr>
          <w:color w:val="3B3B3B"/>
          <w:spacing w:val="-10"/>
        </w:rPr>
        <w:t>i</w:t>
      </w:r>
      <w:r>
        <w:rPr>
          <w:color w:val="3B3B3B"/>
        </w:rPr>
        <w:t>te</w:t>
      </w:r>
      <w:r>
        <w:rPr>
          <w:color w:val="3B3B3B"/>
          <w:spacing w:val="45"/>
        </w:rPr>
        <w:t xml:space="preserve"> </w:t>
      </w:r>
      <w:r>
        <w:rPr>
          <w:color w:val="282828"/>
        </w:rPr>
        <w:t>(other</w:t>
      </w:r>
      <w:r>
        <w:rPr>
          <w:color w:val="282828"/>
          <w:spacing w:val="33"/>
        </w:rPr>
        <w:t xml:space="preserve"> </w:t>
      </w:r>
      <w:r>
        <w:rPr>
          <w:color w:val="3B3B3B"/>
        </w:rPr>
        <w:t>than</w:t>
      </w:r>
      <w:r>
        <w:rPr>
          <w:color w:val="3B3B3B"/>
          <w:spacing w:val="42"/>
        </w:rPr>
        <w:t xml:space="preserve"> </w:t>
      </w:r>
      <w:r>
        <w:rPr>
          <w:color w:val="282828"/>
        </w:rPr>
        <w:t>at</w:t>
      </w:r>
      <w:r>
        <w:rPr>
          <w:color w:val="282828"/>
          <w:spacing w:val="32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44"/>
        </w:rPr>
        <w:t xml:space="preserve"> </w:t>
      </w:r>
      <w:r>
        <w:rPr>
          <w:color w:val="282828"/>
        </w:rPr>
        <w:t>quarry)</w:t>
      </w:r>
      <w:r>
        <w:rPr>
          <w:color w:val="282828"/>
          <w:spacing w:val="50"/>
        </w:rPr>
        <w:t xml:space="preserve"> </w:t>
      </w:r>
      <w:r>
        <w:rPr>
          <w:color w:val="3B3B3B"/>
        </w:rPr>
        <w:t>as</w:t>
      </w:r>
      <w:r>
        <w:rPr>
          <w:color w:val="3B3B3B"/>
          <w:spacing w:val="42"/>
        </w:rPr>
        <w:t xml:space="preserve"> </w:t>
      </w:r>
      <w:r>
        <w:rPr>
          <w:color w:val="3B3B3B"/>
        </w:rPr>
        <w:t>part</w:t>
      </w:r>
      <w:r>
        <w:rPr>
          <w:color w:val="3B3B3B"/>
          <w:spacing w:val="27"/>
        </w:rPr>
        <w:t xml:space="preserve"> </w:t>
      </w:r>
      <w:r>
        <w:rPr>
          <w:color w:val="3B3B3B"/>
        </w:rPr>
        <w:t>of</w:t>
      </w:r>
      <w:r>
        <w:rPr>
          <w:color w:val="3B3B3B"/>
          <w:w w:val="108"/>
        </w:rPr>
        <w:t xml:space="preserve"> </w:t>
      </w:r>
      <w:r>
        <w:rPr>
          <w:color w:val="282828"/>
        </w:rPr>
        <w:t>construction</w:t>
      </w:r>
      <w:r>
        <w:rPr>
          <w:color w:val="282828"/>
          <w:spacing w:val="19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27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30"/>
        </w:rPr>
        <w:t xml:space="preserve"> </w:t>
      </w:r>
      <w:r>
        <w:rPr>
          <w:color w:val="282828"/>
        </w:rPr>
        <w:t>wind</w:t>
      </w:r>
      <w:r>
        <w:rPr>
          <w:color w:val="282828"/>
          <w:spacing w:val="17"/>
        </w:rPr>
        <w:t xml:space="preserve"> </w:t>
      </w:r>
      <w:r>
        <w:rPr>
          <w:color w:val="3B3B3B"/>
        </w:rPr>
        <w:t>energy</w:t>
      </w:r>
      <w:r>
        <w:rPr>
          <w:color w:val="3B3B3B"/>
          <w:spacing w:val="33"/>
        </w:rPr>
        <w:t xml:space="preserve"> </w:t>
      </w:r>
      <w:r>
        <w:rPr>
          <w:color w:val="3B3B3B"/>
          <w:spacing w:val="1"/>
        </w:rPr>
        <w:t>facil</w:t>
      </w:r>
      <w:r>
        <w:rPr>
          <w:color w:val="3B3B3B"/>
        </w:rPr>
        <w:t>ity,</w:t>
      </w:r>
      <w:r>
        <w:rPr>
          <w:color w:val="3B3B3B"/>
          <w:spacing w:val="4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29"/>
        </w:rPr>
        <w:t xml:space="preserve"> </w:t>
      </w:r>
      <w:r>
        <w:rPr>
          <w:color w:val="282828"/>
        </w:rPr>
        <w:t>Construction</w:t>
      </w:r>
      <w:r>
        <w:rPr>
          <w:color w:val="282828"/>
          <w:spacing w:val="35"/>
        </w:rPr>
        <w:t xml:space="preserve"> </w:t>
      </w:r>
      <w:r>
        <w:rPr>
          <w:color w:val="282828"/>
        </w:rPr>
        <w:t>Environmental</w:t>
      </w:r>
      <w:r>
        <w:rPr>
          <w:color w:val="282828"/>
          <w:spacing w:val="49"/>
        </w:rPr>
        <w:t xml:space="preserve"> </w:t>
      </w:r>
      <w:r>
        <w:rPr>
          <w:color w:val="3B3B3B"/>
        </w:rPr>
        <w:t>Management</w:t>
      </w:r>
      <w:r>
        <w:rPr>
          <w:color w:val="3B3B3B"/>
          <w:spacing w:val="53"/>
        </w:rPr>
        <w:t xml:space="preserve"> </w:t>
      </w:r>
      <w:r>
        <w:rPr>
          <w:color w:val="282828"/>
          <w:spacing w:val="-4"/>
        </w:rPr>
        <w:t>Plan</w:t>
      </w:r>
      <w:r>
        <w:rPr>
          <w:color w:val="282828"/>
          <w:spacing w:val="24"/>
          <w:w w:val="97"/>
        </w:rPr>
        <w:t xml:space="preserve"> </w:t>
      </w:r>
      <w:r>
        <w:rPr>
          <w:color w:val="282828"/>
        </w:rPr>
        <w:t>must</w:t>
      </w:r>
      <w:r>
        <w:rPr>
          <w:color w:val="282828"/>
          <w:spacing w:val="-2"/>
        </w:rPr>
        <w:t xml:space="preserve"> </w:t>
      </w:r>
      <w:r>
        <w:rPr>
          <w:color w:val="282828"/>
          <w:spacing w:val="-16"/>
        </w:rPr>
        <w:t>i</w:t>
      </w:r>
      <w:r>
        <w:rPr>
          <w:color w:val="282828"/>
        </w:rPr>
        <w:t>nclude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a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Blasting</w:t>
      </w:r>
      <w:r>
        <w:rPr>
          <w:color w:val="282828"/>
          <w:spacing w:val="-12"/>
        </w:rPr>
        <w:t xml:space="preserve"> </w:t>
      </w:r>
      <w:r>
        <w:rPr>
          <w:color w:val="282828"/>
        </w:rPr>
        <w:t>P</w:t>
      </w:r>
      <w:r>
        <w:rPr>
          <w:color w:val="282828"/>
          <w:spacing w:val="-13"/>
        </w:rPr>
        <w:t>l</w:t>
      </w:r>
      <w:r>
        <w:rPr>
          <w:color w:val="282828"/>
        </w:rPr>
        <w:t>a</w:t>
      </w:r>
      <w:r>
        <w:rPr>
          <w:color w:val="282828"/>
          <w:spacing w:val="13"/>
        </w:rPr>
        <w:t>n</w:t>
      </w:r>
      <w:r>
        <w:rPr>
          <w:color w:val="6D6D6D"/>
          <w:spacing w:val="5"/>
        </w:rPr>
        <w:t>.</w:t>
      </w:r>
      <w:r>
        <w:rPr>
          <w:color w:val="282828"/>
        </w:rPr>
        <w:t>The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B</w:t>
      </w:r>
      <w:r>
        <w:rPr>
          <w:color w:val="282828"/>
          <w:spacing w:val="-11"/>
        </w:rPr>
        <w:t>l</w:t>
      </w:r>
      <w:r>
        <w:rPr>
          <w:color w:val="282828"/>
        </w:rPr>
        <w:t>asting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P</w:t>
      </w:r>
      <w:r>
        <w:rPr>
          <w:color w:val="282828"/>
          <w:spacing w:val="-13"/>
        </w:rPr>
        <w:t>l</w:t>
      </w:r>
      <w:r>
        <w:rPr>
          <w:color w:val="282828"/>
        </w:rPr>
        <w:t>an</w:t>
      </w:r>
      <w:r>
        <w:rPr>
          <w:color w:val="282828"/>
          <w:spacing w:val="-13"/>
        </w:rPr>
        <w:t xml:space="preserve"> </w:t>
      </w:r>
      <w:r>
        <w:rPr>
          <w:color w:val="282828"/>
        </w:rPr>
        <w:t>must</w:t>
      </w:r>
      <w:r>
        <w:rPr>
          <w:color w:val="282828"/>
          <w:spacing w:val="-2"/>
        </w:rPr>
        <w:t xml:space="preserve"> </w:t>
      </w:r>
      <w:r>
        <w:rPr>
          <w:color w:val="282828"/>
          <w:spacing w:val="-14"/>
        </w:rPr>
        <w:t>i</w:t>
      </w:r>
      <w:r>
        <w:rPr>
          <w:color w:val="282828"/>
        </w:rPr>
        <w:t>nclude:</w:t>
      </w:r>
    </w:p>
    <w:p w14:paraId="13EDDD86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D87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ind w:left="833" w:hanging="358"/>
        <w:jc w:val="left"/>
      </w:pPr>
      <w:r>
        <w:rPr>
          <w:color w:val="282828"/>
          <w:w w:val="105"/>
        </w:rPr>
        <w:t>the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name</w:t>
      </w:r>
      <w:r>
        <w:rPr>
          <w:color w:val="282828"/>
          <w:spacing w:val="-21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29"/>
          <w:w w:val="105"/>
        </w:rPr>
        <w:t xml:space="preserve"> </w:t>
      </w:r>
      <w:r>
        <w:rPr>
          <w:color w:val="282828"/>
          <w:spacing w:val="-2"/>
          <w:w w:val="105"/>
        </w:rPr>
        <w:t>qual</w:t>
      </w:r>
      <w:r>
        <w:rPr>
          <w:color w:val="282828"/>
          <w:spacing w:val="-1"/>
          <w:w w:val="105"/>
        </w:rPr>
        <w:t>ification</w:t>
      </w:r>
      <w:r>
        <w:rPr>
          <w:color w:val="282828"/>
          <w:spacing w:val="-33"/>
          <w:w w:val="105"/>
        </w:rPr>
        <w:t xml:space="preserve"> </w:t>
      </w:r>
      <w:r>
        <w:rPr>
          <w:color w:val="282828"/>
          <w:w w:val="105"/>
        </w:rPr>
        <w:t>of</w:t>
      </w:r>
      <w:r>
        <w:rPr>
          <w:color w:val="282828"/>
          <w:spacing w:val="-24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24"/>
          <w:w w:val="105"/>
        </w:rPr>
        <w:t xml:space="preserve"> </w:t>
      </w:r>
      <w:r>
        <w:rPr>
          <w:color w:val="282828"/>
          <w:w w:val="105"/>
        </w:rPr>
        <w:t>person</w:t>
      </w:r>
      <w:r>
        <w:rPr>
          <w:color w:val="282828"/>
          <w:spacing w:val="-24"/>
          <w:w w:val="105"/>
        </w:rPr>
        <w:t xml:space="preserve"> </w:t>
      </w:r>
      <w:r>
        <w:rPr>
          <w:color w:val="282828"/>
          <w:spacing w:val="-2"/>
          <w:w w:val="105"/>
        </w:rPr>
        <w:t>responsi</w:t>
      </w:r>
      <w:r>
        <w:rPr>
          <w:color w:val="282828"/>
          <w:spacing w:val="-1"/>
          <w:w w:val="105"/>
        </w:rPr>
        <w:t>bl</w:t>
      </w:r>
      <w:r>
        <w:rPr>
          <w:color w:val="282828"/>
          <w:spacing w:val="-2"/>
          <w:w w:val="105"/>
        </w:rPr>
        <w:t>e</w:t>
      </w:r>
      <w:r>
        <w:rPr>
          <w:color w:val="282828"/>
          <w:spacing w:val="-32"/>
          <w:w w:val="105"/>
        </w:rPr>
        <w:t xml:space="preserve"> </w:t>
      </w:r>
      <w:r>
        <w:rPr>
          <w:color w:val="282828"/>
          <w:w w:val="105"/>
        </w:rPr>
        <w:t>for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blasting</w:t>
      </w:r>
    </w:p>
    <w:p w14:paraId="13EDDD88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89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spacing w:line="322" w:lineRule="auto"/>
        <w:ind w:left="833" w:right="478" w:hanging="358"/>
        <w:jc w:val="both"/>
      </w:pPr>
      <w:r>
        <w:rPr>
          <w:color w:val="282828"/>
          <w:w w:val="105"/>
        </w:rPr>
        <w:t>a</w:t>
      </w:r>
      <w:r>
        <w:rPr>
          <w:color w:val="282828"/>
          <w:spacing w:val="17"/>
          <w:w w:val="105"/>
        </w:rPr>
        <w:t xml:space="preserve"> </w:t>
      </w:r>
      <w:r>
        <w:rPr>
          <w:color w:val="282828"/>
          <w:w w:val="105"/>
        </w:rPr>
        <w:t>descr</w:t>
      </w:r>
      <w:r>
        <w:rPr>
          <w:color w:val="282828"/>
          <w:spacing w:val="10"/>
          <w:w w:val="105"/>
        </w:rPr>
        <w:t>i</w:t>
      </w:r>
      <w:r>
        <w:rPr>
          <w:color w:val="282828"/>
          <w:w w:val="105"/>
        </w:rPr>
        <w:t>pt</w:t>
      </w:r>
      <w:r>
        <w:rPr>
          <w:color w:val="282828"/>
          <w:spacing w:val="-13"/>
          <w:w w:val="105"/>
        </w:rPr>
        <w:t>i</w:t>
      </w:r>
      <w:r>
        <w:rPr>
          <w:color w:val="282828"/>
          <w:w w:val="105"/>
        </w:rPr>
        <w:t>on</w:t>
      </w:r>
      <w:r>
        <w:rPr>
          <w:color w:val="282828"/>
          <w:spacing w:val="12"/>
          <w:w w:val="105"/>
        </w:rPr>
        <w:t xml:space="preserve"> </w:t>
      </w:r>
      <w:r>
        <w:rPr>
          <w:color w:val="282828"/>
          <w:w w:val="105"/>
        </w:rPr>
        <w:t>of</w:t>
      </w:r>
      <w:r>
        <w:rPr>
          <w:color w:val="282828"/>
          <w:spacing w:val="12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16"/>
          <w:w w:val="105"/>
        </w:rPr>
        <w:t xml:space="preserve"> </w:t>
      </w:r>
      <w:r>
        <w:rPr>
          <w:color w:val="3B3B3B"/>
          <w:spacing w:val="-27"/>
          <w:w w:val="105"/>
        </w:rPr>
        <w:t>l</w:t>
      </w:r>
      <w:r>
        <w:rPr>
          <w:color w:val="3B3B3B"/>
          <w:w w:val="105"/>
        </w:rPr>
        <w:t>ocations</w:t>
      </w:r>
      <w:r>
        <w:rPr>
          <w:color w:val="3B3B3B"/>
          <w:spacing w:val="14"/>
          <w:w w:val="105"/>
        </w:rPr>
        <w:t xml:space="preserve"> </w:t>
      </w:r>
      <w:r>
        <w:rPr>
          <w:color w:val="282828"/>
          <w:w w:val="105"/>
        </w:rPr>
        <w:t>where</w:t>
      </w:r>
      <w:r>
        <w:rPr>
          <w:color w:val="282828"/>
          <w:spacing w:val="21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20"/>
          <w:w w:val="105"/>
        </w:rPr>
        <w:t xml:space="preserve"> </w:t>
      </w:r>
      <w:r>
        <w:rPr>
          <w:color w:val="3B3B3B"/>
          <w:w w:val="105"/>
        </w:rPr>
        <w:t>exp</w:t>
      </w:r>
      <w:r>
        <w:rPr>
          <w:color w:val="3B3B3B"/>
          <w:spacing w:val="-3"/>
          <w:w w:val="105"/>
        </w:rPr>
        <w:t>l</w:t>
      </w:r>
      <w:r>
        <w:rPr>
          <w:color w:val="3B3B3B"/>
          <w:w w:val="105"/>
        </w:rPr>
        <w:t>os</w:t>
      </w:r>
      <w:r>
        <w:rPr>
          <w:color w:val="3B3B3B"/>
          <w:spacing w:val="-9"/>
          <w:w w:val="105"/>
        </w:rPr>
        <w:t>i</w:t>
      </w:r>
      <w:r>
        <w:rPr>
          <w:color w:val="3B3B3B"/>
          <w:w w:val="105"/>
        </w:rPr>
        <w:t>ves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will</w:t>
      </w:r>
      <w:r>
        <w:rPr>
          <w:color w:val="3B3B3B"/>
          <w:spacing w:val="2"/>
          <w:w w:val="105"/>
        </w:rPr>
        <w:t xml:space="preserve"> </w:t>
      </w:r>
      <w:r>
        <w:rPr>
          <w:color w:val="282828"/>
          <w:w w:val="105"/>
        </w:rPr>
        <w:t>be</w:t>
      </w:r>
      <w:r>
        <w:rPr>
          <w:color w:val="282828"/>
          <w:spacing w:val="18"/>
          <w:w w:val="105"/>
        </w:rPr>
        <w:t xml:space="preserve"> </w:t>
      </w:r>
      <w:r>
        <w:rPr>
          <w:color w:val="3B3B3B"/>
          <w:w w:val="105"/>
        </w:rPr>
        <w:t>used,</w:t>
      </w:r>
      <w:r>
        <w:rPr>
          <w:color w:val="3B3B3B"/>
          <w:spacing w:val="17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19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17"/>
          <w:w w:val="105"/>
        </w:rPr>
        <w:t xml:space="preserve"> </w:t>
      </w:r>
      <w:r>
        <w:rPr>
          <w:color w:val="3B3B3B"/>
          <w:spacing w:val="-27"/>
          <w:w w:val="105"/>
        </w:rPr>
        <w:t>l</w:t>
      </w:r>
      <w:r>
        <w:rPr>
          <w:color w:val="3B3B3B"/>
          <w:w w:val="105"/>
        </w:rPr>
        <w:t>ocations</w:t>
      </w:r>
      <w:r>
        <w:rPr>
          <w:color w:val="3B3B3B"/>
          <w:spacing w:val="13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w w:val="108"/>
        </w:rPr>
        <w:t xml:space="preserve"> </w:t>
      </w:r>
      <w:r>
        <w:rPr>
          <w:color w:val="3B3B3B"/>
          <w:w w:val="105"/>
        </w:rPr>
        <w:t>every</w:t>
      </w:r>
      <w:r>
        <w:rPr>
          <w:color w:val="3B3B3B"/>
          <w:spacing w:val="5"/>
          <w:w w:val="105"/>
        </w:rPr>
        <w:t xml:space="preserve"> </w:t>
      </w:r>
      <w:r>
        <w:rPr>
          <w:color w:val="282828"/>
          <w:spacing w:val="-15"/>
          <w:w w:val="105"/>
        </w:rPr>
        <w:t>l</w:t>
      </w:r>
      <w:r>
        <w:rPr>
          <w:color w:val="282828"/>
          <w:spacing w:val="-19"/>
          <w:w w:val="105"/>
        </w:rPr>
        <w:t>i</w:t>
      </w:r>
      <w:r>
        <w:rPr>
          <w:color w:val="282828"/>
          <w:w w:val="105"/>
        </w:rPr>
        <w:t>censed</w:t>
      </w:r>
      <w:r>
        <w:rPr>
          <w:color w:val="282828"/>
          <w:spacing w:val="6"/>
          <w:w w:val="105"/>
        </w:rPr>
        <w:t xml:space="preserve"> </w:t>
      </w:r>
      <w:r>
        <w:rPr>
          <w:color w:val="282828"/>
          <w:w w:val="105"/>
        </w:rPr>
        <w:t>bore</w:t>
      </w:r>
      <w:r>
        <w:rPr>
          <w:color w:val="282828"/>
          <w:spacing w:val="-17"/>
          <w:w w:val="105"/>
        </w:rPr>
        <w:t xml:space="preserve"> </w:t>
      </w:r>
      <w:r>
        <w:rPr>
          <w:color w:val="3B3B3B"/>
          <w:w w:val="105"/>
        </w:rPr>
        <w:t>on</w:t>
      </w:r>
      <w:r>
        <w:rPr>
          <w:color w:val="3B3B3B"/>
          <w:spacing w:val="-6"/>
          <w:w w:val="105"/>
        </w:rPr>
        <w:t xml:space="preserve"> </w:t>
      </w:r>
      <w:r>
        <w:rPr>
          <w:color w:val="3B3B3B"/>
          <w:w w:val="105"/>
        </w:rPr>
        <w:t>any</w:t>
      </w:r>
      <w:r>
        <w:rPr>
          <w:color w:val="3B3B3B"/>
          <w:spacing w:val="-4"/>
          <w:w w:val="105"/>
        </w:rPr>
        <w:t xml:space="preserve"> </w:t>
      </w:r>
      <w:r>
        <w:rPr>
          <w:color w:val="282828"/>
          <w:w w:val="105"/>
        </w:rPr>
        <w:t>property</w:t>
      </w:r>
      <w:r>
        <w:rPr>
          <w:color w:val="282828"/>
          <w:spacing w:val="-8"/>
          <w:w w:val="105"/>
        </w:rPr>
        <w:t xml:space="preserve"> </w:t>
      </w:r>
      <w:r>
        <w:rPr>
          <w:color w:val="282828"/>
          <w:w w:val="105"/>
        </w:rPr>
        <w:t>with</w:t>
      </w:r>
      <w:r>
        <w:rPr>
          <w:color w:val="282828"/>
          <w:spacing w:val="-5"/>
          <w:w w:val="105"/>
        </w:rPr>
        <w:t xml:space="preserve"> </w:t>
      </w:r>
      <w:r>
        <w:rPr>
          <w:color w:val="3B3B3B"/>
          <w:w w:val="105"/>
        </w:rPr>
        <w:t>an</w:t>
      </w:r>
      <w:r>
        <w:rPr>
          <w:color w:val="3B3B3B"/>
          <w:spacing w:val="-13"/>
          <w:w w:val="105"/>
        </w:rPr>
        <w:t xml:space="preserve"> </w:t>
      </w:r>
      <w:r>
        <w:rPr>
          <w:color w:val="3B3B3B"/>
          <w:w w:val="105"/>
        </w:rPr>
        <w:t>adjoin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>ng</w:t>
      </w:r>
      <w:r>
        <w:rPr>
          <w:color w:val="3B3B3B"/>
          <w:spacing w:val="-27"/>
          <w:w w:val="105"/>
        </w:rPr>
        <w:t xml:space="preserve"> </w:t>
      </w:r>
      <w:r>
        <w:rPr>
          <w:color w:val="282828"/>
          <w:w w:val="105"/>
        </w:rPr>
        <w:t>boundary</w:t>
      </w:r>
      <w:r>
        <w:rPr>
          <w:color w:val="282828"/>
          <w:spacing w:val="-1"/>
          <w:w w:val="105"/>
        </w:rPr>
        <w:t xml:space="preserve"> </w:t>
      </w:r>
      <w:r>
        <w:rPr>
          <w:color w:val="3B3B3B"/>
          <w:w w:val="105"/>
        </w:rPr>
        <w:t>with</w:t>
      </w:r>
      <w:r>
        <w:rPr>
          <w:color w:val="3B3B3B"/>
          <w:spacing w:val="6"/>
          <w:w w:val="105"/>
        </w:rPr>
        <w:t>i</w:t>
      </w:r>
      <w:r>
        <w:rPr>
          <w:color w:val="3B3B3B"/>
          <w:w w:val="105"/>
        </w:rPr>
        <w:t>n</w:t>
      </w:r>
      <w:r>
        <w:rPr>
          <w:color w:val="3B3B3B"/>
          <w:spacing w:val="-8"/>
          <w:w w:val="105"/>
        </w:rPr>
        <w:t xml:space="preserve"> </w:t>
      </w:r>
      <w:r>
        <w:rPr>
          <w:color w:val="3B3B3B"/>
          <w:spacing w:val="-15"/>
          <w:w w:val="105"/>
        </w:rPr>
        <w:t>1</w:t>
      </w:r>
      <w:r>
        <w:rPr>
          <w:color w:val="3B3B3B"/>
          <w:w w:val="105"/>
        </w:rPr>
        <w:t>k</w:t>
      </w:r>
      <w:r>
        <w:rPr>
          <w:color w:val="3B3B3B"/>
          <w:spacing w:val="-8"/>
          <w:w w:val="105"/>
        </w:rPr>
        <w:t>i</w:t>
      </w:r>
      <w:r>
        <w:rPr>
          <w:color w:val="3B3B3B"/>
          <w:spacing w:val="-19"/>
          <w:w w:val="105"/>
        </w:rPr>
        <w:t>l</w:t>
      </w:r>
      <w:r>
        <w:rPr>
          <w:color w:val="3B3B3B"/>
          <w:w w:val="105"/>
        </w:rPr>
        <w:t>ometre of</w:t>
      </w:r>
      <w:r>
        <w:rPr>
          <w:color w:val="3B3B3B"/>
          <w:spacing w:val="-14"/>
          <w:w w:val="105"/>
        </w:rPr>
        <w:t xml:space="preserve"> </w:t>
      </w:r>
      <w:r>
        <w:rPr>
          <w:color w:val="3B3B3B"/>
          <w:w w:val="105"/>
        </w:rPr>
        <w:t xml:space="preserve">the </w:t>
      </w:r>
      <w:r>
        <w:rPr>
          <w:color w:val="282828"/>
          <w:spacing w:val="-1"/>
          <w:w w:val="105"/>
        </w:rPr>
        <w:t>blasti</w:t>
      </w:r>
      <w:r>
        <w:rPr>
          <w:color w:val="282828"/>
          <w:spacing w:val="-2"/>
          <w:w w:val="105"/>
        </w:rPr>
        <w:t>ng</w:t>
      </w:r>
    </w:p>
    <w:p w14:paraId="13EDDD8A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8B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spacing w:line="318" w:lineRule="auto"/>
        <w:ind w:left="833" w:right="478" w:hanging="358"/>
        <w:jc w:val="both"/>
      </w:pPr>
      <w:r>
        <w:rPr>
          <w:color w:val="3B3B3B"/>
        </w:rPr>
        <w:t>a</w:t>
      </w:r>
      <w:r>
        <w:rPr>
          <w:color w:val="3B3B3B"/>
          <w:spacing w:val="8"/>
        </w:rPr>
        <w:t xml:space="preserve"> </w:t>
      </w:r>
      <w:r>
        <w:rPr>
          <w:color w:val="282828"/>
        </w:rPr>
        <w:t>requirement</w:t>
      </w:r>
      <w:r>
        <w:rPr>
          <w:color w:val="282828"/>
          <w:spacing w:val="44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54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5"/>
        </w:rPr>
        <w:t xml:space="preserve"> </w:t>
      </w:r>
      <w:r>
        <w:rPr>
          <w:color w:val="282828"/>
          <w:spacing w:val="-1"/>
        </w:rPr>
        <w:t>identification</w:t>
      </w:r>
      <w:r>
        <w:rPr>
          <w:color w:val="282828"/>
          <w:spacing w:val="51"/>
        </w:rPr>
        <w:t xml:space="preserve"> </w:t>
      </w:r>
      <w:r>
        <w:rPr>
          <w:color w:val="282828"/>
        </w:rPr>
        <w:t>and</w:t>
      </w:r>
      <w:r>
        <w:rPr>
          <w:color w:val="282828"/>
          <w:spacing w:val="54"/>
        </w:rPr>
        <w:t xml:space="preserve"> </w:t>
      </w:r>
      <w:r>
        <w:rPr>
          <w:color w:val="3B3B3B"/>
        </w:rPr>
        <w:t>assessment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45"/>
        </w:rPr>
        <w:t xml:space="preserve"> </w:t>
      </w:r>
      <w:r>
        <w:rPr>
          <w:color w:val="282828"/>
        </w:rPr>
        <w:t>any</w:t>
      </w:r>
      <w:r>
        <w:rPr>
          <w:color w:val="282828"/>
          <w:spacing w:val="12"/>
        </w:rPr>
        <w:t xml:space="preserve"> </w:t>
      </w:r>
      <w:r>
        <w:rPr>
          <w:color w:val="3B3B3B"/>
          <w:spacing w:val="-1"/>
        </w:rPr>
        <w:t>potentially</w:t>
      </w:r>
      <w:r>
        <w:rPr>
          <w:color w:val="3B3B3B"/>
          <w:spacing w:val="3"/>
        </w:rPr>
        <w:t xml:space="preserve"> </w:t>
      </w:r>
      <w:r>
        <w:rPr>
          <w:color w:val="3B3B3B"/>
          <w:spacing w:val="-1"/>
        </w:rPr>
        <w:t>sensitive</w:t>
      </w:r>
      <w:r>
        <w:rPr>
          <w:color w:val="3B3B3B"/>
          <w:spacing w:val="54"/>
        </w:rPr>
        <w:t xml:space="preserve"> </w:t>
      </w:r>
      <w:r>
        <w:rPr>
          <w:color w:val="3B3B3B"/>
        </w:rPr>
        <w:t>site</w:t>
      </w:r>
      <w:r>
        <w:rPr>
          <w:color w:val="3B3B3B"/>
          <w:spacing w:val="44"/>
          <w:w w:val="101"/>
        </w:rPr>
        <w:t xml:space="preserve"> </w:t>
      </w:r>
      <w:r>
        <w:rPr>
          <w:color w:val="282828"/>
        </w:rPr>
        <w:t>w</w:t>
      </w:r>
      <w:r>
        <w:rPr>
          <w:color w:val="282828"/>
          <w:spacing w:val="-6"/>
        </w:rPr>
        <w:t>i</w:t>
      </w:r>
      <w:r>
        <w:rPr>
          <w:color w:val="282828"/>
        </w:rPr>
        <w:t>th</w:t>
      </w:r>
      <w:r>
        <w:rPr>
          <w:color w:val="282828"/>
          <w:spacing w:val="4"/>
        </w:rPr>
        <w:t>i</w:t>
      </w:r>
      <w:r>
        <w:rPr>
          <w:color w:val="282828"/>
        </w:rPr>
        <w:t>n</w:t>
      </w:r>
      <w:r>
        <w:rPr>
          <w:color w:val="282828"/>
          <w:spacing w:val="40"/>
        </w:rPr>
        <w:t xml:space="preserve"> </w:t>
      </w:r>
      <w:r>
        <w:rPr>
          <w:color w:val="3B3B3B"/>
          <w:spacing w:val="-5"/>
        </w:rPr>
        <w:t>1</w:t>
      </w:r>
      <w:r>
        <w:rPr>
          <w:color w:val="282828"/>
        </w:rPr>
        <w:t>ki</w:t>
      </w:r>
      <w:r>
        <w:rPr>
          <w:color w:val="282828"/>
          <w:spacing w:val="-12"/>
        </w:rPr>
        <w:t>l</w:t>
      </w:r>
      <w:r>
        <w:rPr>
          <w:color w:val="282828"/>
        </w:rPr>
        <w:t>ometre</w:t>
      </w:r>
      <w:r>
        <w:rPr>
          <w:color w:val="282828"/>
          <w:spacing w:val="51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43"/>
        </w:rPr>
        <w:t xml:space="preserve"> </w:t>
      </w:r>
      <w:r>
        <w:rPr>
          <w:color w:val="282828"/>
        </w:rPr>
        <w:t xml:space="preserve">the  </w:t>
      </w:r>
      <w:r>
        <w:rPr>
          <w:color w:val="3B3B3B"/>
          <w:spacing w:val="-18"/>
        </w:rPr>
        <w:t>l</w:t>
      </w:r>
      <w:r>
        <w:rPr>
          <w:color w:val="3B3B3B"/>
        </w:rPr>
        <w:t>ocat</w:t>
      </w:r>
      <w:r>
        <w:rPr>
          <w:color w:val="3B3B3B"/>
          <w:spacing w:val="-6"/>
        </w:rPr>
        <w:t>i</w:t>
      </w:r>
      <w:r>
        <w:rPr>
          <w:color w:val="3B3B3B"/>
        </w:rPr>
        <w:t>on</w:t>
      </w:r>
      <w:r>
        <w:rPr>
          <w:color w:val="3B3B3B"/>
          <w:spacing w:val="32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53"/>
        </w:rPr>
        <w:t xml:space="preserve"> </w:t>
      </w:r>
      <w:r>
        <w:rPr>
          <w:color w:val="282828"/>
        </w:rPr>
        <w:t>b</w:t>
      </w:r>
      <w:r>
        <w:rPr>
          <w:color w:val="282828"/>
          <w:spacing w:val="-12"/>
        </w:rPr>
        <w:t>l</w:t>
      </w:r>
      <w:r>
        <w:rPr>
          <w:color w:val="282828"/>
        </w:rPr>
        <w:t>ast</w:t>
      </w:r>
      <w:r>
        <w:rPr>
          <w:color w:val="282828"/>
          <w:spacing w:val="3"/>
        </w:rPr>
        <w:t>i</w:t>
      </w:r>
      <w:r>
        <w:rPr>
          <w:color w:val="282828"/>
        </w:rPr>
        <w:t>ng,</w:t>
      </w:r>
      <w:r>
        <w:rPr>
          <w:color w:val="282828"/>
          <w:spacing w:val="42"/>
        </w:rPr>
        <w:t xml:space="preserve"> </w:t>
      </w:r>
      <w:r>
        <w:rPr>
          <w:color w:val="282828"/>
          <w:spacing w:val="-18"/>
        </w:rPr>
        <w:t>i</w:t>
      </w:r>
      <w:r>
        <w:rPr>
          <w:color w:val="282828"/>
        </w:rPr>
        <w:t>nclud</w:t>
      </w:r>
      <w:r>
        <w:rPr>
          <w:color w:val="282828"/>
          <w:spacing w:val="2"/>
        </w:rPr>
        <w:t>i</w:t>
      </w:r>
      <w:r>
        <w:rPr>
          <w:color w:val="282828"/>
        </w:rPr>
        <w:t>ng</w:t>
      </w:r>
      <w:r>
        <w:rPr>
          <w:color w:val="282828"/>
          <w:spacing w:val="19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46"/>
        </w:rPr>
        <w:t xml:space="preserve"> </w:t>
      </w:r>
      <w:r>
        <w:rPr>
          <w:color w:val="282828"/>
        </w:rPr>
        <w:t>procedu</w:t>
      </w:r>
      <w:r>
        <w:rPr>
          <w:color w:val="282828"/>
          <w:spacing w:val="3"/>
        </w:rPr>
        <w:t>r</w:t>
      </w:r>
      <w:r>
        <w:rPr>
          <w:color w:val="505050"/>
        </w:rPr>
        <w:t>e</w:t>
      </w:r>
      <w:r>
        <w:rPr>
          <w:color w:val="505050"/>
          <w:spacing w:val="28"/>
        </w:rPr>
        <w:t xml:space="preserve"> </w:t>
      </w:r>
      <w:r>
        <w:rPr>
          <w:color w:val="3B3B3B"/>
        </w:rPr>
        <w:t>for  pre-b</w:t>
      </w:r>
      <w:r>
        <w:rPr>
          <w:color w:val="3B3B3B"/>
          <w:spacing w:val="-3"/>
        </w:rPr>
        <w:t>l</w:t>
      </w:r>
      <w:r>
        <w:rPr>
          <w:color w:val="3B3B3B"/>
        </w:rPr>
        <w:t>ast</w:t>
      </w:r>
      <w:r>
        <w:rPr>
          <w:color w:val="3B3B3B"/>
          <w:spacing w:val="52"/>
        </w:rPr>
        <w:t xml:space="preserve"> </w:t>
      </w:r>
      <w:r>
        <w:rPr>
          <w:color w:val="282828"/>
        </w:rPr>
        <w:t>and</w:t>
      </w:r>
      <w:r>
        <w:rPr>
          <w:color w:val="282828"/>
          <w:w w:val="97"/>
        </w:rPr>
        <w:t xml:space="preserve"> </w:t>
      </w:r>
      <w:r>
        <w:rPr>
          <w:color w:val="3B3B3B"/>
          <w:spacing w:val="-2"/>
        </w:rPr>
        <w:t>post</w:t>
      </w:r>
      <w:r>
        <w:rPr>
          <w:color w:val="6D6D6D"/>
          <w:spacing w:val="-2"/>
        </w:rPr>
        <w:t>-</w:t>
      </w:r>
      <w:r>
        <w:rPr>
          <w:color w:val="282828"/>
          <w:spacing w:val="-2"/>
        </w:rPr>
        <w:t>bl</w:t>
      </w:r>
      <w:r>
        <w:rPr>
          <w:color w:val="282828"/>
          <w:spacing w:val="-3"/>
        </w:rPr>
        <w:t>ast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qualitative</w:t>
      </w:r>
      <w:r>
        <w:rPr>
          <w:color w:val="282828"/>
          <w:spacing w:val="22"/>
        </w:rPr>
        <w:t xml:space="preserve"> </w:t>
      </w:r>
      <w:r>
        <w:rPr>
          <w:color w:val="282828"/>
        </w:rPr>
        <w:t>measurement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or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monitoring</w:t>
      </w:r>
      <w:r>
        <w:rPr>
          <w:color w:val="282828"/>
          <w:spacing w:val="-17"/>
        </w:rPr>
        <w:t xml:space="preserve"> </w:t>
      </w:r>
      <w:r>
        <w:rPr>
          <w:color w:val="3B3B3B"/>
        </w:rPr>
        <w:t>at</w:t>
      </w:r>
      <w:r>
        <w:rPr>
          <w:color w:val="3B3B3B"/>
          <w:spacing w:val="2"/>
        </w:rPr>
        <w:t xml:space="preserve"> </w:t>
      </w:r>
      <w:r>
        <w:rPr>
          <w:color w:val="3B3B3B"/>
        </w:rPr>
        <w:t>such</w:t>
      </w:r>
      <w:r>
        <w:rPr>
          <w:color w:val="3B3B3B"/>
          <w:spacing w:val="12"/>
        </w:rPr>
        <w:t xml:space="preserve"> </w:t>
      </w:r>
      <w:r>
        <w:rPr>
          <w:color w:val="3B3B3B"/>
        </w:rPr>
        <w:t>sites</w:t>
      </w:r>
    </w:p>
    <w:p w14:paraId="13EDDD8C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D8D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ind w:left="833" w:hanging="358"/>
        <w:jc w:val="left"/>
      </w:pPr>
      <w:r>
        <w:rPr>
          <w:color w:val="282828"/>
        </w:rPr>
        <w:t>the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procedure</w:t>
      </w:r>
      <w:r>
        <w:rPr>
          <w:color w:val="282828"/>
          <w:spacing w:val="3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6"/>
        </w:rPr>
        <w:t xml:space="preserve"> </w:t>
      </w:r>
      <w:r>
        <w:rPr>
          <w:color w:val="3B3B3B"/>
          <w:spacing w:val="-4"/>
        </w:rPr>
        <w:t>si</w:t>
      </w:r>
      <w:r>
        <w:rPr>
          <w:color w:val="3B3B3B"/>
          <w:spacing w:val="-3"/>
        </w:rPr>
        <w:t>te</w:t>
      </w:r>
      <w:r>
        <w:rPr>
          <w:color w:val="3B3B3B"/>
          <w:spacing w:val="-9"/>
        </w:rPr>
        <w:t xml:space="preserve"> </w:t>
      </w:r>
      <w:r>
        <w:rPr>
          <w:color w:val="3B3B3B"/>
        </w:rPr>
        <w:t>clearance</w:t>
      </w:r>
      <w:r>
        <w:rPr>
          <w:color w:val="3B3B3B"/>
          <w:spacing w:val="19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-1"/>
        </w:rPr>
        <w:t xml:space="preserve"> </w:t>
      </w:r>
      <w:r>
        <w:rPr>
          <w:color w:val="282828"/>
        </w:rPr>
        <w:t>post</w:t>
      </w:r>
      <w:r>
        <w:rPr>
          <w:color w:val="282828"/>
          <w:spacing w:val="-1"/>
        </w:rPr>
        <w:t xml:space="preserve"> </w:t>
      </w:r>
      <w:r>
        <w:rPr>
          <w:color w:val="282828"/>
          <w:spacing w:val="-3"/>
        </w:rPr>
        <w:t>bl</w:t>
      </w:r>
      <w:r>
        <w:rPr>
          <w:color w:val="282828"/>
          <w:spacing w:val="-4"/>
        </w:rPr>
        <w:t>ast</w:t>
      </w:r>
      <w:r>
        <w:rPr>
          <w:color w:val="282828"/>
          <w:spacing w:val="13"/>
        </w:rPr>
        <w:t xml:space="preserve"> </w:t>
      </w:r>
      <w:r>
        <w:rPr>
          <w:color w:val="282828"/>
        </w:rPr>
        <w:t>reoccupation</w:t>
      </w:r>
    </w:p>
    <w:p w14:paraId="13EDDD8E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8F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ind w:left="833" w:hanging="358"/>
        <w:jc w:val="left"/>
      </w:pPr>
      <w:r>
        <w:rPr>
          <w:color w:val="282828"/>
        </w:rPr>
        <w:t>the</w:t>
      </w:r>
      <w:r>
        <w:rPr>
          <w:color w:val="282828"/>
          <w:spacing w:val="5"/>
        </w:rPr>
        <w:t xml:space="preserve"> </w:t>
      </w:r>
      <w:r>
        <w:rPr>
          <w:color w:val="282828"/>
        </w:rPr>
        <w:t>procedure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for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 xml:space="preserve">the </w:t>
      </w:r>
      <w:r>
        <w:rPr>
          <w:color w:val="505050"/>
          <w:spacing w:val="-2"/>
        </w:rPr>
        <w:t>s</w:t>
      </w:r>
      <w:r>
        <w:rPr>
          <w:color w:val="282828"/>
          <w:spacing w:val="-1"/>
        </w:rPr>
        <w:t>torage</w:t>
      </w:r>
      <w:r>
        <w:rPr>
          <w:color w:val="282828"/>
          <w:spacing w:val="6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5"/>
        </w:rPr>
        <w:t xml:space="preserve"> </w:t>
      </w:r>
      <w:r>
        <w:rPr>
          <w:color w:val="282828"/>
        </w:rPr>
        <w:t>handling</w:t>
      </w:r>
      <w:r>
        <w:rPr>
          <w:color w:val="282828"/>
          <w:spacing w:val="-12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-9"/>
        </w:rPr>
        <w:t xml:space="preserve"> </w:t>
      </w:r>
      <w:r>
        <w:rPr>
          <w:color w:val="3B3B3B"/>
        </w:rPr>
        <w:t>explosives</w:t>
      </w:r>
    </w:p>
    <w:p w14:paraId="13EDDD90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91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spacing w:line="322" w:lineRule="auto"/>
        <w:ind w:left="833" w:right="470" w:hanging="358"/>
        <w:jc w:val="both"/>
      </w:pPr>
      <w:r>
        <w:rPr>
          <w:color w:val="3B3B3B"/>
          <w:w w:val="105"/>
        </w:rPr>
        <w:t>a</w:t>
      </w:r>
      <w:r>
        <w:rPr>
          <w:color w:val="3B3B3B"/>
          <w:spacing w:val="2"/>
          <w:w w:val="105"/>
        </w:rPr>
        <w:t xml:space="preserve"> </w:t>
      </w:r>
      <w:r>
        <w:rPr>
          <w:color w:val="282828"/>
          <w:w w:val="105"/>
        </w:rPr>
        <w:t>requ</w:t>
      </w:r>
      <w:r>
        <w:rPr>
          <w:color w:val="282828"/>
          <w:spacing w:val="2"/>
          <w:w w:val="105"/>
        </w:rPr>
        <w:t>i</w:t>
      </w:r>
      <w:r>
        <w:rPr>
          <w:color w:val="282828"/>
          <w:w w:val="105"/>
        </w:rPr>
        <w:t>rement</w:t>
      </w:r>
      <w:r>
        <w:rPr>
          <w:color w:val="282828"/>
          <w:spacing w:val="-17"/>
          <w:w w:val="105"/>
        </w:rPr>
        <w:t xml:space="preserve"> </w:t>
      </w:r>
      <w:r>
        <w:rPr>
          <w:color w:val="3B3B3B"/>
          <w:w w:val="105"/>
        </w:rPr>
        <w:t>that</w:t>
      </w:r>
      <w:r>
        <w:rPr>
          <w:color w:val="3B3B3B"/>
          <w:spacing w:val="1"/>
          <w:w w:val="105"/>
        </w:rPr>
        <w:t xml:space="preserve"> </w:t>
      </w:r>
      <w:r>
        <w:rPr>
          <w:color w:val="282828"/>
          <w:w w:val="105"/>
        </w:rPr>
        <w:t>b</w:t>
      </w:r>
      <w:r>
        <w:rPr>
          <w:color w:val="282828"/>
          <w:spacing w:val="-13"/>
          <w:w w:val="105"/>
        </w:rPr>
        <w:t>l</w:t>
      </w:r>
      <w:r>
        <w:rPr>
          <w:color w:val="282828"/>
          <w:spacing w:val="10"/>
          <w:w w:val="105"/>
        </w:rPr>
        <w:t>a</w:t>
      </w:r>
      <w:r>
        <w:rPr>
          <w:color w:val="505050"/>
          <w:spacing w:val="-4"/>
          <w:w w:val="105"/>
        </w:rPr>
        <w:t>s</w:t>
      </w:r>
      <w:r>
        <w:rPr>
          <w:color w:val="282828"/>
          <w:w w:val="105"/>
        </w:rPr>
        <w:t>t</w:t>
      </w:r>
      <w:r>
        <w:rPr>
          <w:color w:val="282828"/>
          <w:spacing w:val="-6"/>
          <w:w w:val="105"/>
        </w:rPr>
        <w:t>i</w:t>
      </w:r>
      <w:r>
        <w:rPr>
          <w:color w:val="282828"/>
          <w:w w:val="105"/>
        </w:rPr>
        <w:t>ng</w:t>
      </w:r>
      <w:r>
        <w:rPr>
          <w:color w:val="282828"/>
          <w:spacing w:val="-21"/>
          <w:w w:val="105"/>
        </w:rPr>
        <w:t xml:space="preserve"> </w:t>
      </w:r>
      <w:r>
        <w:rPr>
          <w:color w:val="3B3B3B"/>
          <w:w w:val="105"/>
        </w:rPr>
        <w:t>on</w:t>
      </w:r>
      <w:r>
        <w:rPr>
          <w:color w:val="3B3B3B"/>
          <w:spacing w:val="-11"/>
          <w:w w:val="105"/>
        </w:rPr>
        <w:t>l</w:t>
      </w:r>
      <w:r>
        <w:rPr>
          <w:color w:val="3B3B3B"/>
          <w:w w:val="105"/>
        </w:rPr>
        <w:t>y</w:t>
      </w:r>
      <w:r>
        <w:rPr>
          <w:color w:val="3B3B3B"/>
          <w:spacing w:val="-11"/>
          <w:w w:val="105"/>
        </w:rPr>
        <w:t xml:space="preserve"> </w:t>
      </w:r>
      <w:r>
        <w:rPr>
          <w:color w:val="3B3B3B"/>
          <w:w w:val="105"/>
        </w:rPr>
        <w:t>occur</w:t>
      </w:r>
      <w:r>
        <w:rPr>
          <w:color w:val="3B3B3B"/>
          <w:spacing w:val="1"/>
          <w:w w:val="105"/>
        </w:rPr>
        <w:t xml:space="preserve"> </w:t>
      </w:r>
      <w:r>
        <w:rPr>
          <w:color w:val="282828"/>
          <w:w w:val="105"/>
        </w:rPr>
        <w:t>at</w:t>
      </w:r>
      <w:r>
        <w:rPr>
          <w:color w:val="282828"/>
          <w:spacing w:val="-6"/>
          <w:w w:val="105"/>
        </w:rPr>
        <w:t xml:space="preserve"> </w:t>
      </w:r>
      <w:r>
        <w:rPr>
          <w:color w:val="3B3B3B"/>
          <w:spacing w:val="-21"/>
          <w:w w:val="105"/>
        </w:rPr>
        <w:t>l</w:t>
      </w:r>
      <w:r>
        <w:rPr>
          <w:color w:val="3B3B3B"/>
          <w:w w:val="105"/>
        </w:rPr>
        <w:t>east</w:t>
      </w:r>
      <w:r>
        <w:rPr>
          <w:color w:val="3B3B3B"/>
          <w:spacing w:val="-8"/>
          <w:w w:val="105"/>
        </w:rPr>
        <w:t xml:space="preserve"> </w:t>
      </w:r>
      <w:r>
        <w:rPr>
          <w:color w:val="282828"/>
          <w:w w:val="105"/>
        </w:rPr>
        <w:t>48 hours</w:t>
      </w:r>
      <w:r>
        <w:rPr>
          <w:color w:val="282828"/>
          <w:spacing w:val="-19"/>
          <w:w w:val="105"/>
        </w:rPr>
        <w:t xml:space="preserve"> </w:t>
      </w:r>
      <w:r>
        <w:rPr>
          <w:color w:val="3B3B3B"/>
          <w:w w:val="105"/>
        </w:rPr>
        <w:t>after</w:t>
      </w:r>
      <w:r>
        <w:rPr>
          <w:color w:val="3B3B3B"/>
          <w:spacing w:val="-5"/>
          <w:w w:val="105"/>
        </w:rPr>
        <w:t xml:space="preserve"> </w:t>
      </w:r>
      <w:r>
        <w:rPr>
          <w:color w:val="3B3B3B"/>
          <w:w w:val="105"/>
        </w:rPr>
        <w:t>notificat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>on</w:t>
      </w:r>
      <w:r>
        <w:rPr>
          <w:color w:val="3B3B3B"/>
          <w:spacing w:val="-2"/>
          <w:w w:val="105"/>
        </w:rPr>
        <w:t xml:space="preserve"> </w:t>
      </w:r>
      <w:r>
        <w:rPr>
          <w:color w:val="3B3B3B"/>
          <w:spacing w:val="-15"/>
          <w:w w:val="105"/>
        </w:rPr>
        <w:t>i</w:t>
      </w:r>
      <w:r>
        <w:rPr>
          <w:color w:val="3B3B3B"/>
          <w:w w:val="105"/>
        </w:rPr>
        <w:t>n</w:t>
      </w:r>
      <w:r>
        <w:rPr>
          <w:color w:val="3B3B3B"/>
          <w:spacing w:val="-25"/>
          <w:w w:val="105"/>
        </w:rPr>
        <w:t xml:space="preserve"> </w:t>
      </w:r>
      <w:r>
        <w:rPr>
          <w:color w:val="3B3B3B"/>
          <w:w w:val="105"/>
        </w:rPr>
        <w:t>writ</w:t>
      </w:r>
      <w:r>
        <w:rPr>
          <w:color w:val="3B3B3B"/>
          <w:spacing w:val="5"/>
          <w:w w:val="105"/>
        </w:rPr>
        <w:t>i</w:t>
      </w:r>
      <w:r>
        <w:rPr>
          <w:color w:val="3B3B3B"/>
          <w:w w:val="105"/>
        </w:rPr>
        <w:t>ng</w:t>
      </w:r>
      <w:r>
        <w:rPr>
          <w:color w:val="3B3B3B"/>
          <w:spacing w:val="-21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9"/>
          <w:w w:val="105"/>
        </w:rPr>
        <w:t xml:space="preserve"> </w:t>
      </w:r>
      <w:r>
        <w:rPr>
          <w:color w:val="3B3B3B"/>
          <w:w w:val="105"/>
        </w:rPr>
        <w:t xml:space="preserve">the </w:t>
      </w:r>
      <w:r>
        <w:rPr>
          <w:color w:val="3B3B3B"/>
          <w:spacing w:val="-3"/>
          <w:w w:val="105"/>
        </w:rPr>
        <w:t>i</w:t>
      </w:r>
      <w:r>
        <w:rPr>
          <w:color w:val="3B3B3B"/>
          <w:spacing w:val="-4"/>
          <w:w w:val="105"/>
        </w:rPr>
        <w:t>ntenti</w:t>
      </w:r>
      <w:r>
        <w:rPr>
          <w:color w:val="3B3B3B"/>
          <w:spacing w:val="-5"/>
          <w:w w:val="105"/>
        </w:rPr>
        <w:t>on</w:t>
      </w:r>
      <w:r>
        <w:rPr>
          <w:color w:val="3B3B3B"/>
          <w:spacing w:val="-15"/>
          <w:w w:val="105"/>
        </w:rPr>
        <w:t xml:space="preserve"> </w:t>
      </w:r>
      <w:r>
        <w:rPr>
          <w:color w:val="282828"/>
          <w:w w:val="105"/>
        </w:rPr>
        <w:t>to</w:t>
      </w:r>
      <w:r>
        <w:rPr>
          <w:color w:val="282828"/>
          <w:spacing w:val="-2"/>
          <w:w w:val="105"/>
        </w:rPr>
        <w:t xml:space="preserve"> </w:t>
      </w:r>
      <w:r>
        <w:rPr>
          <w:color w:val="282828"/>
          <w:w w:val="105"/>
        </w:rPr>
        <w:t>undertake</w:t>
      </w:r>
      <w:r>
        <w:rPr>
          <w:color w:val="282828"/>
          <w:spacing w:val="9"/>
          <w:w w:val="105"/>
        </w:rPr>
        <w:t xml:space="preserve"> </w:t>
      </w:r>
      <w:r>
        <w:rPr>
          <w:color w:val="282828"/>
          <w:spacing w:val="-2"/>
          <w:w w:val="105"/>
        </w:rPr>
        <w:t>bl</w:t>
      </w:r>
      <w:r>
        <w:rPr>
          <w:color w:val="282828"/>
          <w:spacing w:val="-3"/>
          <w:w w:val="105"/>
        </w:rPr>
        <w:t>asting</w:t>
      </w:r>
      <w:r>
        <w:rPr>
          <w:color w:val="282828"/>
          <w:spacing w:val="-12"/>
          <w:w w:val="105"/>
        </w:rPr>
        <w:t xml:space="preserve"> </w:t>
      </w:r>
      <w:r>
        <w:rPr>
          <w:color w:val="3B3B3B"/>
          <w:w w:val="105"/>
        </w:rPr>
        <w:t>has</w:t>
      </w:r>
      <w:r>
        <w:rPr>
          <w:color w:val="3B3B3B"/>
          <w:spacing w:val="-6"/>
          <w:w w:val="105"/>
        </w:rPr>
        <w:t xml:space="preserve"> </w:t>
      </w:r>
      <w:r>
        <w:rPr>
          <w:color w:val="282828"/>
          <w:w w:val="105"/>
        </w:rPr>
        <w:t>been</w:t>
      </w:r>
      <w:r>
        <w:rPr>
          <w:color w:val="282828"/>
          <w:spacing w:val="-16"/>
          <w:w w:val="105"/>
        </w:rPr>
        <w:t xml:space="preserve"> </w:t>
      </w:r>
      <w:r>
        <w:rPr>
          <w:color w:val="3B3B3B"/>
          <w:w w:val="105"/>
        </w:rPr>
        <w:t>given</w:t>
      </w:r>
      <w:r>
        <w:rPr>
          <w:color w:val="3B3B3B"/>
          <w:spacing w:val="-5"/>
          <w:w w:val="105"/>
        </w:rPr>
        <w:t xml:space="preserve"> </w:t>
      </w:r>
      <w:r>
        <w:rPr>
          <w:color w:val="282828"/>
          <w:w w:val="105"/>
        </w:rPr>
        <w:t>to</w:t>
      </w:r>
      <w:r>
        <w:rPr>
          <w:color w:val="282828"/>
          <w:spacing w:val="-8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7"/>
          <w:w w:val="105"/>
        </w:rPr>
        <w:t xml:space="preserve"> </w:t>
      </w:r>
      <w:r>
        <w:rPr>
          <w:color w:val="3B3B3B"/>
          <w:w w:val="105"/>
        </w:rPr>
        <w:t>occupants of</w:t>
      </w:r>
      <w:r>
        <w:rPr>
          <w:color w:val="3B3B3B"/>
          <w:spacing w:val="-8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-2"/>
          <w:w w:val="105"/>
        </w:rPr>
        <w:t xml:space="preserve"> </w:t>
      </w:r>
      <w:r>
        <w:rPr>
          <w:color w:val="3B3B3B"/>
          <w:spacing w:val="-1"/>
          <w:w w:val="105"/>
        </w:rPr>
        <w:t>properti</w:t>
      </w:r>
      <w:r>
        <w:rPr>
          <w:color w:val="3B3B3B"/>
          <w:spacing w:val="-2"/>
          <w:w w:val="105"/>
        </w:rPr>
        <w:t xml:space="preserve">es </w:t>
      </w:r>
      <w:r>
        <w:rPr>
          <w:color w:val="282828"/>
          <w:w w:val="105"/>
        </w:rPr>
        <w:t>whi</w:t>
      </w:r>
      <w:r>
        <w:rPr>
          <w:color w:val="505050"/>
          <w:w w:val="105"/>
        </w:rPr>
        <w:t>ch</w:t>
      </w:r>
      <w:r>
        <w:rPr>
          <w:color w:val="505050"/>
          <w:spacing w:val="47"/>
        </w:rPr>
        <w:t xml:space="preserve"> </w:t>
      </w:r>
      <w:r>
        <w:rPr>
          <w:color w:val="3B3B3B"/>
          <w:w w:val="105"/>
        </w:rPr>
        <w:t>are</w:t>
      </w:r>
      <w:r>
        <w:rPr>
          <w:color w:val="3B3B3B"/>
          <w:spacing w:val="-3"/>
          <w:w w:val="105"/>
        </w:rPr>
        <w:t xml:space="preserve"> </w:t>
      </w:r>
      <w:r>
        <w:rPr>
          <w:color w:val="282828"/>
          <w:w w:val="105"/>
        </w:rPr>
        <w:t>located</w:t>
      </w:r>
      <w:r>
        <w:rPr>
          <w:color w:val="282828"/>
          <w:spacing w:val="-6"/>
          <w:w w:val="105"/>
        </w:rPr>
        <w:t xml:space="preserve"> </w:t>
      </w:r>
      <w:r>
        <w:rPr>
          <w:color w:val="282828"/>
          <w:spacing w:val="-17"/>
          <w:w w:val="105"/>
        </w:rPr>
        <w:t>i</w:t>
      </w:r>
      <w:r>
        <w:rPr>
          <w:color w:val="282828"/>
          <w:w w:val="105"/>
        </w:rPr>
        <w:t>n</w:t>
      </w:r>
      <w:r>
        <w:rPr>
          <w:color w:val="282828"/>
          <w:spacing w:val="-20"/>
          <w:w w:val="105"/>
        </w:rPr>
        <w:t xml:space="preserve"> </w:t>
      </w:r>
      <w:r>
        <w:rPr>
          <w:color w:val="282828"/>
          <w:w w:val="105"/>
        </w:rPr>
        <w:t>who</w:t>
      </w:r>
      <w:r>
        <w:rPr>
          <w:color w:val="282828"/>
          <w:spacing w:val="5"/>
          <w:w w:val="105"/>
        </w:rPr>
        <w:t>l</w:t>
      </w:r>
      <w:r>
        <w:rPr>
          <w:color w:val="282828"/>
          <w:w w:val="105"/>
        </w:rPr>
        <w:t>e</w:t>
      </w:r>
      <w:r>
        <w:rPr>
          <w:color w:val="282828"/>
          <w:spacing w:val="-14"/>
          <w:w w:val="105"/>
        </w:rPr>
        <w:t xml:space="preserve"> </w:t>
      </w:r>
      <w:r>
        <w:rPr>
          <w:color w:val="3B3B3B"/>
          <w:w w:val="105"/>
        </w:rPr>
        <w:t>or</w:t>
      </w:r>
      <w:r>
        <w:rPr>
          <w:color w:val="3B3B3B"/>
          <w:spacing w:val="1"/>
          <w:w w:val="105"/>
        </w:rPr>
        <w:t xml:space="preserve"> </w:t>
      </w:r>
      <w:r>
        <w:rPr>
          <w:color w:val="3B3B3B"/>
          <w:spacing w:val="-17"/>
          <w:w w:val="105"/>
        </w:rPr>
        <w:t>i</w:t>
      </w:r>
      <w:r>
        <w:rPr>
          <w:color w:val="3B3B3B"/>
          <w:w w:val="105"/>
        </w:rPr>
        <w:t>n</w:t>
      </w:r>
      <w:r>
        <w:rPr>
          <w:color w:val="3B3B3B"/>
          <w:spacing w:val="-10"/>
          <w:w w:val="105"/>
        </w:rPr>
        <w:t xml:space="preserve"> </w:t>
      </w:r>
      <w:r>
        <w:rPr>
          <w:color w:val="3B3B3B"/>
          <w:w w:val="105"/>
        </w:rPr>
        <w:t>part</w:t>
      </w:r>
      <w:r>
        <w:rPr>
          <w:color w:val="3B3B3B"/>
          <w:spacing w:val="-10"/>
          <w:w w:val="105"/>
        </w:rPr>
        <w:t xml:space="preserve"> </w:t>
      </w:r>
      <w:r>
        <w:rPr>
          <w:color w:val="282828"/>
          <w:w w:val="105"/>
        </w:rPr>
        <w:t>w</w:t>
      </w:r>
      <w:r>
        <w:rPr>
          <w:color w:val="282828"/>
          <w:spacing w:val="-6"/>
          <w:w w:val="105"/>
        </w:rPr>
        <w:t>i</w:t>
      </w:r>
      <w:r>
        <w:rPr>
          <w:color w:val="282828"/>
          <w:w w:val="105"/>
        </w:rPr>
        <w:t>th</w:t>
      </w:r>
      <w:r>
        <w:rPr>
          <w:color w:val="282828"/>
          <w:spacing w:val="4"/>
          <w:w w:val="105"/>
        </w:rPr>
        <w:t>i</w:t>
      </w:r>
      <w:r>
        <w:rPr>
          <w:color w:val="282828"/>
          <w:w w:val="105"/>
        </w:rPr>
        <w:t>n</w:t>
      </w:r>
      <w:r>
        <w:rPr>
          <w:color w:val="282828"/>
          <w:spacing w:val="-11"/>
          <w:w w:val="105"/>
        </w:rPr>
        <w:t xml:space="preserve"> </w:t>
      </w:r>
      <w:r>
        <w:rPr>
          <w:color w:val="282828"/>
          <w:spacing w:val="-23"/>
          <w:w w:val="105"/>
        </w:rPr>
        <w:t>1</w:t>
      </w:r>
      <w:r>
        <w:rPr>
          <w:color w:val="3B3B3B"/>
          <w:w w:val="105"/>
        </w:rPr>
        <w:t>k</w:t>
      </w:r>
      <w:r>
        <w:rPr>
          <w:color w:val="3B3B3B"/>
          <w:spacing w:val="-8"/>
          <w:w w:val="105"/>
        </w:rPr>
        <w:t>i</w:t>
      </w:r>
      <w:r>
        <w:rPr>
          <w:color w:val="3B3B3B"/>
          <w:spacing w:val="-19"/>
          <w:w w:val="105"/>
        </w:rPr>
        <w:t>l</w:t>
      </w:r>
      <w:r>
        <w:rPr>
          <w:color w:val="3B3B3B"/>
          <w:w w:val="105"/>
        </w:rPr>
        <w:t>ometre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9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8"/>
          <w:w w:val="105"/>
        </w:rPr>
        <w:t xml:space="preserve"> </w:t>
      </w:r>
      <w:r>
        <w:rPr>
          <w:color w:val="282828"/>
          <w:spacing w:val="-19"/>
          <w:w w:val="105"/>
        </w:rPr>
        <w:t>l</w:t>
      </w:r>
      <w:r>
        <w:rPr>
          <w:color w:val="282828"/>
          <w:w w:val="105"/>
        </w:rPr>
        <w:t>ocat</w:t>
      </w:r>
      <w:r>
        <w:rPr>
          <w:color w:val="282828"/>
          <w:spacing w:val="1"/>
          <w:w w:val="105"/>
        </w:rPr>
        <w:t>i</w:t>
      </w:r>
      <w:r>
        <w:rPr>
          <w:color w:val="282828"/>
          <w:w w:val="105"/>
        </w:rPr>
        <w:t>on</w:t>
      </w:r>
      <w:r>
        <w:rPr>
          <w:color w:val="282828"/>
          <w:spacing w:val="-9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10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7"/>
          <w:w w:val="105"/>
        </w:rPr>
        <w:t xml:space="preserve"> </w:t>
      </w:r>
      <w:r>
        <w:rPr>
          <w:color w:val="3B3B3B"/>
          <w:w w:val="105"/>
        </w:rPr>
        <w:t>proposed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b</w:t>
      </w:r>
      <w:r>
        <w:rPr>
          <w:color w:val="3B3B3B"/>
          <w:spacing w:val="-13"/>
          <w:w w:val="105"/>
        </w:rPr>
        <w:t>l</w:t>
      </w:r>
      <w:r>
        <w:rPr>
          <w:color w:val="3B3B3B"/>
          <w:w w:val="105"/>
        </w:rPr>
        <w:t>ast</w:t>
      </w:r>
      <w:r>
        <w:rPr>
          <w:color w:val="3B3B3B"/>
          <w:spacing w:val="5"/>
          <w:w w:val="105"/>
        </w:rPr>
        <w:t>i</w:t>
      </w:r>
      <w:r>
        <w:rPr>
          <w:color w:val="3B3B3B"/>
          <w:w w:val="105"/>
        </w:rPr>
        <w:t>ng</w:t>
      </w:r>
    </w:p>
    <w:p w14:paraId="13EDDD92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93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ind w:left="833" w:hanging="358"/>
        <w:jc w:val="left"/>
      </w:pPr>
      <w:r>
        <w:rPr>
          <w:color w:val="3B3B3B"/>
          <w:w w:val="105"/>
        </w:rPr>
        <w:t>a</w:t>
      </w:r>
      <w:r>
        <w:rPr>
          <w:color w:val="3B3B3B"/>
          <w:spacing w:val="-19"/>
          <w:w w:val="105"/>
        </w:rPr>
        <w:t xml:space="preserve"> </w:t>
      </w:r>
      <w:r>
        <w:rPr>
          <w:color w:val="282828"/>
          <w:w w:val="105"/>
        </w:rPr>
        <w:t>requirement</w:t>
      </w:r>
      <w:r>
        <w:rPr>
          <w:color w:val="282828"/>
          <w:spacing w:val="-24"/>
          <w:w w:val="105"/>
        </w:rPr>
        <w:t xml:space="preserve"> </w:t>
      </w:r>
      <w:r>
        <w:rPr>
          <w:color w:val="282828"/>
          <w:w w:val="105"/>
        </w:rPr>
        <w:t>that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spacing w:val="-2"/>
          <w:w w:val="105"/>
        </w:rPr>
        <w:t>bl</w:t>
      </w:r>
      <w:r>
        <w:rPr>
          <w:color w:val="282828"/>
          <w:spacing w:val="-3"/>
          <w:w w:val="105"/>
        </w:rPr>
        <w:t>asting</w:t>
      </w:r>
      <w:r>
        <w:rPr>
          <w:color w:val="282828"/>
          <w:spacing w:val="-28"/>
          <w:w w:val="105"/>
        </w:rPr>
        <w:t xml:space="preserve"> </w:t>
      </w:r>
      <w:r>
        <w:rPr>
          <w:color w:val="3B3B3B"/>
          <w:spacing w:val="-3"/>
          <w:w w:val="105"/>
        </w:rPr>
        <w:t>only</w:t>
      </w:r>
      <w:r>
        <w:rPr>
          <w:color w:val="3B3B3B"/>
          <w:spacing w:val="-18"/>
          <w:w w:val="105"/>
        </w:rPr>
        <w:t xml:space="preserve"> </w:t>
      </w:r>
      <w:r>
        <w:rPr>
          <w:color w:val="282828"/>
          <w:w w:val="105"/>
        </w:rPr>
        <w:t>be</w:t>
      </w:r>
      <w:r>
        <w:rPr>
          <w:color w:val="282828"/>
          <w:spacing w:val="-27"/>
          <w:w w:val="105"/>
        </w:rPr>
        <w:t xml:space="preserve"> </w:t>
      </w:r>
      <w:r>
        <w:rPr>
          <w:color w:val="282828"/>
          <w:w w:val="105"/>
        </w:rPr>
        <w:t>undertaken</w:t>
      </w:r>
      <w:r>
        <w:rPr>
          <w:color w:val="282828"/>
          <w:spacing w:val="-18"/>
          <w:w w:val="105"/>
        </w:rPr>
        <w:t xml:space="preserve"> </w:t>
      </w:r>
      <w:r>
        <w:rPr>
          <w:color w:val="3B3B3B"/>
          <w:w w:val="105"/>
        </w:rPr>
        <w:t>between</w:t>
      </w:r>
      <w:r>
        <w:rPr>
          <w:color w:val="3B3B3B"/>
          <w:spacing w:val="-24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-16"/>
          <w:w w:val="105"/>
        </w:rPr>
        <w:t xml:space="preserve"> </w:t>
      </w:r>
      <w:r>
        <w:rPr>
          <w:color w:val="282828"/>
          <w:w w:val="105"/>
        </w:rPr>
        <w:t>hour</w:t>
      </w:r>
      <w:r>
        <w:rPr>
          <w:color w:val="505050"/>
          <w:w w:val="105"/>
        </w:rPr>
        <w:t>s</w:t>
      </w:r>
      <w:r>
        <w:rPr>
          <w:color w:val="505050"/>
          <w:spacing w:val="-27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-23"/>
          <w:w w:val="105"/>
        </w:rPr>
        <w:t xml:space="preserve"> </w:t>
      </w:r>
      <w:r>
        <w:rPr>
          <w:color w:val="3B3B3B"/>
          <w:w w:val="105"/>
        </w:rPr>
        <w:t>8am</w:t>
      </w:r>
      <w:r>
        <w:rPr>
          <w:color w:val="3B3B3B"/>
          <w:spacing w:val="-29"/>
          <w:w w:val="105"/>
        </w:rPr>
        <w:t xml:space="preserve"> </w:t>
      </w:r>
      <w:r>
        <w:rPr>
          <w:color w:val="282828"/>
          <w:w w:val="105"/>
        </w:rPr>
        <w:t>and</w:t>
      </w:r>
      <w:r>
        <w:rPr>
          <w:color w:val="282828"/>
          <w:spacing w:val="-26"/>
          <w:w w:val="105"/>
        </w:rPr>
        <w:t xml:space="preserve"> </w:t>
      </w:r>
      <w:r>
        <w:rPr>
          <w:color w:val="3B3B3B"/>
          <w:w w:val="105"/>
        </w:rPr>
        <w:t>4pm.</w:t>
      </w:r>
    </w:p>
    <w:p w14:paraId="13EDDD94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95" w14:textId="77777777" w:rsidR="00A5052B" w:rsidRDefault="00A72E41">
      <w:pPr>
        <w:pStyle w:val="BodyText"/>
        <w:spacing w:line="322" w:lineRule="auto"/>
        <w:ind w:left="468" w:right="470" w:firstLine="14"/>
        <w:jc w:val="both"/>
      </w:pPr>
      <w:r>
        <w:rPr>
          <w:color w:val="282828"/>
          <w:w w:val="105"/>
        </w:rPr>
        <w:t>For</w:t>
      </w:r>
      <w:r>
        <w:rPr>
          <w:color w:val="282828"/>
          <w:spacing w:val="3"/>
          <w:w w:val="105"/>
        </w:rPr>
        <w:t xml:space="preserve"> </w:t>
      </w:r>
      <w:r>
        <w:rPr>
          <w:color w:val="282828"/>
          <w:w w:val="105"/>
        </w:rPr>
        <w:t>the</w:t>
      </w:r>
      <w:r>
        <w:rPr>
          <w:color w:val="282828"/>
          <w:spacing w:val="15"/>
          <w:w w:val="105"/>
        </w:rPr>
        <w:t xml:space="preserve"> </w:t>
      </w:r>
      <w:r>
        <w:rPr>
          <w:color w:val="282828"/>
          <w:w w:val="105"/>
        </w:rPr>
        <w:t>purposes</w:t>
      </w:r>
      <w:r>
        <w:rPr>
          <w:color w:val="282828"/>
          <w:spacing w:val="8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3"/>
          <w:w w:val="105"/>
        </w:rPr>
        <w:t xml:space="preserve"> </w:t>
      </w:r>
      <w:r>
        <w:rPr>
          <w:color w:val="282828"/>
          <w:w w:val="105"/>
        </w:rPr>
        <w:t>th</w:t>
      </w:r>
      <w:r>
        <w:rPr>
          <w:color w:val="282828"/>
          <w:spacing w:val="-2"/>
          <w:w w:val="105"/>
        </w:rPr>
        <w:t>i</w:t>
      </w:r>
      <w:r>
        <w:rPr>
          <w:color w:val="282828"/>
          <w:w w:val="105"/>
        </w:rPr>
        <w:t>s</w:t>
      </w:r>
      <w:r>
        <w:rPr>
          <w:color w:val="282828"/>
          <w:spacing w:val="8"/>
          <w:w w:val="105"/>
        </w:rPr>
        <w:t xml:space="preserve"> </w:t>
      </w:r>
      <w:r>
        <w:rPr>
          <w:color w:val="3B3B3B"/>
          <w:w w:val="105"/>
        </w:rPr>
        <w:t>cond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>t</w:t>
      </w:r>
      <w:r>
        <w:rPr>
          <w:color w:val="3B3B3B"/>
          <w:spacing w:val="-6"/>
          <w:w w:val="105"/>
        </w:rPr>
        <w:t>i</w:t>
      </w:r>
      <w:r>
        <w:rPr>
          <w:color w:val="3B3B3B"/>
          <w:w w:val="105"/>
        </w:rPr>
        <w:t>on,</w:t>
      </w:r>
      <w:r>
        <w:rPr>
          <w:color w:val="3B3B3B"/>
          <w:spacing w:val="6"/>
          <w:w w:val="105"/>
        </w:rPr>
        <w:t xml:space="preserve"> </w:t>
      </w:r>
      <w:r>
        <w:rPr>
          <w:color w:val="282828"/>
          <w:w w:val="105"/>
        </w:rPr>
        <w:t>a</w:t>
      </w:r>
      <w:r>
        <w:rPr>
          <w:color w:val="282828"/>
          <w:spacing w:val="12"/>
          <w:w w:val="105"/>
        </w:rPr>
        <w:t xml:space="preserve"> </w:t>
      </w:r>
      <w:r>
        <w:rPr>
          <w:color w:val="3B3B3B"/>
          <w:w w:val="105"/>
        </w:rPr>
        <w:t>'sensit</w:t>
      </w:r>
      <w:r>
        <w:rPr>
          <w:color w:val="3B3B3B"/>
          <w:spacing w:val="-5"/>
          <w:w w:val="105"/>
        </w:rPr>
        <w:t>i</w:t>
      </w:r>
      <w:r>
        <w:rPr>
          <w:color w:val="3B3B3B"/>
          <w:w w:val="105"/>
        </w:rPr>
        <w:t>ve</w:t>
      </w:r>
      <w:r>
        <w:rPr>
          <w:color w:val="3B3B3B"/>
          <w:spacing w:val="17"/>
          <w:w w:val="105"/>
        </w:rPr>
        <w:t xml:space="preserve"> </w:t>
      </w:r>
      <w:r>
        <w:rPr>
          <w:color w:val="3B3B3B"/>
          <w:w w:val="105"/>
        </w:rPr>
        <w:t>site'</w:t>
      </w:r>
      <w:r>
        <w:rPr>
          <w:color w:val="3B3B3B"/>
          <w:spacing w:val="15"/>
          <w:w w:val="105"/>
        </w:rPr>
        <w:t xml:space="preserve"> </w:t>
      </w:r>
      <w:r>
        <w:rPr>
          <w:color w:val="282828"/>
          <w:w w:val="105"/>
        </w:rPr>
        <w:t>means</w:t>
      </w:r>
      <w:r>
        <w:rPr>
          <w:color w:val="282828"/>
          <w:spacing w:val="7"/>
          <w:w w:val="105"/>
        </w:rPr>
        <w:t xml:space="preserve"> </w:t>
      </w:r>
      <w:r>
        <w:rPr>
          <w:color w:val="3B3B3B"/>
          <w:w w:val="105"/>
        </w:rPr>
        <w:t>any</w:t>
      </w:r>
      <w:r>
        <w:rPr>
          <w:color w:val="3B3B3B"/>
          <w:spacing w:val="20"/>
          <w:w w:val="105"/>
        </w:rPr>
        <w:t xml:space="preserve"> </w:t>
      </w:r>
      <w:r>
        <w:rPr>
          <w:color w:val="282828"/>
          <w:w w:val="105"/>
        </w:rPr>
        <w:t>land with</w:t>
      </w:r>
      <w:r>
        <w:rPr>
          <w:color w:val="282828"/>
          <w:spacing w:val="14"/>
          <w:w w:val="105"/>
        </w:rPr>
        <w:t>i</w:t>
      </w:r>
      <w:r>
        <w:rPr>
          <w:color w:val="282828"/>
          <w:w w:val="105"/>
        </w:rPr>
        <w:t xml:space="preserve">n </w:t>
      </w:r>
      <w:r>
        <w:rPr>
          <w:color w:val="3B3B3B"/>
          <w:spacing w:val="-57"/>
          <w:w w:val="105"/>
        </w:rPr>
        <w:t>1</w:t>
      </w:r>
      <w:r>
        <w:rPr>
          <w:color w:val="3B3B3B"/>
          <w:w w:val="105"/>
        </w:rPr>
        <w:t>0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metres</w:t>
      </w:r>
      <w:r>
        <w:rPr>
          <w:color w:val="3B3B3B"/>
          <w:spacing w:val="10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w w:val="88"/>
        </w:rPr>
        <w:t xml:space="preserve"> </w:t>
      </w:r>
      <w:r>
        <w:rPr>
          <w:color w:val="282828"/>
          <w:spacing w:val="-2"/>
          <w:w w:val="105"/>
        </w:rPr>
        <w:t>residence</w:t>
      </w:r>
      <w:r>
        <w:rPr>
          <w:color w:val="505050"/>
          <w:spacing w:val="-1"/>
          <w:w w:val="105"/>
        </w:rPr>
        <w:t>,</w:t>
      </w:r>
      <w:r>
        <w:rPr>
          <w:color w:val="505050"/>
          <w:spacing w:val="-45"/>
          <w:w w:val="105"/>
        </w:rPr>
        <w:t xml:space="preserve"> </w:t>
      </w:r>
      <w:r>
        <w:rPr>
          <w:color w:val="282828"/>
          <w:spacing w:val="-2"/>
          <w:w w:val="105"/>
        </w:rPr>
        <w:t>hospi</w:t>
      </w:r>
      <w:r>
        <w:rPr>
          <w:color w:val="282828"/>
          <w:spacing w:val="-1"/>
          <w:w w:val="105"/>
        </w:rPr>
        <w:t>tal,</w:t>
      </w:r>
      <w:r>
        <w:rPr>
          <w:color w:val="3B3B3B"/>
          <w:spacing w:val="-2"/>
          <w:w w:val="105"/>
        </w:rPr>
        <w:t>school</w:t>
      </w:r>
      <w:r>
        <w:rPr>
          <w:color w:val="6D6D6D"/>
          <w:spacing w:val="-1"/>
          <w:w w:val="105"/>
        </w:rPr>
        <w:t>,</w:t>
      </w:r>
      <w:r>
        <w:rPr>
          <w:color w:val="3B3B3B"/>
          <w:spacing w:val="-1"/>
          <w:w w:val="105"/>
        </w:rPr>
        <w:t xml:space="preserve">or </w:t>
      </w:r>
      <w:r>
        <w:rPr>
          <w:color w:val="3B3B3B"/>
          <w:w w:val="105"/>
        </w:rPr>
        <w:t>other</w:t>
      </w:r>
      <w:r>
        <w:rPr>
          <w:color w:val="3B3B3B"/>
          <w:spacing w:val="3"/>
          <w:w w:val="105"/>
        </w:rPr>
        <w:t xml:space="preserve"> </w:t>
      </w:r>
      <w:r>
        <w:rPr>
          <w:color w:val="282828"/>
          <w:spacing w:val="-1"/>
          <w:w w:val="105"/>
        </w:rPr>
        <w:t>premi</w:t>
      </w:r>
      <w:r>
        <w:rPr>
          <w:color w:val="282828"/>
          <w:spacing w:val="-2"/>
          <w:w w:val="105"/>
        </w:rPr>
        <w:t>ses</w:t>
      </w:r>
      <w:r>
        <w:rPr>
          <w:color w:val="282828"/>
          <w:spacing w:val="-5"/>
          <w:w w:val="105"/>
        </w:rPr>
        <w:t xml:space="preserve"> </w:t>
      </w:r>
      <w:r>
        <w:rPr>
          <w:color w:val="282828"/>
          <w:spacing w:val="-8"/>
          <w:w w:val="105"/>
        </w:rPr>
        <w:t>i</w:t>
      </w:r>
      <w:r>
        <w:rPr>
          <w:color w:val="282828"/>
          <w:spacing w:val="-11"/>
          <w:w w:val="105"/>
        </w:rPr>
        <w:t>n</w:t>
      </w:r>
      <w:r>
        <w:rPr>
          <w:color w:val="282828"/>
          <w:spacing w:val="-22"/>
          <w:w w:val="105"/>
        </w:rPr>
        <w:t xml:space="preserve"> </w:t>
      </w:r>
      <w:r>
        <w:rPr>
          <w:color w:val="282828"/>
          <w:w w:val="105"/>
        </w:rPr>
        <w:t>which</w:t>
      </w:r>
      <w:r>
        <w:rPr>
          <w:color w:val="282828"/>
          <w:spacing w:val="9"/>
          <w:w w:val="105"/>
        </w:rPr>
        <w:t xml:space="preserve"> </w:t>
      </w:r>
      <w:r>
        <w:rPr>
          <w:color w:val="282828"/>
          <w:spacing w:val="-2"/>
          <w:w w:val="105"/>
        </w:rPr>
        <w:t>peopl</w:t>
      </w:r>
      <w:r>
        <w:rPr>
          <w:color w:val="282828"/>
          <w:spacing w:val="-1"/>
          <w:w w:val="105"/>
        </w:rPr>
        <w:t>e</w:t>
      </w:r>
      <w:r>
        <w:rPr>
          <w:color w:val="282828"/>
          <w:spacing w:val="-12"/>
          <w:w w:val="105"/>
        </w:rPr>
        <w:t xml:space="preserve"> </w:t>
      </w:r>
      <w:r>
        <w:rPr>
          <w:color w:val="3B3B3B"/>
          <w:spacing w:val="-2"/>
          <w:w w:val="105"/>
        </w:rPr>
        <w:t>could</w:t>
      </w:r>
      <w:r>
        <w:rPr>
          <w:color w:val="3B3B3B"/>
          <w:spacing w:val="-4"/>
          <w:w w:val="105"/>
        </w:rPr>
        <w:t xml:space="preserve"> </w:t>
      </w:r>
      <w:r>
        <w:rPr>
          <w:color w:val="3B3B3B"/>
          <w:w w:val="105"/>
        </w:rPr>
        <w:t>reasonably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expect</w:t>
      </w:r>
      <w:r>
        <w:rPr>
          <w:color w:val="3B3B3B"/>
          <w:spacing w:val="3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5"/>
          <w:w w:val="105"/>
        </w:rPr>
        <w:t xml:space="preserve"> </w:t>
      </w:r>
      <w:r>
        <w:rPr>
          <w:color w:val="3B3B3B"/>
          <w:w w:val="105"/>
        </w:rPr>
        <w:t>be</w:t>
      </w:r>
      <w:r>
        <w:rPr>
          <w:color w:val="3B3B3B"/>
          <w:spacing w:val="44"/>
          <w:w w:val="98"/>
        </w:rPr>
        <w:t xml:space="preserve"> </w:t>
      </w:r>
      <w:r>
        <w:rPr>
          <w:color w:val="282828"/>
          <w:w w:val="105"/>
        </w:rPr>
        <w:t>free</w:t>
      </w:r>
      <w:r>
        <w:rPr>
          <w:color w:val="282828"/>
          <w:spacing w:val="-33"/>
          <w:w w:val="105"/>
        </w:rPr>
        <w:t xml:space="preserve"> </w:t>
      </w:r>
      <w:r>
        <w:rPr>
          <w:color w:val="282828"/>
          <w:w w:val="105"/>
        </w:rPr>
        <w:t>from</w:t>
      </w:r>
      <w:r>
        <w:rPr>
          <w:color w:val="282828"/>
          <w:spacing w:val="-29"/>
          <w:w w:val="105"/>
        </w:rPr>
        <w:t xml:space="preserve"> </w:t>
      </w:r>
      <w:r>
        <w:rPr>
          <w:color w:val="282828"/>
          <w:w w:val="105"/>
        </w:rPr>
        <w:t>undue</w:t>
      </w:r>
      <w:r>
        <w:rPr>
          <w:color w:val="282828"/>
          <w:spacing w:val="-37"/>
          <w:w w:val="105"/>
        </w:rPr>
        <w:t xml:space="preserve"> </w:t>
      </w:r>
      <w:r>
        <w:rPr>
          <w:color w:val="3B3B3B"/>
          <w:w w:val="105"/>
        </w:rPr>
        <w:t>annoyance</w:t>
      </w:r>
      <w:r>
        <w:rPr>
          <w:color w:val="3B3B3B"/>
          <w:spacing w:val="-26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-31"/>
          <w:w w:val="105"/>
        </w:rPr>
        <w:t xml:space="preserve"> </w:t>
      </w:r>
      <w:r>
        <w:rPr>
          <w:color w:val="3B3B3B"/>
          <w:spacing w:val="-3"/>
          <w:w w:val="105"/>
        </w:rPr>
        <w:t>nui</w:t>
      </w:r>
      <w:r>
        <w:rPr>
          <w:color w:val="3B3B3B"/>
          <w:spacing w:val="-4"/>
          <w:w w:val="105"/>
        </w:rPr>
        <w:t>sance</w:t>
      </w:r>
      <w:r>
        <w:rPr>
          <w:color w:val="3B3B3B"/>
          <w:spacing w:val="-34"/>
          <w:w w:val="105"/>
        </w:rPr>
        <w:t xml:space="preserve"> </w:t>
      </w:r>
      <w:r>
        <w:rPr>
          <w:color w:val="3B3B3B"/>
          <w:w w:val="105"/>
        </w:rPr>
        <w:t>caused</w:t>
      </w:r>
      <w:r>
        <w:rPr>
          <w:color w:val="3B3B3B"/>
          <w:spacing w:val="-29"/>
          <w:w w:val="105"/>
        </w:rPr>
        <w:t xml:space="preserve"> </w:t>
      </w:r>
      <w:r>
        <w:rPr>
          <w:color w:val="282828"/>
          <w:w w:val="105"/>
        </w:rPr>
        <w:t>by</w:t>
      </w:r>
      <w:r>
        <w:rPr>
          <w:color w:val="282828"/>
          <w:spacing w:val="-33"/>
          <w:w w:val="105"/>
        </w:rPr>
        <w:t xml:space="preserve"> </w:t>
      </w:r>
      <w:r>
        <w:rPr>
          <w:color w:val="282828"/>
          <w:spacing w:val="-2"/>
          <w:w w:val="105"/>
        </w:rPr>
        <w:t>bl</w:t>
      </w:r>
      <w:r>
        <w:rPr>
          <w:color w:val="282828"/>
          <w:spacing w:val="-3"/>
          <w:w w:val="105"/>
        </w:rPr>
        <w:t>asting</w:t>
      </w:r>
      <w:r>
        <w:rPr>
          <w:color w:val="505050"/>
          <w:spacing w:val="-2"/>
          <w:w w:val="105"/>
        </w:rPr>
        <w:t>.</w:t>
      </w:r>
    </w:p>
    <w:p w14:paraId="13EDDD96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D97" w14:textId="77777777" w:rsidR="00A5052B" w:rsidRDefault="00A72E41">
      <w:pPr>
        <w:ind w:left="117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82828"/>
          <w:sz w:val="19"/>
        </w:rPr>
        <w:t>Construction</w:t>
      </w:r>
      <w:r>
        <w:rPr>
          <w:rFonts w:ascii="Arial"/>
          <w:b/>
          <w:color w:val="282828"/>
          <w:spacing w:val="-8"/>
          <w:sz w:val="19"/>
        </w:rPr>
        <w:t xml:space="preserve"> </w:t>
      </w:r>
      <w:r>
        <w:rPr>
          <w:rFonts w:ascii="Arial"/>
          <w:b/>
          <w:color w:val="282828"/>
          <w:spacing w:val="-4"/>
          <w:sz w:val="19"/>
        </w:rPr>
        <w:t>Noi</w:t>
      </w:r>
      <w:r>
        <w:rPr>
          <w:rFonts w:ascii="Arial"/>
          <w:b/>
          <w:color w:val="282828"/>
          <w:spacing w:val="-5"/>
          <w:sz w:val="19"/>
        </w:rPr>
        <w:t>se</w:t>
      </w:r>
      <w:r>
        <w:rPr>
          <w:rFonts w:ascii="Arial"/>
          <w:b/>
          <w:color w:val="282828"/>
          <w:spacing w:val="3"/>
          <w:sz w:val="19"/>
        </w:rPr>
        <w:t xml:space="preserve"> </w:t>
      </w:r>
      <w:r>
        <w:rPr>
          <w:rFonts w:ascii="Arial"/>
          <w:b/>
          <w:color w:val="282828"/>
          <w:sz w:val="19"/>
        </w:rPr>
        <w:t>and</w:t>
      </w:r>
      <w:r>
        <w:rPr>
          <w:rFonts w:ascii="Arial"/>
          <w:b/>
          <w:color w:val="282828"/>
          <w:spacing w:val="-10"/>
          <w:sz w:val="19"/>
        </w:rPr>
        <w:t xml:space="preserve"> </w:t>
      </w:r>
      <w:r>
        <w:rPr>
          <w:rFonts w:ascii="Arial"/>
          <w:b/>
          <w:color w:val="282828"/>
          <w:sz w:val="19"/>
        </w:rPr>
        <w:t>Vibration</w:t>
      </w:r>
      <w:r>
        <w:rPr>
          <w:rFonts w:ascii="Arial"/>
          <w:b/>
          <w:color w:val="282828"/>
          <w:spacing w:val="-1"/>
          <w:sz w:val="19"/>
        </w:rPr>
        <w:t xml:space="preserve"> </w:t>
      </w:r>
      <w:r>
        <w:rPr>
          <w:rFonts w:ascii="Arial"/>
          <w:b/>
          <w:color w:val="282828"/>
          <w:sz w:val="19"/>
        </w:rPr>
        <w:t>Management</w:t>
      </w:r>
      <w:r>
        <w:rPr>
          <w:rFonts w:ascii="Arial"/>
          <w:b/>
          <w:color w:val="282828"/>
          <w:spacing w:val="15"/>
          <w:sz w:val="19"/>
        </w:rPr>
        <w:t xml:space="preserve"> </w:t>
      </w:r>
      <w:r>
        <w:rPr>
          <w:rFonts w:ascii="Arial"/>
          <w:b/>
          <w:color w:val="282828"/>
          <w:sz w:val="19"/>
        </w:rPr>
        <w:t>Plan</w:t>
      </w:r>
    </w:p>
    <w:p w14:paraId="13EDDD98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D99" w14:textId="77777777" w:rsidR="00A5052B" w:rsidRDefault="00A72E41">
      <w:pPr>
        <w:pStyle w:val="BodyText"/>
        <w:numPr>
          <w:ilvl w:val="0"/>
          <w:numId w:val="10"/>
        </w:numPr>
        <w:tabs>
          <w:tab w:val="left" w:pos="462"/>
        </w:tabs>
        <w:spacing w:before="111" w:line="322" w:lineRule="auto"/>
        <w:ind w:left="461" w:right="486" w:hanging="344"/>
        <w:jc w:val="both"/>
      </w:pPr>
      <w:r>
        <w:rPr>
          <w:color w:val="282828"/>
        </w:rPr>
        <w:t>The</w:t>
      </w:r>
      <w:r>
        <w:rPr>
          <w:color w:val="282828"/>
          <w:spacing w:val="32"/>
        </w:rPr>
        <w:t xml:space="preserve"> </w:t>
      </w:r>
      <w:r>
        <w:rPr>
          <w:color w:val="3B3B3B"/>
        </w:rPr>
        <w:t>Construction</w:t>
      </w:r>
      <w:r>
        <w:rPr>
          <w:color w:val="3B3B3B"/>
          <w:spacing w:val="34"/>
        </w:rPr>
        <w:t xml:space="preserve"> </w:t>
      </w:r>
      <w:r>
        <w:rPr>
          <w:color w:val="3B3B3B"/>
        </w:rPr>
        <w:t>Environmental</w:t>
      </w:r>
      <w:r>
        <w:rPr>
          <w:color w:val="3B3B3B"/>
          <w:spacing w:val="33"/>
        </w:rPr>
        <w:t xml:space="preserve"> </w:t>
      </w:r>
      <w:r>
        <w:rPr>
          <w:color w:val="282828"/>
        </w:rPr>
        <w:t>Management</w:t>
      </w:r>
      <w:r>
        <w:rPr>
          <w:color w:val="282828"/>
          <w:spacing w:val="43"/>
        </w:rPr>
        <w:t xml:space="preserve"> </w:t>
      </w:r>
      <w:r>
        <w:rPr>
          <w:color w:val="282828"/>
          <w:spacing w:val="-4"/>
        </w:rPr>
        <w:t>Plan</w:t>
      </w:r>
      <w:r>
        <w:rPr>
          <w:color w:val="282828"/>
          <w:spacing w:val="22"/>
        </w:rPr>
        <w:t xml:space="preserve"> </w:t>
      </w:r>
      <w:r>
        <w:rPr>
          <w:color w:val="282828"/>
        </w:rPr>
        <w:t>must</w:t>
      </w:r>
      <w:r>
        <w:rPr>
          <w:color w:val="282828"/>
          <w:spacing w:val="28"/>
        </w:rPr>
        <w:t xml:space="preserve"> </w:t>
      </w:r>
      <w:r>
        <w:rPr>
          <w:color w:val="3B3B3B"/>
        </w:rPr>
        <w:t>include</w:t>
      </w:r>
      <w:r>
        <w:rPr>
          <w:color w:val="3B3B3B"/>
          <w:spacing w:val="20"/>
        </w:rPr>
        <w:t xml:space="preserve"> </w:t>
      </w:r>
      <w:r>
        <w:rPr>
          <w:color w:val="3B3B3B"/>
        </w:rPr>
        <w:t>a</w:t>
      </w:r>
      <w:r>
        <w:rPr>
          <w:color w:val="3B3B3B"/>
          <w:spacing w:val="26"/>
        </w:rPr>
        <w:t xml:space="preserve"> </w:t>
      </w:r>
      <w:r>
        <w:rPr>
          <w:color w:val="3B3B3B"/>
        </w:rPr>
        <w:t>Construction</w:t>
      </w:r>
      <w:r>
        <w:rPr>
          <w:color w:val="3B3B3B"/>
          <w:spacing w:val="26"/>
        </w:rPr>
        <w:t xml:space="preserve"> </w:t>
      </w:r>
      <w:r>
        <w:rPr>
          <w:color w:val="282828"/>
          <w:spacing w:val="-3"/>
        </w:rPr>
        <w:t>Noi</w:t>
      </w:r>
      <w:r>
        <w:rPr>
          <w:color w:val="282828"/>
          <w:spacing w:val="-4"/>
        </w:rPr>
        <w:t>se</w:t>
      </w:r>
      <w:r>
        <w:rPr>
          <w:color w:val="282828"/>
          <w:spacing w:val="27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25"/>
          <w:w w:val="97"/>
        </w:rPr>
        <w:t xml:space="preserve"> </w:t>
      </w:r>
      <w:r>
        <w:rPr>
          <w:color w:val="282828"/>
          <w:spacing w:val="-1"/>
        </w:rPr>
        <w:t>Vibration</w:t>
      </w:r>
      <w:r>
        <w:rPr>
          <w:color w:val="282828"/>
          <w:spacing w:val="4"/>
        </w:rPr>
        <w:t xml:space="preserve"> </w:t>
      </w:r>
      <w:r>
        <w:rPr>
          <w:color w:val="282828"/>
        </w:rPr>
        <w:t>Management</w:t>
      </w:r>
      <w:r>
        <w:rPr>
          <w:color w:val="282828"/>
          <w:spacing w:val="35"/>
        </w:rPr>
        <w:t xml:space="preserve"> </w:t>
      </w:r>
      <w:r>
        <w:rPr>
          <w:color w:val="282828"/>
          <w:spacing w:val="1"/>
        </w:rPr>
        <w:t>Plan</w:t>
      </w:r>
      <w:r>
        <w:rPr>
          <w:color w:val="505050"/>
        </w:rPr>
        <w:t>.</w:t>
      </w:r>
      <w:r>
        <w:rPr>
          <w:color w:val="3B3B3B"/>
          <w:spacing w:val="1"/>
        </w:rPr>
        <w:t>The</w:t>
      </w:r>
      <w:r>
        <w:rPr>
          <w:color w:val="3B3B3B"/>
          <w:spacing w:val="8"/>
        </w:rPr>
        <w:t xml:space="preserve"> </w:t>
      </w:r>
      <w:r>
        <w:rPr>
          <w:color w:val="282828"/>
          <w:spacing w:val="-3"/>
        </w:rPr>
        <w:t>Noi</w:t>
      </w:r>
      <w:r>
        <w:rPr>
          <w:color w:val="282828"/>
          <w:spacing w:val="-4"/>
        </w:rPr>
        <w:t>se</w:t>
      </w:r>
      <w:r>
        <w:rPr>
          <w:color w:val="282828"/>
          <w:spacing w:val="-5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6"/>
        </w:rPr>
        <w:t xml:space="preserve"> </w:t>
      </w:r>
      <w:r>
        <w:rPr>
          <w:color w:val="282828"/>
        </w:rPr>
        <w:t>Vibration</w:t>
      </w:r>
      <w:r>
        <w:rPr>
          <w:color w:val="282828"/>
          <w:spacing w:val="4"/>
        </w:rPr>
        <w:t xml:space="preserve"> </w:t>
      </w:r>
      <w:r>
        <w:rPr>
          <w:color w:val="282828"/>
          <w:spacing w:val="-2"/>
        </w:rPr>
        <w:t>Management</w:t>
      </w:r>
      <w:r>
        <w:rPr>
          <w:color w:val="282828"/>
          <w:spacing w:val="15"/>
        </w:rPr>
        <w:t xml:space="preserve"> </w:t>
      </w:r>
      <w:r>
        <w:rPr>
          <w:color w:val="282828"/>
          <w:spacing w:val="-4"/>
        </w:rPr>
        <w:t>Pl</w:t>
      </w:r>
      <w:r>
        <w:rPr>
          <w:color w:val="282828"/>
          <w:spacing w:val="-3"/>
        </w:rPr>
        <w:t>an</w:t>
      </w:r>
      <w:r>
        <w:rPr>
          <w:color w:val="282828"/>
          <w:spacing w:val="-5"/>
        </w:rPr>
        <w:t xml:space="preserve"> </w:t>
      </w:r>
      <w:r>
        <w:rPr>
          <w:color w:val="3B3B3B"/>
        </w:rPr>
        <w:t>must:</w:t>
      </w:r>
    </w:p>
    <w:p w14:paraId="13EDDD9A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9B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spacing w:line="322" w:lineRule="auto"/>
        <w:ind w:left="833" w:right="479" w:hanging="358"/>
        <w:jc w:val="both"/>
      </w:pPr>
      <w:r>
        <w:rPr>
          <w:color w:val="3B3B3B"/>
        </w:rPr>
        <w:t>address</w:t>
      </w:r>
      <w:r>
        <w:rPr>
          <w:color w:val="3B3B3B"/>
          <w:spacing w:val="30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41"/>
        </w:rPr>
        <w:t xml:space="preserve"> </w:t>
      </w:r>
      <w:r>
        <w:rPr>
          <w:color w:val="3B3B3B"/>
        </w:rPr>
        <w:t>effects</w:t>
      </w:r>
      <w:r>
        <w:rPr>
          <w:color w:val="3B3B3B"/>
          <w:spacing w:val="26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38"/>
        </w:rPr>
        <w:t xml:space="preserve"> </w:t>
      </w:r>
      <w:r>
        <w:rPr>
          <w:color w:val="3B3B3B"/>
        </w:rPr>
        <w:t>construction</w:t>
      </w:r>
      <w:r>
        <w:rPr>
          <w:color w:val="3B3B3B"/>
          <w:spacing w:val="39"/>
        </w:rPr>
        <w:t xml:space="preserve"> </w:t>
      </w:r>
      <w:r>
        <w:rPr>
          <w:color w:val="282828"/>
          <w:spacing w:val="-2"/>
        </w:rPr>
        <w:t>noi</w:t>
      </w:r>
      <w:r>
        <w:rPr>
          <w:color w:val="505050"/>
          <w:spacing w:val="-3"/>
        </w:rPr>
        <w:t>se</w:t>
      </w:r>
      <w:r>
        <w:rPr>
          <w:color w:val="505050"/>
          <w:spacing w:val="39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24"/>
        </w:rPr>
        <w:t xml:space="preserve"> </w:t>
      </w:r>
      <w:r>
        <w:rPr>
          <w:color w:val="282828"/>
          <w:spacing w:val="-1"/>
        </w:rPr>
        <w:t>vibration</w:t>
      </w:r>
      <w:r>
        <w:rPr>
          <w:color w:val="282828"/>
          <w:spacing w:val="39"/>
        </w:rPr>
        <w:t xml:space="preserve"> </w:t>
      </w:r>
      <w:r>
        <w:rPr>
          <w:color w:val="282828"/>
          <w:spacing w:val="-2"/>
        </w:rPr>
        <w:t>related</w:t>
      </w:r>
      <w:r>
        <w:rPr>
          <w:color w:val="282828"/>
          <w:spacing w:val="34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32"/>
        </w:rPr>
        <w:t xml:space="preserve"> </w:t>
      </w:r>
      <w:r>
        <w:rPr>
          <w:color w:val="3B3B3B"/>
        </w:rPr>
        <w:t>on-site</w:t>
      </w:r>
      <w:r>
        <w:rPr>
          <w:color w:val="3B3B3B"/>
          <w:spacing w:val="39"/>
        </w:rPr>
        <w:t xml:space="preserve"> </w:t>
      </w:r>
      <w:r>
        <w:rPr>
          <w:color w:val="3B3B3B"/>
          <w:spacing w:val="-3"/>
        </w:rPr>
        <w:t>activiti</w:t>
      </w:r>
      <w:r>
        <w:rPr>
          <w:color w:val="3B3B3B"/>
          <w:spacing w:val="-4"/>
        </w:rPr>
        <w:t>es</w:t>
      </w:r>
      <w:r>
        <w:rPr>
          <w:color w:val="3B3B3B"/>
          <w:spacing w:val="38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53"/>
          <w:w w:val="99"/>
        </w:rPr>
        <w:t xml:space="preserve"> </w:t>
      </w:r>
      <w:r>
        <w:rPr>
          <w:color w:val="3B3B3B"/>
        </w:rPr>
        <w:t>off</w:t>
      </w:r>
      <w:r>
        <w:rPr>
          <w:color w:val="6D6D6D"/>
        </w:rPr>
        <w:t>-</w:t>
      </w:r>
      <w:r>
        <w:rPr>
          <w:color w:val="505050"/>
        </w:rPr>
        <w:t>s</w:t>
      </w:r>
      <w:r>
        <w:rPr>
          <w:color w:val="282828"/>
        </w:rPr>
        <w:t>ite traffic</w:t>
      </w:r>
      <w:r>
        <w:rPr>
          <w:color w:val="282828"/>
          <w:spacing w:val="36"/>
        </w:rPr>
        <w:t xml:space="preserve"> </w:t>
      </w:r>
      <w:r>
        <w:rPr>
          <w:color w:val="282828"/>
        </w:rPr>
        <w:t>movements</w:t>
      </w:r>
    </w:p>
    <w:p w14:paraId="13EDDD9C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9D" w14:textId="77777777" w:rsidR="00A5052B" w:rsidRDefault="00A72E41">
      <w:pPr>
        <w:pStyle w:val="BodyText"/>
        <w:numPr>
          <w:ilvl w:val="1"/>
          <w:numId w:val="10"/>
        </w:numPr>
        <w:tabs>
          <w:tab w:val="left" w:pos="834"/>
        </w:tabs>
        <w:spacing w:line="318" w:lineRule="auto"/>
        <w:ind w:left="833" w:right="478" w:hanging="358"/>
        <w:jc w:val="both"/>
      </w:pPr>
      <w:r>
        <w:rPr>
          <w:color w:val="282828"/>
          <w:spacing w:val="-1"/>
        </w:rPr>
        <w:t>provide</w:t>
      </w:r>
      <w:r>
        <w:rPr>
          <w:color w:val="282828"/>
          <w:spacing w:val="23"/>
        </w:rPr>
        <w:t xml:space="preserve"> </w:t>
      </w:r>
      <w:r>
        <w:rPr>
          <w:color w:val="3B3B3B"/>
        </w:rPr>
        <w:t>a</w:t>
      </w:r>
      <w:r>
        <w:rPr>
          <w:color w:val="3B3B3B"/>
          <w:spacing w:val="40"/>
        </w:rPr>
        <w:t xml:space="preserve"> </w:t>
      </w:r>
      <w:r>
        <w:rPr>
          <w:color w:val="282828"/>
        </w:rPr>
        <w:t>clear</w:t>
      </w:r>
      <w:r>
        <w:rPr>
          <w:color w:val="282828"/>
          <w:spacing w:val="31"/>
        </w:rPr>
        <w:t xml:space="preserve"> </w:t>
      </w:r>
      <w:r>
        <w:rPr>
          <w:color w:val="3B3B3B"/>
        </w:rPr>
        <w:t>overview</w:t>
      </w:r>
      <w:r>
        <w:rPr>
          <w:color w:val="3B3B3B"/>
          <w:spacing w:val="41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3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43"/>
        </w:rPr>
        <w:t xml:space="preserve"> </w:t>
      </w:r>
      <w:r>
        <w:rPr>
          <w:color w:val="3B3B3B"/>
        </w:rPr>
        <w:t>proposed</w:t>
      </w:r>
      <w:r>
        <w:rPr>
          <w:color w:val="3B3B3B"/>
          <w:spacing w:val="42"/>
        </w:rPr>
        <w:t xml:space="preserve"> </w:t>
      </w:r>
      <w:r>
        <w:rPr>
          <w:color w:val="3B3B3B"/>
        </w:rPr>
        <w:t>construction</w:t>
      </w:r>
      <w:r>
        <w:rPr>
          <w:color w:val="3B3B3B"/>
          <w:spacing w:val="34"/>
        </w:rPr>
        <w:t xml:space="preserve"> </w:t>
      </w:r>
      <w:r>
        <w:rPr>
          <w:color w:val="3B3B3B"/>
        </w:rPr>
        <w:t>program</w:t>
      </w:r>
      <w:r>
        <w:rPr>
          <w:color w:val="3B3B3B"/>
          <w:spacing w:val="36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36"/>
        </w:rPr>
        <w:t xml:space="preserve"> </w:t>
      </w:r>
      <w:r>
        <w:rPr>
          <w:color w:val="3B3B3B"/>
        </w:rPr>
        <w:t>demonstrate</w:t>
      </w:r>
      <w:r>
        <w:rPr>
          <w:color w:val="3B3B3B"/>
          <w:spacing w:val="6"/>
        </w:rPr>
        <w:t xml:space="preserve"> </w:t>
      </w:r>
      <w:r>
        <w:rPr>
          <w:color w:val="282828"/>
        </w:rPr>
        <w:t>how</w:t>
      </w:r>
      <w:r>
        <w:rPr>
          <w:color w:val="282828"/>
          <w:spacing w:val="28"/>
          <w:w w:val="104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44"/>
        </w:rPr>
        <w:t xml:space="preserve"> </w:t>
      </w:r>
      <w:r>
        <w:rPr>
          <w:color w:val="3B3B3B"/>
        </w:rPr>
        <w:t>proposed</w:t>
      </w:r>
      <w:r>
        <w:rPr>
          <w:color w:val="3B3B3B"/>
          <w:spacing w:val="43"/>
        </w:rPr>
        <w:t xml:space="preserve"> </w:t>
      </w:r>
      <w:r>
        <w:rPr>
          <w:color w:val="282828"/>
        </w:rPr>
        <w:t>m</w:t>
      </w:r>
      <w:r>
        <w:rPr>
          <w:color w:val="282828"/>
          <w:spacing w:val="-18"/>
        </w:rPr>
        <w:t>i</w:t>
      </w:r>
      <w:r>
        <w:rPr>
          <w:color w:val="282828"/>
        </w:rPr>
        <w:t>t</w:t>
      </w:r>
      <w:r>
        <w:rPr>
          <w:color w:val="282828"/>
          <w:spacing w:val="-6"/>
        </w:rPr>
        <w:t>i</w:t>
      </w:r>
      <w:r>
        <w:rPr>
          <w:color w:val="505050"/>
        </w:rPr>
        <w:t>g</w:t>
      </w:r>
      <w:r>
        <w:rPr>
          <w:color w:val="505050"/>
          <w:spacing w:val="4"/>
        </w:rPr>
        <w:t>a</w:t>
      </w:r>
      <w:r>
        <w:rPr>
          <w:color w:val="282828"/>
        </w:rPr>
        <w:t>t</w:t>
      </w:r>
      <w:r>
        <w:rPr>
          <w:color w:val="282828"/>
          <w:spacing w:val="-6"/>
        </w:rPr>
        <w:t>i</w:t>
      </w:r>
      <w:r>
        <w:rPr>
          <w:color w:val="282828"/>
        </w:rPr>
        <w:t>on</w:t>
      </w:r>
      <w:r>
        <w:rPr>
          <w:color w:val="282828"/>
          <w:spacing w:val="34"/>
        </w:rPr>
        <w:t xml:space="preserve"> </w:t>
      </w:r>
      <w:r>
        <w:rPr>
          <w:color w:val="3B3B3B"/>
        </w:rPr>
        <w:t>measures</w:t>
      </w:r>
      <w:r>
        <w:rPr>
          <w:color w:val="3B3B3B"/>
          <w:spacing w:val="45"/>
        </w:rPr>
        <w:t xml:space="preserve"> </w:t>
      </w:r>
      <w:r>
        <w:rPr>
          <w:color w:val="3B3B3B"/>
        </w:rPr>
        <w:t>are</w:t>
      </w:r>
      <w:r>
        <w:rPr>
          <w:color w:val="3B3B3B"/>
          <w:spacing w:val="35"/>
        </w:rPr>
        <w:t xml:space="preserve"> </w:t>
      </w:r>
      <w:r>
        <w:rPr>
          <w:color w:val="505050"/>
          <w:spacing w:val="-9"/>
        </w:rPr>
        <w:t>c</w:t>
      </w:r>
      <w:r>
        <w:rPr>
          <w:color w:val="282828"/>
        </w:rPr>
        <w:t>omp</w:t>
      </w:r>
      <w:r>
        <w:rPr>
          <w:color w:val="282828"/>
          <w:spacing w:val="9"/>
        </w:rPr>
        <w:t>l</w:t>
      </w:r>
      <w:r>
        <w:rPr>
          <w:color w:val="282828"/>
          <w:spacing w:val="-18"/>
        </w:rPr>
        <w:t>i</w:t>
      </w:r>
      <w:r>
        <w:rPr>
          <w:color w:val="282828"/>
        </w:rPr>
        <w:t>ant</w:t>
      </w:r>
      <w:r>
        <w:rPr>
          <w:color w:val="282828"/>
          <w:spacing w:val="42"/>
        </w:rPr>
        <w:t xml:space="preserve"> </w:t>
      </w:r>
      <w:r>
        <w:rPr>
          <w:color w:val="282828"/>
        </w:rPr>
        <w:t>with</w:t>
      </w:r>
      <w:r>
        <w:rPr>
          <w:color w:val="282828"/>
          <w:spacing w:val="36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53"/>
        </w:rPr>
        <w:t xml:space="preserve"> </w:t>
      </w:r>
      <w:r>
        <w:rPr>
          <w:color w:val="3B3B3B"/>
        </w:rPr>
        <w:t>requ</w:t>
      </w:r>
      <w:r>
        <w:rPr>
          <w:color w:val="3B3B3B"/>
          <w:spacing w:val="3"/>
        </w:rPr>
        <w:t>i</w:t>
      </w:r>
      <w:r>
        <w:rPr>
          <w:color w:val="3B3B3B"/>
        </w:rPr>
        <w:t>rements</w:t>
      </w:r>
      <w:r>
        <w:rPr>
          <w:color w:val="3B3B3B"/>
          <w:spacing w:val="29"/>
        </w:rPr>
        <w:t xml:space="preserve"> </w:t>
      </w:r>
      <w:r>
        <w:rPr>
          <w:color w:val="282828"/>
        </w:rPr>
        <w:t>defi</w:t>
      </w:r>
      <w:r>
        <w:rPr>
          <w:color w:val="282828"/>
          <w:spacing w:val="1"/>
        </w:rPr>
        <w:t>n</w:t>
      </w:r>
      <w:r>
        <w:rPr>
          <w:color w:val="505050"/>
        </w:rPr>
        <w:t>ed</w:t>
      </w:r>
      <w:r>
        <w:rPr>
          <w:color w:val="505050"/>
          <w:spacing w:val="31"/>
        </w:rPr>
        <w:t xml:space="preserve"> </w:t>
      </w:r>
      <w:r>
        <w:rPr>
          <w:color w:val="3B3B3B"/>
        </w:rPr>
        <w:t>by</w:t>
      </w:r>
      <w:r>
        <w:rPr>
          <w:color w:val="3B3B3B"/>
          <w:spacing w:val="24"/>
        </w:rPr>
        <w:t xml:space="preserve"> </w:t>
      </w:r>
      <w:r>
        <w:rPr>
          <w:color w:val="3B3B3B"/>
        </w:rPr>
        <w:t>the</w:t>
      </w:r>
      <w:r>
        <w:rPr>
          <w:color w:val="3B3B3B"/>
          <w:w w:val="105"/>
        </w:rPr>
        <w:t xml:space="preserve"> </w:t>
      </w:r>
      <w:r>
        <w:rPr>
          <w:i/>
          <w:color w:val="3B3B3B"/>
          <w:sz w:val="19"/>
        </w:rPr>
        <w:t>Victorian</w:t>
      </w:r>
      <w:r>
        <w:rPr>
          <w:i/>
          <w:color w:val="3B3B3B"/>
          <w:spacing w:val="2"/>
          <w:sz w:val="19"/>
        </w:rPr>
        <w:t xml:space="preserve"> </w:t>
      </w:r>
      <w:r>
        <w:rPr>
          <w:i/>
          <w:color w:val="282828"/>
          <w:sz w:val="19"/>
        </w:rPr>
        <w:t>No</w:t>
      </w:r>
      <w:r>
        <w:rPr>
          <w:i/>
          <w:color w:val="282828"/>
          <w:spacing w:val="-8"/>
          <w:sz w:val="19"/>
        </w:rPr>
        <w:t>i</w:t>
      </w:r>
      <w:r>
        <w:rPr>
          <w:i/>
          <w:color w:val="505050"/>
          <w:sz w:val="19"/>
        </w:rPr>
        <w:t>se</w:t>
      </w:r>
      <w:r>
        <w:rPr>
          <w:i/>
          <w:color w:val="505050"/>
          <w:spacing w:val="11"/>
          <w:sz w:val="19"/>
        </w:rPr>
        <w:t xml:space="preserve"> </w:t>
      </w:r>
      <w:r>
        <w:rPr>
          <w:i/>
          <w:color w:val="505050"/>
          <w:sz w:val="19"/>
        </w:rPr>
        <w:t>Contr</w:t>
      </w:r>
      <w:r>
        <w:rPr>
          <w:i/>
          <w:color w:val="505050"/>
          <w:spacing w:val="-12"/>
          <w:sz w:val="19"/>
        </w:rPr>
        <w:t>o</w:t>
      </w:r>
      <w:r>
        <w:rPr>
          <w:i/>
          <w:color w:val="282828"/>
          <w:sz w:val="19"/>
        </w:rPr>
        <w:t>l</w:t>
      </w:r>
      <w:r>
        <w:rPr>
          <w:i/>
          <w:color w:val="282828"/>
          <w:spacing w:val="9"/>
          <w:sz w:val="19"/>
        </w:rPr>
        <w:t xml:space="preserve"> </w:t>
      </w:r>
      <w:r>
        <w:rPr>
          <w:i/>
          <w:color w:val="505050"/>
          <w:sz w:val="19"/>
        </w:rPr>
        <w:t>Guid</w:t>
      </w:r>
      <w:r>
        <w:rPr>
          <w:i/>
          <w:color w:val="505050"/>
          <w:spacing w:val="-7"/>
          <w:sz w:val="19"/>
        </w:rPr>
        <w:t>e</w:t>
      </w:r>
      <w:r>
        <w:rPr>
          <w:i/>
          <w:color w:val="282828"/>
          <w:sz w:val="19"/>
        </w:rPr>
        <w:t>li</w:t>
      </w:r>
      <w:r>
        <w:rPr>
          <w:i/>
          <w:color w:val="282828"/>
          <w:spacing w:val="6"/>
          <w:sz w:val="19"/>
        </w:rPr>
        <w:t>n</w:t>
      </w:r>
      <w:r>
        <w:rPr>
          <w:i/>
          <w:color w:val="505050"/>
          <w:sz w:val="19"/>
        </w:rPr>
        <w:t>es</w:t>
      </w:r>
      <w:r>
        <w:rPr>
          <w:i/>
          <w:color w:val="505050"/>
          <w:spacing w:val="9"/>
          <w:sz w:val="19"/>
        </w:rPr>
        <w:t xml:space="preserve"> </w:t>
      </w:r>
      <w:r>
        <w:rPr>
          <w:color w:val="282828"/>
        </w:rPr>
        <w:t>(EPA</w:t>
      </w:r>
      <w:r>
        <w:rPr>
          <w:color w:val="282828"/>
          <w:spacing w:val="16"/>
        </w:rPr>
        <w:t xml:space="preserve"> </w:t>
      </w:r>
      <w:r>
        <w:rPr>
          <w:color w:val="3B3B3B"/>
        </w:rPr>
        <w:t>Publicat</w:t>
      </w:r>
      <w:r>
        <w:rPr>
          <w:color w:val="3B3B3B"/>
          <w:spacing w:val="3"/>
        </w:rPr>
        <w:t>i</w:t>
      </w:r>
      <w:r>
        <w:rPr>
          <w:color w:val="3B3B3B"/>
        </w:rPr>
        <w:t>on</w:t>
      </w:r>
      <w:r>
        <w:rPr>
          <w:color w:val="3B3B3B"/>
          <w:spacing w:val="15"/>
        </w:rPr>
        <w:t xml:space="preserve"> </w:t>
      </w:r>
      <w:r>
        <w:rPr>
          <w:color w:val="3B3B3B"/>
          <w:spacing w:val="-44"/>
        </w:rPr>
        <w:t>1</w:t>
      </w:r>
      <w:r>
        <w:rPr>
          <w:color w:val="3B3B3B"/>
        </w:rPr>
        <w:t>254)</w:t>
      </w:r>
      <w:r>
        <w:rPr>
          <w:color w:val="3B3B3B"/>
          <w:spacing w:val="12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8"/>
        </w:rPr>
        <w:t xml:space="preserve"> </w:t>
      </w:r>
      <w:r>
        <w:rPr>
          <w:color w:val="505050"/>
          <w:spacing w:val="-14"/>
        </w:rPr>
        <w:t>i</w:t>
      </w:r>
      <w:r>
        <w:rPr>
          <w:color w:val="505050"/>
        </w:rPr>
        <w:t>nclude</w:t>
      </w:r>
      <w:r>
        <w:rPr>
          <w:color w:val="505050"/>
          <w:spacing w:val="7"/>
        </w:rPr>
        <w:t xml:space="preserve"> </w:t>
      </w:r>
      <w:r>
        <w:rPr>
          <w:color w:val="505050"/>
        </w:rPr>
        <w:t>a</w:t>
      </w:r>
      <w:r>
        <w:rPr>
          <w:color w:val="505050"/>
          <w:spacing w:val="12"/>
        </w:rPr>
        <w:t xml:space="preserve"> </w:t>
      </w:r>
      <w:r>
        <w:rPr>
          <w:color w:val="505050"/>
        </w:rPr>
        <w:t>schedu</w:t>
      </w:r>
      <w:r>
        <w:rPr>
          <w:color w:val="505050"/>
          <w:spacing w:val="11"/>
        </w:rPr>
        <w:t>l</w:t>
      </w:r>
      <w:r>
        <w:rPr>
          <w:color w:val="505050"/>
        </w:rPr>
        <w:t>e</w:t>
      </w:r>
      <w:r>
        <w:rPr>
          <w:color w:val="505050"/>
          <w:spacing w:val="2"/>
        </w:rPr>
        <w:t xml:space="preserve"> </w:t>
      </w:r>
      <w:r>
        <w:rPr>
          <w:color w:val="505050"/>
        </w:rPr>
        <w:t>of</w:t>
      </w:r>
      <w:r>
        <w:rPr>
          <w:color w:val="505050"/>
          <w:spacing w:val="14"/>
        </w:rPr>
        <w:t xml:space="preserve"> </w:t>
      </w:r>
      <w:r>
        <w:rPr>
          <w:color w:val="3B3B3B"/>
        </w:rPr>
        <w:t>no</w:t>
      </w:r>
      <w:r>
        <w:rPr>
          <w:color w:val="3B3B3B"/>
          <w:spacing w:val="-10"/>
        </w:rPr>
        <w:t>i</w:t>
      </w:r>
      <w:r>
        <w:rPr>
          <w:color w:val="3B3B3B"/>
        </w:rPr>
        <w:t>se</w:t>
      </w:r>
    </w:p>
    <w:p w14:paraId="13EDDD9E" w14:textId="77777777" w:rsidR="00A5052B" w:rsidRDefault="00A5052B">
      <w:pPr>
        <w:spacing w:line="318" w:lineRule="auto"/>
        <w:jc w:val="both"/>
        <w:sectPr w:rsidR="00A5052B">
          <w:pgSz w:w="11910" w:h="16830"/>
          <w:pgMar w:top="1060" w:right="1020" w:bottom="840" w:left="1600" w:header="0" w:footer="645" w:gutter="0"/>
          <w:cols w:space="720"/>
        </w:sectPr>
      </w:pPr>
    </w:p>
    <w:p w14:paraId="13EDDD9F" w14:textId="77777777" w:rsidR="00A5052B" w:rsidRDefault="00A72E41">
      <w:pPr>
        <w:spacing w:before="51" w:line="318" w:lineRule="auto"/>
        <w:ind w:left="907" w:right="420" w:firstLine="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A3A3A"/>
          <w:spacing w:val="-1"/>
          <w:sz w:val="20"/>
        </w:rPr>
        <w:lastRenderedPageBreak/>
        <w:t>emi</w:t>
      </w:r>
      <w:r>
        <w:rPr>
          <w:rFonts w:ascii="Arial"/>
          <w:color w:val="3A3A3A"/>
          <w:spacing w:val="-2"/>
          <w:sz w:val="20"/>
        </w:rPr>
        <w:t>ssi</w:t>
      </w:r>
      <w:r>
        <w:rPr>
          <w:rFonts w:ascii="Arial"/>
          <w:color w:val="3A3A3A"/>
          <w:spacing w:val="-1"/>
          <w:sz w:val="20"/>
        </w:rPr>
        <w:t>on</w:t>
      </w:r>
      <w:r>
        <w:rPr>
          <w:rFonts w:ascii="Arial"/>
          <w:color w:val="3A3A3A"/>
          <w:spacing w:val="25"/>
          <w:sz w:val="20"/>
        </w:rPr>
        <w:t xml:space="preserve"> </w:t>
      </w:r>
      <w:r>
        <w:rPr>
          <w:rFonts w:ascii="Arial"/>
          <w:color w:val="3A3A3A"/>
          <w:sz w:val="20"/>
        </w:rPr>
        <w:t>data</w:t>
      </w:r>
      <w:r>
        <w:rPr>
          <w:rFonts w:ascii="Arial"/>
          <w:color w:val="3A3A3A"/>
          <w:spacing w:val="28"/>
          <w:sz w:val="20"/>
        </w:rPr>
        <w:t xml:space="preserve"> </w:t>
      </w:r>
      <w:r>
        <w:rPr>
          <w:rFonts w:ascii="Arial"/>
          <w:color w:val="3A3A3A"/>
          <w:sz w:val="20"/>
        </w:rPr>
        <w:t>for</w:t>
      </w:r>
      <w:r>
        <w:rPr>
          <w:rFonts w:ascii="Arial"/>
          <w:color w:val="3A3A3A"/>
          <w:spacing w:val="33"/>
          <w:sz w:val="20"/>
        </w:rPr>
        <w:t xml:space="preserve"> </w:t>
      </w:r>
      <w:r>
        <w:rPr>
          <w:rFonts w:ascii="Arial"/>
          <w:color w:val="3A3A3A"/>
          <w:sz w:val="20"/>
        </w:rPr>
        <w:t>the</w:t>
      </w:r>
      <w:r>
        <w:rPr>
          <w:rFonts w:ascii="Arial"/>
          <w:color w:val="3A3A3A"/>
          <w:spacing w:val="36"/>
          <w:sz w:val="20"/>
        </w:rPr>
        <w:t xml:space="preserve"> </w:t>
      </w:r>
      <w:r>
        <w:rPr>
          <w:rFonts w:ascii="Arial"/>
          <w:color w:val="3A3A3A"/>
          <w:sz w:val="20"/>
        </w:rPr>
        <w:t>major</w:t>
      </w:r>
      <w:r>
        <w:rPr>
          <w:rFonts w:ascii="Arial"/>
          <w:color w:val="3A3A3A"/>
          <w:spacing w:val="32"/>
          <w:sz w:val="20"/>
        </w:rPr>
        <w:t xml:space="preserve"> </w:t>
      </w:r>
      <w:r>
        <w:rPr>
          <w:rFonts w:ascii="Arial"/>
          <w:color w:val="3A3A3A"/>
          <w:spacing w:val="-3"/>
          <w:sz w:val="20"/>
        </w:rPr>
        <w:t>plant</w:t>
      </w:r>
      <w:r>
        <w:rPr>
          <w:rFonts w:ascii="Arial"/>
          <w:color w:val="3A3A3A"/>
          <w:spacing w:val="37"/>
          <w:sz w:val="20"/>
        </w:rPr>
        <w:t xml:space="preserve"> </w:t>
      </w:r>
      <w:r>
        <w:rPr>
          <w:rFonts w:ascii="Arial"/>
          <w:color w:val="3A3A3A"/>
          <w:sz w:val="20"/>
        </w:rPr>
        <w:t>items</w:t>
      </w:r>
      <w:r>
        <w:rPr>
          <w:rFonts w:ascii="Arial"/>
          <w:color w:val="3A3A3A"/>
          <w:spacing w:val="24"/>
          <w:sz w:val="20"/>
        </w:rPr>
        <w:t xml:space="preserve"> </w:t>
      </w:r>
      <w:r>
        <w:rPr>
          <w:rFonts w:ascii="Arial"/>
          <w:color w:val="3A3A3A"/>
          <w:sz w:val="20"/>
        </w:rPr>
        <w:t>selected</w:t>
      </w:r>
      <w:r>
        <w:rPr>
          <w:rFonts w:ascii="Arial"/>
          <w:color w:val="3A3A3A"/>
          <w:spacing w:val="30"/>
          <w:sz w:val="20"/>
        </w:rPr>
        <w:t xml:space="preserve"> </w:t>
      </w:r>
      <w:r>
        <w:rPr>
          <w:rFonts w:ascii="Arial"/>
          <w:color w:val="3A3A3A"/>
          <w:sz w:val="20"/>
        </w:rPr>
        <w:t>for</w:t>
      </w:r>
      <w:r>
        <w:rPr>
          <w:rFonts w:ascii="Arial"/>
          <w:color w:val="3A3A3A"/>
          <w:spacing w:val="33"/>
          <w:sz w:val="20"/>
        </w:rPr>
        <w:t xml:space="preserve"> </w:t>
      </w:r>
      <w:r>
        <w:rPr>
          <w:rFonts w:ascii="Arial"/>
          <w:color w:val="3A3A3A"/>
          <w:sz w:val="20"/>
        </w:rPr>
        <w:t>construction</w:t>
      </w:r>
      <w:r>
        <w:rPr>
          <w:rFonts w:ascii="Arial"/>
          <w:color w:val="3A3A3A"/>
          <w:spacing w:val="23"/>
          <w:sz w:val="20"/>
        </w:rPr>
        <w:t xml:space="preserve"> </w:t>
      </w:r>
      <w:r>
        <w:rPr>
          <w:rFonts w:ascii="Arial"/>
          <w:color w:val="3A3A3A"/>
          <w:sz w:val="20"/>
        </w:rPr>
        <w:t>of</w:t>
      </w:r>
      <w:r>
        <w:rPr>
          <w:rFonts w:ascii="Arial"/>
          <w:color w:val="3A3A3A"/>
          <w:spacing w:val="24"/>
          <w:sz w:val="20"/>
        </w:rPr>
        <w:t xml:space="preserve"> </w:t>
      </w:r>
      <w:r>
        <w:rPr>
          <w:rFonts w:ascii="Arial"/>
          <w:color w:val="3A3A3A"/>
          <w:sz w:val="20"/>
        </w:rPr>
        <w:t>the</w:t>
      </w:r>
      <w:r>
        <w:rPr>
          <w:rFonts w:ascii="Arial"/>
          <w:color w:val="3A3A3A"/>
          <w:spacing w:val="36"/>
          <w:sz w:val="20"/>
        </w:rPr>
        <w:t xml:space="preserve"> </w:t>
      </w:r>
      <w:r>
        <w:rPr>
          <w:rFonts w:ascii="Arial"/>
          <w:color w:val="3A3A3A"/>
          <w:sz w:val="20"/>
        </w:rPr>
        <w:t>Project,</w:t>
      </w:r>
      <w:r>
        <w:rPr>
          <w:rFonts w:ascii="Arial"/>
          <w:color w:val="3A3A3A"/>
          <w:spacing w:val="28"/>
          <w:sz w:val="20"/>
        </w:rPr>
        <w:t xml:space="preserve"> </w:t>
      </w:r>
      <w:r>
        <w:rPr>
          <w:rFonts w:ascii="Arial"/>
          <w:color w:val="3A3A3A"/>
          <w:sz w:val="20"/>
        </w:rPr>
        <w:t>and</w:t>
      </w:r>
      <w:r>
        <w:rPr>
          <w:rFonts w:ascii="Arial"/>
          <w:color w:val="3A3A3A"/>
          <w:spacing w:val="25"/>
          <w:sz w:val="20"/>
        </w:rPr>
        <w:t xml:space="preserve"> </w:t>
      </w:r>
      <w:r>
        <w:rPr>
          <w:rFonts w:ascii="Arial"/>
          <w:color w:val="3A3A3A"/>
          <w:sz w:val="20"/>
        </w:rPr>
        <w:t>a</w:t>
      </w:r>
      <w:r>
        <w:rPr>
          <w:rFonts w:ascii="Arial"/>
          <w:color w:val="3A3A3A"/>
          <w:spacing w:val="27"/>
          <w:w w:val="88"/>
          <w:sz w:val="20"/>
        </w:rPr>
        <w:t xml:space="preserve"> </w:t>
      </w:r>
      <w:r>
        <w:rPr>
          <w:rFonts w:ascii="Arial"/>
          <w:color w:val="3A3A3A"/>
          <w:sz w:val="20"/>
        </w:rPr>
        <w:t>compar</w:t>
      </w:r>
      <w:r>
        <w:rPr>
          <w:rFonts w:ascii="Arial"/>
          <w:color w:val="3A3A3A"/>
          <w:spacing w:val="3"/>
          <w:sz w:val="20"/>
        </w:rPr>
        <w:t>i</w:t>
      </w:r>
      <w:r>
        <w:rPr>
          <w:rFonts w:ascii="Arial"/>
          <w:color w:val="3A3A3A"/>
          <w:sz w:val="20"/>
        </w:rPr>
        <w:t>son</w:t>
      </w:r>
      <w:r>
        <w:rPr>
          <w:rFonts w:ascii="Arial"/>
          <w:color w:val="3A3A3A"/>
          <w:spacing w:val="5"/>
          <w:sz w:val="20"/>
        </w:rPr>
        <w:t xml:space="preserve"> </w:t>
      </w:r>
      <w:r>
        <w:rPr>
          <w:rFonts w:ascii="Arial"/>
          <w:color w:val="3A3A3A"/>
          <w:sz w:val="20"/>
        </w:rPr>
        <w:t>of the</w:t>
      </w:r>
      <w:r>
        <w:rPr>
          <w:rFonts w:ascii="Arial"/>
          <w:color w:val="3A3A3A"/>
          <w:spacing w:val="20"/>
          <w:sz w:val="20"/>
        </w:rPr>
        <w:t xml:space="preserve"> </w:t>
      </w:r>
      <w:r>
        <w:rPr>
          <w:rFonts w:ascii="Arial"/>
          <w:color w:val="3A3A3A"/>
          <w:sz w:val="20"/>
        </w:rPr>
        <w:t>data</w:t>
      </w:r>
      <w:r>
        <w:rPr>
          <w:rFonts w:ascii="Arial"/>
          <w:color w:val="3A3A3A"/>
          <w:spacing w:val="11"/>
          <w:sz w:val="20"/>
        </w:rPr>
        <w:t xml:space="preserve"> </w:t>
      </w:r>
      <w:r>
        <w:rPr>
          <w:rFonts w:ascii="Arial"/>
          <w:color w:val="3A3A3A"/>
          <w:sz w:val="20"/>
        </w:rPr>
        <w:t>w</w:t>
      </w:r>
      <w:r>
        <w:rPr>
          <w:rFonts w:ascii="Arial"/>
          <w:color w:val="3A3A3A"/>
          <w:spacing w:val="-4"/>
          <w:sz w:val="20"/>
        </w:rPr>
        <w:t>i</w:t>
      </w:r>
      <w:r>
        <w:rPr>
          <w:rFonts w:ascii="Arial"/>
          <w:color w:val="3A3A3A"/>
          <w:sz w:val="20"/>
        </w:rPr>
        <w:t>th</w:t>
      </w:r>
      <w:r>
        <w:rPr>
          <w:rFonts w:ascii="Arial"/>
          <w:color w:val="3A3A3A"/>
          <w:spacing w:val="1"/>
          <w:sz w:val="20"/>
        </w:rPr>
        <w:t xml:space="preserve"> </w:t>
      </w:r>
      <w:r>
        <w:rPr>
          <w:rFonts w:ascii="Arial"/>
          <w:color w:val="3A3A3A"/>
          <w:sz w:val="20"/>
        </w:rPr>
        <w:t>the</w:t>
      </w:r>
      <w:r>
        <w:rPr>
          <w:rFonts w:ascii="Arial"/>
          <w:color w:val="3A3A3A"/>
          <w:spacing w:val="20"/>
          <w:sz w:val="20"/>
        </w:rPr>
        <w:t xml:space="preserve"> </w:t>
      </w:r>
      <w:r>
        <w:rPr>
          <w:rFonts w:ascii="Arial"/>
          <w:color w:val="3A3A3A"/>
          <w:sz w:val="20"/>
        </w:rPr>
        <w:t>no</w:t>
      </w:r>
      <w:r>
        <w:rPr>
          <w:rFonts w:ascii="Arial"/>
          <w:color w:val="3A3A3A"/>
          <w:spacing w:val="-9"/>
          <w:sz w:val="20"/>
        </w:rPr>
        <w:t>i</w:t>
      </w:r>
      <w:r>
        <w:rPr>
          <w:rFonts w:ascii="Arial"/>
          <w:color w:val="3A3A3A"/>
          <w:sz w:val="20"/>
        </w:rPr>
        <w:t>se</w:t>
      </w:r>
      <w:r>
        <w:rPr>
          <w:rFonts w:ascii="Arial"/>
          <w:color w:val="3A3A3A"/>
          <w:spacing w:val="9"/>
          <w:sz w:val="20"/>
        </w:rPr>
        <w:t xml:space="preserve"> </w:t>
      </w:r>
      <w:r>
        <w:rPr>
          <w:rFonts w:ascii="Arial"/>
          <w:color w:val="3A3A3A"/>
          <w:sz w:val="20"/>
        </w:rPr>
        <w:t>em</w:t>
      </w:r>
      <w:r>
        <w:rPr>
          <w:rFonts w:ascii="Arial"/>
          <w:color w:val="3A3A3A"/>
          <w:spacing w:val="-1"/>
          <w:sz w:val="20"/>
        </w:rPr>
        <w:t>i</w:t>
      </w:r>
      <w:r>
        <w:rPr>
          <w:rFonts w:ascii="Arial"/>
          <w:color w:val="3A3A3A"/>
          <w:sz w:val="20"/>
        </w:rPr>
        <w:t>ss</w:t>
      </w:r>
      <w:r>
        <w:rPr>
          <w:rFonts w:ascii="Arial"/>
          <w:color w:val="3A3A3A"/>
          <w:spacing w:val="1"/>
          <w:sz w:val="20"/>
        </w:rPr>
        <w:t>i</w:t>
      </w:r>
      <w:r>
        <w:rPr>
          <w:rFonts w:ascii="Arial"/>
          <w:color w:val="3A3A3A"/>
          <w:sz w:val="20"/>
        </w:rPr>
        <w:t>on</w:t>
      </w:r>
      <w:r>
        <w:rPr>
          <w:rFonts w:ascii="Arial"/>
          <w:color w:val="3A3A3A"/>
          <w:spacing w:val="7"/>
          <w:sz w:val="20"/>
        </w:rPr>
        <w:t xml:space="preserve"> </w:t>
      </w:r>
      <w:r>
        <w:rPr>
          <w:rFonts w:ascii="Arial"/>
          <w:color w:val="3A3A3A"/>
          <w:sz w:val="20"/>
        </w:rPr>
        <w:t>ran</w:t>
      </w:r>
      <w:r>
        <w:rPr>
          <w:rFonts w:ascii="Arial"/>
          <w:color w:val="3A3A3A"/>
          <w:spacing w:val="-19"/>
          <w:sz w:val="20"/>
        </w:rPr>
        <w:t>g</w:t>
      </w:r>
      <w:r>
        <w:rPr>
          <w:rFonts w:ascii="Arial"/>
          <w:color w:val="3A3A3A"/>
          <w:sz w:val="20"/>
        </w:rPr>
        <w:t>es</w:t>
      </w:r>
      <w:r>
        <w:rPr>
          <w:rFonts w:ascii="Arial"/>
          <w:color w:val="3A3A3A"/>
          <w:spacing w:val="8"/>
          <w:sz w:val="20"/>
        </w:rPr>
        <w:t xml:space="preserve"> </w:t>
      </w:r>
      <w:r>
        <w:rPr>
          <w:rFonts w:ascii="Arial"/>
          <w:color w:val="3A3A3A"/>
          <w:sz w:val="20"/>
        </w:rPr>
        <w:t>set</w:t>
      </w:r>
      <w:r>
        <w:rPr>
          <w:rFonts w:ascii="Arial"/>
          <w:color w:val="3A3A3A"/>
          <w:spacing w:val="17"/>
          <w:sz w:val="20"/>
        </w:rPr>
        <w:t xml:space="preserve"> </w:t>
      </w:r>
      <w:r>
        <w:rPr>
          <w:rFonts w:ascii="Arial"/>
          <w:color w:val="3A3A3A"/>
          <w:sz w:val="20"/>
        </w:rPr>
        <w:t>out</w:t>
      </w:r>
      <w:r>
        <w:rPr>
          <w:rFonts w:ascii="Arial"/>
          <w:color w:val="3A3A3A"/>
          <w:spacing w:val="29"/>
          <w:sz w:val="20"/>
        </w:rPr>
        <w:t xml:space="preserve"> </w:t>
      </w:r>
      <w:r>
        <w:rPr>
          <w:rFonts w:ascii="Arial"/>
          <w:color w:val="3A3A3A"/>
          <w:spacing w:val="-19"/>
          <w:sz w:val="20"/>
        </w:rPr>
        <w:t>i</w:t>
      </w:r>
      <w:r>
        <w:rPr>
          <w:rFonts w:ascii="Arial"/>
          <w:color w:val="3A3A3A"/>
          <w:sz w:val="20"/>
        </w:rPr>
        <w:t>n</w:t>
      </w:r>
      <w:r>
        <w:rPr>
          <w:rFonts w:ascii="Arial"/>
          <w:color w:val="3A3A3A"/>
          <w:spacing w:val="-18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AS</w:t>
      </w:r>
      <w:r>
        <w:rPr>
          <w:rFonts w:ascii="Arial"/>
          <w:i/>
          <w:color w:val="3A3A3A"/>
          <w:spacing w:val="14"/>
          <w:sz w:val="20"/>
        </w:rPr>
        <w:t xml:space="preserve"> </w:t>
      </w:r>
      <w:r>
        <w:rPr>
          <w:rFonts w:ascii="Arial"/>
          <w:i/>
          <w:color w:val="4B4B4B"/>
          <w:sz w:val="20"/>
        </w:rPr>
        <w:t>243</w:t>
      </w:r>
      <w:r>
        <w:rPr>
          <w:rFonts w:ascii="Arial"/>
          <w:i/>
          <w:color w:val="4B4B4B"/>
          <w:spacing w:val="12"/>
          <w:sz w:val="20"/>
        </w:rPr>
        <w:t>6</w:t>
      </w:r>
      <w:r>
        <w:rPr>
          <w:rFonts w:ascii="Arial"/>
          <w:i/>
          <w:color w:val="646464"/>
          <w:spacing w:val="-14"/>
          <w:sz w:val="20"/>
        </w:rPr>
        <w:t>:</w:t>
      </w:r>
      <w:r>
        <w:rPr>
          <w:rFonts w:ascii="Arial"/>
          <w:i/>
          <w:color w:val="3A3A3A"/>
          <w:sz w:val="20"/>
        </w:rPr>
        <w:t>2</w:t>
      </w:r>
      <w:r>
        <w:rPr>
          <w:rFonts w:ascii="Arial"/>
          <w:i/>
          <w:color w:val="3A3A3A"/>
          <w:spacing w:val="-8"/>
          <w:sz w:val="20"/>
        </w:rPr>
        <w:t>0</w:t>
      </w:r>
      <w:r>
        <w:rPr>
          <w:rFonts w:ascii="Arial"/>
          <w:i/>
          <w:color w:val="3A3A3A"/>
          <w:sz w:val="20"/>
        </w:rPr>
        <w:t>1</w:t>
      </w:r>
      <w:r>
        <w:rPr>
          <w:rFonts w:ascii="Arial"/>
          <w:i/>
          <w:color w:val="3A3A3A"/>
          <w:spacing w:val="-25"/>
          <w:sz w:val="20"/>
        </w:rPr>
        <w:t>0</w:t>
      </w:r>
      <w:r>
        <w:rPr>
          <w:rFonts w:ascii="Arial"/>
          <w:i/>
          <w:color w:val="646464"/>
          <w:sz w:val="20"/>
        </w:rPr>
        <w:t>:</w:t>
      </w:r>
      <w:r>
        <w:rPr>
          <w:rFonts w:ascii="Arial"/>
          <w:i/>
          <w:color w:val="646464"/>
          <w:spacing w:val="2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Guide</w:t>
      </w:r>
      <w:r>
        <w:rPr>
          <w:rFonts w:ascii="Arial"/>
          <w:i/>
          <w:color w:val="3A3A3A"/>
          <w:spacing w:val="-1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to</w:t>
      </w:r>
      <w:r>
        <w:rPr>
          <w:rFonts w:ascii="Arial"/>
          <w:i/>
          <w:color w:val="3A3A3A"/>
          <w:w w:val="114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noise</w:t>
      </w:r>
      <w:r>
        <w:rPr>
          <w:rFonts w:ascii="Arial"/>
          <w:i/>
          <w:color w:val="3A3A3A"/>
          <w:spacing w:val="2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and vibration</w:t>
      </w:r>
      <w:r>
        <w:rPr>
          <w:rFonts w:ascii="Arial"/>
          <w:i/>
          <w:color w:val="3A3A3A"/>
          <w:spacing w:val="2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control</w:t>
      </w:r>
      <w:r>
        <w:rPr>
          <w:rFonts w:ascii="Arial"/>
          <w:i/>
          <w:color w:val="3A3A3A"/>
          <w:spacing w:val="6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on</w:t>
      </w:r>
      <w:r>
        <w:rPr>
          <w:rFonts w:ascii="Arial"/>
          <w:i/>
          <w:color w:val="3A3A3A"/>
          <w:spacing w:val="-2"/>
          <w:sz w:val="20"/>
        </w:rPr>
        <w:t xml:space="preserve"> </w:t>
      </w:r>
      <w:r>
        <w:rPr>
          <w:rFonts w:ascii="Arial"/>
          <w:i/>
          <w:color w:val="4B4B4B"/>
          <w:spacing w:val="-1"/>
          <w:sz w:val="20"/>
        </w:rPr>
        <w:t>construction</w:t>
      </w:r>
      <w:r>
        <w:rPr>
          <w:rFonts w:ascii="Arial"/>
          <w:i/>
          <w:color w:val="646464"/>
          <w:spacing w:val="-1"/>
          <w:sz w:val="20"/>
        </w:rPr>
        <w:t>,</w:t>
      </w:r>
      <w:r>
        <w:rPr>
          <w:rFonts w:ascii="Arial"/>
          <w:i/>
          <w:color w:val="646464"/>
          <w:spacing w:val="-18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demolition</w:t>
      </w:r>
      <w:r>
        <w:rPr>
          <w:rFonts w:ascii="Arial"/>
          <w:i/>
          <w:color w:val="3A3A3A"/>
          <w:spacing w:val="1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and maintenance</w:t>
      </w:r>
      <w:r>
        <w:rPr>
          <w:rFonts w:ascii="Arial"/>
          <w:i/>
          <w:color w:val="3A3A3A"/>
          <w:spacing w:val="-1"/>
          <w:sz w:val="20"/>
        </w:rPr>
        <w:t xml:space="preserve"> </w:t>
      </w:r>
      <w:r>
        <w:rPr>
          <w:rFonts w:ascii="Arial"/>
          <w:i/>
          <w:color w:val="4B4B4B"/>
          <w:sz w:val="20"/>
        </w:rPr>
        <w:t>sites</w:t>
      </w:r>
    </w:p>
    <w:p w14:paraId="13EDDDA0" w14:textId="77777777" w:rsidR="00A5052B" w:rsidRDefault="00A5052B">
      <w:pPr>
        <w:spacing w:before="1"/>
        <w:rPr>
          <w:rFonts w:ascii="Arial" w:eastAsia="Arial" w:hAnsi="Arial" w:cs="Arial"/>
          <w:i/>
          <w:sz w:val="21"/>
          <w:szCs w:val="21"/>
        </w:rPr>
      </w:pPr>
    </w:p>
    <w:p w14:paraId="13EDDDA1" w14:textId="77777777" w:rsidR="00A5052B" w:rsidRDefault="00A72E41">
      <w:pPr>
        <w:pStyle w:val="BodyText"/>
        <w:numPr>
          <w:ilvl w:val="1"/>
          <w:numId w:val="10"/>
        </w:numPr>
        <w:tabs>
          <w:tab w:val="left" w:pos="901"/>
        </w:tabs>
        <w:spacing w:line="318" w:lineRule="auto"/>
        <w:ind w:left="900" w:right="420" w:hanging="350"/>
        <w:jc w:val="both"/>
      </w:pPr>
      <w:r>
        <w:rPr>
          <w:color w:val="3A3A3A"/>
          <w:spacing w:val="-2"/>
        </w:rPr>
        <w:t>clearly</w:t>
      </w:r>
      <w:r>
        <w:rPr>
          <w:color w:val="3A3A3A"/>
          <w:spacing w:val="36"/>
        </w:rPr>
        <w:t xml:space="preserve"> </w:t>
      </w:r>
      <w:r>
        <w:rPr>
          <w:color w:val="3A3A3A"/>
        </w:rPr>
        <w:t>define</w:t>
      </w:r>
      <w:r>
        <w:rPr>
          <w:color w:val="3A3A3A"/>
          <w:spacing w:val="36"/>
        </w:rPr>
        <w:t xml:space="preserve"> </w:t>
      </w:r>
      <w:r>
        <w:rPr>
          <w:color w:val="3A3A3A"/>
        </w:rPr>
        <w:t>all</w:t>
      </w:r>
      <w:r>
        <w:rPr>
          <w:color w:val="3A3A3A"/>
          <w:spacing w:val="32"/>
        </w:rPr>
        <w:t xml:space="preserve"> </w:t>
      </w:r>
      <w:r>
        <w:rPr>
          <w:color w:val="3A3A3A"/>
          <w:spacing w:val="-1"/>
        </w:rPr>
        <w:t>unavoidabl</w:t>
      </w:r>
      <w:r>
        <w:rPr>
          <w:color w:val="3A3A3A"/>
          <w:spacing w:val="-2"/>
        </w:rPr>
        <w:t>e</w:t>
      </w:r>
      <w:r>
        <w:rPr>
          <w:color w:val="3A3A3A"/>
          <w:spacing w:val="38"/>
        </w:rPr>
        <w:t xml:space="preserve"> </w:t>
      </w:r>
      <w:r>
        <w:rPr>
          <w:color w:val="3A3A3A"/>
        </w:rPr>
        <w:t>works</w:t>
      </w:r>
      <w:r>
        <w:rPr>
          <w:color w:val="3A3A3A"/>
          <w:spacing w:val="42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42"/>
        </w:rPr>
        <w:t xml:space="preserve"> </w:t>
      </w:r>
      <w:r>
        <w:rPr>
          <w:color w:val="3A3A3A"/>
          <w:spacing w:val="-1"/>
        </w:rPr>
        <w:t>low-noi</w:t>
      </w:r>
      <w:r>
        <w:rPr>
          <w:color w:val="3A3A3A"/>
          <w:spacing w:val="-2"/>
        </w:rPr>
        <w:t>se</w:t>
      </w:r>
      <w:r>
        <w:rPr>
          <w:color w:val="3A3A3A"/>
          <w:spacing w:val="50"/>
        </w:rPr>
        <w:t xml:space="preserve"> </w:t>
      </w:r>
      <w:r>
        <w:rPr>
          <w:color w:val="3A3A3A"/>
        </w:rPr>
        <w:t>managed-impact</w:t>
      </w:r>
      <w:r>
        <w:rPr>
          <w:color w:val="3A3A3A"/>
          <w:spacing w:val="49"/>
        </w:rPr>
        <w:t xml:space="preserve"> </w:t>
      </w:r>
      <w:r>
        <w:rPr>
          <w:color w:val="3A3A3A"/>
        </w:rPr>
        <w:t>works</w:t>
      </w:r>
      <w:r>
        <w:rPr>
          <w:color w:val="3A3A3A"/>
          <w:spacing w:val="37"/>
        </w:rPr>
        <w:t xml:space="preserve"> </w:t>
      </w:r>
      <w:r>
        <w:rPr>
          <w:color w:val="3A3A3A"/>
        </w:rPr>
        <w:t>which</w:t>
      </w:r>
      <w:r>
        <w:rPr>
          <w:color w:val="3A3A3A"/>
          <w:spacing w:val="47"/>
        </w:rPr>
        <w:t xml:space="preserve"> </w:t>
      </w:r>
      <w:r>
        <w:rPr>
          <w:color w:val="3A3A3A"/>
        </w:rPr>
        <w:t>may</w:t>
      </w:r>
      <w:r>
        <w:rPr>
          <w:color w:val="3A3A3A"/>
          <w:spacing w:val="47"/>
        </w:rPr>
        <w:t xml:space="preserve"> </w:t>
      </w:r>
      <w:r>
        <w:rPr>
          <w:color w:val="3A3A3A"/>
        </w:rPr>
        <w:t>occur</w:t>
      </w:r>
      <w:r>
        <w:rPr>
          <w:color w:val="3A3A3A"/>
          <w:spacing w:val="22"/>
        </w:rPr>
        <w:t xml:space="preserve"> </w:t>
      </w:r>
      <w:r>
        <w:rPr>
          <w:color w:val="3A3A3A"/>
          <w:spacing w:val="-1"/>
        </w:rPr>
        <w:t>outside</w:t>
      </w:r>
      <w:r>
        <w:rPr>
          <w:color w:val="3A3A3A"/>
          <w:spacing w:val="11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20"/>
        </w:rPr>
        <w:t xml:space="preserve"> </w:t>
      </w:r>
      <w:r>
        <w:rPr>
          <w:color w:val="3A3A3A"/>
        </w:rPr>
        <w:t>normal</w:t>
      </w:r>
      <w:r>
        <w:rPr>
          <w:color w:val="3A3A3A"/>
          <w:spacing w:val="2"/>
        </w:rPr>
        <w:t xml:space="preserve"> </w:t>
      </w:r>
      <w:r>
        <w:rPr>
          <w:color w:val="3A3A3A"/>
        </w:rPr>
        <w:t>working</w:t>
      </w:r>
      <w:r>
        <w:rPr>
          <w:color w:val="3A3A3A"/>
          <w:spacing w:val="27"/>
        </w:rPr>
        <w:t xml:space="preserve"> </w:t>
      </w:r>
      <w:r>
        <w:rPr>
          <w:color w:val="3A3A3A"/>
          <w:spacing w:val="-2"/>
        </w:rPr>
        <w:t>hours</w:t>
      </w:r>
      <w:r>
        <w:rPr>
          <w:color w:val="646464"/>
          <w:spacing w:val="-1"/>
        </w:rPr>
        <w:t>,</w:t>
      </w:r>
      <w:r>
        <w:rPr>
          <w:color w:val="646464"/>
          <w:spacing w:val="12"/>
        </w:rPr>
        <w:t xml:space="preserve"> </w:t>
      </w:r>
      <w:r>
        <w:rPr>
          <w:color w:val="3A3A3A"/>
        </w:rPr>
        <w:t>such</w:t>
      </w:r>
      <w:r>
        <w:rPr>
          <w:color w:val="3A3A3A"/>
          <w:spacing w:val="19"/>
        </w:rPr>
        <w:t xml:space="preserve"> </w:t>
      </w:r>
      <w:r>
        <w:rPr>
          <w:color w:val="3A3A3A"/>
        </w:rPr>
        <w:t>as</w:t>
      </w:r>
      <w:r>
        <w:rPr>
          <w:color w:val="3A3A3A"/>
          <w:spacing w:val="12"/>
        </w:rPr>
        <w:t xml:space="preserve"> </w:t>
      </w:r>
      <w:r>
        <w:rPr>
          <w:color w:val="3A3A3A"/>
        </w:rPr>
        <w:t>out</w:t>
      </w:r>
      <w:r>
        <w:rPr>
          <w:color w:val="3A3A3A"/>
          <w:spacing w:val="18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27"/>
        </w:rPr>
        <w:t xml:space="preserve"> </w:t>
      </w:r>
      <w:r>
        <w:rPr>
          <w:color w:val="3A3A3A"/>
        </w:rPr>
        <w:t>hours</w:t>
      </w:r>
      <w:r>
        <w:rPr>
          <w:color w:val="3A3A3A"/>
          <w:spacing w:val="1"/>
        </w:rPr>
        <w:t xml:space="preserve"> </w:t>
      </w:r>
      <w:r>
        <w:rPr>
          <w:color w:val="3A3A3A"/>
          <w:spacing w:val="-1"/>
        </w:rPr>
        <w:t>deliveri</w:t>
      </w:r>
      <w:r>
        <w:rPr>
          <w:color w:val="3A3A3A"/>
          <w:spacing w:val="-2"/>
        </w:rPr>
        <w:t>es</w:t>
      </w:r>
      <w:r>
        <w:rPr>
          <w:color w:val="3A3A3A"/>
          <w:spacing w:val="11"/>
        </w:rPr>
        <w:t xml:space="preserve"> </w:t>
      </w:r>
      <w:r>
        <w:rPr>
          <w:color w:val="3A3A3A"/>
        </w:rPr>
        <w:t>or</w:t>
      </w:r>
      <w:r>
        <w:rPr>
          <w:color w:val="3A3A3A"/>
          <w:spacing w:val="15"/>
        </w:rPr>
        <w:t xml:space="preserve"> </w:t>
      </w:r>
      <w:r>
        <w:rPr>
          <w:color w:val="3A3A3A"/>
        </w:rPr>
        <w:t>turbi</w:t>
      </w:r>
      <w:r>
        <w:rPr>
          <w:color w:val="3A3A3A"/>
          <w:spacing w:val="1"/>
        </w:rPr>
        <w:t>ne</w:t>
      </w:r>
      <w:r>
        <w:rPr>
          <w:color w:val="3A3A3A"/>
          <w:spacing w:val="42"/>
          <w:w w:val="98"/>
        </w:rPr>
        <w:t xml:space="preserve"> </w:t>
      </w:r>
      <w:r>
        <w:rPr>
          <w:color w:val="3A3A3A"/>
          <w:spacing w:val="-20"/>
        </w:rPr>
        <w:t>i</w:t>
      </w:r>
      <w:r>
        <w:rPr>
          <w:color w:val="3A3A3A"/>
        </w:rPr>
        <w:t>nstallat</w:t>
      </w:r>
      <w:r>
        <w:rPr>
          <w:color w:val="3A3A3A"/>
          <w:spacing w:val="1"/>
        </w:rPr>
        <w:t>i</w:t>
      </w:r>
      <w:r>
        <w:rPr>
          <w:color w:val="3A3A3A"/>
        </w:rPr>
        <w:t>on</w:t>
      </w:r>
      <w:r>
        <w:rPr>
          <w:color w:val="3A3A3A"/>
          <w:spacing w:val="3"/>
        </w:rPr>
        <w:t xml:space="preserve"> </w:t>
      </w:r>
      <w:r>
        <w:rPr>
          <w:color w:val="3A3A3A"/>
        </w:rPr>
        <w:t>act</w:t>
      </w:r>
      <w:r>
        <w:rPr>
          <w:color w:val="3A3A3A"/>
          <w:spacing w:val="-17"/>
        </w:rPr>
        <w:t>i</w:t>
      </w:r>
      <w:r>
        <w:rPr>
          <w:color w:val="3A3A3A"/>
        </w:rPr>
        <w:t>vities</w:t>
      </w:r>
      <w:r>
        <w:rPr>
          <w:color w:val="3A3A3A"/>
          <w:spacing w:val="-6"/>
        </w:rPr>
        <w:t xml:space="preserve"> </w:t>
      </w:r>
      <w:r>
        <w:rPr>
          <w:color w:val="3A3A3A"/>
        </w:rPr>
        <w:t>that</w:t>
      </w:r>
      <w:r>
        <w:rPr>
          <w:color w:val="3A3A3A"/>
          <w:spacing w:val="27"/>
        </w:rPr>
        <w:t xml:space="preserve"> </w:t>
      </w:r>
      <w:r>
        <w:rPr>
          <w:color w:val="3A3A3A"/>
        </w:rPr>
        <w:t>are</w:t>
      </w:r>
      <w:r>
        <w:rPr>
          <w:color w:val="3A3A3A"/>
          <w:spacing w:val="3"/>
        </w:rPr>
        <w:t xml:space="preserve"> </w:t>
      </w:r>
      <w:r>
        <w:rPr>
          <w:color w:val="3A3A3A"/>
        </w:rPr>
        <w:t>subject</w:t>
      </w:r>
      <w:r>
        <w:rPr>
          <w:color w:val="3A3A3A"/>
          <w:spacing w:val="11"/>
        </w:rPr>
        <w:t xml:space="preserve"> </w:t>
      </w:r>
      <w:r>
        <w:rPr>
          <w:color w:val="3A3A3A"/>
        </w:rPr>
        <w:t>to</w:t>
      </w:r>
      <w:r>
        <w:rPr>
          <w:color w:val="3A3A3A"/>
          <w:spacing w:val="15"/>
        </w:rPr>
        <w:t xml:space="preserve"> </w:t>
      </w:r>
      <w:r>
        <w:rPr>
          <w:color w:val="3A3A3A"/>
        </w:rPr>
        <w:t>weather</w:t>
      </w:r>
      <w:r>
        <w:rPr>
          <w:color w:val="3A3A3A"/>
          <w:spacing w:val="39"/>
        </w:rPr>
        <w:t xml:space="preserve"> </w:t>
      </w:r>
      <w:r>
        <w:rPr>
          <w:color w:val="4B4B4B"/>
        </w:rPr>
        <w:t>constraints</w:t>
      </w:r>
    </w:p>
    <w:p w14:paraId="13EDDDA2" w14:textId="77777777" w:rsidR="00A5052B" w:rsidRDefault="00A5052B">
      <w:pPr>
        <w:spacing w:before="8"/>
        <w:rPr>
          <w:rFonts w:ascii="Arial" w:eastAsia="Arial" w:hAnsi="Arial" w:cs="Arial"/>
          <w:sz w:val="21"/>
          <w:szCs w:val="21"/>
        </w:rPr>
      </w:pPr>
    </w:p>
    <w:p w14:paraId="13EDDDA3" w14:textId="77777777" w:rsidR="00A5052B" w:rsidRDefault="00A72E41">
      <w:pPr>
        <w:pStyle w:val="BodyText"/>
        <w:numPr>
          <w:ilvl w:val="1"/>
          <w:numId w:val="10"/>
        </w:numPr>
        <w:tabs>
          <w:tab w:val="left" w:pos="901"/>
        </w:tabs>
        <w:spacing w:line="318" w:lineRule="auto"/>
        <w:ind w:left="900" w:right="430" w:hanging="357"/>
        <w:jc w:val="both"/>
      </w:pPr>
      <w:r>
        <w:rPr>
          <w:color w:val="3A3A3A"/>
        </w:rPr>
        <w:t>describe</w:t>
      </w:r>
      <w:r>
        <w:rPr>
          <w:color w:val="3A3A3A"/>
          <w:spacing w:val="-4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16"/>
        </w:rPr>
        <w:t xml:space="preserve"> </w:t>
      </w:r>
      <w:r>
        <w:rPr>
          <w:color w:val="3A3A3A"/>
        </w:rPr>
        <w:t>proposed</w:t>
      </w:r>
      <w:r>
        <w:rPr>
          <w:color w:val="3A3A3A"/>
          <w:spacing w:val="9"/>
        </w:rPr>
        <w:t xml:space="preserve"> </w:t>
      </w:r>
      <w:r>
        <w:rPr>
          <w:color w:val="4B4B4B"/>
          <w:spacing w:val="1"/>
        </w:rPr>
        <w:t>schedul</w:t>
      </w:r>
      <w:r>
        <w:rPr>
          <w:color w:val="4B4B4B"/>
        </w:rPr>
        <w:t>ing</w:t>
      </w:r>
      <w:r>
        <w:rPr>
          <w:color w:val="4B4B4B"/>
          <w:spacing w:val="-10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12"/>
        </w:rPr>
        <w:t xml:space="preserve"> </w:t>
      </w:r>
      <w:r>
        <w:rPr>
          <w:color w:val="3A3A3A"/>
        </w:rPr>
        <w:t>any</w:t>
      </w:r>
      <w:r>
        <w:rPr>
          <w:color w:val="3A3A3A"/>
          <w:spacing w:val="4"/>
        </w:rPr>
        <w:t xml:space="preserve"> </w:t>
      </w:r>
      <w:r>
        <w:rPr>
          <w:color w:val="3A3A3A"/>
        </w:rPr>
        <w:t>out</w:t>
      </w:r>
      <w:r>
        <w:rPr>
          <w:color w:val="3A3A3A"/>
          <w:spacing w:val="4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12"/>
        </w:rPr>
        <w:t xml:space="preserve"> </w:t>
      </w:r>
      <w:r>
        <w:rPr>
          <w:color w:val="3A3A3A"/>
        </w:rPr>
        <w:t>normal</w:t>
      </w:r>
      <w:r>
        <w:rPr>
          <w:color w:val="3A3A3A"/>
          <w:spacing w:val="-2"/>
        </w:rPr>
        <w:t xml:space="preserve"> </w:t>
      </w:r>
      <w:r>
        <w:rPr>
          <w:color w:val="3A3A3A"/>
          <w:spacing w:val="1"/>
        </w:rPr>
        <w:t>worki</w:t>
      </w:r>
      <w:r>
        <w:rPr>
          <w:color w:val="3A3A3A"/>
          <w:spacing w:val="2"/>
        </w:rPr>
        <w:t>ng</w:t>
      </w:r>
      <w:r>
        <w:rPr>
          <w:color w:val="3A3A3A"/>
          <w:spacing w:val="-2"/>
        </w:rPr>
        <w:t xml:space="preserve"> </w:t>
      </w:r>
      <w:r>
        <w:rPr>
          <w:color w:val="3A3A3A"/>
        </w:rPr>
        <w:t>hours</w:t>
      </w:r>
      <w:r>
        <w:rPr>
          <w:color w:val="3A3A3A"/>
          <w:spacing w:val="5"/>
        </w:rPr>
        <w:t xml:space="preserve"> </w:t>
      </w:r>
      <w:r>
        <w:rPr>
          <w:color w:val="3A3A3A"/>
        </w:rPr>
        <w:t>works,</w:t>
      </w:r>
      <w:r>
        <w:rPr>
          <w:color w:val="3A3A3A"/>
          <w:spacing w:val="19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5"/>
        </w:rPr>
        <w:t xml:space="preserve"> </w:t>
      </w:r>
      <w:r>
        <w:rPr>
          <w:color w:val="3A3A3A"/>
          <w:spacing w:val="-1"/>
        </w:rPr>
        <w:t>provide</w:t>
      </w:r>
      <w:r>
        <w:rPr>
          <w:color w:val="3A3A3A"/>
          <w:spacing w:val="32"/>
          <w:w w:val="101"/>
        </w:rPr>
        <w:t xml:space="preserve"> </w:t>
      </w:r>
      <w:r>
        <w:rPr>
          <w:color w:val="3A3A3A"/>
        </w:rPr>
        <w:t>ev</w:t>
      </w:r>
      <w:r>
        <w:rPr>
          <w:color w:val="3A3A3A"/>
          <w:spacing w:val="-4"/>
        </w:rPr>
        <w:t>i</w:t>
      </w:r>
      <w:r>
        <w:rPr>
          <w:color w:val="3A3A3A"/>
        </w:rPr>
        <w:t>dence</w:t>
      </w:r>
      <w:r>
        <w:rPr>
          <w:color w:val="3A3A3A"/>
          <w:spacing w:val="40"/>
        </w:rPr>
        <w:t xml:space="preserve"> </w:t>
      </w:r>
      <w:r>
        <w:rPr>
          <w:color w:val="3A3A3A"/>
        </w:rPr>
        <w:t>that</w:t>
      </w:r>
      <w:r>
        <w:rPr>
          <w:color w:val="3A3A3A"/>
          <w:spacing w:val="38"/>
        </w:rPr>
        <w:t xml:space="preserve"> </w:t>
      </w:r>
      <w:r>
        <w:rPr>
          <w:color w:val="3A3A3A"/>
          <w:spacing w:val="-26"/>
        </w:rPr>
        <w:t>l</w:t>
      </w:r>
      <w:r>
        <w:rPr>
          <w:color w:val="3A3A3A"/>
        </w:rPr>
        <w:t>ow-no</w:t>
      </w:r>
      <w:r>
        <w:rPr>
          <w:color w:val="3A3A3A"/>
          <w:spacing w:val="3"/>
        </w:rPr>
        <w:t>i</w:t>
      </w:r>
      <w:r>
        <w:rPr>
          <w:color w:val="3A3A3A"/>
        </w:rPr>
        <w:t>se</w:t>
      </w:r>
      <w:r>
        <w:rPr>
          <w:color w:val="3A3A3A"/>
          <w:spacing w:val="26"/>
        </w:rPr>
        <w:t xml:space="preserve"> </w:t>
      </w:r>
      <w:r>
        <w:rPr>
          <w:color w:val="3A3A3A"/>
        </w:rPr>
        <w:t>managed-</w:t>
      </w:r>
      <w:r>
        <w:rPr>
          <w:color w:val="3A3A3A"/>
          <w:spacing w:val="7"/>
        </w:rPr>
        <w:t>i</w:t>
      </w:r>
      <w:r>
        <w:rPr>
          <w:color w:val="3A3A3A"/>
        </w:rPr>
        <w:t>mpact</w:t>
      </w:r>
      <w:r>
        <w:rPr>
          <w:color w:val="3A3A3A"/>
          <w:spacing w:val="27"/>
        </w:rPr>
        <w:t xml:space="preserve"> </w:t>
      </w:r>
      <w:r>
        <w:rPr>
          <w:color w:val="3A3A3A"/>
        </w:rPr>
        <w:t>works</w:t>
      </w:r>
      <w:r>
        <w:rPr>
          <w:color w:val="3A3A3A"/>
          <w:spacing w:val="44"/>
        </w:rPr>
        <w:t xml:space="preserve"> </w:t>
      </w:r>
      <w:r>
        <w:rPr>
          <w:color w:val="3A3A3A"/>
        </w:rPr>
        <w:t>meet</w:t>
      </w:r>
      <w:r>
        <w:rPr>
          <w:color w:val="3A3A3A"/>
          <w:spacing w:val="28"/>
        </w:rPr>
        <w:t xml:space="preserve"> </w:t>
      </w:r>
      <w:r>
        <w:rPr>
          <w:color w:val="3A3A3A"/>
        </w:rPr>
        <w:t>the</w:t>
      </w:r>
      <w:r>
        <w:rPr>
          <w:color w:val="3A3A3A"/>
          <w:spacing w:val="36"/>
        </w:rPr>
        <w:t xml:space="preserve"> </w:t>
      </w:r>
      <w:r>
        <w:rPr>
          <w:color w:val="3A3A3A"/>
        </w:rPr>
        <w:t>cr</w:t>
      </w:r>
      <w:r>
        <w:rPr>
          <w:color w:val="3A3A3A"/>
          <w:spacing w:val="-12"/>
        </w:rPr>
        <w:t>i</w:t>
      </w:r>
      <w:r>
        <w:rPr>
          <w:color w:val="3A3A3A"/>
        </w:rPr>
        <w:t>teria</w:t>
      </w:r>
      <w:r>
        <w:rPr>
          <w:color w:val="3A3A3A"/>
          <w:spacing w:val="29"/>
        </w:rPr>
        <w:t xml:space="preserve"> </w:t>
      </w:r>
      <w:r>
        <w:rPr>
          <w:color w:val="3A3A3A"/>
        </w:rPr>
        <w:t>defined</w:t>
      </w:r>
      <w:r>
        <w:rPr>
          <w:color w:val="3A3A3A"/>
          <w:spacing w:val="37"/>
        </w:rPr>
        <w:t xml:space="preserve"> </w:t>
      </w:r>
      <w:r>
        <w:rPr>
          <w:color w:val="3A3A3A"/>
          <w:spacing w:val="-17"/>
        </w:rPr>
        <w:t>i</w:t>
      </w:r>
      <w:r>
        <w:rPr>
          <w:color w:val="3A3A3A"/>
        </w:rPr>
        <w:t>n</w:t>
      </w:r>
      <w:r>
        <w:rPr>
          <w:color w:val="3A3A3A"/>
          <w:spacing w:val="23"/>
        </w:rPr>
        <w:t xml:space="preserve"> </w:t>
      </w:r>
      <w:r>
        <w:rPr>
          <w:color w:val="3A3A3A"/>
        </w:rPr>
        <w:t>EPA</w:t>
      </w:r>
      <w:r>
        <w:rPr>
          <w:color w:val="3A3A3A"/>
          <w:w w:val="82"/>
        </w:rPr>
        <w:t xml:space="preserve"> </w:t>
      </w:r>
      <w:r>
        <w:rPr>
          <w:color w:val="3A3A3A"/>
        </w:rPr>
        <w:t>Pub</w:t>
      </w:r>
      <w:r>
        <w:rPr>
          <w:color w:val="3A3A3A"/>
          <w:spacing w:val="1"/>
        </w:rPr>
        <w:t>l</w:t>
      </w:r>
      <w:r>
        <w:rPr>
          <w:color w:val="3A3A3A"/>
          <w:spacing w:val="-19"/>
        </w:rPr>
        <w:t>i</w:t>
      </w:r>
      <w:r>
        <w:rPr>
          <w:color w:val="3A3A3A"/>
        </w:rPr>
        <w:t>cat</w:t>
      </w:r>
      <w:r>
        <w:rPr>
          <w:color w:val="3A3A3A"/>
          <w:spacing w:val="-3"/>
        </w:rPr>
        <w:t>i</w:t>
      </w:r>
      <w:r>
        <w:rPr>
          <w:color w:val="3A3A3A"/>
        </w:rPr>
        <w:t>on</w:t>
      </w:r>
      <w:r>
        <w:rPr>
          <w:color w:val="3A3A3A"/>
          <w:spacing w:val="36"/>
        </w:rPr>
        <w:t xml:space="preserve"> </w:t>
      </w:r>
      <w:r>
        <w:rPr>
          <w:color w:val="3A3A3A"/>
          <w:spacing w:val="-49"/>
        </w:rPr>
        <w:t>1</w:t>
      </w:r>
      <w:r>
        <w:rPr>
          <w:color w:val="3A3A3A"/>
        </w:rPr>
        <w:t>254.</w:t>
      </w:r>
    </w:p>
    <w:p w14:paraId="13EDDDA4" w14:textId="77777777" w:rsidR="00A5052B" w:rsidRDefault="00A5052B">
      <w:pPr>
        <w:spacing w:before="10"/>
        <w:rPr>
          <w:rFonts w:ascii="Arial" w:eastAsia="Arial" w:hAnsi="Arial" w:cs="Arial"/>
          <w:sz w:val="21"/>
          <w:szCs w:val="21"/>
        </w:rPr>
      </w:pPr>
    </w:p>
    <w:p w14:paraId="13EDDDA5" w14:textId="77777777" w:rsidR="00A5052B" w:rsidRDefault="00A72E41">
      <w:pPr>
        <w:ind w:left="18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3A3A3A"/>
          <w:sz w:val="19"/>
        </w:rPr>
        <w:t>Sed</w:t>
      </w:r>
      <w:r>
        <w:rPr>
          <w:rFonts w:ascii="Arial"/>
          <w:b/>
          <w:color w:val="3A3A3A"/>
          <w:spacing w:val="5"/>
          <w:sz w:val="19"/>
        </w:rPr>
        <w:t>i</w:t>
      </w:r>
      <w:r>
        <w:rPr>
          <w:rFonts w:ascii="Arial"/>
          <w:b/>
          <w:color w:val="3A3A3A"/>
          <w:sz w:val="19"/>
        </w:rPr>
        <w:t>ment,</w:t>
      </w:r>
      <w:r>
        <w:rPr>
          <w:rFonts w:ascii="Arial"/>
          <w:b/>
          <w:color w:val="3A3A3A"/>
          <w:spacing w:val="4"/>
          <w:sz w:val="19"/>
        </w:rPr>
        <w:t xml:space="preserve"> </w:t>
      </w:r>
      <w:r>
        <w:rPr>
          <w:rFonts w:ascii="Arial"/>
          <w:b/>
          <w:color w:val="3A3A3A"/>
          <w:sz w:val="19"/>
        </w:rPr>
        <w:t>Erosion</w:t>
      </w:r>
      <w:r>
        <w:rPr>
          <w:rFonts w:ascii="Arial"/>
          <w:b/>
          <w:color w:val="3A3A3A"/>
          <w:spacing w:val="-8"/>
          <w:sz w:val="19"/>
        </w:rPr>
        <w:t xml:space="preserve"> </w:t>
      </w:r>
      <w:r>
        <w:rPr>
          <w:rFonts w:ascii="Arial"/>
          <w:b/>
          <w:color w:val="3A3A3A"/>
          <w:sz w:val="19"/>
        </w:rPr>
        <w:t>and</w:t>
      </w:r>
      <w:r>
        <w:rPr>
          <w:rFonts w:ascii="Arial"/>
          <w:b/>
          <w:color w:val="3A3A3A"/>
          <w:spacing w:val="-7"/>
          <w:sz w:val="19"/>
        </w:rPr>
        <w:t xml:space="preserve"> </w:t>
      </w:r>
      <w:r>
        <w:rPr>
          <w:rFonts w:ascii="Arial"/>
          <w:b/>
          <w:color w:val="3A3A3A"/>
          <w:sz w:val="19"/>
        </w:rPr>
        <w:t>Water</w:t>
      </w:r>
      <w:r>
        <w:rPr>
          <w:rFonts w:ascii="Arial"/>
          <w:b/>
          <w:color w:val="3A3A3A"/>
          <w:spacing w:val="13"/>
          <w:sz w:val="19"/>
        </w:rPr>
        <w:t xml:space="preserve"> </w:t>
      </w:r>
      <w:r>
        <w:rPr>
          <w:rFonts w:ascii="Arial"/>
          <w:b/>
          <w:color w:val="3A3A3A"/>
          <w:sz w:val="19"/>
        </w:rPr>
        <w:t>Quality</w:t>
      </w:r>
      <w:r>
        <w:rPr>
          <w:rFonts w:ascii="Arial"/>
          <w:b/>
          <w:color w:val="3A3A3A"/>
          <w:spacing w:val="15"/>
          <w:sz w:val="19"/>
        </w:rPr>
        <w:t xml:space="preserve"> </w:t>
      </w:r>
      <w:r>
        <w:rPr>
          <w:rFonts w:ascii="Arial"/>
          <w:b/>
          <w:color w:val="3A3A3A"/>
          <w:spacing w:val="-21"/>
          <w:sz w:val="19"/>
        </w:rPr>
        <w:t>M</w:t>
      </w:r>
      <w:r>
        <w:rPr>
          <w:rFonts w:ascii="Arial"/>
          <w:b/>
          <w:color w:val="3A3A3A"/>
          <w:sz w:val="19"/>
        </w:rPr>
        <w:t>anagement</w:t>
      </w:r>
      <w:r>
        <w:rPr>
          <w:rFonts w:ascii="Arial"/>
          <w:b/>
          <w:color w:val="3A3A3A"/>
          <w:spacing w:val="19"/>
          <w:sz w:val="19"/>
        </w:rPr>
        <w:t xml:space="preserve"> </w:t>
      </w:r>
      <w:r>
        <w:rPr>
          <w:rFonts w:ascii="Arial"/>
          <w:b/>
          <w:color w:val="3A3A3A"/>
          <w:sz w:val="19"/>
        </w:rPr>
        <w:t>Plan</w:t>
      </w:r>
    </w:p>
    <w:p w14:paraId="13EDDDA6" w14:textId="77777777" w:rsidR="00A5052B" w:rsidRDefault="00A5052B">
      <w:pPr>
        <w:spacing w:before="11"/>
        <w:rPr>
          <w:rFonts w:ascii="Arial" w:eastAsia="Arial" w:hAnsi="Arial" w:cs="Arial"/>
          <w:b/>
          <w:bCs/>
          <w:sz w:val="26"/>
          <w:szCs w:val="26"/>
        </w:rPr>
      </w:pPr>
    </w:p>
    <w:p w14:paraId="13EDDDA7" w14:textId="77777777" w:rsidR="00A5052B" w:rsidRDefault="00A72E41">
      <w:pPr>
        <w:numPr>
          <w:ilvl w:val="0"/>
          <w:numId w:val="10"/>
        </w:numPr>
        <w:tabs>
          <w:tab w:val="left" w:pos="536"/>
        </w:tabs>
        <w:spacing w:line="319" w:lineRule="auto"/>
        <w:ind w:left="528" w:right="423" w:hanging="34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A3A3A"/>
          <w:sz w:val="20"/>
        </w:rPr>
        <w:t>The</w:t>
      </w:r>
      <w:r>
        <w:rPr>
          <w:rFonts w:ascii="Arial"/>
          <w:color w:val="3A3A3A"/>
          <w:spacing w:val="36"/>
          <w:sz w:val="20"/>
        </w:rPr>
        <w:t xml:space="preserve"> </w:t>
      </w:r>
      <w:r>
        <w:rPr>
          <w:rFonts w:ascii="Arial"/>
          <w:color w:val="3A3A3A"/>
          <w:sz w:val="20"/>
        </w:rPr>
        <w:t>Construction</w:t>
      </w:r>
      <w:r>
        <w:rPr>
          <w:rFonts w:ascii="Arial"/>
          <w:color w:val="3A3A3A"/>
          <w:spacing w:val="37"/>
          <w:sz w:val="20"/>
        </w:rPr>
        <w:t xml:space="preserve"> </w:t>
      </w:r>
      <w:r>
        <w:rPr>
          <w:rFonts w:ascii="Arial"/>
          <w:color w:val="3A3A3A"/>
          <w:spacing w:val="-2"/>
          <w:sz w:val="20"/>
        </w:rPr>
        <w:t>Envi</w:t>
      </w:r>
      <w:r>
        <w:rPr>
          <w:rFonts w:ascii="Arial"/>
          <w:color w:val="3A3A3A"/>
          <w:spacing w:val="-1"/>
          <w:sz w:val="20"/>
        </w:rPr>
        <w:t>ronmental</w:t>
      </w:r>
      <w:r>
        <w:rPr>
          <w:rFonts w:ascii="Arial"/>
          <w:color w:val="3A3A3A"/>
          <w:spacing w:val="35"/>
          <w:sz w:val="20"/>
        </w:rPr>
        <w:t xml:space="preserve"> </w:t>
      </w:r>
      <w:r>
        <w:rPr>
          <w:rFonts w:ascii="Arial"/>
          <w:color w:val="3A3A3A"/>
          <w:sz w:val="20"/>
        </w:rPr>
        <w:t>Management</w:t>
      </w:r>
      <w:r>
        <w:rPr>
          <w:rFonts w:ascii="Arial"/>
          <w:color w:val="3A3A3A"/>
          <w:spacing w:val="9"/>
          <w:sz w:val="20"/>
        </w:rPr>
        <w:t xml:space="preserve"> </w:t>
      </w:r>
      <w:r>
        <w:rPr>
          <w:rFonts w:ascii="Arial"/>
          <w:color w:val="3A3A3A"/>
          <w:spacing w:val="-4"/>
          <w:sz w:val="20"/>
        </w:rPr>
        <w:t>Plan</w:t>
      </w:r>
      <w:r>
        <w:rPr>
          <w:rFonts w:ascii="Arial"/>
          <w:color w:val="3A3A3A"/>
          <w:spacing w:val="40"/>
          <w:sz w:val="20"/>
        </w:rPr>
        <w:t xml:space="preserve"> </w:t>
      </w:r>
      <w:r>
        <w:rPr>
          <w:rFonts w:ascii="Arial"/>
          <w:color w:val="3A3A3A"/>
          <w:sz w:val="20"/>
        </w:rPr>
        <w:t>must</w:t>
      </w:r>
      <w:r>
        <w:rPr>
          <w:rFonts w:ascii="Arial"/>
          <w:color w:val="3A3A3A"/>
          <w:spacing w:val="44"/>
          <w:sz w:val="20"/>
        </w:rPr>
        <w:t xml:space="preserve"> </w:t>
      </w:r>
      <w:r>
        <w:rPr>
          <w:rFonts w:ascii="Arial"/>
          <w:color w:val="3A3A3A"/>
          <w:sz w:val="20"/>
        </w:rPr>
        <w:t>include</w:t>
      </w:r>
      <w:r>
        <w:rPr>
          <w:rFonts w:ascii="Arial"/>
          <w:color w:val="3A3A3A"/>
          <w:spacing w:val="31"/>
          <w:sz w:val="20"/>
        </w:rPr>
        <w:t xml:space="preserve"> </w:t>
      </w:r>
      <w:r>
        <w:rPr>
          <w:rFonts w:ascii="Arial"/>
          <w:color w:val="3A3A3A"/>
          <w:sz w:val="20"/>
        </w:rPr>
        <w:t>a</w:t>
      </w:r>
      <w:r>
        <w:rPr>
          <w:rFonts w:ascii="Arial"/>
          <w:color w:val="3A3A3A"/>
          <w:spacing w:val="43"/>
          <w:sz w:val="20"/>
        </w:rPr>
        <w:t xml:space="preserve"> </w:t>
      </w:r>
      <w:r>
        <w:rPr>
          <w:rFonts w:ascii="Arial"/>
          <w:color w:val="3A3A3A"/>
          <w:spacing w:val="-2"/>
          <w:sz w:val="20"/>
        </w:rPr>
        <w:t>Sedi</w:t>
      </w:r>
      <w:r>
        <w:rPr>
          <w:rFonts w:ascii="Arial"/>
          <w:color w:val="3A3A3A"/>
          <w:spacing w:val="-1"/>
          <w:sz w:val="20"/>
        </w:rPr>
        <w:t>ment</w:t>
      </w:r>
      <w:r>
        <w:rPr>
          <w:rFonts w:ascii="Arial"/>
          <w:color w:val="646464"/>
          <w:spacing w:val="-1"/>
          <w:sz w:val="20"/>
        </w:rPr>
        <w:t>,</w:t>
      </w:r>
      <w:r>
        <w:rPr>
          <w:rFonts w:ascii="Arial"/>
          <w:color w:val="646464"/>
          <w:spacing w:val="-11"/>
          <w:sz w:val="20"/>
        </w:rPr>
        <w:t xml:space="preserve"> </w:t>
      </w:r>
      <w:r>
        <w:rPr>
          <w:rFonts w:ascii="Arial"/>
          <w:color w:val="3A3A3A"/>
          <w:spacing w:val="-3"/>
          <w:sz w:val="20"/>
        </w:rPr>
        <w:t>Erosi</w:t>
      </w:r>
      <w:r>
        <w:rPr>
          <w:rFonts w:ascii="Arial"/>
          <w:color w:val="3A3A3A"/>
          <w:spacing w:val="-2"/>
          <w:sz w:val="20"/>
        </w:rPr>
        <w:t>on</w:t>
      </w:r>
      <w:r>
        <w:rPr>
          <w:rFonts w:ascii="Arial"/>
          <w:color w:val="3A3A3A"/>
          <w:spacing w:val="31"/>
          <w:sz w:val="20"/>
        </w:rPr>
        <w:t xml:space="preserve"> </w:t>
      </w:r>
      <w:r>
        <w:rPr>
          <w:rFonts w:ascii="Arial"/>
          <w:color w:val="3A3A3A"/>
          <w:sz w:val="20"/>
        </w:rPr>
        <w:t>and</w:t>
      </w:r>
      <w:r>
        <w:rPr>
          <w:rFonts w:ascii="Arial"/>
          <w:color w:val="3A3A3A"/>
          <w:spacing w:val="54"/>
          <w:w w:val="97"/>
          <w:sz w:val="20"/>
        </w:rPr>
        <w:t xml:space="preserve"> </w:t>
      </w:r>
      <w:r>
        <w:rPr>
          <w:rFonts w:ascii="Arial"/>
          <w:color w:val="3A3A3A"/>
          <w:sz w:val="20"/>
        </w:rPr>
        <w:t>Water</w:t>
      </w:r>
      <w:r>
        <w:rPr>
          <w:rFonts w:ascii="Arial"/>
          <w:color w:val="3A3A3A"/>
          <w:spacing w:val="37"/>
          <w:sz w:val="20"/>
        </w:rPr>
        <w:t xml:space="preserve"> </w:t>
      </w:r>
      <w:r>
        <w:rPr>
          <w:rFonts w:ascii="Arial"/>
          <w:color w:val="3A3A3A"/>
          <w:sz w:val="20"/>
        </w:rPr>
        <w:t>Quality</w:t>
      </w:r>
      <w:r>
        <w:rPr>
          <w:rFonts w:ascii="Arial"/>
          <w:color w:val="3A3A3A"/>
          <w:spacing w:val="45"/>
          <w:sz w:val="20"/>
        </w:rPr>
        <w:t xml:space="preserve"> </w:t>
      </w:r>
      <w:r>
        <w:rPr>
          <w:rFonts w:ascii="Arial"/>
          <w:color w:val="3A3A3A"/>
          <w:sz w:val="20"/>
        </w:rPr>
        <w:t>Management</w:t>
      </w:r>
      <w:r>
        <w:rPr>
          <w:rFonts w:ascii="Arial"/>
          <w:color w:val="3A3A3A"/>
          <w:spacing w:val="49"/>
          <w:sz w:val="20"/>
        </w:rPr>
        <w:t xml:space="preserve"> </w:t>
      </w:r>
      <w:r>
        <w:rPr>
          <w:rFonts w:ascii="Arial"/>
          <w:color w:val="3A3A3A"/>
          <w:spacing w:val="-6"/>
          <w:sz w:val="20"/>
        </w:rPr>
        <w:t>Pl</w:t>
      </w:r>
      <w:r>
        <w:rPr>
          <w:rFonts w:ascii="Arial"/>
          <w:color w:val="3A3A3A"/>
          <w:spacing w:val="-5"/>
          <w:sz w:val="20"/>
        </w:rPr>
        <w:t>an</w:t>
      </w:r>
      <w:r>
        <w:rPr>
          <w:rFonts w:ascii="Arial"/>
          <w:color w:val="3A3A3A"/>
          <w:spacing w:val="21"/>
          <w:sz w:val="20"/>
        </w:rPr>
        <w:t xml:space="preserve"> </w:t>
      </w:r>
      <w:r>
        <w:rPr>
          <w:rFonts w:ascii="Arial"/>
          <w:color w:val="3A3A3A"/>
          <w:sz w:val="20"/>
        </w:rPr>
        <w:t>that</w:t>
      </w:r>
      <w:r>
        <w:rPr>
          <w:rFonts w:ascii="Arial"/>
          <w:color w:val="3A3A3A"/>
          <w:spacing w:val="32"/>
          <w:sz w:val="20"/>
        </w:rPr>
        <w:t xml:space="preserve"> </w:t>
      </w:r>
      <w:r>
        <w:rPr>
          <w:rFonts w:ascii="Arial"/>
          <w:color w:val="3A3A3A"/>
          <w:sz w:val="20"/>
        </w:rPr>
        <w:t>addresses</w:t>
      </w:r>
      <w:r>
        <w:rPr>
          <w:rFonts w:ascii="Arial"/>
          <w:color w:val="3A3A3A"/>
          <w:spacing w:val="29"/>
          <w:sz w:val="20"/>
        </w:rPr>
        <w:t xml:space="preserve"> </w:t>
      </w:r>
      <w:r>
        <w:rPr>
          <w:rFonts w:ascii="Arial"/>
          <w:color w:val="3A3A3A"/>
          <w:sz w:val="20"/>
        </w:rPr>
        <w:t>the</w:t>
      </w:r>
      <w:r>
        <w:rPr>
          <w:rFonts w:ascii="Arial"/>
          <w:color w:val="3A3A3A"/>
          <w:spacing w:val="32"/>
          <w:sz w:val="20"/>
        </w:rPr>
        <w:t xml:space="preserve"> </w:t>
      </w:r>
      <w:r>
        <w:rPr>
          <w:rFonts w:ascii="Arial"/>
          <w:color w:val="3A3A3A"/>
          <w:sz w:val="20"/>
        </w:rPr>
        <w:t>requirements</w:t>
      </w:r>
      <w:r>
        <w:rPr>
          <w:rFonts w:ascii="Arial"/>
          <w:color w:val="3A3A3A"/>
          <w:spacing w:val="24"/>
          <w:sz w:val="20"/>
        </w:rPr>
        <w:t xml:space="preserve"> </w:t>
      </w:r>
      <w:r>
        <w:rPr>
          <w:rFonts w:ascii="Arial"/>
          <w:color w:val="3A3A3A"/>
          <w:sz w:val="20"/>
        </w:rPr>
        <w:t>of</w:t>
      </w:r>
      <w:r>
        <w:rPr>
          <w:rFonts w:ascii="Arial"/>
          <w:color w:val="3A3A3A"/>
          <w:spacing w:val="22"/>
          <w:sz w:val="20"/>
        </w:rPr>
        <w:t xml:space="preserve"> </w:t>
      </w:r>
      <w:r>
        <w:rPr>
          <w:rFonts w:ascii="Arial"/>
          <w:color w:val="3A3A3A"/>
          <w:sz w:val="20"/>
        </w:rPr>
        <w:t>the</w:t>
      </w:r>
      <w:r>
        <w:rPr>
          <w:rFonts w:ascii="Arial"/>
          <w:color w:val="3A3A3A"/>
          <w:spacing w:val="19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SEPP</w:t>
      </w:r>
      <w:r>
        <w:rPr>
          <w:rFonts w:ascii="Arial"/>
          <w:i/>
          <w:color w:val="3A3A3A"/>
          <w:spacing w:val="37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(Waters</w:t>
      </w:r>
      <w:r>
        <w:rPr>
          <w:rFonts w:ascii="Arial"/>
          <w:i/>
          <w:color w:val="3A3A3A"/>
          <w:spacing w:val="25"/>
          <w:sz w:val="20"/>
        </w:rPr>
        <w:t xml:space="preserve"> </w:t>
      </w:r>
      <w:r>
        <w:rPr>
          <w:rFonts w:ascii="Arial"/>
          <w:i/>
          <w:color w:val="3A3A3A"/>
          <w:spacing w:val="-16"/>
          <w:sz w:val="20"/>
        </w:rPr>
        <w:t>o</w:t>
      </w:r>
      <w:r>
        <w:rPr>
          <w:rFonts w:ascii="Arial"/>
          <w:i/>
          <w:color w:val="3A3A3A"/>
          <w:spacing w:val="-12"/>
          <w:sz w:val="20"/>
        </w:rPr>
        <w:t>f</w:t>
      </w:r>
      <w:r>
        <w:rPr>
          <w:rFonts w:ascii="Arial"/>
          <w:i/>
          <w:color w:val="3A3A3A"/>
          <w:spacing w:val="24"/>
          <w:w w:val="154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Victoria</w:t>
      </w:r>
      <w:r>
        <w:rPr>
          <w:rFonts w:ascii="Arial"/>
          <w:i/>
          <w:color w:val="3A3A3A"/>
          <w:spacing w:val="-33"/>
          <w:sz w:val="20"/>
        </w:rPr>
        <w:t>)</w:t>
      </w:r>
      <w:r>
        <w:rPr>
          <w:rFonts w:ascii="Arial"/>
          <w:i/>
          <w:color w:val="3A3A3A"/>
          <w:sz w:val="20"/>
        </w:rPr>
        <w:t>,</w:t>
      </w:r>
      <w:r>
        <w:rPr>
          <w:rFonts w:ascii="Arial"/>
          <w:i/>
          <w:color w:val="3A3A3A"/>
          <w:spacing w:val="-25"/>
          <w:sz w:val="20"/>
        </w:rPr>
        <w:t xml:space="preserve"> </w:t>
      </w:r>
      <w:r>
        <w:rPr>
          <w:rFonts w:ascii="Arial"/>
          <w:i/>
          <w:color w:val="4B4B4B"/>
          <w:sz w:val="20"/>
        </w:rPr>
        <w:t>SEPP</w:t>
      </w:r>
      <w:r>
        <w:rPr>
          <w:rFonts w:ascii="Arial"/>
          <w:i/>
          <w:color w:val="4B4B4B"/>
          <w:spacing w:val="7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(Groundwaters</w:t>
      </w:r>
      <w:r>
        <w:rPr>
          <w:rFonts w:ascii="Arial"/>
          <w:i/>
          <w:color w:val="3A3A3A"/>
          <w:spacing w:val="14"/>
          <w:sz w:val="20"/>
        </w:rPr>
        <w:t xml:space="preserve"> </w:t>
      </w:r>
      <w:r>
        <w:rPr>
          <w:rFonts w:ascii="Arial"/>
          <w:i/>
          <w:color w:val="3A3A3A"/>
          <w:spacing w:val="-41"/>
          <w:w w:val="105"/>
          <w:sz w:val="20"/>
        </w:rPr>
        <w:t>o</w:t>
      </w:r>
      <w:r>
        <w:rPr>
          <w:rFonts w:ascii="Arial"/>
          <w:i/>
          <w:color w:val="3A3A3A"/>
          <w:w w:val="105"/>
          <w:sz w:val="20"/>
        </w:rPr>
        <w:t>f</w:t>
      </w:r>
      <w:r>
        <w:rPr>
          <w:rFonts w:ascii="Arial"/>
          <w:i/>
          <w:color w:val="3A3A3A"/>
          <w:spacing w:val="14"/>
          <w:w w:val="105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Victoria},</w:t>
      </w:r>
      <w:r>
        <w:rPr>
          <w:rFonts w:ascii="Arial"/>
          <w:i/>
          <w:color w:val="3A3A3A"/>
          <w:spacing w:val="-7"/>
          <w:sz w:val="20"/>
        </w:rPr>
        <w:t xml:space="preserve"> </w:t>
      </w:r>
      <w:r>
        <w:rPr>
          <w:rFonts w:ascii="Arial"/>
          <w:color w:val="3A3A3A"/>
          <w:sz w:val="20"/>
        </w:rPr>
        <w:t>EPA</w:t>
      </w:r>
      <w:r>
        <w:rPr>
          <w:rFonts w:ascii="Arial"/>
          <w:color w:val="3A3A3A"/>
          <w:spacing w:val="9"/>
          <w:sz w:val="20"/>
        </w:rPr>
        <w:t xml:space="preserve"> </w:t>
      </w:r>
      <w:r>
        <w:rPr>
          <w:rFonts w:ascii="Arial"/>
          <w:color w:val="3A3A3A"/>
          <w:sz w:val="20"/>
        </w:rPr>
        <w:t>Pub</w:t>
      </w:r>
      <w:r>
        <w:rPr>
          <w:rFonts w:ascii="Arial"/>
          <w:color w:val="3A3A3A"/>
          <w:spacing w:val="-8"/>
          <w:sz w:val="20"/>
        </w:rPr>
        <w:t>l</w:t>
      </w:r>
      <w:r>
        <w:rPr>
          <w:rFonts w:ascii="Arial"/>
          <w:color w:val="3A3A3A"/>
          <w:spacing w:val="-19"/>
          <w:sz w:val="20"/>
        </w:rPr>
        <w:t>i</w:t>
      </w:r>
      <w:r>
        <w:rPr>
          <w:rFonts w:ascii="Arial"/>
          <w:color w:val="3A3A3A"/>
          <w:sz w:val="20"/>
        </w:rPr>
        <w:t>cat</w:t>
      </w:r>
      <w:r>
        <w:rPr>
          <w:rFonts w:ascii="Arial"/>
          <w:color w:val="3A3A3A"/>
          <w:spacing w:val="-2"/>
          <w:sz w:val="20"/>
        </w:rPr>
        <w:t>i</w:t>
      </w:r>
      <w:r>
        <w:rPr>
          <w:rFonts w:ascii="Arial"/>
          <w:color w:val="3A3A3A"/>
          <w:sz w:val="20"/>
        </w:rPr>
        <w:t>on</w:t>
      </w:r>
      <w:r>
        <w:rPr>
          <w:rFonts w:ascii="Arial"/>
          <w:color w:val="3A3A3A"/>
          <w:spacing w:val="1"/>
          <w:sz w:val="20"/>
        </w:rPr>
        <w:t xml:space="preserve"> </w:t>
      </w:r>
      <w:r>
        <w:rPr>
          <w:rFonts w:ascii="Arial"/>
          <w:color w:val="3A3A3A"/>
          <w:sz w:val="20"/>
        </w:rPr>
        <w:t>275:</w:t>
      </w:r>
      <w:r>
        <w:rPr>
          <w:rFonts w:ascii="Arial"/>
          <w:color w:val="3A3A3A"/>
          <w:spacing w:val="7"/>
          <w:sz w:val="20"/>
        </w:rPr>
        <w:t xml:space="preserve"> </w:t>
      </w:r>
      <w:r>
        <w:rPr>
          <w:rFonts w:ascii="Arial"/>
          <w:i/>
          <w:color w:val="4B4B4B"/>
          <w:sz w:val="20"/>
        </w:rPr>
        <w:t>Construction</w:t>
      </w:r>
      <w:r>
        <w:rPr>
          <w:rFonts w:ascii="Arial"/>
          <w:i/>
          <w:color w:val="4B4B4B"/>
          <w:spacing w:val="18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Techniques</w:t>
      </w:r>
      <w:r>
        <w:rPr>
          <w:rFonts w:ascii="Arial"/>
          <w:i/>
          <w:color w:val="3A3A3A"/>
          <w:spacing w:val="-21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for</w:t>
      </w:r>
      <w:r>
        <w:rPr>
          <w:rFonts w:ascii="Arial"/>
          <w:i/>
          <w:color w:val="3A3A3A"/>
          <w:w w:val="112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Sediment</w:t>
      </w:r>
      <w:r>
        <w:rPr>
          <w:rFonts w:ascii="Arial"/>
          <w:i/>
          <w:color w:val="3A3A3A"/>
          <w:spacing w:val="46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Pollution</w:t>
      </w:r>
      <w:r>
        <w:rPr>
          <w:rFonts w:ascii="Arial"/>
          <w:i/>
          <w:color w:val="3A3A3A"/>
          <w:spacing w:val="1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Control</w:t>
      </w:r>
      <w:r>
        <w:rPr>
          <w:rFonts w:ascii="Arial"/>
          <w:i/>
          <w:color w:val="3A3A3A"/>
          <w:spacing w:val="37"/>
          <w:sz w:val="20"/>
        </w:rPr>
        <w:t xml:space="preserve"> </w:t>
      </w:r>
      <w:r>
        <w:rPr>
          <w:rFonts w:ascii="Arial"/>
          <w:color w:val="3A3A3A"/>
          <w:sz w:val="20"/>
        </w:rPr>
        <w:t>and</w:t>
      </w:r>
      <w:r>
        <w:rPr>
          <w:rFonts w:ascii="Arial"/>
          <w:color w:val="3A3A3A"/>
          <w:spacing w:val="52"/>
          <w:sz w:val="20"/>
        </w:rPr>
        <w:t xml:space="preserve"> </w:t>
      </w:r>
      <w:r>
        <w:rPr>
          <w:rFonts w:ascii="Arial"/>
          <w:color w:val="3A3A3A"/>
          <w:sz w:val="20"/>
        </w:rPr>
        <w:t>EPA</w:t>
      </w:r>
      <w:r>
        <w:rPr>
          <w:rFonts w:ascii="Arial"/>
          <w:color w:val="3A3A3A"/>
          <w:spacing w:val="43"/>
          <w:sz w:val="20"/>
        </w:rPr>
        <w:t xml:space="preserve"> </w:t>
      </w:r>
      <w:r>
        <w:rPr>
          <w:rFonts w:ascii="Arial"/>
          <w:color w:val="3A3A3A"/>
          <w:sz w:val="20"/>
        </w:rPr>
        <w:t>Pub</w:t>
      </w:r>
      <w:r>
        <w:rPr>
          <w:rFonts w:ascii="Arial"/>
          <w:color w:val="3A3A3A"/>
          <w:spacing w:val="1"/>
          <w:sz w:val="20"/>
        </w:rPr>
        <w:t>l</w:t>
      </w:r>
      <w:r>
        <w:rPr>
          <w:rFonts w:ascii="Arial"/>
          <w:color w:val="3A3A3A"/>
          <w:spacing w:val="-19"/>
          <w:sz w:val="20"/>
        </w:rPr>
        <w:t>i</w:t>
      </w:r>
      <w:r>
        <w:rPr>
          <w:rFonts w:ascii="Arial"/>
          <w:color w:val="3A3A3A"/>
          <w:sz w:val="20"/>
        </w:rPr>
        <w:t>cat</w:t>
      </w:r>
      <w:r>
        <w:rPr>
          <w:rFonts w:ascii="Arial"/>
          <w:color w:val="3A3A3A"/>
          <w:spacing w:val="-3"/>
          <w:sz w:val="20"/>
        </w:rPr>
        <w:t>i</w:t>
      </w:r>
      <w:r>
        <w:rPr>
          <w:rFonts w:ascii="Arial"/>
          <w:color w:val="3A3A3A"/>
          <w:sz w:val="20"/>
        </w:rPr>
        <w:t>on</w:t>
      </w:r>
      <w:r>
        <w:rPr>
          <w:rFonts w:ascii="Arial"/>
          <w:color w:val="3A3A3A"/>
          <w:spacing w:val="31"/>
          <w:sz w:val="20"/>
        </w:rPr>
        <w:t xml:space="preserve"> </w:t>
      </w:r>
      <w:r>
        <w:rPr>
          <w:rFonts w:ascii="Arial"/>
          <w:color w:val="3A3A3A"/>
          <w:sz w:val="20"/>
        </w:rPr>
        <w:t>480:</w:t>
      </w:r>
      <w:r>
        <w:rPr>
          <w:rFonts w:ascii="Arial"/>
          <w:color w:val="3A3A3A"/>
          <w:spacing w:val="39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Environmental</w:t>
      </w:r>
      <w:r>
        <w:rPr>
          <w:rFonts w:ascii="Arial"/>
          <w:i/>
          <w:color w:val="3A3A3A"/>
          <w:spacing w:val="2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Guidelines</w:t>
      </w:r>
      <w:r>
        <w:rPr>
          <w:rFonts w:ascii="Arial"/>
          <w:i/>
          <w:color w:val="3A3A3A"/>
          <w:spacing w:val="19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for</w:t>
      </w:r>
      <w:r>
        <w:rPr>
          <w:rFonts w:ascii="Arial"/>
          <w:i/>
          <w:color w:val="3A3A3A"/>
          <w:spacing w:val="39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Major</w:t>
      </w:r>
      <w:r>
        <w:rPr>
          <w:rFonts w:ascii="Arial"/>
          <w:i/>
          <w:color w:val="3A3A3A"/>
          <w:w w:val="105"/>
          <w:sz w:val="20"/>
        </w:rPr>
        <w:t xml:space="preserve"> </w:t>
      </w:r>
      <w:r>
        <w:rPr>
          <w:rFonts w:ascii="Arial"/>
          <w:i/>
          <w:color w:val="3A3A3A"/>
          <w:sz w:val="20"/>
        </w:rPr>
        <w:t>Construction</w:t>
      </w:r>
      <w:r>
        <w:rPr>
          <w:rFonts w:ascii="Arial"/>
          <w:i/>
          <w:color w:val="3A3A3A"/>
          <w:spacing w:val="34"/>
          <w:sz w:val="20"/>
        </w:rPr>
        <w:t xml:space="preserve"> </w:t>
      </w:r>
      <w:r>
        <w:rPr>
          <w:rFonts w:ascii="Arial"/>
          <w:i/>
          <w:color w:val="4B4B4B"/>
          <w:sz w:val="20"/>
        </w:rPr>
        <w:t>Sites.</w:t>
      </w:r>
      <w:r>
        <w:rPr>
          <w:rFonts w:ascii="Arial"/>
          <w:i/>
          <w:color w:val="4B4B4B"/>
          <w:spacing w:val="27"/>
          <w:sz w:val="20"/>
        </w:rPr>
        <w:t xml:space="preserve"> </w:t>
      </w:r>
      <w:r>
        <w:rPr>
          <w:rFonts w:ascii="Arial"/>
          <w:color w:val="3A3A3A"/>
          <w:sz w:val="20"/>
        </w:rPr>
        <w:t>The</w:t>
      </w:r>
      <w:r>
        <w:rPr>
          <w:rFonts w:ascii="Arial"/>
          <w:color w:val="3A3A3A"/>
          <w:spacing w:val="36"/>
          <w:sz w:val="20"/>
        </w:rPr>
        <w:t xml:space="preserve"> </w:t>
      </w:r>
      <w:r>
        <w:rPr>
          <w:rFonts w:ascii="Arial"/>
          <w:color w:val="3A3A3A"/>
          <w:sz w:val="20"/>
        </w:rPr>
        <w:t>Sediment,</w:t>
      </w:r>
      <w:r>
        <w:rPr>
          <w:rFonts w:ascii="Arial"/>
          <w:color w:val="3A3A3A"/>
          <w:spacing w:val="33"/>
          <w:sz w:val="20"/>
        </w:rPr>
        <w:t xml:space="preserve"> </w:t>
      </w:r>
      <w:r>
        <w:rPr>
          <w:rFonts w:ascii="Arial"/>
          <w:color w:val="3A3A3A"/>
          <w:spacing w:val="-2"/>
          <w:sz w:val="20"/>
        </w:rPr>
        <w:t>Erosi</w:t>
      </w:r>
      <w:r>
        <w:rPr>
          <w:rFonts w:ascii="Arial"/>
          <w:color w:val="3A3A3A"/>
          <w:spacing w:val="-1"/>
          <w:sz w:val="20"/>
        </w:rPr>
        <w:t>on</w:t>
      </w:r>
      <w:r>
        <w:rPr>
          <w:rFonts w:ascii="Arial"/>
          <w:color w:val="3A3A3A"/>
          <w:spacing w:val="37"/>
          <w:sz w:val="20"/>
        </w:rPr>
        <w:t xml:space="preserve"> </w:t>
      </w:r>
      <w:r>
        <w:rPr>
          <w:rFonts w:ascii="Arial"/>
          <w:color w:val="3A3A3A"/>
          <w:sz w:val="20"/>
        </w:rPr>
        <w:t>and</w:t>
      </w:r>
      <w:r>
        <w:rPr>
          <w:rFonts w:ascii="Arial"/>
          <w:color w:val="3A3A3A"/>
          <w:spacing w:val="26"/>
          <w:sz w:val="20"/>
        </w:rPr>
        <w:t xml:space="preserve"> </w:t>
      </w:r>
      <w:r>
        <w:rPr>
          <w:rFonts w:ascii="Arial"/>
          <w:color w:val="3A3A3A"/>
          <w:sz w:val="20"/>
        </w:rPr>
        <w:t>Water</w:t>
      </w:r>
      <w:r>
        <w:rPr>
          <w:rFonts w:ascii="Arial"/>
          <w:color w:val="3A3A3A"/>
          <w:spacing w:val="46"/>
          <w:sz w:val="20"/>
        </w:rPr>
        <w:t xml:space="preserve"> </w:t>
      </w:r>
      <w:r>
        <w:rPr>
          <w:rFonts w:ascii="Arial"/>
          <w:color w:val="3A3A3A"/>
          <w:sz w:val="20"/>
        </w:rPr>
        <w:t>Quality</w:t>
      </w:r>
      <w:r>
        <w:rPr>
          <w:rFonts w:ascii="Arial"/>
          <w:color w:val="3A3A3A"/>
          <w:spacing w:val="48"/>
          <w:sz w:val="20"/>
        </w:rPr>
        <w:t xml:space="preserve"> </w:t>
      </w:r>
      <w:r>
        <w:rPr>
          <w:rFonts w:ascii="Arial"/>
          <w:color w:val="3A3A3A"/>
          <w:sz w:val="20"/>
        </w:rPr>
        <w:t>Management</w:t>
      </w:r>
      <w:r>
        <w:rPr>
          <w:rFonts w:ascii="Arial"/>
          <w:color w:val="3A3A3A"/>
          <w:spacing w:val="2"/>
          <w:sz w:val="20"/>
        </w:rPr>
        <w:t xml:space="preserve"> </w:t>
      </w:r>
      <w:r>
        <w:rPr>
          <w:rFonts w:ascii="Arial"/>
          <w:color w:val="3A3A3A"/>
          <w:spacing w:val="-4"/>
          <w:sz w:val="20"/>
        </w:rPr>
        <w:t>Plan</w:t>
      </w:r>
      <w:r>
        <w:rPr>
          <w:rFonts w:ascii="Arial"/>
          <w:color w:val="3A3A3A"/>
          <w:spacing w:val="46"/>
          <w:sz w:val="20"/>
        </w:rPr>
        <w:t xml:space="preserve"> </w:t>
      </w:r>
      <w:r>
        <w:rPr>
          <w:rFonts w:ascii="Arial"/>
          <w:color w:val="3A3A3A"/>
          <w:sz w:val="20"/>
        </w:rPr>
        <w:t>must</w:t>
      </w:r>
      <w:r>
        <w:rPr>
          <w:rFonts w:ascii="Arial"/>
          <w:color w:val="3A3A3A"/>
          <w:spacing w:val="36"/>
          <w:sz w:val="20"/>
        </w:rPr>
        <w:t xml:space="preserve"> </w:t>
      </w:r>
      <w:r>
        <w:rPr>
          <w:rFonts w:ascii="Arial"/>
          <w:color w:val="3A3A3A"/>
          <w:sz w:val="20"/>
        </w:rPr>
        <w:t>be</w:t>
      </w:r>
      <w:r>
        <w:rPr>
          <w:rFonts w:ascii="Arial"/>
          <w:color w:val="3A3A3A"/>
          <w:spacing w:val="26"/>
          <w:w w:val="101"/>
          <w:sz w:val="20"/>
        </w:rPr>
        <w:t xml:space="preserve"> </w:t>
      </w:r>
      <w:r>
        <w:rPr>
          <w:rFonts w:ascii="Arial"/>
          <w:color w:val="3A3A3A"/>
          <w:sz w:val="20"/>
        </w:rPr>
        <w:t>developed</w:t>
      </w:r>
      <w:r>
        <w:rPr>
          <w:rFonts w:ascii="Arial"/>
          <w:color w:val="3A3A3A"/>
          <w:spacing w:val="-1"/>
          <w:sz w:val="20"/>
        </w:rPr>
        <w:t xml:space="preserve"> </w:t>
      </w:r>
      <w:r>
        <w:rPr>
          <w:rFonts w:ascii="Arial"/>
          <w:color w:val="3A3A3A"/>
          <w:sz w:val="20"/>
        </w:rPr>
        <w:t>in</w:t>
      </w:r>
      <w:r>
        <w:rPr>
          <w:rFonts w:ascii="Arial"/>
          <w:color w:val="3A3A3A"/>
          <w:spacing w:val="-13"/>
          <w:sz w:val="20"/>
        </w:rPr>
        <w:t xml:space="preserve"> </w:t>
      </w:r>
      <w:r>
        <w:rPr>
          <w:rFonts w:ascii="Arial"/>
          <w:color w:val="4B4B4B"/>
          <w:sz w:val="20"/>
        </w:rPr>
        <w:t>consultation</w:t>
      </w:r>
      <w:r>
        <w:rPr>
          <w:rFonts w:ascii="Arial"/>
          <w:color w:val="4B4B4B"/>
          <w:spacing w:val="-5"/>
          <w:sz w:val="20"/>
        </w:rPr>
        <w:t xml:space="preserve"> </w:t>
      </w:r>
      <w:r>
        <w:rPr>
          <w:rFonts w:ascii="Arial"/>
          <w:color w:val="3A3A3A"/>
          <w:spacing w:val="-2"/>
          <w:sz w:val="20"/>
        </w:rPr>
        <w:t>with</w:t>
      </w:r>
      <w:r>
        <w:rPr>
          <w:rFonts w:ascii="Arial"/>
          <w:color w:val="3A3A3A"/>
          <w:spacing w:val="-4"/>
          <w:sz w:val="20"/>
        </w:rPr>
        <w:t xml:space="preserve"> </w:t>
      </w:r>
      <w:r>
        <w:rPr>
          <w:rFonts w:ascii="Arial"/>
          <w:color w:val="3A3A3A"/>
          <w:sz w:val="20"/>
        </w:rPr>
        <w:t>the</w:t>
      </w:r>
      <w:r>
        <w:rPr>
          <w:rFonts w:ascii="Arial"/>
          <w:color w:val="3A3A3A"/>
          <w:spacing w:val="-7"/>
          <w:sz w:val="20"/>
        </w:rPr>
        <w:t xml:space="preserve"> </w:t>
      </w:r>
      <w:r>
        <w:rPr>
          <w:rFonts w:ascii="Arial"/>
          <w:color w:val="3A3A3A"/>
          <w:sz w:val="20"/>
        </w:rPr>
        <w:t>Corangamite</w:t>
      </w:r>
      <w:r>
        <w:rPr>
          <w:rFonts w:ascii="Arial"/>
          <w:color w:val="3A3A3A"/>
          <w:spacing w:val="5"/>
          <w:sz w:val="20"/>
        </w:rPr>
        <w:t xml:space="preserve"> </w:t>
      </w:r>
      <w:r>
        <w:rPr>
          <w:rFonts w:ascii="Arial"/>
          <w:color w:val="3A3A3A"/>
          <w:sz w:val="20"/>
        </w:rPr>
        <w:t>CMA</w:t>
      </w:r>
      <w:r>
        <w:rPr>
          <w:rFonts w:ascii="Arial"/>
          <w:color w:val="3A3A3A"/>
          <w:spacing w:val="5"/>
          <w:sz w:val="20"/>
        </w:rPr>
        <w:t xml:space="preserve"> </w:t>
      </w:r>
      <w:r>
        <w:rPr>
          <w:rFonts w:ascii="Arial"/>
          <w:color w:val="3A3A3A"/>
          <w:sz w:val="20"/>
        </w:rPr>
        <w:t>and</w:t>
      </w:r>
      <w:r>
        <w:rPr>
          <w:rFonts w:ascii="Arial"/>
          <w:color w:val="3A3A3A"/>
          <w:spacing w:val="4"/>
          <w:sz w:val="20"/>
        </w:rPr>
        <w:t xml:space="preserve"> </w:t>
      </w:r>
      <w:r>
        <w:rPr>
          <w:rFonts w:ascii="Arial"/>
          <w:color w:val="3A3A3A"/>
          <w:sz w:val="20"/>
        </w:rPr>
        <w:t>DELWP</w:t>
      </w:r>
      <w:r>
        <w:rPr>
          <w:rFonts w:ascii="Arial"/>
          <w:color w:val="3A3A3A"/>
          <w:spacing w:val="9"/>
          <w:sz w:val="20"/>
        </w:rPr>
        <w:t xml:space="preserve"> </w:t>
      </w:r>
      <w:r>
        <w:rPr>
          <w:rFonts w:ascii="Arial"/>
          <w:color w:val="3A3A3A"/>
          <w:sz w:val="20"/>
        </w:rPr>
        <w:t>Environment</w:t>
      </w:r>
      <w:r>
        <w:rPr>
          <w:rFonts w:ascii="Arial"/>
          <w:color w:val="3A3A3A"/>
          <w:spacing w:val="14"/>
          <w:sz w:val="20"/>
        </w:rPr>
        <w:t xml:space="preserve"> </w:t>
      </w:r>
      <w:r>
        <w:rPr>
          <w:rFonts w:ascii="Arial"/>
          <w:color w:val="3A3A3A"/>
          <w:spacing w:val="-1"/>
          <w:sz w:val="20"/>
        </w:rPr>
        <w:t>Portfolio,</w:t>
      </w:r>
      <w:r>
        <w:rPr>
          <w:rFonts w:ascii="Arial"/>
          <w:color w:val="3A3A3A"/>
          <w:spacing w:val="-8"/>
          <w:sz w:val="20"/>
        </w:rPr>
        <w:t xml:space="preserve"> </w:t>
      </w:r>
      <w:r>
        <w:rPr>
          <w:rFonts w:ascii="Arial"/>
          <w:color w:val="3A3A3A"/>
          <w:sz w:val="20"/>
        </w:rPr>
        <w:t>and</w:t>
      </w:r>
      <w:r>
        <w:rPr>
          <w:rFonts w:ascii="Arial"/>
          <w:color w:val="3A3A3A"/>
          <w:spacing w:val="41"/>
          <w:w w:val="99"/>
          <w:sz w:val="20"/>
        </w:rPr>
        <w:t xml:space="preserve"> </w:t>
      </w:r>
      <w:r>
        <w:rPr>
          <w:rFonts w:ascii="Arial"/>
          <w:color w:val="3A3A3A"/>
          <w:sz w:val="20"/>
        </w:rPr>
        <w:t>approved</w:t>
      </w:r>
      <w:r>
        <w:rPr>
          <w:rFonts w:ascii="Arial"/>
          <w:color w:val="3A3A3A"/>
          <w:spacing w:val="17"/>
          <w:sz w:val="20"/>
        </w:rPr>
        <w:t xml:space="preserve"> </w:t>
      </w:r>
      <w:r>
        <w:rPr>
          <w:rFonts w:ascii="Arial"/>
          <w:color w:val="3A3A3A"/>
          <w:sz w:val="20"/>
        </w:rPr>
        <w:t>by</w:t>
      </w:r>
      <w:r>
        <w:rPr>
          <w:rFonts w:ascii="Arial"/>
          <w:color w:val="3A3A3A"/>
          <w:spacing w:val="-4"/>
          <w:sz w:val="20"/>
        </w:rPr>
        <w:t xml:space="preserve"> </w:t>
      </w:r>
      <w:r>
        <w:rPr>
          <w:rFonts w:ascii="Arial"/>
          <w:color w:val="3A3A3A"/>
          <w:sz w:val="20"/>
        </w:rPr>
        <w:t>the</w:t>
      </w:r>
      <w:r>
        <w:rPr>
          <w:rFonts w:ascii="Arial"/>
          <w:color w:val="3A3A3A"/>
          <w:spacing w:val="15"/>
          <w:sz w:val="20"/>
        </w:rPr>
        <w:t xml:space="preserve"> </w:t>
      </w:r>
      <w:r>
        <w:rPr>
          <w:rFonts w:ascii="Arial"/>
          <w:color w:val="3A3A3A"/>
          <w:spacing w:val="-1"/>
          <w:sz w:val="20"/>
        </w:rPr>
        <w:t>responsibl</w:t>
      </w:r>
      <w:r>
        <w:rPr>
          <w:rFonts w:ascii="Arial"/>
          <w:color w:val="3A3A3A"/>
          <w:spacing w:val="-2"/>
          <w:sz w:val="20"/>
        </w:rPr>
        <w:t>e</w:t>
      </w:r>
      <w:r>
        <w:rPr>
          <w:rFonts w:ascii="Arial"/>
          <w:color w:val="3A3A3A"/>
          <w:spacing w:val="1"/>
          <w:sz w:val="20"/>
        </w:rPr>
        <w:t xml:space="preserve"> </w:t>
      </w:r>
      <w:r>
        <w:rPr>
          <w:rFonts w:ascii="Arial"/>
          <w:color w:val="3A3A3A"/>
          <w:spacing w:val="-1"/>
          <w:sz w:val="20"/>
        </w:rPr>
        <w:t>authority</w:t>
      </w:r>
      <w:r>
        <w:rPr>
          <w:rFonts w:ascii="Arial"/>
          <w:color w:val="3A3A3A"/>
          <w:spacing w:val="20"/>
          <w:sz w:val="20"/>
        </w:rPr>
        <w:t xml:space="preserve"> </w:t>
      </w:r>
      <w:r>
        <w:rPr>
          <w:rFonts w:ascii="Arial"/>
          <w:color w:val="3A3A3A"/>
          <w:sz w:val="20"/>
        </w:rPr>
        <w:t>before</w:t>
      </w:r>
      <w:r>
        <w:rPr>
          <w:rFonts w:ascii="Arial"/>
          <w:color w:val="3A3A3A"/>
          <w:spacing w:val="6"/>
          <w:sz w:val="20"/>
        </w:rPr>
        <w:t xml:space="preserve"> </w:t>
      </w:r>
      <w:r>
        <w:rPr>
          <w:rFonts w:ascii="Arial"/>
          <w:color w:val="3A3A3A"/>
          <w:sz w:val="20"/>
        </w:rPr>
        <w:t>development</w:t>
      </w:r>
      <w:r>
        <w:rPr>
          <w:rFonts w:ascii="Arial"/>
          <w:color w:val="3A3A3A"/>
          <w:spacing w:val="14"/>
          <w:sz w:val="20"/>
        </w:rPr>
        <w:t xml:space="preserve"> </w:t>
      </w:r>
      <w:r>
        <w:rPr>
          <w:rFonts w:ascii="Arial"/>
          <w:color w:val="3A3A3A"/>
          <w:sz w:val="20"/>
        </w:rPr>
        <w:t>starts.</w:t>
      </w:r>
    </w:p>
    <w:p w14:paraId="13EDDDA8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DA9" w14:textId="77777777" w:rsidR="00A5052B" w:rsidRDefault="00A72E41">
      <w:pPr>
        <w:pStyle w:val="BodyText"/>
        <w:numPr>
          <w:ilvl w:val="0"/>
          <w:numId w:val="10"/>
        </w:numPr>
        <w:tabs>
          <w:tab w:val="left" w:pos="529"/>
        </w:tabs>
        <w:ind w:left="528" w:hanging="343"/>
      </w:pPr>
      <w:r>
        <w:rPr>
          <w:color w:val="3A3A3A"/>
        </w:rPr>
        <w:t>The</w:t>
      </w:r>
      <w:r>
        <w:rPr>
          <w:color w:val="3A3A3A"/>
          <w:spacing w:val="-8"/>
        </w:rPr>
        <w:t xml:space="preserve"> </w:t>
      </w:r>
      <w:r>
        <w:rPr>
          <w:color w:val="3A3A3A"/>
        </w:rPr>
        <w:t>Sediment,</w:t>
      </w:r>
      <w:r>
        <w:rPr>
          <w:color w:val="3A3A3A"/>
          <w:spacing w:val="5"/>
        </w:rPr>
        <w:t xml:space="preserve"> </w:t>
      </w:r>
      <w:r>
        <w:rPr>
          <w:color w:val="3A3A3A"/>
        </w:rPr>
        <w:t>Eros</w:t>
      </w:r>
      <w:r>
        <w:rPr>
          <w:color w:val="3A3A3A"/>
          <w:spacing w:val="-8"/>
        </w:rPr>
        <w:t>i</w:t>
      </w:r>
      <w:r>
        <w:rPr>
          <w:color w:val="3A3A3A"/>
        </w:rPr>
        <w:t>on</w:t>
      </w:r>
      <w:r>
        <w:rPr>
          <w:color w:val="3A3A3A"/>
          <w:spacing w:val="-13"/>
        </w:rPr>
        <w:t xml:space="preserve"> </w:t>
      </w:r>
      <w:r>
        <w:rPr>
          <w:color w:val="4B4B4B"/>
        </w:rPr>
        <w:t>and</w:t>
      </w:r>
      <w:r>
        <w:rPr>
          <w:color w:val="4B4B4B"/>
          <w:spacing w:val="-10"/>
        </w:rPr>
        <w:t xml:space="preserve"> </w:t>
      </w:r>
      <w:r>
        <w:rPr>
          <w:color w:val="3A3A3A"/>
        </w:rPr>
        <w:t>Water</w:t>
      </w:r>
      <w:r>
        <w:rPr>
          <w:color w:val="3A3A3A"/>
          <w:spacing w:val="10"/>
        </w:rPr>
        <w:t xml:space="preserve"> </w:t>
      </w:r>
      <w:r>
        <w:rPr>
          <w:color w:val="3A3A3A"/>
        </w:rPr>
        <w:t>Qua</w:t>
      </w:r>
      <w:r>
        <w:rPr>
          <w:color w:val="3A3A3A"/>
          <w:spacing w:val="-5"/>
        </w:rPr>
        <w:t>l</w:t>
      </w:r>
      <w:r>
        <w:rPr>
          <w:color w:val="3A3A3A"/>
          <w:spacing w:val="-26"/>
        </w:rPr>
        <w:t>i</w:t>
      </w:r>
      <w:r>
        <w:rPr>
          <w:color w:val="3A3A3A"/>
        </w:rPr>
        <w:t>ty</w:t>
      </w:r>
      <w:r>
        <w:rPr>
          <w:color w:val="3A3A3A"/>
          <w:spacing w:val="1"/>
        </w:rPr>
        <w:t xml:space="preserve"> </w:t>
      </w:r>
      <w:r>
        <w:rPr>
          <w:color w:val="3A3A3A"/>
        </w:rPr>
        <w:t>Management</w:t>
      </w:r>
      <w:r>
        <w:rPr>
          <w:color w:val="3A3A3A"/>
          <w:spacing w:val="18"/>
        </w:rPr>
        <w:t xml:space="preserve"> </w:t>
      </w:r>
      <w:r>
        <w:rPr>
          <w:color w:val="3A3A3A"/>
        </w:rPr>
        <w:t>P</w:t>
      </w:r>
      <w:r>
        <w:rPr>
          <w:color w:val="3A3A3A"/>
          <w:spacing w:val="-20"/>
        </w:rPr>
        <w:t>l</w:t>
      </w:r>
      <w:r>
        <w:rPr>
          <w:color w:val="3A3A3A"/>
        </w:rPr>
        <w:t>an</w:t>
      </w:r>
      <w:r>
        <w:rPr>
          <w:color w:val="3A3A3A"/>
          <w:spacing w:val="-6"/>
        </w:rPr>
        <w:t xml:space="preserve"> </w:t>
      </w:r>
      <w:r>
        <w:rPr>
          <w:color w:val="3A3A3A"/>
        </w:rPr>
        <w:t>must</w:t>
      </w:r>
      <w:r>
        <w:rPr>
          <w:color w:val="3A3A3A"/>
          <w:spacing w:val="-9"/>
        </w:rPr>
        <w:t xml:space="preserve"> </w:t>
      </w:r>
      <w:r>
        <w:rPr>
          <w:color w:val="4B4B4B"/>
        </w:rPr>
        <w:t>contain:</w:t>
      </w:r>
    </w:p>
    <w:p w14:paraId="13EDDDAA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DAB" w14:textId="77777777" w:rsidR="00A5052B" w:rsidRDefault="00A72E41">
      <w:pPr>
        <w:pStyle w:val="BodyText"/>
        <w:numPr>
          <w:ilvl w:val="1"/>
          <w:numId w:val="10"/>
        </w:numPr>
        <w:tabs>
          <w:tab w:val="left" w:pos="901"/>
        </w:tabs>
        <w:spacing w:line="306" w:lineRule="auto"/>
        <w:ind w:left="900" w:right="431" w:hanging="357"/>
        <w:jc w:val="both"/>
      </w:pPr>
      <w:r>
        <w:rPr>
          <w:color w:val="3A3A3A"/>
        </w:rPr>
        <w:t>deta</w:t>
      </w:r>
      <w:r>
        <w:rPr>
          <w:color w:val="3A3A3A"/>
          <w:spacing w:val="9"/>
        </w:rPr>
        <w:t>i</w:t>
      </w:r>
      <w:r>
        <w:rPr>
          <w:color w:val="3A3A3A"/>
          <w:spacing w:val="-19"/>
        </w:rPr>
        <w:t>l</w:t>
      </w:r>
      <w:r>
        <w:rPr>
          <w:color w:val="3A3A3A"/>
        </w:rPr>
        <w:t>s</w:t>
      </w:r>
      <w:r>
        <w:rPr>
          <w:color w:val="3A3A3A"/>
          <w:spacing w:val="46"/>
        </w:rPr>
        <w:t xml:space="preserve"> </w:t>
      </w:r>
      <w:r>
        <w:rPr>
          <w:color w:val="4B4B4B"/>
        </w:rPr>
        <w:t>of</w:t>
      </w:r>
      <w:r>
        <w:rPr>
          <w:color w:val="4B4B4B"/>
          <w:spacing w:val="46"/>
        </w:rPr>
        <w:t xml:space="preserve"> </w:t>
      </w:r>
      <w:r>
        <w:rPr>
          <w:color w:val="3A3A3A"/>
        </w:rPr>
        <w:t>sediment</w:t>
      </w:r>
      <w:r>
        <w:rPr>
          <w:color w:val="3A3A3A"/>
          <w:spacing w:val="12"/>
        </w:rPr>
        <w:t xml:space="preserve"> </w:t>
      </w:r>
      <w:r>
        <w:rPr>
          <w:color w:val="4B4B4B"/>
        </w:rPr>
        <w:t>and</w:t>
      </w:r>
      <w:r>
        <w:rPr>
          <w:color w:val="4B4B4B"/>
          <w:spacing w:val="48"/>
        </w:rPr>
        <w:t xml:space="preserve"> </w:t>
      </w:r>
      <w:r>
        <w:rPr>
          <w:color w:val="3A3A3A"/>
        </w:rPr>
        <w:t>erosion</w:t>
      </w:r>
      <w:r>
        <w:rPr>
          <w:color w:val="3A3A3A"/>
          <w:spacing w:val="39"/>
        </w:rPr>
        <w:t xml:space="preserve"> </w:t>
      </w:r>
      <w:r>
        <w:rPr>
          <w:color w:val="3A3A3A"/>
        </w:rPr>
        <w:t>control</w:t>
      </w:r>
      <w:r>
        <w:rPr>
          <w:color w:val="3A3A3A"/>
          <w:spacing w:val="1"/>
        </w:rPr>
        <w:t xml:space="preserve"> </w:t>
      </w:r>
      <w:r>
        <w:rPr>
          <w:color w:val="3A3A3A"/>
        </w:rPr>
        <w:t>measures</w:t>
      </w:r>
      <w:r>
        <w:rPr>
          <w:color w:val="3A3A3A"/>
          <w:spacing w:val="50"/>
        </w:rPr>
        <w:t xml:space="preserve"> </w:t>
      </w:r>
      <w:r>
        <w:rPr>
          <w:color w:val="3A3A3A"/>
        </w:rPr>
        <w:t>to</w:t>
      </w:r>
      <w:r>
        <w:rPr>
          <w:color w:val="3A3A3A"/>
          <w:spacing w:val="7"/>
        </w:rPr>
        <w:t xml:space="preserve"> </w:t>
      </w:r>
      <w:r>
        <w:rPr>
          <w:color w:val="3A3A3A"/>
        </w:rPr>
        <w:t>be</w:t>
      </w:r>
      <w:r>
        <w:rPr>
          <w:color w:val="3A3A3A"/>
          <w:spacing w:val="53"/>
        </w:rPr>
        <w:t xml:space="preserve"> </w:t>
      </w:r>
      <w:r>
        <w:rPr>
          <w:color w:val="3A3A3A"/>
        </w:rPr>
        <w:t>implemented</w:t>
      </w:r>
      <w:r>
        <w:rPr>
          <w:color w:val="3A3A3A"/>
          <w:spacing w:val="24"/>
        </w:rPr>
        <w:t xml:space="preserve"> </w:t>
      </w:r>
      <w:r>
        <w:rPr>
          <w:color w:val="3A3A3A"/>
        </w:rPr>
        <w:t>pr</w:t>
      </w:r>
      <w:r>
        <w:rPr>
          <w:color w:val="3A3A3A"/>
          <w:spacing w:val="-12"/>
        </w:rPr>
        <w:t>i</w:t>
      </w:r>
      <w:r>
        <w:rPr>
          <w:color w:val="3A3A3A"/>
        </w:rPr>
        <w:t>or</w:t>
      </w:r>
      <w:r>
        <w:rPr>
          <w:color w:val="3A3A3A"/>
          <w:spacing w:val="48"/>
        </w:rPr>
        <w:t xml:space="preserve"> </w:t>
      </w:r>
      <w:r>
        <w:rPr>
          <w:color w:val="3A3A3A"/>
        </w:rPr>
        <w:t>to</w:t>
      </w:r>
      <w:r>
        <w:rPr>
          <w:color w:val="3A3A3A"/>
          <w:w w:val="116"/>
        </w:rPr>
        <w:t xml:space="preserve"> </w:t>
      </w:r>
      <w:r>
        <w:rPr>
          <w:color w:val="3A3A3A"/>
        </w:rPr>
        <w:t>commencing</w:t>
      </w:r>
      <w:r>
        <w:rPr>
          <w:color w:val="3A3A3A"/>
          <w:spacing w:val="6"/>
        </w:rPr>
        <w:t xml:space="preserve"> </w:t>
      </w:r>
      <w:r>
        <w:rPr>
          <w:color w:val="3A3A3A"/>
        </w:rPr>
        <w:t>ground</w:t>
      </w:r>
      <w:r>
        <w:rPr>
          <w:color w:val="3A3A3A"/>
          <w:spacing w:val="11"/>
        </w:rPr>
        <w:t xml:space="preserve"> </w:t>
      </w:r>
      <w:r>
        <w:rPr>
          <w:color w:val="3A3A3A"/>
        </w:rPr>
        <w:t>disturbance</w:t>
      </w:r>
      <w:r>
        <w:rPr>
          <w:color w:val="3A3A3A"/>
          <w:spacing w:val="12"/>
        </w:rPr>
        <w:t xml:space="preserve"> </w:t>
      </w:r>
      <w:r>
        <w:rPr>
          <w:color w:val="3A3A3A"/>
        </w:rPr>
        <w:t>works</w:t>
      </w:r>
      <w:r>
        <w:rPr>
          <w:color w:val="3A3A3A"/>
          <w:spacing w:val="6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-7"/>
        </w:rPr>
        <w:t xml:space="preserve"> </w:t>
      </w:r>
      <w:r>
        <w:rPr>
          <w:color w:val="3A3A3A"/>
        </w:rPr>
        <w:t>throughout</w:t>
      </w:r>
      <w:r>
        <w:rPr>
          <w:color w:val="3A3A3A"/>
          <w:spacing w:val="26"/>
        </w:rPr>
        <w:t xml:space="preserve"> </w:t>
      </w:r>
      <w:r>
        <w:rPr>
          <w:color w:val="3A3A3A"/>
        </w:rPr>
        <w:t>construction</w:t>
      </w:r>
    </w:p>
    <w:p w14:paraId="13EDDDAC" w14:textId="77777777" w:rsidR="00A5052B" w:rsidRDefault="00A5052B">
      <w:pPr>
        <w:spacing w:before="11"/>
        <w:rPr>
          <w:rFonts w:ascii="Arial" w:eastAsia="Arial" w:hAnsi="Arial" w:cs="Arial"/>
          <w:sz w:val="21"/>
          <w:szCs w:val="21"/>
        </w:rPr>
      </w:pPr>
    </w:p>
    <w:p w14:paraId="13EDDDAD" w14:textId="77777777" w:rsidR="00A5052B" w:rsidRDefault="00A72E41">
      <w:pPr>
        <w:pStyle w:val="BodyText"/>
        <w:numPr>
          <w:ilvl w:val="1"/>
          <w:numId w:val="10"/>
        </w:numPr>
        <w:tabs>
          <w:tab w:val="left" w:pos="894"/>
        </w:tabs>
        <w:spacing w:line="314" w:lineRule="auto"/>
        <w:ind w:left="900" w:right="418" w:hanging="357"/>
        <w:jc w:val="both"/>
      </w:pPr>
      <w:r>
        <w:rPr>
          <w:color w:val="3A3A3A"/>
          <w:w w:val="105"/>
        </w:rPr>
        <w:t>details</w:t>
      </w:r>
      <w:r>
        <w:rPr>
          <w:color w:val="3A3A3A"/>
          <w:spacing w:val="-4"/>
          <w:w w:val="105"/>
        </w:rPr>
        <w:t xml:space="preserve"> </w:t>
      </w:r>
      <w:r>
        <w:rPr>
          <w:color w:val="4B4B4B"/>
          <w:w w:val="105"/>
        </w:rPr>
        <w:t>of</w:t>
      </w:r>
      <w:r>
        <w:rPr>
          <w:color w:val="4B4B4B"/>
          <w:spacing w:val="-8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1"/>
          <w:w w:val="105"/>
        </w:rPr>
        <w:t xml:space="preserve"> </w:t>
      </w:r>
      <w:r>
        <w:rPr>
          <w:color w:val="4B4B4B"/>
          <w:w w:val="105"/>
        </w:rPr>
        <w:t>sediment</w:t>
      </w:r>
      <w:r>
        <w:rPr>
          <w:color w:val="4B4B4B"/>
          <w:spacing w:val="14"/>
          <w:w w:val="105"/>
        </w:rPr>
        <w:t xml:space="preserve"> </w:t>
      </w:r>
      <w:r>
        <w:rPr>
          <w:color w:val="4B4B4B"/>
          <w:w w:val="105"/>
        </w:rPr>
        <w:t>control</w:t>
      </w:r>
      <w:r>
        <w:rPr>
          <w:color w:val="4B4B4B"/>
          <w:spacing w:val="1"/>
          <w:w w:val="105"/>
        </w:rPr>
        <w:t xml:space="preserve"> </w:t>
      </w:r>
      <w:r>
        <w:rPr>
          <w:color w:val="3A3A3A"/>
          <w:w w:val="105"/>
        </w:rPr>
        <w:t>measures to</w:t>
      </w:r>
      <w:r>
        <w:rPr>
          <w:color w:val="3A3A3A"/>
          <w:spacing w:val="6"/>
          <w:w w:val="105"/>
        </w:rPr>
        <w:t xml:space="preserve"> </w:t>
      </w:r>
      <w:r>
        <w:rPr>
          <w:color w:val="3A3A3A"/>
          <w:w w:val="105"/>
        </w:rPr>
        <w:t>treat</w:t>
      </w:r>
      <w:r>
        <w:rPr>
          <w:color w:val="3A3A3A"/>
          <w:spacing w:val="1"/>
          <w:w w:val="105"/>
        </w:rPr>
        <w:t xml:space="preserve"> </w:t>
      </w:r>
      <w:r>
        <w:rPr>
          <w:color w:val="3A3A3A"/>
          <w:w w:val="105"/>
        </w:rPr>
        <w:t>and</w:t>
      </w:r>
      <w:r>
        <w:rPr>
          <w:color w:val="3A3A3A"/>
          <w:spacing w:val="6"/>
          <w:w w:val="105"/>
        </w:rPr>
        <w:t xml:space="preserve"> </w:t>
      </w:r>
      <w:r>
        <w:rPr>
          <w:color w:val="3A3A3A"/>
          <w:spacing w:val="-4"/>
          <w:w w:val="105"/>
        </w:rPr>
        <w:t>manage</w:t>
      </w:r>
      <w:r>
        <w:rPr>
          <w:color w:val="3A3A3A"/>
          <w:spacing w:val="6"/>
          <w:w w:val="105"/>
        </w:rPr>
        <w:t xml:space="preserve"> </w:t>
      </w:r>
      <w:r>
        <w:rPr>
          <w:color w:val="3A3A3A"/>
          <w:w w:val="105"/>
        </w:rPr>
        <w:t>runoff</w:t>
      </w:r>
      <w:r>
        <w:rPr>
          <w:color w:val="3A3A3A"/>
          <w:spacing w:val="-8"/>
          <w:w w:val="105"/>
        </w:rPr>
        <w:t xml:space="preserve"> </w:t>
      </w:r>
      <w:r>
        <w:rPr>
          <w:color w:val="3A3A3A"/>
          <w:w w:val="105"/>
        </w:rPr>
        <w:t>from</w:t>
      </w:r>
      <w:r>
        <w:rPr>
          <w:color w:val="3A3A3A"/>
          <w:spacing w:val="6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2"/>
          <w:w w:val="105"/>
        </w:rPr>
        <w:t xml:space="preserve"> </w:t>
      </w:r>
      <w:r>
        <w:rPr>
          <w:color w:val="3A3A3A"/>
          <w:w w:val="105"/>
        </w:rPr>
        <w:t>terminal</w:t>
      </w:r>
      <w:r>
        <w:rPr>
          <w:color w:val="3A3A3A"/>
          <w:spacing w:val="28"/>
          <w:w w:val="105"/>
        </w:rPr>
        <w:t xml:space="preserve"> </w:t>
      </w:r>
      <w:r>
        <w:rPr>
          <w:color w:val="3A3A3A"/>
          <w:w w:val="105"/>
        </w:rPr>
        <w:t>station</w:t>
      </w:r>
      <w:r>
        <w:rPr>
          <w:color w:val="3A3A3A"/>
          <w:spacing w:val="-30"/>
          <w:w w:val="105"/>
        </w:rPr>
        <w:t xml:space="preserve"> </w:t>
      </w:r>
      <w:r>
        <w:rPr>
          <w:color w:val="3A3A3A"/>
          <w:w w:val="105"/>
        </w:rPr>
        <w:t>during</w:t>
      </w:r>
      <w:r>
        <w:rPr>
          <w:color w:val="3A3A3A"/>
          <w:spacing w:val="-29"/>
          <w:w w:val="105"/>
        </w:rPr>
        <w:t xml:space="preserve"> </w:t>
      </w:r>
      <w:r>
        <w:rPr>
          <w:color w:val="4B4B4B"/>
          <w:w w:val="105"/>
        </w:rPr>
        <w:t>construction</w:t>
      </w:r>
      <w:r>
        <w:rPr>
          <w:color w:val="4B4B4B"/>
          <w:spacing w:val="-29"/>
          <w:w w:val="105"/>
        </w:rPr>
        <w:t xml:space="preserve"> </w:t>
      </w:r>
      <w:r>
        <w:rPr>
          <w:color w:val="3A3A3A"/>
          <w:w w:val="105"/>
        </w:rPr>
        <w:t>and</w:t>
      </w:r>
      <w:r>
        <w:rPr>
          <w:color w:val="3A3A3A"/>
          <w:spacing w:val="-29"/>
          <w:w w:val="105"/>
        </w:rPr>
        <w:t xml:space="preserve"> </w:t>
      </w:r>
      <w:r>
        <w:rPr>
          <w:color w:val="4B4B4B"/>
          <w:w w:val="105"/>
        </w:rPr>
        <w:t>operation</w:t>
      </w:r>
      <w:r>
        <w:rPr>
          <w:color w:val="4B4B4B"/>
          <w:spacing w:val="-34"/>
          <w:w w:val="105"/>
        </w:rPr>
        <w:t xml:space="preserve"> </w:t>
      </w:r>
      <w:r>
        <w:rPr>
          <w:color w:val="3A3A3A"/>
          <w:w w:val="105"/>
        </w:rPr>
        <w:t>of</w:t>
      </w:r>
      <w:r>
        <w:rPr>
          <w:color w:val="3A3A3A"/>
          <w:spacing w:val="-29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23"/>
          <w:w w:val="105"/>
        </w:rPr>
        <w:t xml:space="preserve"> </w:t>
      </w:r>
      <w:r>
        <w:rPr>
          <w:color w:val="3A3A3A"/>
          <w:w w:val="105"/>
        </w:rPr>
        <w:t>development</w:t>
      </w:r>
    </w:p>
    <w:p w14:paraId="13EDDDAE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DAF" w14:textId="77777777" w:rsidR="00A5052B" w:rsidRDefault="00A72E41">
      <w:pPr>
        <w:pStyle w:val="BodyText"/>
        <w:numPr>
          <w:ilvl w:val="1"/>
          <w:numId w:val="10"/>
        </w:numPr>
        <w:tabs>
          <w:tab w:val="left" w:pos="894"/>
        </w:tabs>
        <w:spacing w:line="318" w:lineRule="auto"/>
        <w:ind w:left="893" w:right="424" w:hanging="357"/>
        <w:jc w:val="both"/>
      </w:pPr>
      <w:r>
        <w:rPr>
          <w:color w:val="3A3A3A"/>
        </w:rPr>
        <w:t>a</w:t>
      </w:r>
      <w:r>
        <w:rPr>
          <w:color w:val="3A3A3A"/>
          <w:spacing w:val="2"/>
        </w:rPr>
        <w:t xml:space="preserve"> </w:t>
      </w:r>
      <w:r>
        <w:rPr>
          <w:color w:val="3A3A3A"/>
        </w:rPr>
        <w:t>monitoring</w:t>
      </w:r>
      <w:r>
        <w:rPr>
          <w:color w:val="3A3A3A"/>
          <w:spacing w:val="1"/>
        </w:rPr>
        <w:t xml:space="preserve"> </w:t>
      </w:r>
      <w:r>
        <w:rPr>
          <w:color w:val="3A3A3A"/>
        </w:rPr>
        <w:t>program</w:t>
      </w:r>
      <w:r>
        <w:rPr>
          <w:color w:val="3A3A3A"/>
          <w:spacing w:val="6"/>
        </w:rPr>
        <w:t xml:space="preserve"> </w:t>
      </w:r>
      <w:r>
        <w:rPr>
          <w:color w:val="3A3A3A"/>
          <w:spacing w:val="-1"/>
        </w:rPr>
        <w:t>(including,</w:t>
      </w:r>
      <w:r>
        <w:rPr>
          <w:color w:val="3A3A3A"/>
          <w:spacing w:val="-18"/>
        </w:rPr>
        <w:t xml:space="preserve"> </w:t>
      </w:r>
      <w:r>
        <w:rPr>
          <w:color w:val="3A3A3A"/>
        </w:rPr>
        <w:t>as</w:t>
      </w:r>
      <w:r>
        <w:rPr>
          <w:color w:val="3A3A3A"/>
          <w:spacing w:val="45"/>
        </w:rPr>
        <w:t xml:space="preserve"> </w:t>
      </w:r>
      <w:r>
        <w:rPr>
          <w:color w:val="3A3A3A"/>
        </w:rPr>
        <w:t>a</w:t>
      </w:r>
      <w:r>
        <w:rPr>
          <w:color w:val="3A3A3A"/>
          <w:spacing w:val="49"/>
        </w:rPr>
        <w:t xml:space="preserve"> </w:t>
      </w:r>
      <w:r>
        <w:rPr>
          <w:color w:val="3A3A3A"/>
          <w:spacing w:val="-1"/>
        </w:rPr>
        <w:t>minimum,</w:t>
      </w:r>
      <w:r>
        <w:rPr>
          <w:color w:val="3A3A3A"/>
          <w:spacing w:val="26"/>
        </w:rPr>
        <w:t xml:space="preserve"> </w:t>
      </w:r>
      <w:r>
        <w:rPr>
          <w:color w:val="3A3A3A"/>
          <w:spacing w:val="-1"/>
        </w:rPr>
        <w:t>vi</w:t>
      </w:r>
      <w:r>
        <w:rPr>
          <w:color w:val="3A3A3A"/>
          <w:spacing w:val="-2"/>
        </w:rPr>
        <w:t>sual</w:t>
      </w:r>
      <w:r>
        <w:rPr>
          <w:color w:val="3A3A3A"/>
          <w:spacing w:val="2"/>
        </w:rPr>
        <w:t xml:space="preserve"> </w:t>
      </w:r>
      <w:r>
        <w:rPr>
          <w:color w:val="3A3A3A"/>
          <w:spacing w:val="-2"/>
        </w:rPr>
        <w:t>monitoring</w:t>
      </w:r>
      <w:r>
        <w:rPr>
          <w:color w:val="3A3A3A"/>
          <w:spacing w:val="49"/>
        </w:rPr>
        <w:t xml:space="preserve"> </w:t>
      </w:r>
      <w:r>
        <w:rPr>
          <w:color w:val="3A3A3A"/>
        </w:rPr>
        <w:t>during</w:t>
      </w:r>
      <w:r>
        <w:rPr>
          <w:color w:val="3A3A3A"/>
          <w:spacing w:val="54"/>
        </w:rPr>
        <w:t xml:space="preserve"> </w:t>
      </w:r>
      <w:r>
        <w:rPr>
          <w:color w:val="3A3A3A"/>
        </w:rPr>
        <w:t>construction</w:t>
      </w:r>
      <w:r>
        <w:rPr>
          <w:color w:val="3A3A3A"/>
          <w:spacing w:val="41"/>
          <w:w w:val="104"/>
        </w:rPr>
        <w:t xml:space="preserve"> </w:t>
      </w:r>
      <w:r>
        <w:rPr>
          <w:color w:val="3A3A3A"/>
          <w:spacing w:val="-1"/>
        </w:rPr>
        <w:t>activiti</w:t>
      </w:r>
      <w:r>
        <w:rPr>
          <w:color w:val="3A3A3A"/>
          <w:spacing w:val="-2"/>
        </w:rPr>
        <w:t>es)</w:t>
      </w:r>
      <w:r>
        <w:rPr>
          <w:color w:val="3A3A3A"/>
          <w:spacing w:val="8"/>
        </w:rPr>
        <w:t xml:space="preserve"> </w:t>
      </w:r>
      <w:r>
        <w:rPr>
          <w:color w:val="4B4B4B"/>
        </w:rPr>
        <w:t>and</w:t>
      </w:r>
      <w:r>
        <w:rPr>
          <w:color w:val="4B4B4B"/>
          <w:spacing w:val="9"/>
        </w:rPr>
        <w:t xml:space="preserve"> </w:t>
      </w:r>
      <w:r>
        <w:rPr>
          <w:color w:val="3A3A3A"/>
        </w:rPr>
        <w:t>monitoring</w:t>
      </w:r>
      <w:r>
        <w:rPr>
          <w:color w:val="3A3A3A"/>
          <w:spacing w:val="-20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7"/>
        </w:rPr>
        <w:t xml:space="preserve"> </w:t>
      </w:r>
      <w:r>
        <w:rPr>
          <w:color w:val="4B4B4B"/>
        </w:rPr>
        <w:t>sediment</w:t>
      </w:r>
      <w:r>
        <w:rPr>
          <w:color w:val="4B4B4B"/>
          <w:spacing w:val="22"/>
        </w:rPr>
        <w:t xml:space="preserve"> </w:t>
      </w:r>
      <w:r>
        <w:rPr>
          <w:color w:val="3A3A3A"/>
        </w:rPr>
        <w:t>management</w:t>
      </w:r>
      <w:r>
        <w:rPr>
          <w:color w:val="3A3A3A"/>
          <w:spacing w:val="24"/>
        </w:rPr>
        <w:t xml:space="preserve"> </w:t>
      </w:r>
      <w:r>
        <w:rPr>
          <w:color w:val="3A3A3A"/>
        </w:rPr>
        <w:t>measures</w:t>
      </w:r>
      <w:r>
        <w:rPr>
          <w:color w:val="3A3A3A"/>
          <w:spacing w:val="3"/>
        </w:rPr>
        <w:t xml:space="preserve"> </w:t>
      </w:r>
      <w:r>
        <w:rPr>
          <w:color w:val="3A3A3A"/>
        </w:rPr>
        <w:t>developed</w:t>
      </w:r>
      <w:r>
        <w:rPr>
          <w:color w:val="3A3A3A"/>
          <w:spacing w:val="11"/>
        </w:rPr>
        <w:t xml:space="preserve"> </w:t>
      </w:r>
      <w:r>
        <w:rPr>
          <w:color w:val="3A3A3A"/>
        </w:rPr>
        <w:t>under</w:t>
      </w:r>
      <w:r>
        <w:rPr>
          <w:color w:val="3A3A3A"/>
          <w:spacing w:val="10"/>
        </w:rPr>
        <w:t xml:space="preserve"> </w:t>
      </w:r>
      <w:r>
        <w:rPr>
          <w:color w:val="3A3A3A"/>
        </w:rPr>
        <w:t>condition</w:t>
      </w:r>
      <w:r>
        <w:rPr>
          <w:color w:val="3A3A3A"/>
          <w:spacing w:val="34"/>
          <w:w w:val="104"/>
        </w:rPr>
        <w:t xml:space="preserve"> </w:t>
      </w:r>
      <w:r>
        <w:rPr>
          <w:color w:val="3A3A3A"/>
        </w:rPr>
        <w:t>65(b)</w:t>
      </w:r>
    </w:p>
    <w:p w14:paraId="13EDDDB0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DB1" w14:textId="77777777" w:rsidR="00A5052B" w:rsidRDefault="00A72E41">
      <w:pPr>
        <w:pStyle w:val="BodyText"/>
        <w:numPr>
          <w:ilvl w:val="1"/>
          <w:numId w:val="10"/>
        </w:numPr>
        <w:tabs>
          <w:tab w:val="left" w:pos="894"/>
        </w:tabs>
        <w:ind w:left="893" w:hanging="365"/>
        <w:jc w:val="left"/>
      </w:pPr>
      <w:r>
        <w:rPr>
          <w:color w:val="3A3A3A"/>
        </w:rPr>
        <w:t xml:space="preserve">a </w:t>
      </w:r>
      <w:r>
        <w:rPr>
          <w:color w:val="4B4B4B"/>
          <w:spacing w:val="-1"/>
        </w:rPr>
        <w:t>complaint</w:t>
      </w:r>
      <w:r>
        <w:rPr>
          <w:color w:val="4B4B4B"/>
          <w:spacing w:val="12"/>
        </w:rPr>
        <w:t xml:space="preserve"> </w:t>
      </w:r>
      <w:r>
        <w:rPr>
          <w:color w:val="3A3A3A"/>
          <w:spacing w:val="-1"/>
        </w:rPr>
        <w:t>investigation</w:t>
      </w:r>
      <w:r>
        <w:rPr>
          <w:color w:val="3A3A3A"/>
          <w:spacing w:val="-14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12"/>
        </w:rPr>
        <w:t xml:space="preserve"> </w:t>
      </w:r>
      <w:r>
        <w:rPr>
          <w:color w:val="3A3A3A"/>
        </w:rPr>
        <w:t>response</w:t>
      </w:r>
      <w:r>
        <w:rPr>
          <w:color w:val="3A3A3A"/>
          <w:spacing w:val="2"/>
        </w:rPr>
        <w:t xml:space="preserve"> </w:t>
      </w:r>
      <w:r>
        <w:rPr>
          <w:color w:val="3A3A3A"/>
          <w:spacing w:val="-3"/>
        </w:rPr>
        <w:t>pl</w:t>
      </w:r>
      <w:r>
        <w:rPr>
          <w:color w:val="3A3A3A"/>
          <w:spacing w:val="-4"/>
        </w:rPr>
        <w:t>an.</w:t>
      </w:r>
    </w:p>
    <w:p w14:paraId="13EDDDB2" w14:textId="77777777" w:rsidR="00A5052B" w:rsidRDefault="00A5052B">
      <w:pPr>
        <w:spacing w:before="9"/>
        <w:rPr>
          <w:rFonts w:ascii="Arial" w:eastAsia="Arial" w:hAnsi="Arial" w:cs="Arial"/>
          <w:sz w:val="26"/>
          <w:szCs w:val="26"/>
        </w:rPr>
      </w:pPr>
    </w:p>
    <w:p w14:paraId="13EDDDB3" w14:textId="77777777" w:rsidR="00A5052B" w:rsidRDefault="00A72E41">
      <w:pPr>
        <w:pStyle w:val="BodyText"/>
        <w:numPr>
          <w:ilvl w:val="0"/>
          <w:numId w:val="10"/>
        </w:numPr>
        <w:tabs>
          <w:tab w:val="left" w:pos="529"/>
        </w:tabs>
        <w:spacing w:line="321" w:lineRule="auto"/>
        <w:ind w:left="528" w:right="414" w:hanging="350"/>
        <w:jc w:val="both"/>
      </w:pPr>
      <w:r>
        <w:rPr>
          <w:color w:val="3A3A3A"/>
        </w:rPr>
        <w:t>All</w:t>
      </w:r>
      <w:r>
        <w:rPr>
          <w:color w:val="3A3A3A"/>
          <w:spacing w:val="38"/>
        </w:rPr>
        <w:t xml:space="preserve"> </w:t>
      </w:r>
      <w:r>
        <w:rPr>
          <w:color w:val="3A3A3A"/>
        </w:rPr>
        <w:t>hydrocarbons</w:t>
      </w:r>
      <w:r>
        <w:rPr>
          <w:color w:val="3A3A3A"/>
          <w:spacing w:val="27"/>
        </w:rPr>
        <w:t xml:space="preserve"> </w:t>
      </w:r>
      <w:r>
        <w:rPr>
          <w:color w:val="4B4B4B"/>
        </w:rPr>
        <w:t>and</w:t>
      </w:r>
      <w:r>
        <w:rPr>
          <w:color w:val="4B4B4B"/>
          <w:spacing w:val="32"/>
        </w:rPr>
        <w:t xml:space="preserve"> </w:t>
      </w:r>
      <w:r>
        <w:rPr>
          <w:color w:val="3A3A3A"/>
        </w:rPr>
        <w:t>hazardous</w:t>
      </w:r>
      <w:r>
        <w:rPr>
          <w:color w:val="3A3A3A"/>
          <w:spacing w:val="35"/>
        </w:rPr>
        <w:t xml:space="preserve"> </w:t>
      </w:r>
      <w:r>
        <w:rPr>
          <w:color w:val="4B4B4B"/>
        </w:rPr>
        <w:t>substances</w:t>
      </w:r>
      <w:r>
        <w:rPr>
          <w:color w:val="4B4B4B"/>
          <w:spacing w:val="46"/>
        </w:rPr>
        <w:t xml:space="preserve"> </w:t>
      </w:r>
      <w:r>
        <w:rPr>
          <w:color w:val="3A3A3A"/>
        </w:rPr>
        <w:t>must</w:t>
      </w:r>
      <w:r>
        <w:rPr>
          <w:color w:val="3A3A3A"/>
          <w:spacing w:val="28"/>
        </w:rPr>
        <w:t xml:space="preserve"> </w:t>
      </w:r>
      <w:r>
        <w:rPr>
          <w:color w:val="3A3A3A"/>
        </w:rPr>
        <w:t>be</w:t>
      </w:r>
      <w:r>
        <w:rPr>
          <w:color w:val="3A3A3A"/>
          <w:spacing w:val="23"/>
        </w:rPr>
        <w:t xml:space="preserve"> </w:t>
      </w:r>
      <w:r>
        <w:rPr>
          <w:color w:val="3A3A3A"/>
        </w:rPr>
        <w:t>stored</w:t>
      </w:r>
      <w:r>
        <w:rPr>
          <w:color w:val="3A3A3A"/>
          <w:spacing w:val="43"/>
        </w:rPr>
        <w:t xml:space="preserve"> </w:t>
      </w:r>
      <w:r>
        <w:rPr>
          <w:color w:val="3A3A3A"/>
        </w:rPr>
        <w:t>in</w:t>
      </w:r>
      <w:r>
        <w:rPr>
          <w:color w:val="3A3A3A"/>
          <w:spacing w:val="15"/>
        </w:rPr>
        <w:t xml:space="preserve"> </w:t>
      </w:r>
      <w:r>
        <w:rPr>
          <w:color w:val="4B4B4B"/>
          <w:spacing w:val="-1"/>
        </w:rPr>
        <w:t>faciliti</w:t>
      </w:r>
      <w:r>
        <w:rPr>
          <w:color w:val="4B4B4B"/>
          <w:spacing w:val="-2"/>
        </w:rPr>
        <w:t>es</w:t>
      </w:r>
      <w:r>
        <w:rPr>
          <w:color w:val="4B4B4B"/>
          <w:spacing w:val="23"/>
        </w:rPr>
        <w:t xml:space="preserve"> </w:t>
      </w:r>
      <w:r>
        <w:rPr>
          <w:color w:val="3A3A3A"/>
        </w:rPr>
        <w:t>designed</w:t>
      </w:r>
      <w:r>
        <w:rPr>
          <w:color w:val="3A3A3A"/>
          <w:spacing w:val="42"/>
        </w:rPr>
        <w:t xml:space="preserve"> </w:t>
      </w:r>
      <w:r>
        <w:rPr>
          <w:color w:val="4B4B4B"/>
        </w:rPr>
        <w:t>in</w:t>
      </w:r>
      <w:r>
        <w:rPr>
          <w:color w:val="4B4B4B"/>
          <w:spacing w:val="24"/>
          <w:w w:val="109"/>
        </w:rPr>
        <w:t xml:space="preserve"> </w:t>
      </w:r>
      <w:r>
        <w:rPr>
          <w:color w:val="3A3A3A"/>
        </w:rPr>
        <w:t>accordance</w:t>
      </w:r>
      <w:r>
        <w:rPr>
          <w:color w:val="3A3A3A"/>
          <w:spacing w:val="-14"/>
        </w:rPr>
        <w:t xml:space="preserve"> </w:t>
      </w:r>
      <w:r>
        <w:rPr>
          <w:color w:val="3A3A3A"/>
        </w:rPr>
        <w:t>with</w:t>
      </w:r>
      <w:r>
        <w:rPr>
          <w:color w:val="3A3A3A"/>
          <w:spacing w:val="-17"/>
        </w:rPr>
        <w:t xml:space="preserve"> </w:t>
      </w:r>
      <w:r>
        <w:rPr>
          <w:color w:val="3A3A3A"/>
        </w:rPr>
        <w:t>EPA</w:t>
      </w:r>
      <w:r>
        <w:rPr>
          <w:color w:val="3A3A3A"/>
          <w:spacing w:val="-15"/>
        </w:rPr>
        <w:t xml:space="preserve"> </w:t>
      </w:r>
      <w:r>
        <w:rPr>
          <w:color w:val="3A3A3A"/>
          <w:spacing w:val="-3"/>
        </w:rPr>
        <w:t>Publ</w:t>
      </w:r>
      <w:r>
        <w:rPr>
          <w:color w:val="3A3A3A"/>
          <w:spacing w:val="-2"/>
        </w:rPr>
        <w:t>ication</w:t>
      </w:r>
      <w:r>
        <w:rPr>
          <w:color w:val="3A3A3A"/>
          <w:spacing w:val="-22"/>
        </w:rPr>
        <w:t xml:space="preserve"> </w:t>
      </w:r>
      <w:r>
        <w:rPr>
          <w:color w:val="4B4B4B"/>
        </w:rPr>
        <w:t>347</w:t>
      </w:r>
      <w:r>
        <w:rPr>
          <w:color w:val="4B4B4B"/>
          <w:spacing w:val="-45"/>
        </w:rPr>
        <w:t xml:space="preserve"> </w:t>
      </w:r>
      <w:r>
        <w:rPr>
          <w:color w:val="646464"/>
        </w:rPr>
        <w:t>:</w:t>
      </w:r>
      <w:r>
        <w:rPr>
          <w:i/>
          <w:color w:val="4B4B4B"/>
          <w:spacing w:val="1"/>
        </w:rPr>
        <w:t>Bunding</w:t>
      </w:r>
      <w:r>
        <w:rPr>
          <w:i/>
          <w:color w:val="4B4B4B"/>
          <w:spacing w:val="-14"/>
        </w:rPr>
        <w:t xml:space="preserve"> </w:t>
      </w:r>
      <w:r>
        <w:rPr>
          <w:i/>
          <w:color w:val="4B4B4B"/>
        </w:rPr>
        <w:t>Guidelines</w:t>
      </w:r>
      <w:r>
        <w:rPr>
          <w:i/>
          <w:color w:val="4B4B4B"/>
          <w:spacing w:val="-15"/>
        </w:rPr>
        <w:t xml:space="preserve"> </w:t>
      </w:r>
      <w:r>
        <w:rPr>
          <w:color w:val="3A3A3A"/>
        </w:rPr>
        <w:t>and</w:t>
      </w:r>
      <w:r>
        <w:rPr>
          <w:color w:val="3A3A3A"/>
          <w:spacing w:val="-27"/>
        </w:rPr>
        <w:t xml:space="preserve"> </w:t>
      </w:r>
      <w:r>
        <w:rPr>
          <w:color w:val="3A3A3A"/>
          <w:spacing w:val="-3"/>
        </w:rPr>
        <w:t>AS1</w:t>
      </w:r>
      <w:r>
        <w:rPr>
          <w:color w:val="3A3A3A"/>
          <w:spacing w:val="-2"/>
        </w:rPr>
        <w:t>940:2004.</w:t>
      </w:r>
    </w:p>
    <w:p w14:paraId="13EDDDB4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B5" w14:textId="77777777" w:rsidR="00A5052B" w:rsidRDefault="00A72E41">
      <w:pPr>
        <w:pStyle w:val="BodyText"/>
        <w:numPr>
          <w:ilvl w:val="0"/>
          <w:numId w:val="10"/>
        </w:numPr>
        <w:tabs>
          <w:tab w:val="left" w:pos="544"/>
        </w:tabs>
        <w:spacing w:line="316" w:lineRule="auto"/>
        <w:ind w:left="528" w:right="424" w:hanging="350"/>
        <w:jc w:val="both"/>
      </w:pPr>
      <w:r>
        <w:rPr>
          <w:color w:val="3A3A3A"/>
          <w:w w:val="105"/>
        </w:rPr>
        <w:t>In</w:t>
      </w:r>
      <w:r>
        <w:rPr>
          <w:color w:val="3A3A3A"/>
          <w:spacing w:val="-16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4"/>
          <w:w w:val="105"/>
        </w:rPr>
        <w:t xml:space="preserve"> </w:t>
      </w:r>
      <w:r>
        <w:rPr>
          <w:color w:val="3A3A3A"/>
          <w:w w:val="105"/>
        </w:rPr>
        <w:t>event</w:t>
      </w:r>
      <w:r>
        <w:rPr>
          <w:color w:val="3A3A3A"/>
          <w:spacing w:val="-1"/>
          <w:w w:val="105"/>
        </w:rPr>
        <w:t xml:space="preserve"> </w:t>
      </w:r>
      <w:r>
        <w:rPr>
          <w:color w:val="3A3A3A"/>
          <w:w w:val="105"/>
        </w:rPr>
        <w:t>that</w:t>
      </w:r>
      <w:r>
        <w:rPr>
          <w:color w:val="3A3A3A"/>
          <w:spacing w:val="9"/>
          <w:w w:val="105"/>
        </w:rPr>
        <w:t xml:space="preserve"> </w:t>
      </w:r>
      <w:r>
        <w:rPr>
          <w:color w:val="3A3A3A"/>
          <w:w w:val="105"/>
        </w:rPr>
        <w:t>wastewater</w:t>
      </w:r>
      <w:r>
        <w:rPr>
          <w:color w:val="3A3A3A"/>
          <w:spacing w:val="21"/>
          <w:w w:val="105"/>
        </w:rPr>
        <w:t xml:space="preserve"> </w:t>
      </w:r>
      <w:r>
        <w:rPr>
          <w:color w:val="3A3A3A"/>
          <w:w w:val="105"/>
        </w:rPr>
        <w:t>is</w:t>
      </w:r>
      <w:r>
        <w:rPr>
          <w:color w:val="3A3A3A"/>
          <w:spacing w:val="-17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2"/>
          <w:w w:val="105"/>
        </w:rPr>
        <w:t xml:space="preserve"> </w:t>
      </w:r>
      <w:r>
        <w:rPr>
          <w:color w:val="4B4B4B"/>
          <w:w w:val="105"/>
        </w:rPr>
        <w:t>be</w:t>
      </w:r>
      <w:r>
        <w:rPr>
          <w:color w:val="4B4B4B"/>
          <w:spacing w:val="-11"/>
          <w:w w:val="105"/>
        </w:rPr>
        <w:t xml:space="preserve"> </w:t>
      </w:r>
      <w:r>
        <w:rPr>
          <w:color w:val="3A3A3A"/>
          <w:w w:val="105"/>
        </w:rPr>
        <w:t>treated</w:t>
      </w:r>
      <w:r>
        <w:rPr>
          <w:color w:val="3A3A3A"/>
          <w:spacing w:val="5"/>
          <w:w w:val="105"/>
        </w:rPr>
        <w:t xml:space="preserve"> </w:t>
      </w:r>
      <w:r>
        <w:rPr>
          <w:color w:val="3A3A3A"/>
          <w:w w:val="105"/>
        </w:rPr>
        <w:t>on</w:t>
      </w:r>
      <w:r>
        <w:rPr>
          <w:color w:val="3A3A3A"/>
          <w:spacing w:val="-5"/>
          <w:w w:val="105"/>
        </w:rPr>
        <w:t xml:space="preserve"> </w:t>
      </w:r>
      <w:r>
        <w:rPr>
          <w:color w:val="4B4B4B"/>
          <w:spacing w:val="-3"/>
          <w:w w:val="105"/>
        </w:rPr>
        <w:t>si</w:t>
      </w:r>
      <w:r>
        <w:rPr>
          <w:color w:val="4B4B4B"/>
          <w:spacing w:val="-2"/>
          <w:w w:val="105"/>
        </w:rPr>
        <w:t>te,</w:t>
      </w:r>
      <w:r>
        <w:rPr>
          <w:color w:val="4B4B4B"/>
          <w:w w:val="105"/>
        </w:rPr>
        <w:t xml:space="preserve"> </w:t>
      </w:r>
      <w:r>
        <w:rPr>
          <w:color w:val="3A3A3A"/>
          <w:w w:val="105"/>
        </w:rPr>
        <w:t>an</w:t>
      </w:r>
      <w:r>
        <w:rPr>
          <w:color w:val="3A3A3A"/>
          <w:spacing w:val="-4"/>
          <w:w w:val="105"/>
        </w:rPr>
        <w:t xml:space="preserve"> </w:t>
      </w:r>
      <w:r>
        <w:rPr>
          <w:color w:val="3A3A3A"/>
          <w:w w:val="105"/>
        </w:rPr>
        <w:t>on-site</w:t>
      </w:r>
      <w:r>
        <w:rPr>
          <w:color w:val="3A3A3A"/>
          <w:spacing w:val="4"/>
          <w:w w:val="105"/>
        </w:rPr>
        <w:t xml:space="preserve"> </w:t>
      </w:r>
      <w:r>
        <w:rPr>
          <w:color w:val="3A3A3A"/>
          <w:w w:val="105"/>
        </w:rPr>
        <w:t>wastewater</w:t>
      </w:r>
      <w:r>
        <w:rPr>
          <w:color w:val="3A3A3A"/>
          <w:spacing w:val="15"/>
          <w:w w:val="105"/>
        </w:rPr>
        <w:t xml:space="preserve"> </w:t>
      </w:r>
      <w:r>
        <w:rPr>
          <w:color w:val="3A3A3A"/>
          <w:w w:val="105"/>
        </w:rPr>
        <w:t>treatment</w:t>
      </w:r>
      <w:r>
        <w:rPr>
          <w:color w:val="3A3A3A"/>
          <w:spacing w:val="20"/>
          <w:w w:val="105"/>
        </w:rPr>
        <w:t xml:space="preserve"> </w:t>
      </w:r>
      <w:r>
        <w:rPr>
          <w:color w:val="3A3A3A"/>
          <w:w w:val="105"/>
        </w:rPr>
        <w:t>and</w:t>
      </w:r>
      <w:r>
        <w:rPr>
          <w:color w:val="3A3A3A"/>
          <w:spacing w:val="21"/>
          <w:w w:val="97"/>
        </w:rPr>
        <w:t xml:space="preserve"> </w:t>
      </w:r>
      <w:r>
        <w:rPr>
          <w:color w:val="3A3A3A"/>
          <w:spacing w:val="-1"/>
          <w:w w:val="105"/>
        </w:rPr>
        <w:t>di</w:t>
      </w:r>
      <w:r>
        <w:rPr>
          <w:color w:val="3A3A3A"/>
          <w:spacing w:val="-2"/>
          <w:w w:val="105"/>
        </w:rPr>
        <w:t>sposal</w:t>
      </w:r>
      <w:r>
        <w:rPr>
          <w:color w:val="3A3A3A"/>
          <w:spacing w:val="-17"/>
          <w:w w:val="105"/>
        </w:rPr>
        <w:t xml:space="preserve"> </w:t>
      </w:r>
      <w:r>
        <w:rPr>
          <w:color w:val="4B4B4B"/>
          <w:w w:val="105"/>
        </w:rPr>
        <w:t>system</w:t>
      </w:r>
      <w:r>
        <w:rPr>
          <w:color w:val="4B4B4B"/>
          <w:spacing w:val="-8"/>
          <w:w w:val="105"/>
        </w:rPr>
        <w:t xml:space="preserve"> </w:t>
      </w:r>
      <w:r>
        <w:rPr>
          <w:color w:val="3A3A3A"/>
          <w:spacing w:val="-10"/>
          <w:w w:val="105"/>
        </w:rPr>
        <w:t>i</w:t>
      </w:r>
      <w:r>
        <w:rPr>
          <w:color w:val="3A3A3A"/>
          <w:spacing w:val="-18"/>
          <w:w w:val="105"/>
        </w:rPr>
        <w:t>s</w:t>
      </w:r>
      <w:r>
        <w:rPr>
          <w:color w:val="3A3A3A"/>
          <w:spacing w:val="-23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-12"/>
          <w:w w:val="105"/>
        </w:rPr>
        <w:t xml:space="preserve"> </w:t>
      </w:r>
      <w:r>
        <w:rPr>
          <w:color w:val="3A3A3A"/>
          <w:w w:val="105"/>
        </w:rPr>
        <w:t>be</w:t>
      </w:r>
      <w:r>
        <w:rPr>
          <w:color w:val="3A3A3A"/>
          <w:spacing w:val="-19"/>
          <w:w w:val="105"/>
        </w:rPr>
        <w:t xml:space="preserve"> </w:t>
      </w:r>
      <w:r>
        <w:rPr>
          <w:color w:val="4B4B4B"/>
          <w:w w:val="105"/>
        </w:rPr>
        <w:t>selected,</w:t>
      </w:r>
      <w:r>
        <w:rPr>
          <w:color w:val="4B4B4B"/>
          <w:spacing w:val="-15"/>
          <w:w w:val="105"/>
        </w:rPr>
        <w:t xml:space="preserve"> </w:t>
      </w:r>
      <w:r>
        <w:rPr>
          <w:color w:val="4B4B4B"/>
          <w:w w:val="105"/>
        </w:rPr>
        <w:t>sited</w:t>
      </w:r>
      <w:r>
        <w:rPr>
          <w:color w:val="4B4B4B"/>
          <w:spacing w:val="-15"/>
          <w:w w:val="105"/>
        </w:rPr>
        <w:t xml:space="preserve"> </w:t>
      </w:r>
      <w:r>
        <w:rPr>
          <w:color w:val="3A3A3A"/>
          <w:w w:val="105"/>
        </w:rPr>
        <w:t>and</w:t>
      </w:r>
      <w:r>
        <w:rPr>
          <w:color w:val="3A3A3A"/>
          <w:spacing w:val="-13"/>
          <w:w w:val="105"/>
        </w:rPr>
        <w:t xml:space="preserve"> </w:t>
      </w:r>
      <w:r>
        <w:rPr>
          <w:color w:val="3A3A3A"/>
          <w:w w:val="105"/>
        </w:rPr>
        <w:t>installed</w:t>
      </w:r>
      <w:r>
        <w:rPr>
          <w:color w:val="3A3A3A"/>
          <w:spacing w:val="-15"/>
          <w:w w:val="105"/>
        </w:rPr>
        <w:t xml:space="preserve"> </w:t>
      </w:r>
      <w:r>
        <w:rPr>
          <w:color w:val="3A3A3A"/>
          <w:w w:val="105"/>
        </w:rPr>
        <w:t>in</w:t>
      </w:r>
      <w:r>
        <w:rPr>
          <w:color w:val="3A3A3A"/>
          <w:spacing w:val="-23"/>
          <w:w w:val="105"/>
        </w:rPr>
        <w:t xml:space="preserve"> </w:t>
      </w:r>
      <w:r>
        <w:rPr>
          <w:color w:val="3A3A3A"/>
          <w:w w:val="105"/>
        </w:rPr>
        <w:t>accordance</w:t>
      </w:r>
      <w:r>
        <w:rPr>
          <w:color w:val="3A3A3A"/>
          <w:spacing w:val="-4"/>
          <w:w w:val="105"/>
        </w:rPr>
        <w:t xml:space="preserve"> </w:t>
      </w:r>
      <w:r>
        <w:rPr>
          <w:color w:val="3A3A3A"/>
          <w:w w:val="105"/>
        </w:rPr>
        <w:t>with</w:t>
      </w:r>
      <w:r>
        <w:rPr>
          <w:color w:val="3A3A3A"/>
          <w:spacing w:val="-17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12"/>
          <w:w w:val="105"/>
        </w:rPr>
        <w:t xml:space="preserve"> </w:t>
      </w:r>
      <w:r>
        <w:rPr>
          <w:color w:val="3A3A3A"/>
          <w:w w:val="105"/>
        </w:rPr>
        <w:t>EPA</w:t>
      </w:r>
      <w:r>
        <w:rPr>
          <w:color w:val="3A3A3A"/>
          <w:spacing w:val="-10"/>
          <w:w w:val="105"/>
        </w:rPr>
        <w:t xml:space="preserve"> </w:t>
      </w:r>
      <w:r>
        <w:rPr>
          <w:color w:val="3A3A3A"/>
          <w:spacing w:val="-2"/>
          <w:w w:val="105"/>
        </w:rPr>
        <w:t>Publicati</w:t>
      </w:r>
      <w:r>
        <w:rPr>
          <w:color w:val="3A3A3A"/>
          <w:spacing w:val="-1"/>
          <w:w w:val="105"/>
        </w:rPr>
        <w:t>on</w:t>
      </w:r>
      <w:r>
        <w:rPr>
          <w:color w:val="3A3A3A"/>
          <w:spacing w:val="27"/>
          <w:w w:val="104"/>
        </w:rPr>
        <w:t xml:space="preserve"> </w:t>
      </w:r>
      <w:r>
        <w:rPr>
          <w:color w:val="3A3A3A"/>
          <w:w w:val="105"/>
        </w:rPr>
        <w:t>89</w:t>
      </w:r>
      <w:r>
        <w:rPr>
          <w:color w:val="3A3A3A"/>
          <w:spacing w:val="-23"/>
          <w:w w:val="105"/>
        </w:rPr>
        <w:t>1</w:t>
      </w:r>
      <w:r>
        <w:rPr>
          <w:color w:val="3A3A3A"/>
          <w:w w:val="105"/>
        </w:rPr>
        <w:t>:</w:t>
      </w:r>
      <w:r>
        <w:rPr>
          <w:color w:val="3A3A3A"/>
          <w:spacing w:val="-40"/>
          <w:w w:val="105"/>
        </w:rPr>
        <w:t xml:space="preserve"> </w:t>
      </w:r>
      <w:r>
        <w:rPr>
          <w:i/>
          <w:color w:val="4B4B4B"/>
          <w:w w:val="105"/>
        </w:rPr>
        <w:t>Code</w:t>
      </w:r>
      <w:r>
        <w:rPr>
          <w:i/>
          <w:color w:val="4B4B4B"/>
          <w:spacing w:val="-22"/>
          <w:w w:val="105"/>
        </w:rPr>
        <w:t xml:space="preserve"> </w:t>
      </w:r>
      <w:r>
        <w:rPr>
          <w:i/>
          <w:color w:val="4B4B4B"/>
          <w:spacing w:val="-41"/>
          <w:w w:val="105"/>
        </w:rPr>
        <w:t>o</w:t>
      </w:r>
      <w:r>
        <w:rPr>
          <w:i/>
          <w:color w:val="4B4B4B"/>
          <w:w w:val="105"/>
        </w:rPr>
        <w:t>f</w:t>
      </w:r>
      <w:r>
        <w:rPr>
          <w:i/>
          <w:color w:val="4B4B4B"/>
          <w:spacing w:val="-20"/>
          <w:w w:val="105"/>
        </w:rPr>
        <w:t xml:space="preserve"> </w:t>
      </w:r>
      <w:r>
        <w:rPr>
          <w:i/>
          <w:color w:val="3A3A3A"/>
          <w:w w:val="105"/>
        </w:rPr>
        <w:t>practice</w:t>
      </w:r>
      <w:r>
        <w:rPr>
          <w:i/>
          <w:color w:val="3A3A3A"/>
          <w:spacing w:val="-6"/>
          <w:w w:val="105"/>
        </w:rPr>
        <w:t xml:space="preserve"> </w:t>
      </w:r>
      <w:r>
        <w:rPr>
          <w:color w:val="4B4B4B"/>
          <w:w w:val="180"/>
        </w:rPr>
        <w:t>-</w:t>
      </w:r>
      <w:r>
        <w:rPr>
          <w:color w:val="4B4B4B"/>
          <w:spacing w:val="-78"/>
          <w:w w:val="180"/>
        </w:rPr>
        <w:t xml:space="preserve"> </w:t>
      </w:r>
      <w:r>
        <w:rPr>
          <w:i/>
          <w:color w:val="3A3A3A"/>
          <w:w w:val="105"/>
        </w:rPr>
        <w:t>onsite</w:t>
      </w:r>
      <w:r>
        <w:rPr>
          <w:i/>
          <w:color w:val="3A3A3A"/>
          <w:spacing w:val="-14"/>
          <w:w w:val="105"/>
        </w:rPr>
        <w:t xml:space="preserve"> </w:t>
      </w:r>
      <w:r>
        <w:rPr>
          <w:i/>
          <w:color w:val="3A3A3A"/>
          <w:w w:val="105"/>
        </w:rPr>
        <w:t>wastewater</w:t>
      </w:r>
      <w:r>
        <w:rPr>
          <w:i/>
          <w:color w:val="3A3A3A"/>
          <w:spacing w:val="-12"/>
          <w:w w:val="105"/>
        </w:rPr>
        <w:t xml:space="preserve"> </w:t>
      </w:r>
      <w:r>
        <w:rPr>
          <w:i/>
          <w:color w:val="3A3A3A"/>
          <w:w w:val="105"/>
        </w:rPr>
        <w:t>management</w:t>
      </w:r>
      <w:r>
        <w:rPr>
          <w:i/>
          <w:color w:val="3A3A3A"/>
          <w:spacing w:val="-1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-21"/>
          <w:w w:val="105"/>
        </w:rPr>
        <w:t xml:space="preserve"> </w:t>
      </w:r>
      <w:r>
        <w:rPr>
          <w:color w:val="3A3A3A"/>
          <w:w w:val="105"/>
        </w:rPr>
        <w:t>the</w:t>
      </w:r>
      <w:r>
        <w:rPr>
          <w:color w:val="3A3A3A"/>
          <w:spacing w:val="-20"/>
          <w:w w:val="105"/>
        </w:rPr>
        <w:t xml:space="preserve"> </w:t>
      </w:r>
      <w:r>
        <w:rPr>
          <w:color w:val="4B4B4B"/>
          <w:w w:val="105"/>
        </w:rPr>
        <w:t>satisfact</w:t>
      </w:r>
      <w:r>
        <w:rPr>
          <w:color w:val="4B4B4B"/>
          <w:spacing w:val="5"/>
          <w:w w:val="105"/>
        </w:rPr>
        <w:t>i</w:t>
      </w:r>
      <w:r>
        <w:rPr>
          <w:color w:val="4B4B4B"/>
          <w:w w:val="105"/>
        </w:rPr>
        <w:t>on</w:t>
      </w:r>
      <w:r>
        <w:rPr>
          <w:color w:val="4B4B4B"/>
          <w:spacing w:val="-28"/>
          <w:w w:val="105"/>
        </w:rPr>
        <w:t xml:space="preserve"> </w:t>
      </w:r>
      <w:r>
        <w:rPr>
          <w:color w:val="3A3A3A"/>
          <w:w w:val="105"/>
        </w:rPr>
        <w:t>of</w:t>
      </w:r>
      <w:r>
        <w:rPr>
          <w:color w:val="3A3A3A"/>
          <w:spacing w:val="-22"/>
          <w:w w:val="105"/>
        </w:rPr>
        <w:t xml:space="preserve"> </w:t>
      </w:r>
      <w:r>
        <w:rPr>
          <w:color w:val="4B4B4B"/>
          <w:w w:val="105"/>
        </w:rPr>
        <w:t>the</w:t>
      </w:r>
      <w:r>
        <w:rPr>
          <w:color w:val="4B4B4B"/>
          <w:spacing w:val="-4"/>
          <w:w w:val="105"/>
        </w:rPr>
        <w:t xml:space="preserve"> </w:t>
      </w:r>
      <w:r>
        <w:rPr>
          <w:color w:val="3A3A3A"/>
          <w:w w:val="105"/>
        </w:rPr>
        <w:t>responsib</w:t>
      </w:r>
      <w:r>
        <w:rPr>
          <w:color w:val="3A3A3A"/>
          <w:spacing w:val="6"/>
          <w:w w:val="105"/>
        </w:rPr>
        <w:t>l</w:t>
      </w:r>
      <w:r>
        <w:rPr>
          <w:color w:val="3A3A3A"/>
          <w:w w:val="105"/>
        </w:rPr>
        <w:t>e</w:t>
      </w:r>
      <w:r>
        <w:rPr>
          <w:color w:val="3A3A3A"/>
          <w:w w:val="103"/>
        </w:rPr>
        <w:t xml:space="preserve"> </w:t>
      </w:r>
      <w:r>
        <w:rPr>
          <w:color w:val="3A3A3A"/>
          <w:w w:val="105"/>
        </w:rPr>
        <w:t>authorit</w:t>
      </w:r>
      <w:r>
        <w:rPr>
          <w:color w:val="3A3A3A"/>
          <w:spacing w:val="23"/>
          <w:w w:val="105"/>
        </w:rPr>
        <w:t>y</w:t>
      </w:r>
      <w:r>
        <w:rPr>
          <w:color w:val="646464"/>
          <w:w w:val="105"/>
        </w:rPr>
        <w:t>.</w:t>
      </w:r>
    </w:p>
    <w:p w14:paraId="13EDDDB6" w14:textId="77777777" w:rsidR="00A5052B" w:rsidRDefault="00A5052B">
      <w:pPr>
        <w:spacing w:before="2"/>
        <w:rPr>
          <w:rFonts w:ascii="Arial" w:eastAsia="Arial" w:hAnsi="Arial" w:cs="Arial"/>
          <w:sz w:val="21"/>
          <w:szCs w:val="21"/>
        </w:rPr>
      </w:pPr>
    </w:p>
    <w:p w14:paraId="13EDDDB7" w14:textId="5FA115B8" w:rsidR="00A5052B" w:rsidRDefault="00A72E41">
      <w:pPr>
        <w:pStyle w:val="BodyText"/>
        <w:numPr>
          <w:ilvl w:val="0"/>
          <w:numId w:val="10"/>
        </w:numPr>
        <w:tabs>
          <w:tab w:val="left" w:pos="529"/>
        </w:tabs>
        <w:spacing w:line="314" w:lineRule="auto"/>
        <w:ind w:left="528" w:right="442" w:hanging="350"/>
        <w:jc w:val="both"/>
      </w:pPr>
      <w:r>
        <w:rPr>
          <w:color w:val="3A3A3A"/>
          <w:w w:val="105"/>
        </w:rPr>
        <w:t>Access</w:t>
      </w:r>
      <w:r>
        <w:rPr>
          <w:color w:val="3A3A3A"/>
          <w:spacing w:val="-21"/>
          <w:w w:val="105"/>
        </w:rPr>
        <w:t xml:space="preserve"> </w:t>
      </w:r>
      <w:r>
        <w:rPr>
          <w:color w:val="3A3A3A"/>
          <w:w w:val="105"/>
        </w:rPr>
        <w:t>routes</w:t>
      </w:r>
      <w:r>
        <w:rPr>
          <w:color w:val="3A3A3A"/>
          <w:spacing w:val="-34"/>
          <w:w w:val="105"/>
        </w:rPr>
        <w:t xml:space="preserve"> </w:t>
      </w:r>
      <w:r>
        <w:rPr>
          <w:color w:val="3A3A3A"/>
          <w:w w:val="105"/>
        </w:rPr>
        <w:t>are</w:t>
      </w:r>
      <w:r>
        <w:rPr>
          <w:color w:val="3A3A3A"/>
          <w:spacing w:val="-32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-23"/>
          <w:w w:val="105"/>
        </w:rPr>
        <w:t xml:space="preserve"> </w:t>
      </w:r>
      <w:r>
        <w:rPr>
          <w:color w:val="3A3A3A"/>
          <w:w w:val="105"/>
        </w:rPr>
        <w:t>be</w:t>
      </w:r>
      <w:r>
        <w:rPr>
          <w:color w:val="3A3A3A"/>
          <w:spacing w:val="-33"/>
          <w:w w:val="105"/>
        </w:rPr>
        <w:t xml:space="preserve"> </w:t>
      </w:r>
      <w:r>
        <w:rPr>
          <w:color w:val="3A3A3A"/>
          <w:w w:val="105"/>
        </w:rPr>
        <w:t>designed</w:t>
      </w:r>
      <w:r>
        <w:rPr>
          <w:color w:val="3A3A3A"/>
          <w:spacing w:val="-28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-28"/>
          <w:w w:val="105"/>
        </w:rPr>
        <w:t xml:space="preserve"> </w:t>
      </w:r>
      <w:r>
        <w:rPr>
          <w:color w:val="3A3A3A"/>
          <w:spacing w:val="-2"/>
          <w:w w:val="105"/>
        </w:rPr>
        <w:t>maintain</w:t>
      </w:r>
      <w:r>
        <w:rPr>
          <w:color w:val="3A3A3A"/>
          <w:spacing w:val="-40"/>
          <w:w w:val="105"/>
        </w:rPr>
        <w:t xml:space="preserve"> </w:t>
      </w:r>
      <w:r>
        <w:rPr>
          <w:color w:val="3A3A3A"/>
          <w:w w:val="105"/>
        </w:rPr>
        <w:t>access</w:t>
      </w:r>
      <w:r>
        <w:rPr>
          <w:color w:val="3A3A3A"/>
          <w:spacing w:val="-28"/>
          <w:w w:val="105"/>
        </w:rPr>
        <w:t xml:space="preserve"> </w:t>
      </w:r>
      <w:r>
        <w:rPr>
          <w:color w:val="3A3A3A"/>
          <w:w w:val="105"/>
        </w:rPr>
        <w:t>to</w:t>
      </w:r>
      <w:r>
        <w:rPr>
          <w:color w:val="3A3A3A"/>
          <w:spacing w:val="-34"/>
          <w:w w:val="105"/>
        </w:rPr>
        <w:t xml:space="preserve"> </w:t>
      </w:r>
      <w:r>
        <w:rPr>
          <w:color w:val="3A3A3A"/>
          <w:w w:val="105"/>
        </w:rPr>
        <w:t>turbi</w:t>
      </w:r>
      <w:r>
        <w:rPr>
          <w:color w:val="3A3A3A"/>
          <w:spacing w:val="1"/>
          <w:w w:val="105"/>
        </w:rPr>
        <w:t>nes</w:t>
      </w:r>
      <w:r>
        <w:rPr>
          <w:color w:val="3A3A3A"/>
          <w:spacing w:val="-37"/>
          <w:w w:val="105"/>
        </w:rPr>
        <w:t xml:space="preserve"> </w:t>
      </w:r>
      <w:r>
        <w:rPr>
          <w:color w:val="3A3A3A"/>
          <w:w w:val="105"/>
        </w:rPr>
        <w:t>and</w:t>
      </w:r>
      <w:r>
        <w:rPr>
          <w:color w:val="3A3A3A"/>
          <w:spacing w:val="-27"/>
          <w:w w:val="105"/>
        </w:rPr>
        <w:t xml:space="preserve"> </w:t>
      </w:r>
      <w:r>
        <w:rPr>
          <w:color w:val="4B4B4B"/>
          <w:w w:val="105"/>
        </w:rPr>
        <w:t>associated</w:t>
      </w:r>
      <w:r>
        <w:rPr>
          <w:color w:val="4B4B4B"/>
          <w:spacing w:val="-27"/>
          <w:w w:val="105"/>
        </w:rPr>
        <w:t xml:space="preserve"> </w:t>
      </w:r>
      <w:r>
        <w:rPr>
          <w:color w:val="3A3A3A"/>
          <w:w w:val="105"/>
        </w:rPr>
        <w:t>infrastructure</w:t>
      </w:r>
      <w:r>
        <w:rPr>
          <w:color w:val="3A3A3A"/>
          <w:spacing w:val="27"/>
          <w:w w:val="103"/>
        </w:rPr>
        <w:t xml:space="preserve"> </w:t>
      </w:r>
      <w:r>
        <w:rPr>
          <w:color w:val="3A3A3A"/>
          <w:w w:val="105"/>
        </w:rPr>
        <w:t>with</w:t>
      </w:r>
      <w:ins w:id="22" w:author="Kyle Sandona" w:date="2020-12-12T10:16:00Z">
        <w:r>
          <w:rPr>
            <w:color w:val="3A3A3A"/>
            <w:w w:val="105"/>
          </w:rPr>
          <w:t xml:space="preserve"> 1% Annual Exceedance Probability (AEP)</w:t>
        </w:r>
      </w:ins>
      <w:r>
        <w:rPr>
          <w:color w:val="3A3A3A"/>
          <w:spacing w:val="-20"/>
          <w:w w:val="105"/>
        </w:rPr>
        <w:t xml:space="preserve"> </w:t>
      </w:r>
      <w:r>
        <w:rPr>
          <w:color w:val="3A3A3A"/>
          <w:w w:val="105"/>
        </w:rPr>
        <w:t>flood</w:t>
      </w:r>
      <w:r>
        <w:rPr>
          <w:color w:val="3A3A3A"/>
          <w:spacing w:val="-19"/>
          <w:w w:val="105"/>
        </w:rPr>
        <w:t xml:space="preserve"> </w:t>
      </w:r>
      <w:r>
        <w:rPr>
          <w:color w:val="3A3A3A"/>
          <w:w w:val="105"/>
        </w:rPr>
        <w:t>depths</w:t>
      </w:r>
      <w:r>
        <w:rPr>
          <w:color w:val="3A3A3A"/>
          <w:spacing w:val="-14"/>
          <w:w w:val="105"/>
        </w:rPr>
        <w:t xml:space="preserve"> </w:t>
      </w:r>
      <w:r>
        <w:rPr>
          <w:color w:val="3A3A3A"/>
          <w:spacing w:val="-3"/>
          <w:w w:val="105"/>
        </w:rPr>
        <w:t>bel</w:t>
      </w:r>
      <w:r>
        <w:rPr>
          <w:color w:val="3A3A3A"/>
          <w:spacing w:val="-2"/>
          <w:w w:val="105"/>
        </w:rPr>
        <w:t>ow</w:t>
      </w:r>
      <w:r>
        <w:rPr>
          <w:color w:val="3A3A3A"/>
          <w:spacing w:val="-22"/>
          <w:w w:val="105"/>
        </w:rPr>
        <w:t xml:space="preserve"> </w:t>
      </w:r>
      <w:r>
        <w:rPr>
          <w:color w:val="4B4B4B"/>
          <w:w w:val="105"/>
        </w:rPr>
        <w:t>300</w:t>
      </w:r>
      <w:r>
        <w:rPr>
          <w:color w:val="4B4B4B"/>
          <w:spacing w:val="-22"/>
          <w:w w:val="105"/>
        </w:rPr>
        <w:t xml:space="preserve"> </w:t>
      </w:r>
      <w:r>
        <w:rPr>
          <w:color w:val="3A3A3A"/>
          <w:w w:val="105"/>
        </w:rPr>
        <w:t>mm</w:t>
      </w:r>
      <w:r>
        <w:rPr>
          <w:color w:val="3A3A3A"/>
          <w:spacing w:val="-28"/>
          <w:w w:val="105"/>
        </w:rPr>
        <w:t xml:space="preserve"> </w:t>
      </w:r>
      <w:r>
        <w:rPr>
          <w:color w:val="3A3A3A"/>
          <w:w w:val="105"/>
        </w:rPr>
        <w:t>during</w:t>
      </w:r>
      <w:r>
        <w:rPr>
          <w:color w:val="3A3A3A"/>
          <w:spacing w:val="-24"/>
          <w:w w:val="105"/>
        </w:rPr>
        <w:t xml:space="preserve"> </w:t>
      </w:r>
      <w:r>
        <w:rPr>
          <w:color w:val="4B4B4B"/>
          <w:w w:val="105"/>
        </w:rPr>
        <w:t>construction</w:t>
      </w:r>
      <w:r>
        <w:rPr>
          <w:color w:val="4B4B4B"/>
          <w:spacing w:val="-26"/>
          <w:w w:val="105"/>
        </w:rPr>
        <w:t xml:space="preserve"> </w:t>
      </w:r>
      <w:r>
        <w:rPr>
          <w:color w:val="3A3A3A"/>
          <w:w w:val="105"/>
        </w:rPr>
        <w:t>and</w:t>
      </w:r>
      <w:r>
        <w:rPr>
          <w:color w:val="3A3A3A"/>
          <w:spacing w:val="-19"/>
          <w:w w:val="105"/>
        </w:rPr>
        <w:t xml:space="preserve"> </w:t>
      </w:r>
      <w:r>
        <w:rPr>
          <w:color w:val="3A3A3A"/>
          <w:spacing w:val="-2"/>
          <w:w w:val="105"/>
        </w:rPr>
        <w:t>maintenance</w:t>
      </w:r>
      <w:r>
        <w:rPr>
          <w:color w:val="3A3A3A"/>
          <w:spacing w:val="-24"/>
          <w:w w:val="105"/>
        </w:rPr>
        <w:t xml:space="preserve"> </w:t>
      </w:r>
      <w:r>
        <w:rPr>
          <w:color w:val="3A3A3A"/>
          <w:spacing w:val="1"/>
          <w:w w:val="105"/>
        </w:rPr>
        <w:t>operations</w:t>
      </w:r>
      <w:r>
        <w:rPr>
          <w:color w:val="646464"/>
          <w:w w:val="105"/>
        </w:rPr>
        <w:t>.</w:t>
      </w:r>
    </w:p>
    <w:p w14:paraId="13EDDDB8" w14:textId="77777777" w:rsidR="00A5052B" w:rsidRDefault="00A5052B">
      <w:pPr>
        <w:spacing w:line="314" w:lineRule="auto"/>
        <w:jc w:val="both"/>
        <w:sectPr w:rsidR="00A5052B">
          <w:pgSz w:w="11910" w:h="16830"/>
          <w:pgMar w:top="1160" w:right="1000" w:bottom="840" w:left="1600" w:header="0" w:footer="645" w:gutter="0"/>
          <w:cols w:space="720"/>
        </w:sectPr>
      </w:pPr>
    </w:p>
    <w:p w14:paraId="13EDDDB9" w14:textId="77777777" w:rsidR="00A5052B" w:rsidRDefault="00A72E41">
      <w:pPr>
        <w:spacing w:before="64"/>
        <w:ind w:left="12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D2D2D"/>
          <w:w w:val="105"/>
          <w:sz w:val="18"/>
        </w:rPr>
        <w:lastRenderedPageBreak/>
        <w:t>Sa</w:t>
      </w:r>
      <w:r>
        <w:rPr>
          <w:rFonts w:ascii="Arial"/>
          <w:b/>
          <w:color w:val="2D2D2D"/>
          <w:spacing w:val="1"/>
          <w:w w:val="105"/>
          <w:sz w:val="18"/>
        </w:rPr>
        <w:t>l</w:t>
      </w:r>
      <w:r>
        <w:rPr>
          <w:rFonts w:ascii="Arial"/>
          <w:b/>
          <w:color w:val="2D2D2D"/>
          <w:w w:val="105"/>
          <w:sz w:val="18"/>
        </w:rPr>
        <w:t>in</w:t>
      </w:r>
      <w:r>
        <w:rPr>
          <w:rFonts w:ascii="Arial"/>
          <w:b/>
          <w:color w:val="2D2D2D"/>
          <w:spacing w:val="-24"/>
          <w:w w:val="105"/>
          <w:sz w:val="18"/>
        </w:rPr>
        <w:t>i</w:t>
      </w:r>
      <w:r>
        <w:rPr>
          <w:rFonts w:ascii="Arial"/>
          <w:b/>
          <w:color w:val="2D2D2D"/>
          <w:w w:val="105"/>
          <w:sz w:val="18"/>
        </w:rPr>
        <w:t>ty</w:t>
      </w:r>
      <w:r>
        <w:rPr>
          <w:rFonts w:ascii="Arial"/>
          <w:b/>
          <w:color w:val="2D2D2D"/>
          <w:spacing w:val="-10"/>
          <w:w w:val="105"/>
          <w:sz w:val="18"/>
        </w:rPr>
        <w:t xml:space="preserve"> </w:t>
      </w:r>
      <w:r>
        <w:rPr>
          <w:rFonts w:ascii="Arial"/>
          <w:b/>
          <w:color w:val="2D2D2D"/>
          <w:w w:val="105"/>
          <w:sz w:val="18"/>
        </w:rPr>
        <w:t>Assessment</w:t>
      </w:r>
      <w:r>
        <w:rPr>
          <w:rFonts w:ascii="Arial"/>
          <w:b/>
          <w:color w:val="2D2D2D"/>
          <w:spacing w:val="16"/>
          <w:w w:val="105"/>
          <w:sz w:val="18"/>
        </w:rPr>
        <w:t xml:space="preserve"> </w:t>
      </w:r>
      <w:r>
        <w:rPr>
          <w:rFonts w:ascii="Arial"/>
          <w:b/>
          <w:color w:val="2D2D2D"/>
          <w:w w:val="105"/>
          <w:sz w:val="18"/>
        </w:rPr>
        <w:t>Report</w:t>
      </w:r>
      <w:r>
        <w:rPr>
          <w:rFonts w:ascii="Arial"/>
          <w:b/>
          <w:color w:val="2D2D2D"/>
          <w:spacing w:val="-8"/>
          <w:w w:val="105"/>
          <w:sz w:val="18"/>
        </w:rPr>
        <w:t xml:space="preserve"> </w:t>
      </w:r>
      <w:r>
        <w:rPr>
          <w:rFonts w:ascii="Arial"/>
          <w:b/>
          <w:color w:val="2D2D2D"/>
          <w:w w:val="105"/>
          <w:sz w:val="18"/>
        </w:rPr>
        <w:t>and</w:t>
      </w:r>
      <w:r>
        <w:rPr>
          <w:rFonts w:ascii="Arial"/>
          <w:b/>
          <w:color w:val="2D2D2D"/>
          <w:spacing w:val="-6"/>
          <w:w w:val="105"/>
          <w:sz w:val="18"/>
        </w:rPr>
        <w:t xml:space="preserve"> </w:t>
      </w:r>
      <w:r>
        <w:rPr>
          <w:rFonts w:ascii="Arial"/>
          <w:b/>
          <w:color w:val="2D2D2D"/>
          <w:w w:val="105"/>
          <w:sz w:val="18"/>
        </w:rPr>
        <w:t>Management</w:t>
      </w:r>
      <w:r>
        <w:rPr>
          <w:rFonts w:ascii="Arial"/>
          <w:b/>
          <w:color w:val="2D2D2D"/>
          <w:spacing w:val="4"/>
          <w:w w:val="105"/>
          <w:sz w:val="18"/>
        </w:rPr>
        <w:t xml:space="preserve"> </w:t>
      </w:r>
      <w:r>
        <w:rPr>
          <w:rFonts w:ascii="Arial"/>
          <w:b/>
          <w:color w:val="2D2D2D"/>
          <w:w w:val="105"/>
          <w:sz w:val="18"/>
        </w:rPr>
        <w:t>P</w:t>
      </w:r>
      <w:r>
        <w:rPr>
          <w:rFonts w:ascii="Arial"/>
          <w:b/>
          <w:color w:val="2D2D2D"/>
          <w:spacing w:val="-18"/>
          <w:w w:val="105"/>
          <w:sz w:val="18"/>
        </w:rPr>
        <w:t>l</w:t>
      </w:r>
      <w:r>
        <w:rPr>
          <w:rFonts w:ascii="Arial"/>
          <w:b/>
          <w:color w:val="2D2D2D"/>
          <w:w w:val="105"/>
          <w:sz w:val="18"/>
        </w:rPr>
        <w:t>an</w:t>
      </w:r>
    </w:p>
    <w:p w14:paraId="13EDDDBA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DBB" w14:textId="77777777" w:rsidR="00A5052B" w:rsidRDefault="00A72E41">
      <w:pPr>
        <w:pStyle w:val="BodyText"/>
        <w:numPr>
          <w:ilvl w:val="0"/>
          <w:numId w:val="9"/>
        </w:numPr>
        <w:tabs>
          <w:tab w:val="left" w:pos="485"/>
        </w:tabs>
        <w:spacing w:before="104" w:line="318" w:lineRule="auto"/>
        <w:ind w:right="515"/>
        <w:jc w:val="both"/>
      </w:pPr>
      <w:r>
        <w:rPr>
          <w:color w:val="2D2D2D"/>
        </w:rPr>
        <w:t>The</w:t>
      </w:r>
      <w:r>
        <w:rPr>
          <w:color w:val="2D2D2D"/>
          <w:spacing w:val="-15"/>
        </w:rPr>
        <w:t xml:space="preserve"> </w:t>
      </w:r>
      <w:r>
        <w:rPr>
          <w:color w:val="2D2D2D"/>
        </w:rPr>
        <w:t>Construction</w:t>
      </w:r>
      <w:r>
        <w:rPr>
          <w:color w:val="2D2D2D"/>
          <w:spacing w:val="-12"/>
        </w:rPr>
        <w:t xml:space="preserve"> </w:t>
      </w:r>
      <w:r>
        <w:rPr>
          <w:color w:val="2D2D2D"/>
        </w:rPr>
        <w:t>Environmental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-3"/>
        </w:rPr>
        <w:t xml:space="preserve"> </w:t>
      </w:r>
      <w:r>
        <w:rPr>
          <w:color w:val="2D2D2D"/>
          <w:spacing w:val="-4"/>
        </w:rPr>
        <w:t>Plan</w:t>
      </w:r>
      <w:r>
        <w:rPr>
          <w:color w:val="2D2D2D"/>
          <w:spacing w:val="-17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-14"/>
        </w:rPr>
        <w:t xml:space="preserve"> </w:t>
      </w:r>
      <w:r>
        <w:rPr>
          <w:color w:val="2D2D2D"/>
        </w:rPr>
        <w:t>include</w:t>
      </w:r>
      <w:r>
        <w:rPr>
          <w:color w:val="2D2D2D"/>
          <w:spacing w:val="-15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-19"/>
        </w:rPr>
        <w:t xml:space="preserve"> </w:t>
      </w:r>
      <w:r>
        <w:rPr>
          <w:color w:val="2D2D2D"/>
        </w:rPr>
        <w:t>Salinity</w:t>
      </w:r>
      <w:r>
        <w:rPr>
          <w:color w:val="2D2D2D"/>
          <w:spacing w:val="-18"/>
        </w:rPr>
        <w:t xml:space="preserve"> </w:t>
      </w:r>
      <w:r>
        <w:rPr>
          <w:color w:val="2D2D2D"/>
        </w:rPr>
        <w:t>A</w:t>
      </w:r>
      <w:r>
        <w:rPr>
          <w:color w:val="464646"/>
        </w:rPr>
        <w:t>ss</w:t>
      </w:r>
      <w:r>
        <w:rPr>
          <w:color w:val="2D2D2D"/>
        </w:rPr>
        <w:t>essment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Report</w:t>
      </w:r>
      <w:r>
        <w:rPr>
          <w:color w:val="2D2D2D"/>
          <w:spacing w:val="20"/>
          <w:w w:val="97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Manag</w:t>
      </w:r>
      <w:r>
        <w:rPr>
          <w:color w:val="464646"/>
          <w:w w:val="105"/>
        </w:rPr>
        <w:t>e</w:t>
      </w:r>
      <w:r>
        <w:rPr>
          <w:color w:val="2D2D2D"/>
          <w:w w:val="105"/>
        </w:rPr>
        <w:t>ment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spacing w:val="-3"/>
          <w:w w:val="105"/>
        </w:rPr>
        <w:t>Plan,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spacing w:val="1"/>
          <w:w w:val="105"/>
        </w:rPr>
        <w:t>which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must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be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prepared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spacing w:val="-9"/>
          <w:w w:val="105"/>
        </w:rPr>
        <w:t>i</w:t>
      </w:r>
      <w:r>
        <w:rPr>
          <w:color w:val="2D2D2D"/>
          <w:spacing w:val="-17"/>
          <w:w w:val="105"/>
        </w:rPr>
        <w:t>n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consultation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spacing w:val="-1"/>
          <w:w w:val="105"/>
        </w:rPr>
        <w:t>with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DELWP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Environment</w:t>
      </w:r>
      <w:r>
        <w:rPr>
          <w:color w:val="2D2D2D"/>
          <w:spacing w:val="36"/>
          <w:w w:val="98"/>
        </w:rPr>
        <w:t xml:space="preserve"> </w:t>
      </w:r>
      <w:r>
        <w:rPr>
          <w:color w:val="2D2D2D"/>
          <w:w w:val="105"/>
        </w:rPr>
        <w:t>Portfo</w:t>
      </w:r>
      <w:r>
        <w:rPr>
          <w:color w:val="2D2D2D"/>
          <w:spacing w:val="-8"/>
          <w:w w:val="105"/>
        </w:rPr>
        <w:t>l</w:t>
      </w:r>
      <w:r>
        <w:rPr>
          <w:color w:val="2D2D2D"/>
          <w:spacing w:val="-20"/>
          <w:w w:val="105"/>
        </w:rPr>
        <w:t>i</w:t>
      </w:r>
      <w:r>
        <w:rPr>
          <w:color w:val="2D2D2D"/>
          <w:w w:val="105"/>
        </w:rPr>
        <w:t>o.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Sal</w:t>
      </w:r>
      <w:r>
        <w:rPr>
          <w:color w:val="2D2D2D"/>
          <w:spacing w:val="-4"/>
          <w:w w:val="105"/>
        </w:rPr>
        <w:t>i</w:t>
      </w:r>
      <w:r>
        <w:rPr>
          <w:color w:val="2D2D2D"/>
          <w:w w:val="105"/>
        </w:rPr>
        <w:t>nity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Assessment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Report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Management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P</w:t>
      </w:r>
      <w:r>
        <w:rPr>
          <w:color w:val="2D2D2D"/>
          <w:spacing w:val="-12"/>
          <w:w w:val="105"/>
        </w:rPr>
        <w:t>l</w:t>
      </w:r>
      <w:r>
        <w:rPr>
          <w:color w:val="2D2D2D"/>
          <w:w w:val="105"/>
        </w:rPr>
        <w:t>an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must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confirm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site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specific</w:t>
      </w:r>
      <w:r>
        <w:rPr>
          <w:color w:val="2D2D2D"/>
          <w:w w:val="96"/>
        </w:rPr>
        <w:t xml:space="preserve"> </w:t>
      </w:r>
      <w:r>
        <w:rPr>
          <w:color w:val="2D2D2D"/>
          <w:w w:val="105"/>
        </w:rPr>
        <w:t>sa</w:t>
      </w:r>
      <w:r>
        <w:rPr>
          <w:color w:val="2D2D2D"/>
          <w:spacing w:val="-2"/>
          <w:w w:val="105"/>
        </w:rPr>
        <w:t>l</w:t>
      </w:r>
      <w:r>
        <w:rPr>
          <w:color w:val="2D2D2D"/>
          <w:w w:val="105"/>
        </w:rPr>
        <w:t>in</w:t>
      </w:r>
      <w:r>
        <w:rPr>
          <w:color w:val="2D2D2D"/>
          <w:spacing w:val="-18"/>
          <w:w w:val="105"/>
        </w:rPr>
        <w:t>i</w:t>
      </w:r>
      <w:r>
        <w:rPr>
          <w:color w:val="2D2D2D"/>
          <w:w w:val="105"/>
        </w:rPr>
        <w:t>ty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spacing w:val="-20"/>
          <w:w w:val="105"/>
        </w:rPr>
        <w:t>l</w:t>
      </w:r>
      <w:r>
        <w:rPr>
          <w:color w:val="2D2D2D"/>
          <w:w w:val="105"/>
        </w:rPr>
        <w:t>eve</w:t>
      </w:r>
      <w:r>
        <w:rPr>
          <w:color w:val="2D2D2D"/>
          <w:spacing w:val="1"/>
          <w:w w:val="105"/>
        </w:rPr>
        <w:t>l</w:t>
      </w:r>
      <w:r>
        <w:rPr>
          <w:color w:val="2D2D2D"/>
          <w:w w:val="105"/>
        </w:rPr>
        <w:t>s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spacing w:val="-20"/>
          <w:w w:val="105"/>
        </w:rPr>
        <w:t>i</w:t>
      </w:r>
      <w:r>
        <w:rPr>
          <w:color w:val="2D2D2D"/>
          <w:w w:val="105"/>
        </w:rPr>
        <w:t>n</w:t>
      </w:r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areas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within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Sa</w:t>
      </w:r>
      <w:r>
        <w:rPr>
          <w:color w:val="2D2D2D"/>
          <w:spacing w:val="8"/>
          <w:w w:val="105"/>
        </w:rPr>
        <w:t>l</w:t>
      </w:r>
      <w:r>
        <w:rPr>
          <w:color w:val="2D2D2D"/>
          <w:w w:val="105"/>
        </w:rPr>
        <w:t>inity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Manage</w:t>
      </w:r>
      <w:r>
        <w:rPr>
          <w:color w:val="2D2D2D"/>
          <w:spacing w:val="5"/>
          <w:w w:val="105"/>
        </w:rPr>
        <w:t>m</w:t>
      </w:r>
      <w:r>
        <w:rPr>
          <w:color w:val="464646"/>
          <w:spacing w:val="-1"/>
          <w:w w:val="105"/>
        </w:rPr>
        <w:t>e</w:t>
      </w:r>
      <w:r>
        <w:rPr>
          <w:color w:val="2D2D2D"/>
          <w:w w:val="105"/>
        </w:rPr>
        <w:t>nt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Ov</w:t>
      </w:r>
      <w:r>
        <w:rPr>
          <w:color w:val="464646"/>
          <w:spacing w:val="-1"/>
          <w:w w:val="105"/>
        </w:rPr>
        <w:t>e</w:t>
      </w:r>
      <w:r>
        <w:rPr>
          <w:color w:val="2D2D2D"/>
          <w:w w:val="105"/>
        </w:rPr>
        <w:t>r</w:t>
      </w:r>
      <w:r>
        <w:rPr>
          <w:color w:val="2D2D2D"/>
          <w:spacing w:val="-16"/>
          <w:w w:val="105"/>
        </w:rPr>
        <w:t>l</w:t>
      </w:r>
      <w:r>
        <w:rPr>
          <w:color w:val="2D2D2D"/>
          <w:w w:val="105"/>
        </w:rPr>
        <w:t>a</w:t>
      </w:r>
      <w:r>
        <w:rPr>
          <w:color w:val="2D2D2D"/>
          <w:spacing w:val="-5"/>
          <w:w w:val="105"/>
        </w:rPr>
        <w:t>y</w:t>
      </w:r>
      <w:r>
        <w:rPr>
          <w:color w:val="464646"/>
          <w:w w:val="105"/>
        </w:rPr>
        <w:t>,</w:t>
      </w:r>
      <w:r>
        <w:rPr>
          <w:color w:val="464646"/>
          <w:spacing w:val="-46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specify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t</w:t>
      </w:r>
      <w:r>
        <w:rPr>
          <w:color w:val="2D2D2D"/>
          <w:spacing w:val="-3"/>
          <w:w w:val="105"/>
        </w:rPr>
        <w:t>h</w:t>
      </w:r>
      <w:r>
        <w:rPr>
          <w:color w:val="464646"/>
          <w:w w:val="105"/>
        </w:rPr>
        <w:t>e</w:t>
      </w:r>
      <w:r>
        <w:rPr>
          <w:color w:val="464646"/>
          <w:spacing w:val="-17"/>
          <w:w w:val="105"/>
        </w:rPr>
        <w:t xml:space="preserve"> </w:t>
      </w:r>
      <w:r>
        <w:rPr>
          <w:color w:val="2D2D2D"/>
          <w:w w:val="105"/>
        </w:rPr>
        <w:t>con</w:t>
      </w:r>
      <w:r>
        <w:rPr>
          <w:color w:val="2D2D2D"/>
          <w:spacing w:val="1"/>
          <w:w w:val="105"/>
        </w:rPr>
        <w:t>s</w:t>
      </w:r>
      <w:r>
        <w:rPr>
          <w:color w:val="464646"/>
          <w:w w:val="105"/>
        </w:rPr>
        <w:t>t</w:t>
      </w:r>
      <w:r>
        <w:rPr>
          <w:color w:val="2D2D2D"/>
          <w:w w:val="105"/>
        </w:rPr>
        <w:t>ruct</w:t>
      </w:r>
      <w:r>
        <w:rPr>
          <w:color w:val="2D2D2D"/>
          <w:spacing w:val="-8"/>
          <w:w w:val="105"/>
        </w:rPr>
        <w:t>i</w:t>
      </w:r>
      <w:r>
        <w:rPr>
          <w:color w:val="2D2D2D"/>
          <w:w w:val="105"/>
        </w:rPr>
        <w:t>on</w:t>
      </w:r>
      <w:r>
        <w:rPr>
          <w:color w:val="2D2D2D"/>
          <w:w w:val="104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35"/>
          <w:w w:val="105"/>
        </w:rPr>
        <w:t xml:space="preserve"> </w:t>
      </w:r>
      <w:r>
        <w:rPr>
          <w:color w:val="2D2D2D"/>
          <w:w w:val="105"/>
        </w:rPr>
        <w:t>management</w:t>
      </w:r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measures</w:t>
      </w:r>
      <w:r>
        <w:rPr>
          <w:color w:val="2D2D2D"/>
          <w:spacing w:val="-33"/>
          <w:w w:val="105"/>
        </w:rPr>
        <w:t xml:space="preserve"> </w:t>
      </w:r>
      <w:r>
        <w:rPr>
          <w:color w:val="2D2D2D"/>
          <w:w w:val="105"/>
        </w:rPr>
        <w:t>des</w:t>
      </w:r>
      <w:r>
        <w:rPr>
          <w:color w:val="2D2D2D"/>
          <w:spacing w:val="-8"/>
          <w:w w:val="105"/>
        </w:rPr>
        <w:t>i</w:t>
      </w:r>
      <w:r>
        <w:rPr>
          <w:color w:val="2D2D2D"/>
          <w:w w:val="105"/>
        </w:rPr>
        <w:t>gned</w:t>
      </w:r>
      <w:r>
        <w:rPr>
          <w:color w:val="2D2D2D"/>
          <w:spacing w:val="-32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31"/>
          <w:w w:val="105"/>
        </w:rPr>
        <w:t xml:space="preserve"> </w:t>
      </w:r>
      <w:r>
        <w:rPr>
          <w:color w:val="2D2D2D"/>
          <w:w w:val="105"/>
        </w:rPr>
        <w:t>minim</w:t>
      </w:r>
      <w:r>
        <w:rPr>
          <w:color w:val="2D2D2D"/>
          <w:spacing w:val="-12"/>
          <w:w w:val="105"/>
        </w:rPr>
        <w:t>i</w:t>
      </w:r>
      <w:r>
        <w:rPr>
          <w:color w:val="2D2D2D"/>
          <w:w w:val="105"/>
        </w:rPr>
        <w:t>se</w:t>
      </w:r>
      <w:r>
        <w:rPr>
          <w:color w:val="2D2D2D"/>
          <w:spacing w:val="-3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36"/>
          <w:w w:val="105"/>
        </w:rPr>
        <w:t xml:space="preserve"> </w:t>
      </w:r>
      <w:r>
        <w:rPr>
          <w:color w:val="2D2D2D"/>
          <w:w w:val="105"/>
        </w:rPr>
        <w:t>salin</w:t>
      </w:r>
      <w:r>
        <w:rPr>
          <w:color w:val="2D2D2D"/>
          <w:spacing w:val="-7"/>
          <w:w w:val="105"/>
        </w:rPr>
        <w:t>i</w:t>
      </w:r>
      <w:r>
        <w:rPr>
          <w:color w:val="2D2D2D"/>
          <w:w w:val="105"/>
        </w:rPr>
        <w:t>ty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r</w:t>
      </w:r>
      <w:r>
        <w:rPr>
          <w:color w:val="2D2D2D"/>
          <w:spacing w:val="-14"/>
          <w:w w:val="105"/>
        </w:rPr>
        <w:t>i</w:t>
      </w:r>
      <w:r>
        <w:rPr>
          <w:color w:val="2D2D2D"/>
          <w:w w:val="105"/>
        </w:rPr>
        <w:t>sks,</w:t>
      </w:r>
      <w:r>
        <w:rPr>
          <w:color w:val="2D2D2D"/>
          <w:spacing w:val="-38"/>
          <w:w w:val="105"/>
        </w:rPr>
        <w:t xml:space="preserve"> </w:t>
      </w:r>
      <w:r>
        <w:rPr>
          <w:color w:val="2D2D2D"/>
          <w:spacing w:val="-18"/>
          <w:w w:val="105"/>
        </w:rPr>
        <w:t>i</w:t>
      </w:r>
      <w:r>
        <w:rPr>
          <w:color w:val="2D2D2D"/>
          <w:w w:val="105"/>
        </w:rPr>
        <w:t>nclud</w:t>
      </w:r>
      <w:r>
        <w:rPr>
          <w:color w:val="2D2D2D"/>
          <w:spacing w:val="-6"/>
          <w:w w:val="105"/>
        </w:rPr>
        <w:t>i</w:t>
      </w:r>
      <w:r>
        <w:rPr>
          <w:color w:val="2D2D2D"/>
          <w:w w:val="105"/>
        </w:rPr>
        <w:t>n</w:t>
      </w:r>
      <w:r>
        <w:rPr>
          <w:color w:val="2D2D2D"/>
          <w:spacing w:val="-3"/>
          <w:w w:val="105"/>
        </w:rPr>
        <w:t>g</w:t>
      </w:r>
      <w:r>
        <w:rPr>
          <w:color w:val="606060"/>
          <w:w w:val="105"/>
        </w:rPr>
        <w:t>:</w:t>
      </w:r>
    </w:p>
    <w:p w14:paraId="13EDDDBC" w14:textId="77777777" w:rsidR="00A5052B" w:rsidRDefault="00A5052B">
      <w:pPr>
        <w:spacing w:before="8"/>
        <w:rPr>
          <w:rFonts w:ascii="Arial" w:eastAsia="Arial" w:hAnsi="Arial" w:cs="Arial"/>
          <w:sz w:val="21"/>
          <w:szCs w:val="21"/>
        </w:rPr>
      </w:pPr>
    </w:p>
    <w:p w14:paraId="13EDDDBD" w14:textId="77777777" w:rsidR="00A5052B" w:rsidRDefault="00A72E41">
      <w:pPr>
        <w:pStyle w:val="BodyText"/>
        <w:numPr>
          <w:ilvl w:val="1"/>
          <w:numId w:val="9"/>
        </w:numPr>
        <w:tabs>
          <w:tab w:val="left" w:pos="828"/>
        </w:tabs>
        <w:spacing w:line="314" w:lineRule="auto"/>
        <w:ind w:right="523" w:hanging="357"/>
        <w:jc w:val="both"/>
      </w:pPr>
      <w:r>
        <w:rPr>
          <w:color w:val="2D2D2D"/>
        </w:rPr>
        <w:t>geotechn</w:t>
      </w:r>
      <w:r>
        <w:rPr>
          <w:color w:val="2D2D2D"/>
          <w:spacing w:val="9"/>
        </w:rPr>
        <w:t>i</w:t>
      </w:r>
      <w:r>
        <w:rPr>
          <w:color w:val="2D2D2D"/>
        </w:rPr>
        <w:t>cal</w:t>
      </w:r>
      <w:r>
        <w:rPr>
          <w:color w:val="2D2D2D"/>
          <w:spacing w:val="28"/>
        </w:rPr>
        <w:t xml:space="preserve"> </w:t>
      </w:r>
      <w:r>
        <w:rPr>
          <w:color w:val="2D2D2D"/>
          <w:spacing w:val="-19"/>
        </w:rPr>
        <w:t>i</w:t>
      </w:r>
      <w:r>
        <w:rPr>
          <w:color w:val="2D2D2D"/>
        </w:rPr>
        <w:t>nvest</w:t>
      </w:r>
      <w:r>
        <w:rPr>
          <w:color w:val="2D2D2D"/>
          <w:spacing w:val="-12"/>
        </w:rPr>
        <w:t>i</w:t>
      </w:r>
      <w:r>
        <w:rPr>
          <w:color w:val="2D2D2D"/>
        </w:rPr>
        <w:t>gations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(</w:t>
      </w:r>
      <w:r>
        <w:rPr>
          <w:color w:val="2D2D2D"/>
          <w:spacing w:val="-13"/>
        </w:rPr>
        <w:t>i</w:t>
      </w:r>
      <w:r>
        <w:rPr>
          <w:color w:val="2D2D2D"/>
        </w:rPr>
        <w:t>ncluding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subsurface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mater</w:t>
      </w:r>
      <w:r>
        <w:rPr>
          <w:color w:val="2D2D2D"/>
          <w:spacing w:val="-1"/>
        </w:rPr>
        <w:t>i</w:t>
      </w:r>
      <w:r>
        <w:rPr>
          <w:color w:val="2D2D2D"/>
        </w:rPr>
        <w:t>al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sa</w:t>
      </w:r>
      <w:r>
        <w:rPr>
          <w:color w:val="2D2D2D"/>
          <w:spacing w:val="-36"/>
        </w:rPr>
        <w:t xml:space="preserve"> </w:t>
      </w:r>
      <w:r>
        <w:rPr>
          <w:color w:val="464646"/>
          <w:spacing w:val="-14"/>
        </w:rPr>
        <w:t>l</w:t>
      </w:r>
      <w:r>
        <w:rPr>
          <w:color w:val="2D2D2D"/>
        </w:rPr>
        <w:t>inity</w:t>
      </w:r>
      <w:r>
        <w:rPr>
          <w:color w:val="2D2D2D"/>
          <w:spacing w:val="30"/>
        </w:rPr>
        <w:t xml:space="preserve"> </w:t>
      </w:r>
      <w:r>
        <w:rPr>
          <w:color w:val="2D2D2D"/>
          <w:spacing w:val="-19"/>
        </w:rPr>
        <w:t>l</w:t>
      </w:r>
      <w:r>
        <w:rPr>
          <w:color w:val="2D2D2D"/>
        </w:rPr>
        <w:t>evels)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at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appropr</w:t>
      </w:r>
      <w:r>
        <w:rPr>
          <w:color w:val="2D2D2D"/>
          <w:spacing w:val="7"/>
        </w:rPr>
        <w:t>i</w:t>
      </w:r>
      <w:r>
        <w:rPr>
          <w:color w:val="2D2D2D"/>
        </w:rPr>
        <w:t>ate intervals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understand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determ</w:t>
      </w:r>
      <w:r>
        <w:rPr>
          <w:color w:val="2D2D2D"/>
          <w:spacing w:val="6"/>
        </w:rPr>
        <w:t>i</w:t>
      </w:r>
      <w:r>
        <w:rPr>
          <w:color w:val="2D2D2D"/>
        </w:rPr>
        <w:t>ne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s</w:t>
      </w:r>
      <w:r>
        <w:rPr>
          <w:color w:val="2D2D2D"/>
          <w:spacing w:val="-10"/>
        </w:rPr>
        <w:t>i</w:t>
      </w:r>
      <w:r>
        <w:rPr>
          <w:color w:val="2D2D2D"/>
        </w:rPr>
        <w:t>te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specific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conditions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for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d</w:t>
      </w:r>
      <w:r>
        <w:rPr>
          <w:color w:val="2D2D2D"/>
          <w:spacing w:val="-5"/>
        </w:rPr>
        <w:t>e</w:t>
      </w:r>
      <w:r>
        <w:rPr>
          <w:color w:val="464646"/>
          <w:spacing w:val="3"/>
        </w:rPr>
        <w:t>s</w:t>
      </w:r>
      <w:r>
        <w:rPr>
          <w:color w:val="2D2D2D"/>
          <w:spacing w:val="-23"/>
        </w:rPr>
        <w:t>i</w:t>
      </w:r>
      <w:r>
        <w:rPr>
          <w:color w:val="2D2D2D"/>
        </w:rPr>
        <w:t>gn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and</w:t>
      </w:r>
      <w:r>
        <w:rPr>
          <w:color w:val="2D2D2D"/>
          <w:w w:val="96"/>
        </w:rPr>
        <w:t xml:space="preserve"> </w:t>
      </w:r>
      <w:r>
        <w:rPr>
          <w:color w:val="2D2D2D"/>
        </w:rPr>
        <w:t>durabi</w:t>
      </w:r>
      <w:r>
        <w:rPr>
          <w:color w:val="2D2D2D"/>
          <w:spacing w:val="13"/>
        </w:rPr>
        <w:t>l</w:t>
      </w:r>
      <w:r>
        <w:rPr>
          <w:color w:val="2D2D2D"/>
          <w:spacing w:val="-23"/>
        </w:rPr>
        <w:t>i</w:t>
      </w:r>
      <w:r>
        <w:rPr>
          <w:color w:val="2D2D2D"/>
        </w:rPr>
        <w:t>ty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7"/>
        </w:rPr>
        <w:t xml:space="preserve"> </w:t>
      </w:r>
      <w:r>
        <w:rPr>
          <w:color w:val="464646"/>
          <w:spacing w:val="-17"/>
        </w:rPr>
        <w:t>i</w:t>
      </w:r>
      <w:r>
        <w:rPr>
          <w:color w:val="2D2D2D"/>
        </w:rPr>
        <w:t>nfr</w:t>
      </w:r>
      <w:r>
        <w:rPr>
          <w:color w:val="2D2D2D"/>
          <w:spacing w:val="-2"/>
        </w:rPr>
        <w:t>a</w:t>
      </w:r>
      <w:r>
        <w:rPr>
          <w:color w:val="464646"/>
          <w:spacing w:val="-13"/>
        </w:rPr>
        <w:t>s</w:t>
      </w:r>
      <w:r>
        <w:rPr>
          <w:color w:val="2D2D2D"/>
        </w:rPr>
        <w:t>tructure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w</w:t>
      </w:r>
      <w:r>
        <w:rPr>
          <w:color w:val="2D2D2D"/>
          <w:spacing w:val="-4"/>
        </w:rPr>
        <w:t>i</w:t>
      </w:r>
      <w:r>
        <w:rPr>
          <w:color w:val="2D2D2D"/>
        </w:rPr>
        <w:t>thin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Sa</w:t>
      </w:r>
      <w:r>
        <w:rPr>
          <w:color w:val="2D2D2D"/>
          <w:spacing w:val="7"/>
        </w:rPr>
        <w:t>l</w:t>
      </w:r>
      <w:r>
        <w:rPr>
          <w:color w:val="2D2D2D"/>
        </w:rPr>
        <w:t>in</w:t>
      </w:r>
      <w:r>
        <w:rPr>
          <w:color w:val="2D2D2D"/>
          <w:spacing w:val="-18"/>
        </w:rPr>
        <w:t>i</w:t>
      </w:r>
      <w:r>
        <w:rPr>
          <w:color w:val="2D2D2D"/>
        </w:rPr>
        <w:t>ty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Overlay</w:t>
      </w:r>
    </w:p>
    <w:p w14:paraId="13EDDDBE" w14:textId="77777777" w:rsidR="00A5052B" w:rsidRDefault="00A5052B">
      <w:pPr>
        <w:rPr>
          <w:rFonts w:ascii="Arial" w:eastAsia="Arial" w:hAnsi="Arial" w:cs="Arial"/>
        </w:rPr>
      </w:pPr>
    </w:p>
    <w:p w14:paraId="13EDDDBF" w14:textId="77777777" w:rsidR="00A5052B" w:rsidRDefault="00A72E41">
      <w:pPr>
        <w:pStyle w:val="BodyText"/>
        <w:numPr>
          <w:ilvl w:val="1"/>
          <w:numId w:val="9"/>
        </w:numPr>
        <w:tabs>
          <w:tab w:val="left" w:pos="842"/>
        </w:tabs>
        <w:spacing w:line="314" w:lineRule="auto"/>
        <w:ind w:right="557" w:hanging="357"/>
      </w:pPr>
      <w:r>
        <w:rPr>
          <w:color w:val="2D2D2D"/>
        </w:rPr>
        <w:t>recommendation</w:t>
      </w:r>
      <w:r>
        <w:rPr>
          <w:color w:val="464646"/>
        </w:rPr>
        <w:t xml:space="preserve">s </w:t>
      </w:r>
      <w:r>
        <w:rPr>
          <w:color w:val="464646"/>
          <w:spacing w:val="1"/>
        </w:rPr>
        <w:t xml:space="preserve"> </w:t>
      </w:r>
      <w:r>
        <w:rPr>
          <w:color w:val="2D2D2D"/>
        </w:rPr>
        <w:t>relating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 xml:space="preserve">to 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 xml:space="preserve">appropriate </w:t>
      </w:r>
      <w:r>
        <w:rPr>
          <w:color w:val="2D2D2D"/>
          <w:spacing w:val="3"/>
        </w:rPr>
        <w:t xml:space="preserve"> </w:t>
      </w:r>
      <w:r>
        <w:rPr>
          <w:color w:val="2D2D2D"/>
          <w:spacing w:val="-2"/>
        </w:rPr>
        <w:t>building</w:t>
      </w:r>
      <w:r>
        <w:rPr>
          <w:color w:val="2D2D2D"/>
          <w:spacing w:val="46"/>
        </w:rPr>
        <w:t xml:space="preserve"> </w:t>
      </w:r>
      <w:r>
        <w:rPr>
          <w:color w:val="2D2D2D"/>
        </w:rPr>
        <w:t>specification</w:t>
      </w:r>
      <w:r>
        <w:rPr>
          <w:color w:val="2D2D2D"/>
          <w:spacing w:val="52"/>
        </w:rPr>
        <w:t xml:space="preserve"> </w:t>
      </w:r>
      <w:r>
        <w:rPr>
          <w:color w:val="2D2D2D"/>
        </w:rPr>
        <w:t xml:space="preserve">and 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 xml:space="preserve">site </w:t>
      </w:r>
      <w:r>
        <w:rPr>
          <w:color w:val="2D2D2D"/>
          <w:spacing w:val="5"/>
        </w:rPr>
        <w:t xml:space="preserve"> </w:t>
      </w:r>
      <w:r>
        <w:rPr>
          <w:color w:val="2D2D2D"/>
          <w:spacing w:val="-1"/>
        </w:rPr>
        <w:t>management</w:t>
      </w:r>
      <w:r>
        <w:rPr>
          <w:color w:val="2D2D2D"/>
          <w:spacing w:val="54"/>
          <w:w w:val="138"/>
        </w:rPr>
        <w:t xml:space="preserve"> </w:t>
      </w:r>
      <w:r>
        <w:rPr>
          <w:color w:val="2D2D2D"/>
          <w:spacing w:val="1"/>
        </w:rPr>
        <w:t>recommendations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within</w:t>
      </w:r>
      <w:r>
        <w:rPr>
          <w:color w:val="2D2D2D"/>
          <w:spacing w:val="-1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1"/>
        </w:rPr>
        <w:t xml:space="preserve"> </w:t>
      </w:r>
      <w:r>
        <w:rPr>
          <w:color w:val="2D2D2D"/>
          <w:spacing w:val="-4"/>
        </w:rPr>
        <w:t>Sali</w:t>
      </w:r>
      <w:r>
        <w:rPr>
          <w:color w:val="2D2D2D"/>
          <w:spacing w:val="-3"/>
        </w:rPr>
        <w:t>nity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19"/>
        </w:rPr>
        <w:t xml:space="preserve"> </w:t>
      </w:r>
      <w:r>
        <w:rPr>
          <w:color w:val="2D2D2D"/>
          <w:spacing w:val="1"/>
        </w:rPr>
        <w:t>Overlay</w:t>
      </w:r>
      <w:r>
        <w:rPr>
          <w:color w:val="464646"/>
        </w:rPr>
        <w:t>.</w:t>
      </w:r>
    </w:p>
    <w:p w14:paraId="13EDDDC0" w14:textId="77777777" w:rsidR="00A5052B" w:rsidRDefault="00A5052B">
      <w:pPr>
        <w:rPr>
          <w:rFonts w:ascii="Arial" w:eastAsia="Arial" w:hAnsi="Arial" w:cs="Arial"/>
          <w:sz w:val="23"/>
          <w:szCs w:val="23"/>
        </w:rPr>
      </w:pPr>
    </w:p>
    <w:p w14:paraId="13EDDDC1" w14:textId="77777777" w:rsidR="00A5052B" w:rsidRDefault="00A72E41">
      <w:pPr>
        <w:ind w:left="12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D2D2D"/>
          <w:sz w:val="18"/>
        </w:rPr>
        <w:t>Hazardous</w:t>
      </w:r>
      <w:r>
        <w:rPr>
          <w:rFonts w:ascii="Arial"/>
          <w:b/>
          <w:color w:val="2D2D2D"/>
          <w:spacing w:val="31"/>
          <w:sz w:val="18"/>
        </w:rPr>
        <w:t xml:space="preserve"> </w:t>
      </w:r>
      <w:r>
        <w:rPr>
          <w:rFonts w:ascii="Arial"/>
          <w:b/>
          <w:color w:val="2D2D2D"/>
          <w:sz w:val="18"/>
        </w:rPr>
        <w:t xml:space="preserve">Substances </w:t>
      </w:r>
      <w:r>
        <w:rPr>
          <w:rFonts w:ascii="Arial"/>
          <w:b/>
          <w:color w:val="2D2D2D"/>
          <w:spacing w:val="4"/>
          <w:sz w:val="18"/>
        </w:rPr>
        <w:t xml:space="preserve"> </w:t>
      </w:r>
      <w:r>
        <w:rPr>
          <w:rFonts w:ascii="Arial"/>
          <w:b/>
          <w:color w:val="2D2D2D"/>
          <w:sz w:val="18"/>
        </w:rPr>
        <w:t>Management</w:t>
      </w:r>
      <w:r>
        <w:rPr>
          <w:rFonts w:ascii="Arial"/>
          <w:b/>
          <w:color w:val="2D2D2D"/>
          <w:spacing w:val="39"/>
          <w:sz w:val="18"/>
        </w:rPr>
        <w:t xml:space="preserve"> </w:t>
      </w:r>
      <w:r>
        <w:rPr>
          <w:rFonts w:ascii="Arial"/>
          <w:b/>
          <w:color w:val="2D2D2D"/>
          <w:sz w:val="18"/>
        </w:rPr>
        <w:t>Plan</w:t>
      </w:r>
    </w:p>
    <w:p w14:paraId="13EDDDC2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DC3" w14:textId="77777777" w:rsidR="00A5052B" w:rsidRDefault="00A72E41">
      <w:pPr>
        <w:pStyle w:val="BodyText"/>
        <w:numPr>
          <w:ilvl w:val="0"/>
          <w:numId w:val="8"/>
        </w:numPr>
        <w:tabs>
          <w:tab w:val="left" w:pos="471"/>
        </w:tabs>
        <w:spacing w:before="119" w:line="314" w:lineRule="auto"/>
        <w:ind w:right="557" w:hanging="357"/>
      </w:pPr>
      <w:r>
        <w:rPr>
          <w:color w:val="2D2D2D"/>
          <w:w w:val="105"/>
        </w:rPr>
        <w:t>The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Construct</w:t>
      </w:r>
      <w:r>
        <w:rPr>
          <w:color w:val="2D2D2D"/>
          <w:spacing w:val="-2"/>
          <w:w w:val="105"/>
        </w:rPr>
        <w:t>i</w:t>
      </w:r>
      <w:r>
        <w:rPr>
          <w:color w:val="2D2D2D"/>
          <w:w w:val="105"/>
        </w:rPr>
        <w:t>on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Env</w:t>
      </w:r>
      <w:r>
        <w:rPr>
          <w:color w:val="2D2D2D"/>
          <w:spacing w:val="-6"/>
          <w:w w:val="105"/>
        </w:rPr>
        <w:t>i</w:t>
      </w:r>
      <w:r>
        <w:rPr>
          <w:color w:val="2D2D2D"/>
          <w:w w:val="105"/>
        </w:rPr>
        <w:t>ronmental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Management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P</w:t>
      </w:r>
      <w:r>
        <w:rPr>
          <w:color w:val="2D2D2D"/>
          <w:spacing w:val="-12"/>
          <w:w w:val="105"/>
        </w:rPr>
        <w:t>l</w:t>
      </w:r>
      <w:r>
        <w:rPr>
          <w:color w:val="2D2D2D"/>
          <w:w w:val="105"/>
        </w:rPr>
        <w:t>an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must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spacing w:val="-18"/>
          <w:w w:val="105"/>
        </w:rPr>
        <w:t>i</w:t>
      </w:r>
      <w:r>
        <w:rPr>
          <w:color w:val="2D2D2D"/>
          <w:w w:val="105"/>
        </w:rPr>
        <w:t>nclude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Hazardous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Substances</w:t>
      </w:r>
      <w:r>
        <w:rPr>
          <w:color w:val="2D2D2D"/>
          <w:w w:val="93"/>
        </w:rPr>
        <w:t xml:space="preserve"> </w:t>
      </w:r>
      <w:r>
        <w:rPr>
          <w:color w:val="2D2D2D"/>
          <w:spacing w:val="-3"/>
          <w:w w:val="105"/>
        </w:rPr>
        <w:t>Management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spacing w:val="-4"/>
          <w:w w:val="105"/>
        </w:rPr>
        <w:t>Plan</w:t>
      </w:r>
      <w:r>
        <w:rPr>
          <w:color w:val="2D2D2D"/>
          <w:spacing w:val="-36"/>
          <w:w w:val="105"/>
        </w:rPr>
        <w:t xml:space="preserve"> </w:t>
      </w:r>
      <w:r>
        <w:rPr>
          <w:color w:val="2D2D2D"/>
          <w:w w:val="105"/>
        </w:rPr>
        <w:t>that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has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been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spacing w:val="-2"/>
          <w:w w:val="105"/>
        </w:rPr>
        <w:t>p</w:t>
      </w:r>
      <w:r>
        <w:rPr>
          <w:color w:val="464646"/>
          <w:spacing w:val="-2"/>
          <w:w w:val="105"/>
        </w:rPr>
        <w:t>r</w:t>
      </w:r>
      <w:r>
        <w:rPr>
          <w:color w:val="2D2D2D"/>
          <w:spacing w:val="-3"/>
          <w:w w:val="105"/>
        </w:rPr>
        <w:t>epared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spacing w:val="-9"/>
          <w:w w:val="105"/>
        </w:rPr>
        <w:t>i</w:t>
      </w:r>
      <w:r>
        <w:rPr>
          <w:color w:val="2D2D2D"/>
          <w:spacing w:val="-17"/>
          <w:w w:val="105"/>
        </w:rPr>
        <w:t>n</w:t>
      </w:r>
      <w:r>
        <w:rPr>
          <w:color w:val="2D2D2D"/>
          <w:spacing w:val="-36"/>
          <w:w w:val="105"/>
        </w:rPr>
        <w:t xml:space="preserve"> </w:t>
      </w:r>
      <w:r>
        <w:rPr>
          <w:color w:val="2D2D2D"/>
          <w:w w:val="105"/>
        </w:rPr>
        <w:t>ac</w:t>
      </w:r>
      <w:r>
        <w:rPr>
          <w:color w:val="464646"/>
          <w:w w:val="105"/>
        </w:rPr>
        <w:t>c</w:t>
      </w:r>
      <w:r>
        <w:rPr>
          <w:color w:val="2D2D2D"/>
          <w:w w:val="105"/>
        </w:rPr>
        <w:t>ordance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spacing w:val="2"/>
          <w:w w:val="105"/>
        </w:rPr>
        <w:t>with</w:t>
      </w:r>
      <w:r>
        <w:rPr>
          <w:color w:val="464646"/>
          <w:spacing w:val="2"/>
          <w:w w:val="105"/>
        </w:rPr>
        <w:t>:</w:t>
      </w:r>
    </w:p>
    <w:p w14:paraId="13EDDDC4" w14:textId="77777777" w:rsidR="00A5052B" w:rsidRDefault="00A5052B">
      <w:pPr>
        <w:spacing w:before="7"/>
        <w:rPr>
          <w:rFonts w:ascii="Arial" w:eastAsia="Arial" w:hAnsi="Arial" w:cs="Arial"/>
          <w:sz w:val="20"/>
          <w:szCs w:val="20"/>
        </w:rPr>
      </w:pPr>
    </w:p>
    <w:p w14:paraId="13EDDDC5" w14:textId="77777777" w:rsidR="00A5052B" w:rsidRDefault="00A72E41">
      <w:pPr>
        <w:numPr>
          <w:ilvl w:val="1"/>
          <w:numId w:val="8"/>
        </w:numPr>
        <w:tabs>
          <w:tab w:val="left" w:pos="842"/>
        </w:tabs>
        <w:ind w:hanging="36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D2D2D"/>
          <w:w w:val="105"/>
          <w:sz w:val="20"/>
        </w:rPr>
        <w:t>EPA</w:t>
      </w:r>
      <w:r>
        <w:rPr>
          <w:rFonts w:ascii="Arial"/>
          <w:color w:val="2D2D2D"/>
          <w:spacing w:val="-22"/>
          <w:w w:val="105"/>
          <w:sz w:val="20"/>
        </w:rPr>
        <w:t xml:space="preserve"> </w:t>
      </w:r>
      <w:r>
        <w:rPr>
          <w:rFonts w:ascii="Arial"/>
          <w:color w:val="2D2D2D"/>
          <w:w w:val="105"/>
          <w:sz w:val="20"/>
        </w:rPr>
        <w:t>Pub</w:t>
      </w:r>
      <w:r>
        <w:rPr>
          <w:rFonts w:ascii="Arial"/>
          <w:color w:val="2D2D2D"/>
          <w:spacing w:val="1"/>
          <w:w w:val="105"/>
          <w:sz w:val="20"/>
        </w:rPr>
        <w:t>l</w:t>
      </w:r>
      <w:r>
        <w:rPr>
          <w:rFonts w:ascii="Arial"/>
          <w:color w:val="2D2D2D"/>
          <w:spacing w:val="-20"/>
          <w:w w:val="105"/>
          <w:sz w:val="20"/>
        </w:rPr>
        <w:t>i</w:t>
      </w:r>
      <w:r>
        <w:rPr>
          <w:rFonts w:ascii="Arial"/>
          <w:color w:val="2D2D2D"/>
          <w:w w:val="105"/>
          <w:sz w:val="20"/>
        </w:rPr>
        <w:t>cat</w:t>
      </w:r>
      <w:r>
        <w:rPr>
          <w:rFonts w:ascii="Arial"/>
          <w:color w:val="2D2D2D"/>
          <w:spacing w:val="-11"/>
          <w:w w:val="105"/>
          <w:sz w:val="20"/>
        </w:rPr>
        <w:t>i</w:t>
      </w:r>
      <w:r>
        <w:rPr>
          <w:rFonts w:ascii="Arial"/>
          <w:color w:val="2D2D2D"/>
          <w:w w:val="105"/>
          <w:sz w:val="20"/>
        </w:rPr>
        <w:t>on</w:t>
      </w:r>
      <w:r>
        <w:rPr>
          <w:rFonts w:ascii="Arial"/>
          <w:color w:val="2D2D2D"/>
          <w:spacing w:val="-31"/>
          <w:w w:val="105"/>
          <w:sz w:val="20"/>
        </w:rPr>
        <w:t xml:space="preserve"> </w:t>
      </w:r>
      <w:r>
        <w:rPr>
          <w:rFonts w:ascii="Times New Roman"/>
          <w:color w:val="2D2D2D"/>
          <w:w w:val="105"/>
          <w:sz w:val="21"/>
        </w:rPr>
        <w:t>48</w:t>
      </w:r>
      <w:r>
        <w:rPr>
          <w:rFonts w:ascii="Times New Roman"/>
          <w:color w:val="2D2D2D"/>
          <w:spacing w:val="7"/>
          <w:w w:val="105"/>
          <w:sz w:val="21"/>
        </w:rPr>
        <w:t>0</w:t>
      </w:r>
      <w:r>
        <w:rPr>
          <w:rFonts w:ascii="Times New Roman"/>
          <w:color w:val="464646"/>
          <w:w w:val="105"/>
          <w:sz w:val="21"/>
        </w:rPr>
        <w:t>:</w:t>
      </w:r>
      <w:r>
        <w:rPr>
          <w:rFonts w:ascii="Times New Roman"/>
          <w:color w:val="464646"/>
          <w:spacing w:val="-38"/>
          <w:w w:val="105"/>
          <w:sz w:val="21"/>
        </w:rPr>
        <w:t xml:space="preserve"> </w:t>
      </w:r>
      <w:r>
        <w:rPr>
          <w:rFonts w:ascii="Arial"/>
          <w:i/>
          <w:color w:val="2D2D2D"/>
          <w:w w:val="105"/>
          <w:sz w:val="19"/>
        </w:rPr>
        <w:t>Environmental</w:t>
      </w:r>
      <w:r>
        <w:rPr>
          <w:rFonts w:ascii="Arial"/>
          <w:i/>
          <w:color w:val="2D2D2D"/>
          <w:spacing w:val="-8"/>
          <w:w w:val="105"/>
          <w:sz w:val="19"/>
        </w:rPr>
        <w:t xml:space="preserve"> </w:t>
      </w:r>
      <w:r>
        <w:rPr>
          <w:rFonts w:ascii="Arial"/>
          <w:i/>
          <w:color w:val="2D2D2D"/>
          <w:w w:val="105"/>
          <w:sz w:val="19"/>
        </w:rPr>
        <w:t>Guidelin</w:t>
      </w:r>
      <w:r>
        <w:rPr>
          <w:rFonts w:ascii="Arial"/>
          <w:i/>
          <w:color w:val="2D2D2D"/>
          <w:spacing w:val="-6"/>
          <w:w w:val="105"/>
          <w:sz w:val="19"/>
        </w:rPr>
        <w:t>e</w:t>
      </w:r>
      <w:r>
        <w:rPr>
          <w:rFonts w:ascii="Arial"/>
          <w:i/>
          <w:color w:val="464646"/>
          <w:spacing w:val="25"/>
          <w:w w:val="105"/>
          <w:sz w:val="19"/>
        </w:rPr>
        <w:t>s</w:t>
      </w:r>
      <w:r>
        <w:rPr>
          <w:rFonts w:ascii="Arial"/>
          <w:i/>
          <w:color w:val="2D2D2D"/>
          <w:w w:val="105"/>
          <w:sz w:val="19"/>
        </w:rPr>
        <w:t>for</w:t>
      </w:r>
      <w:r>
        <w:rPr>
          <w:rFonts w:ascii="Arial"/>
          <w:i/>
          <w:color w:val="2D2D2D"/>
          <w:spacing w:val="-20"/>
          <w:w w:val="105"/>
          <w:sz w:val="19"/>
        </w:rPr>
        <w:t xml:space="preserve"> </w:t>
      </w:r>
      <w:r>
        <w:rPr>
          <w:rFonts w:ascii="Arial"/>
          <w:i/>
          <w:color w:val="2D2D2D"/>
          <w:w w:val="105"/>
          <w:sz w:val="19"/>
        </w:rPr>
        <w:t>Major</w:t>
      </w:r>
      <w:r>
        <w:rPr>
          <w:rFonts w:ascii="Arial"/>
          <w:i/>
          <w:color w:val="2D2D2D"/>
          <w:spacing w:val="-16"/>
          <w:w w:val="105"/>
          <w:sz w:val="19"/>
        </w:rPr>
        <w:t xml:space="preserve"> </w:t>
      </w:r>
      <w:r>
        <w:rPr>
          <w:rFonts w:ascii="Arial"/>
          <w:i/>
          <w:color w:val="2D2D2D"/>
          <w:w w:val="105"/>
          <w:sz w:val="19"/>
        </w:rPr>
        <w:t>Constr</w:t>
      </w:r>
      <w:r>
        <w:rPr>
          <w:rFonts w:ascii="Arial"/>
          <w:i/>
          <w:color w:val="2D2D2D"/>
          <w:spacing w:val="-2"/>
          <w:w w:val="105"/>
          <w:sz w:val="19"/>
        </w:rPr>
        <w:t>u</w:t>
      </w:r>
      <w:r>
        <w:rPr>
          <w:rFonts w:ascii="Arial"/>
          <w:i/>
          <w:color w:val="464646"/>
          <w:spacing w:val="-7"/>
          <w:w w:val="105"/>
          <w:sz w:val="19"/>
        </w:rPr>
        <w:t>c</w:t>
      </w:r>
      <w:r>
        <w:rPr>
          <w:rFonts w:ascii="Arial"/>
          <w:i/>
          <w:color w:val="2D2D2D"/>
          <w:w w:val="105"/>
          <w:sz w:val="19"/>
        </w:rPr>
        <w:t>tion</w:t>
      </w:r>
      <w:r>
        <w:rPr>
          <w:rFonts w:ascii="Arial"/>
          <w:i/>
          <w:color w:val="2D2D2D"/>
          <w:spacing w:val="-27"/>
          <w:w w:val="105"/>
          <w:sz w:val="19"/>
        </w:rPr>
        <w:t xml:space="preserve"> </w:t>
      </w:r>
      <w:r>
        <w:rPr>
          <w:rFonts w:ascii="Arial"/>
          <w:i/>
          <w:color w:val="2D2D2D"/>
          <w:w w:val="105"/>
          <w:sz w:val="19"/>
        </w:rPr>
        <w:t>Sit</w:t>
      </w:r>
      <w:r>
        <w:rPr>
          <w:rFonts w:ascii="Arial"/>
          <w:i/>
          <w:color w:val="2D2D2D"/>
          <w:spacing w:val="-14"/>
          <w:w w:val="105"/>
          <w:sz w:val="19"/>
        </w:rPr>
        <w:t>e</w:t>
      </w:r>
      <w:r>
        <w:rPr>
          <w:rFonts w:ascii="Arial"/>
          <w:i/>
          <w:color w:val="464646"/>
          <w:w w:val="105"/>
          <w:sz w:val="19"/>
        </w:rPr>
        <w:t>s</w:t>
      </w:r>
    </w:p>
    <w:p w14:paraId="13EDDDC6" w14:textId="77777777" w:rsidR="00A5052B" w:rsidRDefault="00A5052B">
      <w:pPr>
        <w:spacing w:before="5"/>
        <w:rPr>
          <w:rFonts w:ascii="Arial" w:eastAsia="Arial" w:hAnsi="Arial" w:cs="Arial"/>
          <w:i/>
          <w:sz w:val="26"/>
          <w:szCs w:val="26"/>
        </w:rPr>
      </w:pPr>
    </w:p>
    <w:p w14:paraId="13EDDDC7" w14:textId="77777777" w:rsidR="00A5052B" w:rsidRDefault="00A72E41">
      <w:pPr>
        <w:numPr>
          <w:ilvl w:val="1"/>
          <w:numId w:val="8"/>
        </w:numPr>
        <w:tabs>
          <w:tab w:val="left" w:pos="842"/>
        </w:tabs>
        <w:ind w:hanging="35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D2D2D"/>
          <w:w w:val="105"/>
          <w:sz w:val="20"/>
        </w:rPr>
        <w:t>EPA</w:t>
      </w:r>
      <w:r>
        <w:rPr>
          <w:rFonts w:ascii="Arial"/>
          <w:color w:val="2D2D2D"/>
          <w:spacing w:val="-23"/>
          <w:w w:val="105"/>
          <w:sz w:val="20"/>
        </w:rPr>
        <w:t xml:space="preserve"> </w:t>
      </w:r>
      <w:r>
        <w:rPr>
          <w:rFonts w:ascii="Times New Roman"/>
          <w:color w:val="2D2D2D"/>
          <w:spacing w:val="1"/>
          <w:w w:val="105"/>
          <w:sz w:val="21"/>
        </w:rPr>
        <w:t>628</w:t>
      </w:r>
      <w:r>
        <w:rPr>
          <w:rFonts w:ascii="Times New Roman"/>
          <w:color w:val="464646"/>
          <w:w w:val="105"/>
          <w:sz w:val="21"/>
        </w:rPr>
        <w:t>:</w:t>
      </w:r>
      <w:r>
        <w:rPr>
          <w:rFonts w:ascii="Arial"/>
          <w:i/>
          <w:color w:val="2D2D2D"/>
          <w:spacing w:val="1"/>
          <w:w w:val="105"/>
          <w:sz w:val="19"/>
        </w:rPr>
        <w:t>Guidelines</w:t>
      </w:r>
      <w:r>
        <w:rPr>
          <w:rFonts w:ascii="Arial"/>
          <w:i/>
          <w:color w:val="2D2D2D"/>
          <w:spacing w:val="-31"/>
          <w:w w:val="105"/>
          <w:sz w:val="19"/>
        </w:rPr>
        <w:t xml:space="preserve"> </w:t>
      </w:r>
      <w:r>
        <w:rPr>
          <w:rFonts w:ascii="Arial"/>
          <w:i/>
          <w:color w:val="2D2D2D"/>
          <w:w w:val="105"/>
          <w:sz w:val="19"/>
        </w:rPr>
        <w:t>for</w:t>
      </w:r>
      <w:r>
        <w:rPr>
          <w:rFonts w:ascii="Arial"/>
          <w:i/>
          <w:color w:val="2D2D2D"/>
          <w:spacing w:val="-13"/>
          <w:w w:val="105"/>
          <w:sz w:val="19"/>
        </w:rPr>
        <w:t xml:space="preserve"> </w:t>
      </w:r>
      <w:r>
        <w:rPr>
          <w:rFonts w:ascii="Arial"/>
          <w:i/>
          <w:color w:val="2D2D2D"/>
          <w:w w:val="105"/>
          <w:sz w:val="19"/>
        </w:rPr>
        <w:t>the</w:t>
      </w:r>
      <w:r>
        <w:rPr>
          <w:rFonts w:ascii="Arial"/>
          <w:i/>
          <w:color w:val="2D2D2D"/>
          <w:spacing w:val="-27"/>
          <w:w w:val="105"/>
          <w:sz w:val="19"/>
        </w:rPr>
        <w:t xml:space="preserve"> </w:t>
      </w:r>
      <w:r>
        <w:rPr>
          <w:rFonts w:ascii="Arial"/>
          <w:i/>
          <w:color w:val="2D2D2D"/>
          <w:spacing w:val="-3"/>
          <w:w w:val="105"/>
          <w:sz w:val="19"/>
        </w:rPr>
        <w:t>Con</w:t>
      </w:r>
      <w:r>
        <w:rPr>
          <w:rFonts w:ascii="Arial"/>
          <w:i/>
          <w:color w:val="464646"/>
          <w:spacing w:val="-2"/>
          <w:w w:val="105"/>
          <w:sz w:val="19"/>
        </w:rPr>
        <w:t>c</w:t>
      </w:r>
      <w:r>
        <w:rPr>
          <w:rFonts w:ascii="Arial"/>
          <w:i/>
          <w:color w:val="181818"/>
          <w:spacing w:val="-2"/>
          <w:w w:val="105"/>
          <w:sz w:val="19"/>
        </w:rPr>
        <w:t>rete</w:t>
      </w:r>
      <w:r>
        <w:rPr>
          <w:rFonts w:ascii="Arial"/>
          <w:i/>
          <w:color w:val="181818"/>
          <w:spacing w:val="-22"/>
          <w:w w:val="105"/>
          <w:sz w:val="19"/>
        </w:rPr>
        <w:t xml:space="preserve"> </w:t>
      </w:r>
      <w:r>
        <w:rPr>
          <w:rFonts w:ascii="Arial"/>
          <w:i/>
          <w:color w:val="2D2D2D"/>
          <w:w w:val="105"/>
          <w:sz w:val="19"/>
        </w:rPr>
        <w:t>Batching</w:t>
      </w:r>
      <w:r>
        <w:rPr>
          <w:rFonts w:ascii="Arial"/>
          <w:i/>
          <w:color w:val="2D2D2D"/>
          <w:spacing w:val="-7"/>
          <w:w w:val="105"/>
          <w:sz w:val="19"/>
        </w:rPr>
        <w:t xml:space="preserve"> </w:t>
      </w:r>
      <w:r>
        <w:rPr>
          <w:rFonts w:ascii="Arial"/>
          <w:i/>
          <w:color w:val="2D2D2D"/>
          <w:w w:val="105"/>
          <w:sz w:val="19"/>
        </w:rPr>
        <w:t>Industry</w:t>
      </w:r>
      <w:r>
        <w:rPr>
          <w:rFonts w:ascii="Arial"/>
          <w:i/>
          <w:color w:val="2D2D2D"/>
          <w:spacing w:val="-10"/>
          <w:w w:val="105"/>
          <w:sz w:val="19"/>
        </w:rPr>
        <w:t xml:space="preserve"> </w:t>
      </w:r>
      <w:r>
        <w:rPr>
          <w:rFonts w:ascii="Arial"/>
          <w:i/>
          <w:color w:val="2D2D2D"/>
          <w:spacing w:val="-2"/>
          <w:w w:val="105"/>
          <w:sz w:val="19"/>
        </w:rPr>
        <w:t>{1</w:t>
      </w:r>
      <w:r>
        <w:rPr>
          <w:rFonts w:ascii="Arial"/>
          <w:i/>
          <w:color w:val="2D2D2D"/>
          <w:spacing w:val="-1"/>
          <w:w w:val="105"/>
          <w:sz w:val="19"/>
        </w:rPr>
        <w:t>998)</w:t>
      </w:r>
    </w:p>
    <w:p w14:paraId="13EDDDC8" w14:textId="77777777" w:rsidR="00A5052B" w:rsidRDefault="00A5052B">
      <w:pPr>
        <w:spacing w:before="5"/>
        <w:rPr>
          <w:rFonts w:ascii="Arial" w:eastAsia="Arial" w:hAnsi="Arial" w:cs="Arial"/>
          <w:i/>
          <w:sz w:val="26"/>
          <w:szCs w:val="26"/>
        </w:rPr>
      </w:pPr>
    </w:p>
    <w:p w14:paraId="13EDDDC9" w14:textId="77777777" w:rsidR="00A5052B" w:rsidRDefault="00A72E41">
      <w:pPr>
        <w:numPr>
          <w:ilvl w:val="1"/>
          <w:numId w:val="8"/>
        </w:numPr>
        <w:tabs>
          <w:tab w:val="left" w:pos="842"/>
        </w:tabs>
        <w:ind w:hanging="371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D2D2D"/>
          <w:sz w:val="20"/>
        </w:rPr>
        <w:t>EPA</w:t>
      </w:r>
      <w:r>
        <w:rPr>
          <w:rFonts w:ascii="Arial"/>
          <w:color w:val="2D2D2D"/>
          <w:spacing w:val="-3"/>
          <w:sz w:val="20"/>
        </w:rPr>
        <w:t xml:space="preserve"> </w:t>
      </w:r>
      <w:r>
        <w:rPr>
          <w:rFonts w:ascii="Arial"/>
          <w:color w:val="2D2D2D"/>
          <w:spacing w:val="-4"/>
          <w:sz w:val="20"/>
        </w:rPr>
        <w:t>Publ</w:t>
      </w:r>
      <w:r>
        <w:rPr>
          <w:rFonts w:ascii="Arial"/>
          <w:color w:val="2D2D2D"/>
          <w:spacing w:val="-3"/>
          <w:sz w:val="20"/>
        </w:rPr>
        <w:t>ication</w:t>
      </w:r>
      <w:r>
        <w:rPr>
          <w:rFonts w:ascii="Arial"/>
          <w:color w:val="2D2D2D"/>
          <w:spacing w:val="-9"/>
          <w:sz w:val="20"/>
        </w:rPr>
        <w:t xml:space="preserve"> </w:t>
      </w:r>
      <w:r>
        <w:rPr>
          <w:rFonts w:ascii="Times New Roman"/>
          <w:color w:val="2D2D2D"/>
          <w:spacing w:val="2"/>
          <w:sz w:val="21"/>
        </w:rPr>
        <w:t>347</w:t>
      </w:r>
      <w:r>
        <w:rPr>
          <w:rFonts w:ascii="Times New Roman"/>
          <w:color w:val="464646"/>
          <w:spacing w:val="2"/>
          <w:sz w:val="21"/>
        </w:rPr>
        <w:t>:</w:t>
      </w:r>
      <w:r>
        <w:rPr>
          <w:rFonts w:ascii="Times New Roman"/>
          <w:color w:val="464646"/>
          <w:spacing w:val="-26"/>
          <w:sz w:val="21"/>
        </w:rPr>
        <w:t xml:space="preserve"> </w:t>
      </w:r>
      <w:r>
        <w:rPr>
          <w:rFonts w:ascii="Arial"/>
          <w:i/>
          <w:color w:val="2D2D2D"/>
          <w:sz w:val="19"/>
        </w:rPr>
        <w:t>Bunding</w:t>
      </w:r>
      <w:r>
        <w:rPr>
          <w:rFonts w:ascii="Arial"/>
          <w:i/>
          <w:color w:val="2D2D2D"/>
          <w:spacing w:val="21"/>
          <w:sz w:val="19"/>
        </w:rPr>
        <w:t xml:space="preserve"> </w:t>
      </w:r>
      <w:r>
        <w:rPr>
          <w:rFonts w:ascii="Arial"/>
          <w:i/>
          <w:color w:val="2D2D2D"/>
          <w:spacing w:val="-2"/>
          <w:sz w:val="19"/>
        </w:rPr>
        <w:t>Guidelin</w:t>
      </w:r>
      <w:r>
        <w:rPr>
          <w:rFonts w:ascii="Arial"/>
          <w:i/>
          <w:color w:val="464646"/>
          <w:spacing w:val="-2"/>
          <w:sz w:val="19"/>
        </w:rPr>
        <w:t>e</w:t>
      </w:r>
      <w:r>
        <w:rPr>
          <w:rFonts w:ascii="Arial"/>
          <w:i/>
          <w:color w:val="2D2D2D"/>
          <w:spacing w:val="-3"/>
          <w:sz w:val="19"/>
        </w:rPr>
        <w:t>s</w:t>
      </w:r>
    </w:p>
    <w:p w14:paraId="13EDDDCA" w14:textId="77777777" w:rsidR="00A5052B" w:rsidRDefault="00A5052B">
      <w:pPr>
        <w:spacing w:before="5"/>
        <w:rPr>
          <w:rFonts w:ascii="Arial" w:eastAsia="Arial" w:hAnsi="Arial" w:cs="Arial"/>
          <w:i/>
          <w:sz w:val="26"/>
          <w:szCs w:val="26"/>
        </w:rPr>
      </w:pPr>
    </w:p>
    <w:p w14:paraId="13EDDDCB" w14:textId="77777777" w:rsidR="00A5052B" w:rsidRDefault="00A72E41">
      <w:pPr>
        <w:ind w:left="470"/>
        <w:rPr>
          <w:rFonts w:ascii="Arial" w:eastAsia="Arial" w:hAnsi="Arial" w:cs="Arial"/>
          <w:sz w:val="19"/>
          <w:szCs w:val="19"/>
        </w:rPr>
      </w:pPr>
      <w:r>
        <w:rPr>
          <w:rFonts w:ascii="Times New Roman"/>
          <w:color w:val="2D2D2D"/>
          <w:spacing w:val="26"/>
          <w:w w:val="110"/>
          <w:sz w:val="21"/>
        </w:rPr>
        <w:t>d</w:t>
      </w:r>
      <w:r>
        <w:rPr>
          <w:rFonts w:ascii="Times New Roman"/>
          <w:color w:val="464646"/>
          <w:w w:val="110"/>
          <w:sz w:val="21"/>
        </w:rPr>
        <w:t xml:space="preserve">. </w:t>
      </w:r>
      <w:r>
        <w:rPr>
          <w:rFonts w:ascii="Times New Roman"/>
          <w:color w:val="464646"/>
          <w:spacing w:val="1"/>
          <w:w w:val="110"/>
          <w:sz w:val="21"/>
        </w:rPr>
        <w:t xml:space="preserve"> </w:t>
      </w:r>
      <w:r>
        <w:rPr>
          <w:rFonts w:ascii="Arial"/>
          <w:color w:val="2D2D2D"/>
          <w:w w:val="110"/>
          <w:sz w:val="20"/>
        </w:rPr>
        <w:t>AS</w:t>
      </w:r>
      <w:r>
        <w:rPr>
          <w:rFonts w:ascii="Arial"/>
          <w:color w:val="2D2D2D"/>
          <w:spacing w:val="-17"/>
          <w:w w:val="110"/>
          <w:sz w:val="20"/>
        </w:rPr>
        <w:t xml:space="preserve"> </w:t>
      </w:r>
      <w:r>
        <w:rPr>
          <w:rFonts w:ascii="Times New Roman"/>
          <w:color w:val="2D2D2D"/>
          <w:spacing w:val="-45"/>
          <w:w w:val="110"/>
          <w:sz w:val="21"/>
        </w:rPr>
        <w:t>1</w:t>
      </w:r>
      <w:r>
        <w:rPr>
          <w:rFonts w:ascii="Times New Roman"/>
          <w:color w:val="2D2D2D"/>
          <w:w w:val="110"/>
          <w:sz w:val="21"/>
        </w:rPr>
        <w:t>94</w:t>
      </w:r>
      <w:r>
        <w:rPr>
          <w:rFonts w:ascii="Times New Roman"/>
          <w:color w:val="2D2D2D"/>
          <w:spacing w:val="2"/>
          <w:w w:val="110"/>
          <w:sz w:val="21"/>
        </w:rPr>
        <w:t>0</w:t>
      </w:r>
      <w:r>
        <w:rPr>
          <w:rFonts w:ascii="Times New Roman"/>
          <w:color w:val="464646"/>
          <w:spacing w:val="-20"/>
          <w:w w:val="110"/>
          <w:sz w:val="21"/>
        </w:rPr>
        <w:t>:</w:t>
      </w:r>
      <w:r>
        <w:rPr>
          <w:rFonts w:ascii="Times New Roman"/>
          <w:color w:val="2D2D2D"/>
          <w:w w:val="110"/>
          <w:sz w:val="21"/>
        </w:rPr>
        <w:t>2004</w:t>
      </w:r>
      <w:r>
        <w:rPr>
          <w:rFonts w:ascii="Times New Roman"/>
          <w:color w:val="2D2D2D"/>
          <w:spacing w:val="-20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-Storage</w:t>
      </w:r>
      <w:r>
        <w:rPr>
          <w:rFonts w:ascii="Times New Roman"/>
          <w:color w:val="2D2D2D"/>
          <w:spacing w:val="-19"/>
          <w:w w:val="110"/>
          <w:sz w:val="21"/>
        </w:rPr>
        <w:t xml:space="preserve"> </w:t>
      </w:r>
      <w:r>
        <w:rPr>
          <w:rFonts w:ascii="Arial"/>
          <w:i/>
          <w:color w:val="2D2D2D"/>
          <w:w w:val="110"/>
          <w:sz w:val="19"/>
        </w:rPr>
        <w:t>and</w:t>
      </w:r>
      <w:r>
        <w:rPr>
          <w:rFonts w:ascii="Arial"/>
          <w:i/>
          <w:color w:val="2D2D2D"/>
          <w:spacing w:val="-18"/>
          <w:w w:val="110"/>
          <w:sz w:val="19"/>
        </w:rPr>
        <w:t xml:space="preserve"> </w:t>
      </w:r>
      <w:r>
        <w:rPr>
          <w:rFonts w:ascii="Arial"/>
          <w:i/>
          <w:color w:val="2D2D2D"/>
          <w:w w:val="110"/>
          <w:sz w:val="19"/>
        </w:rPr>
        <w:t>handling</w:t>
      </w:r>
      <w:r>
        <w:rPr>
          <w:rFonts w:ascii="Arial"/>
          <w:i/>
          <w:color w:val="2D2D2D"/>
          <w:spacing w:val="-5"/>
          <w:w w:val="110"/>
          <w:sz w:val="19"/>
        </w:rPr>
        <w:t xml:space="preserve"> </w:t>
      </w:r>
      <w:r>
        <w:rPr>
          <w:rFonts w:ascii="Arial"/>
          <w:i/>
          <w:color w:val="2D2D2D"/>
          <w:spacing w:val="-40"/>
          <w:w w:val="110"/>
          <w:sz w:val="19"/>
        </w:rPr>
        <w:t>o</w:t>
      </w:r>
      <w:r>
        <w:rPr>
          <w:rFonts w:ascii="Arial"/>
          <w:i/>
          <w:color w:val="2D2D2D"/>
          <w:w w:val="110"/>
          <w:sz w:val="19"/>
        </w:rPr>
        <w:t>f</w:t>
      </w:r>
      <w:r>
        <w:rPr>
          <w:rFonts w:ascii="Arial"/>
          <w:i/>
          <w:color w:val="2D2D2D"/>
          <w:spacing w:val="-39"/>
          <w:w w:val="110"/>
          <w:sz w:val="19"/>
        </w:rPr>
        <w:t xml:space="preserve"> </w:t>
      </w:r>
      <w:r>
        <w:rPr>
          <w:rFonts w:ascii="Arial"/>
          <w:i/>
          <w:color w:val="2D2D2D"/>
          <w:w w:val="110"/>
          <w:sz w:val="19"/>
        </w:rPr>
        <w:t>flammable</w:t>
      </w:r>
      <w:r>
        <w:rPr>
          <w:rFonts w:ascii="Arial"/>
          <w:i/>
          <w:color w:val="2D2D2D"/>
          <w:spacing w:val="-12"/>
          <w:w w:val="110"/>
          <w:sz w:val="19"/>
        </w:rPr>
        <w:t xml:space="preserve"> </w:t>
      </w:r>
      <w:r>
        <w:rPr>
          <w:rFonts w:ascii="Arial"/>
          <w:i/>
          <w:color w:val="2D2D2D"/>
          <w:w w:val="110"/>
          <w:sz w:val="19"/>
        </w:rPr>
        <w:t>combustible</w:t>
      </w:r>
      <w:r>
        <w:rPr>
          <w:rFonts w:ascii="Arial"/>
          <w:i/>
          <w:color w:val="2D2D2D"/>
          <w:spacing w:val="-16"/>
          <w:w w:val="110"/>
          <w:sz w:val="19"/>
        </w:rPr>
        <w:t xml:space="preserve"> </w:t>
      </w:r>
      <w:r>
        <w:rPr>
          <w:rFonts w:ascii="Arial"/>
          <w:i/>
          <w:color w:val="2D2D2D"/>
          <w:w w:val="110"/>
          <w:sz w:val="19"/>
        </w:rPr>
        <w:t>liquids.</w:t>
      </w:r>
    </w:p>
    <w:p w14:paraId="13EDDDCC" w14:textId="77777777" w:rsidR="00A5052B" w:rsidRDefault="00A5052B">
      <w:pPr>
        <w:spacing w:before="2"/>
        <w:rPr>
          <w:rFonts w:ascii="Arial" w:eastAsia="Arial" w:hAnsi="Arial" w:cs="Arial"/>
          <w:i/>
          <w:sz w:val="27"/>
          <w:szCs w:val="27"/>
        </w:rPr>
      </w:pPr>
    </w:p>
    <w:p w14:paraId="13EDDDCD" w14:textId="77777777" w:rsidR="00A5052B" w:rsidRDefault="00A72E41">
      <w:pPr>
        <w:pStyle w:val="BodyText"/>
        <w:numPr>
          <w:ilvl w:val="0"/>
          <w:numId w:val="7"/>
        </w:numPr>
        <w:tabs>
          <w:tab w:val="left" w:pos="471"/>
        </w:tabs>
        <w:ind w:hanging="364"/>
      </w:pPr>
      <w:r>
        <w:rPr>
          <w:color w:val="2D2D2D"/>
        </w:rPr>
        <w:t>The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Hazardous</w:t>
      </w:r>
      <w:r>
        <w:rPr>
          <w:color w:val="2D2D2D"/>
          <w:spacing w:val="-16"/>
        </w:rPr>
        <w:t xml:space="preserve"> </w:t>
      </w:r>
      <w:r>
        <w:rPr>
          <w:color w:val="2D2D2D"/>
        </w:rPr>
        <w:t>Substances</w:t>
      </w:r>
      <w:r>
        <w:rPr>
          <w:color w:val="2D2D2D"/>
          <w:spacing w:val="-7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3"/>
        </w:rPr>
        <w:t xml:space="preserve"> </w:t>
      </w:r>
      <w:r>
        <w:rPr>
          <w:color w:val="2D2D2D"/>
          <w:spacing w:val="-4"/>
        </w:rPr>
        <w:t>Plan</w:t>
      </w:r>
      <w:r>
        <w:rPr>
          <w:color w:val="2D2D2D"/>
          <w:spacing w:val="-21"/>
        </w:rPr>
        <w:t xml:space="preserve"> </w:t>
      </w:r>
      <w:r>
        <w:rPr>
          <w:color w:val="2D2D2D"/>
          <w:spacing w:val="-4"/>
        </w:rPr>
        <w:t>mu</w:t>
      </w:r>
      <w:r>
        <w:rPr>
          <w:color w:val="464646"/>
          <w:spacing w:val="-5"/>
        </w:rPr>
        <w:t>s</w:t>
      </w:r>
      <w:r>
        <w:rPr>
          <w:color w:val="2D2D2D"/>
          <w:spacing w:val="-4"/>
        </w:rPr>
        <w:t>t</w:t>
      </w:r>
      <w:r>
        <w:rPr>
          <w:color w:val="2D2D2D"/>
          <w:spacing w:val="-13"/>
        </w:rPr>
        <w:t xml:space="preserve"> </w:t>
      </w:r>
      <w:r>
        <w:rPr>
          <w:color w:val="2D2D2D"/>
        </w:rPr>
        <w:t>include,</w:t>
      </w:r>
      <w:r>
        <w:rPr>
          <w:color w:val="2D2D2D"/>
          <w:spacing w:val="-23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-21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-13"/>
        </w:rPr>
        <w:t xml:space="preserve"> </w:t>
      </w:r>
      <w:r>
        <w:rPr>
          <w:color w:val="2D2D2D"/>
          <w:spacing w:val="-4"/>
        </w:rPr>
        <w:t>minimum:</w:t>
      </w:r>
    </w:p>
    <w:p w14:paraId="13EDDDCE" w14:textId="77777777" w:rsidR="00A5052B" w:rsidRDefault="00A5052B">
      <w:pPr>
        <w:spacing w:before="4"/>
        <w:rPr>
          <w:rFonts w:ascii="Arial" w:eastAsia="Arial" w:hAnsi="Arial" w:cs="Arial"/>
          <w:sz w:val="27"/>
          <w:szCs w:val="27"/>
        </w:rPr>
      </w:pPr>
    </w:p>
    <w:p w14:paraId="13EDDDCF" w14:textId="77777777" w:rsidR="00A5052B" w:rsidRDefault="00A72E41">
      <w:pPr>
        <w:pStyle w:val="BodyText"/>
        <w:numPr>
          <w:ilvl w:val="1"/>
          <w:numId w:val="7"/>
        </w:numPr>
        <w:tabs>
          <w:tab w:val="left" w:pos="828"/>
        </w:tabs>
        <w:spacing w:line="318" w:lineRule="auto"/>
        <w:ind w:right="531"/>
        <w:jc w:val="both"/>
      </w:pPr>
      <w:r>
        <w:rPr>
          <w:color w:val="2D2D2D"/>
        </w:rPr>
        <w:t>details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spill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control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bunding</w:t>
      </w:r>
      <w:r>
        <w:rPr>
          <w:color w:val="2D2D2D"/>
          <w:spacing w:val="24"/>
        </w:rPr>
        <w:t xml:space="preserve"> </w:t>
      </w:r>
      <w:r>
        <w:rPr>
          <w:color w:val="2D2D2D"/>
          <w:spacing w:val="1"/>
        </w:rPr>
        <w:t>measure</w:t>
      </w:r>
      <w:r>
        <w:rPr>
          <w:color w:val="464646"/>
          <w:spacing w:val="1"/>
        </w:rPr>
        <w:t>s</w:t>
      </w:r>
      <w:r>
        <w:rPr>
          <w:color w:val="464646"/>
          <w:spacing w:val="18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control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contain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spills</w:t>
      </w:r>
      <w:r>
        <w:rPr>
          <w:color w:val="464646"/>
        </w:rPr>
        <w:t>,</w:t>
      </w:r>
      <w:r>
        <w:rPr>
          <w:color w:val="464646"/>
          <w:spacing w:val="-17"/>
        </w:rPr>
        <w:t xml:space="preserve"> </w:t>
      </w:r>
      <w:r>
        <w:rPr>
          <w:color w:val="2D2D2D"/>
          <w:spacing w:val="-1"/>
        </w:rPr>
        <w:t>minimi</w:t>
      </w:r>
      <w:r>
        <w:rPr>
          <w:color w:val="2D2D2D"/>
          <w:spacing w:val="-2"/>
        </w:rPr>
        <w:t>se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9"/>
          <w:w w:val="102"/>
        </w:rPr>
        <w:t xml:space="preserve"> </w:t>
      </w:r>
      <w:r>
        <w:rPr>
          <w:color w:val="2D2D2D"/>
        </w:rPr>
        <w:t>amount</w:t>
      </w:r>
      <w:r>
        <w:rPr>
          <w:color w:val="2D2D2D"/>
          <w:spacing w:val="49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fuels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50"/>
        </w:rPr>
        <w:t xml:space="preserve"> </w:t>
      </w:r>
      <w:r>
        <w:rPr>
          <w:color w:val="2D2D2D"/>
          <w:spacing w:val="1"/>
        </w:rPr>
        <w:t>chemical</w:t>
      </w:r>
      <w:r>
        <w:rPr>
          <w:color w:val="464646"/>
          <w:spacing w:val="1"/>
        </w:rPr>
        <w:t>s</w:t>
      </w:r>
      <w:r>
        <w:rPr>
          <w:color w:val="464646"/>
          <w:spacing w:val="49"/>
        </w:rPr>
        <w:t xml:space="preserve"> </w:t>
      </w:r>
      <w:r>
        <w:rPr>
          <w:color w:val="464646"/>
          <w:spacing w:val="-3"/>
        </w:rPr>
        <w:t>s</w:t>
      </w:r>
      <w:r>
        <w:rPr>
          <w:color w:val="2D2D2D"/>
          <w:spacing w:val="-2"/>
        </w:rPr>
        <w:t>tored</w:t>
      </w:r>
      <w:r>
        <w:rPr>
          <w:color w:val="2D2D2D"/>
          <w:spacing w:val="46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41"/>
        </w:rPr>
        <w:t xml:space="preserve"> </w:t>
      </w:r>
      <w:r>
        <w:rPr>
          <w:color w:val="2D2D2D"/>
          <w:spacing w:val="-2"/>
        </w:rPr>
        <w:t>si</w:t>
      </w:r>
      <w:r>
        <w:rPr>
          <w:color w:val="2D2D2D"/>
          <w:spacing w:val="-1"/>
        </w:rPr>
        <w:t>te</w:t>
      </w:r>
      <w:r>
        <w:rPr>
          <w:color w:val="464646"/>
          <w:spacing w:val="-1"/>
        </w:rPr>
        <w:t>,</w:t>
      </w:r>
      <w:r>
        <w:rPr>
          <w:color w:val="464646"/>
          <w:spacing w:val="9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contingency</w:t>
      </w:r>
      <w:r>
        <w:rPr>
          <w:color w:val="2D2D2D"/>
          <w:spacing w:val="17"/>
        </w:rPr>
        <w:t xml:space="preserve"> </w:t>
      </w:r>
      <w:r>
        <w:rPr>
          <w:color w:val="2D2D2D"/>
          <w:spacing w:val="-3"/>
        </w:rPr>
        <w:t>pl</w:t>
      </w:r>
      <w:r>
        <w:rPr>
          <w:color w:val="2D2D2D"/>
          <w:spacing w:val="-4"/>
        </w:rPr>
        <w:t>ans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clean-up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26"/>
          <w:w w:val="105"/>
        </w:rPr>
        <w:t xml:space="preserve"> </w:t>
      </w:r>
      <w:r>
        <w:rPr>
          <w:color w:val="2D2D2D"/>
          <w:w w:val="95"/>
        </w:rPr>
        <w:t>mana</w:t>
      </w:r>
      <w:r>
        <w:rPr>
          <w:color w:val="464646"/>
          <w:w w:val="95"/>
        </w:rPr>
        <w:t>g</w:t>
      </w:r>
      <w:r>
        <w:rPr>
          <w:color w:val="2D2D2D"/>
          <w:w w:val="95"/>
        </w:rPr>
        <w:t>e</w:t>
      </w:r>
      <w:r>
        <w:rPr>
          <w:color w:val="2D2D2D"/>
          <w:spacing w:val="12"/>
          <w:w w:val="95"/>
        </w:rPr>
        <w:t xml:space="preserve"> </w:t>
      </w:r>
      <w:r>
        <w:rPr>
          <w:color w:val="2D2D2D"/>
          <w:w w:val="95"/>
        </w:rPr>
        <w:t>spills</w:t>
      </w:r>
    </w:p>
    <w:p w14:paraId="13EDDDD0" w14:textId="77777777" w:rsidR="00A5052B" w:rsidRDefault="00A5052B">
      <w:pPr>
        <w:spacing w:before="8"/>
        <w:rPr>
          <w:rFonts w:ascii="Arial" w:eastAsia="Arial" w:hAnsi="Arial" w:cs="Arial"/>
          <w:sz w:val="21"/>
          <w:szCs w:val="21"/>
        </w:rPr>
      </w:pPr>
    </w:p>
    <w:p w14:paraId="13EDDDD1" w14:textId="77777777" w:rsidR="00A5052B" w:rsidRDefault="00A72E41">
      <w:pPr>
        <w:pStyle w:val="BodyText"/>
        <w:numPr>
          <w:ilvl w:val="1"/>
          <w:numId w:val="7"/>
        </w:numPr>
        <w:tabs>
          <w:tab w:val="left" w:pos="828"/>
        </w:tabs>
        <w:spacing w:line="314" w:lineRule="auto"/>
        <w:ind w:left="834" w:right="530" w:hanging="350"/>
      </w:pPr>
      <w:r>
        <w:rPr>
          <w:color w:val="2D2D2D"/>
        </w:rPr>
        <w:t>a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monitoring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program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(including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at</w:t>
      </w:r>
      <w:r>
        <w:rPr>
          <w:color w:val="2D2D2D"/>
          <w:spacing w:val="35"/>
        </w:rPr>
        <w:t xml:space="preserve"> </w:t>
      </w:r>
      <w:r>
        <w:rPr>
          <w:color w:val="2D2D2D"/>
          <w:spacing w:val="-19"/>
        </w:rPr>
        <w:t>l</w:t>
      </w:r>
      <w:r>
        <w:rPr>
          <w:color w:val="2D2D2D"/>
        </w:rPr>
        <w:t>east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v</w:t>
      </w:r>
      <w:r>
        <w:rPr>
          <w:color w:val="2D2D2D"/>
          <w:spacing w:val="-1"/>
        </w:rPr>
        <w:t>i</w:t>
      </w:r>
      <w:r>
        <w:rPr>
          <w:color w:val="2D2D2D"/>
        </w:rPr>
        <w:t>sual</w:t>
      </w:r>
      <w:r>
        <w:rPr>
          <w:color w:val="2D2D2D"/>
          <w:spacing w:val="36"/>
        </w:rPr>
        <w:t xml:space="preserve"> </w:t>
      </w:r>
      <w:r>
        <w:rPr>
          <w:color w:val="2D2D2D"/>
        </w:rPr>
        <w:t>mon</w:t>
      </w:r>
      <w:r>
        <w:rPr>
          <w:color w:val="2D2D2D"/>
          <w:spacing w:val="-13"/>
        </w:rPr>
        <w:t>i</w:t>
      </w:r>
      <w:r>
        <w:rPr>
          <w:color w:val="2D2D2D"/>
        </w:rPr>
        <w:t>tor</w:t>
      </w:r>
      <w:r>
        <w:rPr>
          <w:color w:val="2D2D2D"/>
          <w:spacing w:val="5"/>
        </w:rPr>
        <w:t>i</w:t>
      </w:r>
      <w:r>
        <w:rPr>
          <w:color w:val="2D2D2D"/>
        </w:rPr>
        <w:t>ng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enab</w:t>
      </w:r>
      <w:r>
        <w:rPr>
          <w:color w:val="2D2D2D"/>
          <w:spacing w:val="3"/>
        </w:rPr>
        <w:t>l</w:t>
      </w:r>
      <w:r>
        <w:rPr>
          <w:color w:val="2D2D2D"/>
        </w:rPr>
        <w:t>e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ear</w:t>
      </w:r>
      <w:r>
        <w:rPr>
          <w:color w:val="2D2D2D"/>
          <w:spacing w:val="-8"/>
        </w:rPr>
        <w:t>l</w:t>
      </w:r>
      <w:r>
        <w:rPr>
          <w:color w:val="2D2D2D"/>
        </w:rPr>
        <w:t>y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detect</w:t>
      </w:r>
      <w:r>
        <w:rPr>
          <w:color w:val="2D2D2D"/>
          <w:spacing w:val="-5"/>
        </w:rPr>
        <w:t>i</w:t>
      </w:r>
      <w:r>
        <w:rPr>
          <w:color w:val="2D2D2D"/>
        </w:rPr>
        <w:t>on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of</w:t>
      </w:r>
      <w:r>
        <w:rPr>
          <w:color w:val="2D2D2D"/>
          <w:w w:val="104"/>
        </w:rPr>
        <w:t xml:space="preserve"> </w:t>
      </w:r>
      <w:r>
        <w:rPr>
          <w:color w:val="2D2D2D"/>
          <w:spacing w:val="-19"/>
        </w:rPr>
        <w:t>l</w:t>
      </w:r>
      <w:r>
        <w:rPr>
          <w:color w:val="2D2D2D"/>
        </w:rPr>
        <w:t>ea</w:t>
      </w:r>
      <w:r>
        <w:rPr>
          <w:color w:val="2D2D2D"/>
          <w:spacing w:val="-4"/>
        </w:rPr>
        <w:t>k</w:t>
      </w:r>
      <w:r>
        <w:rPr>
          <w:color w:val="464646"/>
        </w:rPr>
        <w:t>s</w:t>
      </w:r>
      <w:r>
        <w:rPr>
          <w:color w:val="464646"/>
          <w:spacing w:val="-7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spil</w:t>
      </w:r>
      <w:r>
        <w:rPr>
          <w:color w:val="2D2D2D"/>
          <w:spacing w:val="-2"/>
        </w:rPr>
        <w:t>l</w:t>
      </w:r>
      <w:r>
        <w:rPr>
          <w:color w:val="464646"/>
        </w:rPr>
        <w:t>s</w:t>
      </w:r>
      <w:r>
        <w:rPr>
          <w:color w:val="464646"/>
          <w:spacing w:val="-13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regu</w:t>
      </w:r>
      <w:r>
        <w:rPr>
          <w:color w:val="2D2D2D"/>
          <w:spacing w:val="-7"/>
        </w:rPr>
        <w:t>l</w:t>
      </w:r>
      <w:r>
        <w:rPr>
          <w:color w:val="2D2D2D"/>
        </w:rPr>
        <w:t>ar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assessment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-20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integrity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of bunding)</w:t>
      </w:r>
    </w:p>
    <w:p w14:paraId="13EDDDD2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DD3" w14:textId="77777777" w:rsidR="00A5052B" w:rsidRDefault="00A72E41">
      <w:pPr>
        <w:pStyle w:val="BodyText"/>
        <w:numPr>
          <w:ilvl w:val="1"/>
          <w:numId w:val="7"/>
        </w:numPr>
        <w:tabs>
          <w:tab w:val="left" w:pos="828"/>
        </w:tabs>
      </w:pPr>
      <w:r>
        <w:rPr>
          <w:color w:val="2D2D2D"/>
        </w:rPr>
        <w:t>a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comp</w:t>
      </w:r>
      <w:r>
        <w:rPr>
          <w:color w:val="2D2D2D"/>
          <w:spacing w:val="2"/>
        </w:rPr>
        <w:t>l</w:t>
      </w:r>
      <w:r>
        <w:rPr>
          <w:color w:val="2D2D2D"/>
        </w:rPr>
        <w:t>a</w:t>
      </w:r>
      <w:r>
        <w:rPr>
          <w:color w:val="2D2D2D"/>
          <w:spacing w:val="3"/>
        </w:rPr>
        <w:t>i</w:t>
      </w:r>
      <w:r>
        <w:rPr>
          <w:color w:val="2D2D2D"/>
        </w:rPr>
        <w:t>nt</w:t>
      </w:r>
      <w:r>
        <w:rPr>
          <w:color w:val="2D2D2D"/>
          <w:spacing w:val="-8"/>
        </w:rPr>
        <w:t xml:space="preserve"> </w:t>
      </w:r>
      <w:r>
        <w:rPr>
          <w:color w:val="2D2D2D"/>
          <w:spacing w:val="-17"/>
        </w:rPr>
        <w:t>i</w:t>
      </w:r>
      <w:r>
        <w:rPr>
          <w:color w:val="2D2D2D"/>
        </w:rPr>
        <w:t>nvest</w:t>
      </w:r>
      <w:r>
        <w:rPr>
          <w:color w:val="2D2D2D"/>
          <w:spacing w:val="-4"/>
        </w:rPr>
        <w:t>i</w:t>
      </w:r>
      <w:r>
        <w:rPr>
          <w:color w:val="2D2D2D"/>
        </w:rPr>
        <w:t>gation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respo</w:t>
      </w:r>
      <w:r>
        <w:rPr>
          <w:color w:val="2D2D2D"/>
          <w:spacing w:val="-4"/>
        </w:rPr>
        <w:t>n</w:t>
      </w:r>
      <w:r>
        <w:rPr>
          <w:color w:val="464646"/>
          <w:spacing w:val="4"/>
        </w:rPr>
        <w:t>s</w:t>
      </w:r>
      <w:r>
        <w:rPr>
          <w:color w:val="2D2D2D"/>
        </w:rPr>
        <w:t>e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p</w:t>
      </w:r>
      <w:r>
        <w:rPr>
          <w:color w:val="2D2D2D"/>
          <w:spacing w:val="-12"/>
        </w:rPr>
        <w:t>l</w:t>
      </w:r>
      <w:r>
        <w:rPr>
          <w:color w:val="2D2D2D"/>
        </w:rPr>
        <w:t>an.</w:t>
      </w:r>
    </w:p>
    <w:p w14:paraId="13EDDDD4" w14:textId="77777777" w:rsidR="00A5052B" w:rsidRDefault="00A5052B">
      <w:pPr>
        <w:rPr>
          <w:rFonts w:ascii="Arial" w:eastAsia="Arial" w:hAnsi="Arial" w:cs="Arial"/>
          <w:sz w:val="29"/>
          <w:szCs w:val="29"/>
        </w:rPr>
      </w:pPr>
    </w:p>
    <w:p w14:paraId="13EDDDD5" w14:textId="77777777" w:rsidR="00A5052B" w:rsidRDefault="00A72E41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D2D2D"/>
          <w:w w:val="105"/>
          <w:sz w:val="18"/>
        </w:rPr>
        <w:t>Air</w:t>
      </w:r>
      <w:r>
        <w:rPr>
          <w:rFonts w:ascii="Arial"/>
          <w:b/>
          <w:color w:val="2D2D2D"/>
          <w:spacing w:val="20"/>
          <w:w w:val="105"/>
          <w:sz w:val="18"/>
        </w:rPr>
        <w:t xml:space="preserve"> </w:t>
      </w:r>
      <w:r>
        <w:rPr>
          <w:rFonts w:ascii="Arial"/>
          <w:b/>
          <w:color w:val="2D2D2D"/>
          <w:spacing w:val="-3"/>
          <w:w w:val="105"/>
          <w:sz w:val="18"/>
        </w:rPr>
        <w:t>Quality</w:t>
      </w:r>
      <w:r>
        <w:rPr>
          <w:rFonts w:ascii="Arial"/>
          <w:b/>
          <w:color w:val="2D2D2D"/>
          <w:spacing w:val="16"/>
          <w:w w:val="105"/>
          <w:sz w:val="18"/>
        </w:rPr>
        <w:t xml:space="preserve"> </w:t>
      </w:r>
      <w:r>
        <w:rPr>
          <w:rFonts w:ascii="Arial"/>
          <w:b/>
          <w:color w:val="2D2D2D"/>
          <w:w w:val="105"/>
          <w:sz w:val="18"/>
        </w:rPr>
        <w:t>Management</w:t>
      </w:r>
      <w:r>
        <w:rPr>
          <w:rFonts w:ascii="Arial"/>
          <w:b/>
          <w:color w:val="2D2D2D"/>
          <w:spacing w:val="18"/>
          <w:w w:val="105"/>
          <w:sz w:val="18"/>
        </w:rPr>
        <w:t xml:space="preserve"> </w:t>
      </w:r>
      <w:r>
        <w:rPr>
          <w:rFonts w:ascii="Arial"/>
          <w:b/>
          <w:color w:val="2D2D2D"/>
          <w:w w:val="105"/>
          <w:sz w:val="18"/>
        </w:rPr>
        <w:t>Plan</w:t>
      </w:r>
    </w:p>
    <w:p w14:paraId="13EDDDD6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DD7" w14:textId="77777777" w:rsidR="00A5052B" w:rsidRDefault="00A72E41">
      <w:pPr>
        <w:pStyle w:val="BodyText"/>
        <w:numPr>
          <w:ilvl w:val="0"/>
          <w:numId w:val="7"/>
        </w:numPr>
        <w:tabs>
          <w:tab w:val="left" w:pos="471"/>
        </w:tabs>
        <w:spacing w:before="112" w:line="320" w:lineRule="auto"/>
        <w:ind w:right="557" w:hanging="364"/>
      </w:pPr>
      <w:r>
        <w:rPr>
          <w:color w:val="2D2D2D"/>
        </w:rPr>
        <w:t>The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Constr</w:t>
      </w:r>
      <w:r>
        <w:rPr>
          <w:color w:val="2D2D2D"/>
          <w:spacing w:val="6"/>
        </w:rPr>
        <w:t>u</w:t>
      </w:r>
      <w:r>
        <w:rPr>
          <w:color w:val="464646"/>
          <w:spacing w:val="-2"/>
        </w:rPr>
        <w:t>c</w:t>
      </w:r>
      <w:r>
        <w:rPr>
          <w:color w:val="2D2D2D"/>
        </w:rPr>
        <w:t>t</w:t>
      </w:r>
      <w:r>
        <w:rPr>
          <w:color w:val="2D2D2D"/>
          <w:spacing w:val="-5"/>
        </w:rPr>
        <w:t>i</w:t>
      </w:r>
      <w:r>
        <w:rPr>
          <w:color w:val="2D2D2D"/>
        </w:rPr>
        <w:t>on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Environmental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Management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P</w:t>
      </w:r>
      <w:r>
        <w:rPr>
          <w:color w:val="2D2D2D"/>
          <w:spacing w:val="-19"/>
        </w:rPr>
        <w:t>l</w:t>
      </w:r>
      <w:r>
        <w:rPr>
          <w:color w:val="2D2D2D"/>
        </w:rPr>
        <w:t>an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must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inclu</w:t>
      </w:r>
      <w:r>
        <w:rPr>
          <w:color w:val="2D2D2D"/>
          <w:spacing w:val="-2"/>
        </w:rPr>
        <w:t>d</w:t>
      </w:r>
      <w:r>
        <w:rPr>
          <w:color w:val="464646"/>
        </w:rPr>
        <w:t xml:space="preserve">e </w:t>
      </w:r>
      <w:r>
        <w:rPr>
          <w:color w:val="464646"/>
          <w:spacing w:val="18"/>
        </w:rPr>
        <w:t>a</w:t>
      </w:r>
      <w:r>
        <w:rPr>
          <w:color w:val="2D2D2D"/>
        </w:rPr>
        <w:t>n</w:t>
      </w:r>
      <w:r>
        <w:rPr>
          <w:color w:val="2D2D2D"/>
          <w:spacing w:val="-20"/>
        </w:rPr>
        <w:t xml:space="preserve"> </w:t>
      </w:r>
      <w:r>
        <w:rPr>
          <w:color w:val="2D2D2D"/>
          <w:spacing w:val="10"/>
        </w:rPr>
        <w:t>A</w:t>
      </w:r>
      <w:r>
        <w:rPr>
          <w:color w:val="464646"/>
          <w:spacing w:val="-20"/>
        </w:rPr>
        <w:t>i</w:t>
      </w:r>
      <w:r>
        <w:rPr>
          <w:color w:val="2D2D2D"/>
        </w:rPr>
        <w:t>r</w:t>
      </w:r>
      <w:r>
        <w:rPr>
          <w:color w:val="2D2D2D"/>
          <w:spacing w:val="-12"/>
        </w:rPr>
        <w:t xml:space="preserve"> </w:t>
      </w:r>
      <w:r>
        <w:rPr>
          <w:color w:val="2D2D2D"/>
        </w:rPr>
        <w:t>Quality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Manageme</w:t>
      </w:r>
      <w:r>
        <w:rPr>
          <w:color w:val="2D2D2D"/>
          <w:spacing w:val="-1"/>
        </w:rPr>
        <w:t>n</w:t>
      </w:r>
      <w:r>
        <w:rPr>
          <w:color w:val="464646"/>
        </w:rPr>
        <w:t>t</w:t>
      </w:r>
      <w:r>
        <w:rPr>
          <w:color w:val="464646"/>
          <w:w w:val="138"/>
        </w:rPr>
        <w:t xml:space="preserve"> </w:t>
      </w:r>
      <w:r>
        <w:rPr>
          <w:color w:val="2D2D2D"/>
          <w:spacing w:val="-6"/>
        </w:rPr>
        <w:t>Pl</w:t>
      </w:r>
      <w:r>
        <w:rPr>
          <w:color w:val="2D2D2D"/>
          <w:spacing w:val="-5"/>
        </w:rPr>
        <w:t>an</w:t>
      </w:r>
      <w:r>
        <w:rPr>
          <w:color w:val="2D2D2D"/>
          <w:spacing w:val="-8"/>
        </w:rPr>
        <w:t xml:space="preserve"> </w:t>
      </w:r>
      <w:r>
        <w:rPr>
          <w:color w:val="2D2D2D"/>
        </w:rPr>
        <w:t>that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addresses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requirements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-8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-10"/>
        </w:rPr>
        <w:t xml:space="preserve"> </w:t>
      </w:r>
      <w:r>
        <w:rPr>
          <w:i/>
          <w:color w:val="2D2D2D"/>
          <w:sz w:val="19"/>
        </w:rPr>
        <w:t>SEPP</w:t>
      </w:r>
      <w:r>
        <w:rPr>
          <w:i/>
          <w:color w:val="2D2D2D"/>
          <w:spacing w:val="4"/>
          <w:sz w:val="19"/>
        </w:rPr>
        <w:t xml:space="preserve"> </w:t>
      </w:r>
      <w:r>
        <w:rPr>
          <w:i/>
          <w:color w:val="2D2D2D"/>
          <w:sz w:val="19"/>
        </w:rPr>
        <w:t>(Air</w:t>
      </w:r>
      <w:r>
        <w:rPr>
          <w:i/>
          <w:color w:val="2D2D2D"/>
          <w:spacing w:val="14"/>
          <w:sz w:val="19"/>
        </w:rPr>
        <w:t xml:space="preserve"> </w:t>
      </w:r>
      <w:r>
        <w:rPr>
          <w:i/>
          <w:color w:val="2D2D2D"/>
          <w:sz w:val="19"/>
        </w:rPr>
        <w:t>Quality</w:t>
      </w:r>
      <w:r>
        <w:rPr>
          <w:i/>
          <w:color w:val="2D2D2D"/>
          <w:spacing w:val="14"/>
          <w:sz w:val="19"/>
        </w:rPr>
        <w:t xml:space="preserve"> </w:t>
      </w:r>
      <w:r>
        <w:rPr>
          <w:i/>
          <w:color w:val="2D2D2D"/>
          <w:sz w:val="19"/>
        </w:rPr>
        <w:t>Manag</w:t>
      </w:r>
      <w:r>
        <w:rPr>
          <w:i/>
          <w:color w:val="464646"/>
          <w:sz w:val="19"/>
        </w:rPr>
        <w:t>e</w:t>
      </w:r>
      <w:r>
        <w:rPr>
          <w:i/>
          <w:color w:val="2D2D2D"/>
          <w:sz w:val="19"/>
        </w:rPr>
        <w:t>ment)</w:t>
      </w:r>
      <w:r>
        <w:rPr>
          <w:i/>
          <w:color w:val="2D2D2D"/>
          <w:spacing w:val="-4"/>
          <w:sz w:val="19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-5"/>
        </w:rPr>
        <w:t xml:space="preserve"> </w:t>
      </w:r>
      <w:r>
        <w:rPr>
          <w:color w:val="2D2D2D"/>
          <w:spacing w:val="-1"/>
        </w:rPr>
        <w:t>contain</w:t>
      </w:r>
      <w:r>
        <w:rPr>
          <w:color w:val="464646"/>
          <w:spacing w:val="-2"/>
        </w:rPr>
        <w:t>s:</w:t>
      </w:r>
    </w:p>
    <w:p w14:paraId="13EDDDD8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DD9" w14:textId="77777777" w:rsidR="00A5052B" w:rsidRDefault="00A72E41">
      <w:pPr>
        <w:pStyle w:val="BodyText"/>
        <w:numPr>
          <w:ilvl w:val="1"/>
          <w:numId w:val="7"/>
        </w:numPr>
        <w:tabs>
          <w:tab w:val="left" w:pos="828"/>
        </w:tabs>
      </w:pPr>
      <w:r>
        <w:rPr>
          <w:color w:val="2D2D2D"/>
          <w:w w:val="105"/>
        </w:rPr>
        <w:t>measures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spacing w:val="-2"/>
          <w:w w:val="105"/>
        </w:rPr>
        <w:t>minimi</w:t>
      </w:r>
      <w:r>
        <w:rPr>
          <w:color w:val="464646"/>
          <w:spacing w:val="-3"/>
          <w:w w:val="105"/>
        </w:rPr>
        <w:t>s</w:t>
      </w:r>
      <w:r>
        <w:rPr>
          <w:color w:val="2D2D2D"/>
          <w:spacing w:val="-3"/>
          <w:w w:val="105"/>
        </w:rPr>
        <w:t>e</w:t>
      </w:r>
      <w:r>
        <w:rPr>
          <w:color w:val="2D2D2D"/>
          <w:spacing w:val="-31"/>
          <w:w w:val="105"/>
        </w:rPr>
        <w:t xml:space="preserve"> </w:t>
      </w:r>
      <w:r>
        <w:rPr>
          <w:color w:val="2D2D2D"/>
          <w:spacing w:val="-2"/>
          <w:w w:val="105"/>
        </w:rPr>
        <w:t>g</w:t>
      </w:r>
      <w:r>
        <w:rPr>
          <w:color w:val="2D2D2D"/>
          <w:spacing w:val="-3"/>
          <w:w w:val="105"/>
        </w:rPr>
        <w:t>enerati</w:t>
      </w:r>
      <w:r>
        <w:rPr>
          <w:color w:val="2D2D2D"/>
          <w:spacing w:val="-2"/>
          <w:w w:val="105"/>
        </w:rPr>
        <w:t>on</w:t>
      </w:r>
      <w:r>
        <w:rPr>
          <w:color w:val="2D2D2D"/>
          <w:spacing w:val="-33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30"/>
          <w:w w:val="105"/>
        </w:rPr>
        <w:t xml:space="preserve"> </w:t>
      </w:r>
      <w:r>
        <w:rPr>
          <w:color w:val="2D2D2D"/>
          <w:w w:val="105"/>
        </w:rPr>
        <w:t>dust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33"/>
          <w:w w:val="105"/>
        </w:rPr>
        <w:t xml:space="preserve"> </w:t>
      </w:r>
      <w:r>
        <w:rPr>
          <w:color w:val="2D2D2D"/>
          <w:w w:val="105"/>
        </w:rPr>
        <w:t>other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spacing w:val="-2"/>
          <w:w w:val="105"/>
        </w:rPr>
        <w:t>air</w:t>
      </w:r>
      <w:r>
        <w:rPr>
          <w:color w:val="2D2D2D"/>
          <w:spacing w:val="-42"/>
          <w:w w:val="105"/>
        </w:rPr>
        <w:t xml:space="preserve"> </w:t>
      </w:r>
      <w:r>
        <w:rPr>
          <w:color w:val="2D2D2D"/>
          <w:w w:val="105"/>
        </w:rPr>
        <w:t>emission</w:t>
      </w:r>
      <w:r>
        <w:rPr>
          <w:color w:val="464646"/>
          <w:w w:val="105"/>
        </w:rPr>
        <w:t>s</w:t>
      </w:r>
    </w:p>
    <w:p w14:paraId="13EDDDDA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DB" w14:textId="77777777" w:rsidR="00A5052B" w:rsidRDefault="00A72E41">
      <w:pPr>
        <w:pStyle w:val="BodyText"/>
        <w:numPr>
          <w:ilvl w:val="1"/>
          <w:numId w:val="7"/>
        </w:numPr>
        <w:tabs>
          <w:tab w:val="left" w:pos="828"/>
        </w:tabs>
        <w:spacing w:line="321" w:lineRule="auto"/>
        <w:ind w:right="530"/>
      </w:pPr>
      <w:r>
        <w:rPr>
          <w:color w:val="2D2D2D"/>
        </w:rPr>
        <w:t xml:space="preserve">a 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mon</w:t>
      </w:r>
      <w:r>
        <w:rPr>
          <w:color w:val="2D2D2D"/>
          <w:spacing w:val="-13"/>
        </w:rPr>
        <w:t>i</w:t>
      </w:r>
      <w:r>
        <w:rPr>
          <w:color w:val="2D2D2D"/>
        </w:rPr>
        <w:t>tor</w:t>
      </w:r>
      <w:r>
        <w:rPr>
          <w:color w:val="2D2D2D"/>
          <w:spacing w:val="-35"/>
        </w:rPr>
        <w:t xml:space="preserve"> </w:t>
      </w:r>
      <w:r>
        <w:rPr>
          <w:color w:val="464646"/>
          <w:spacing w:val="-14"/>
        </w:rPr>
        <w:t>i</w:t>
      </w:r>
      <w:r>
        <w:rPr>
          <w:color w:val="2D2D2D"/>
        </w:rPr>
        <w:t xml:space="preserve">ng 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 xml:space="preserve">program 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 xml:space="preserve">(including 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 xml:space="preserve">a 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 xml:space="preserve">minimum 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v</w:t>
      </w:r>
      <w:r>
        <w:rPr>
          <w:color w:val="2D2D2D"/>
          <w:spacing w:val="-1"/>
        </w:rPr>
        <w:t>i</w:t>
      </w:r>
      <w:r>
        <w:rPr>
          <w:color w:val="2D2D2D"/>
        </w:rPr>
        <w:t xml:space="preserve">sual 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>mon</w:t>
      </w:r>
      <w:r>
        <w:rPr>
          <w:color w:val="2D2D2D"/>
          <w:spacing w:val="-11"/>
        </w:rPr>
        <w:t>i</w:t>
      </w:r>
      <w:r>
        <w:rPr>
          <w:color w:val="2D2D2D"/>
        </w:rPr>
        <w:t>to</w:t>
      </w:r>
      <w:r>
        <w:rPr>
          <w:color w:val="2D2D2D"/>
          <w:spacing w:val="10"/>
        </w:rPr>
        <w:t>r</w:t>
      </w:r>
      <w:r>
        <w:rPr>
          <w:color w:val="464646"/>
          <w:spacing w:val="-20"/>
        </w:rPr>
        <w:t>i</w:t>
      </w:r>
      <w:r>
        <w:rPr>
          <w:color w:val="2D2D2D"/>
        </w:rPr>
        <w:t xml:space="preserve">ng 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 xml:space="preserve">during 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construct</w:t>
      </w:r>
      <w:r>
        <w:rPr>
          <w:color w:val="2D2D2D"/>
          <w:spacing w:val="11"/>
        </w:rPr>
        <w:t>i</w:t>
      </w:r>
      <w:r>
        <w:rPr>
          <w:color w:val="2D2D2D"/>
        </w:rPr>
        <w:t>on</w:t>
      </w:r>
      <w:r>
        <w:rPr>
          <w:color w:val="2D2D2D"/>
          <w:w w:val="104"/>
        </w:rPr>
        <w:t xml:space="preserve"> </w:t>
      </w:r>
      <w:r>
        <w:rPr>
          <w:color w:val="2D2D2D"/>
          <w:spacing w:val="-2"/>
        </w:rPr>
        <w:t>activiti</w:t>
      </w:r>
      <w:r>
        <w:rPr>
          <w:color w:val="2D2D2D"/>
          <w:spacing w:val="-3"/>
        </w:rPr>
        <w:t>es)</w:t>
      </w:r>
    </w:p>
    <w:p w14:paraId="13EDDDDC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DD" w14:textId="77777777" w:rsidR="00A5052B" w:rsidRDefault="00A72E41">
      <w:pPr>
        <w:pStyle w:val="BodyText"/>
        <w:numPr>
          <w:ilvl w:val="1"/>
          <w:numId w:val="7"/>
        </w:numPr>
        <w:tabs>
          <w:tab w:val="left" w:pos="828"/>
        </w:tabs>
      </w:pPr>
      <w:r>
        <w:rPr>
          <w:color w:val="2D2D2D"/>
        </w:rPr>
        <w:t>a</w:t>
      </w:r>
      <w:r>
        <w:rPr>
          <w:color w:val="2D2D2D"/>
          <w:spacing w:val="2"/>
        </w:rPr>
        <w:t xml:space="preserve"> </w:t>
      </w:r>
      <w:r>
        <w:rPr>
          <w:color w:val="464646"/>
          <w:spacing w:val="-2"/>
        </w:rPr>
        <w:t>c</w:t>
      </w:r>
      <w:r>
        <w:rPr>
          <w:color w:val="2D2D2D"/>
          <w:spacing w:val="-1"/>
        </w:rPr>
        <w:t>omplaint</w:t>
      </w:r>
      <w:r>
        <w:rPr>
          <w:color w:val="2D2D2D"/>
          <w:spacing w:val="13"/>
        </w:rPr>
        <w:t xml:space="preserve"> </w:t>
      </w:r>
      <w:r>
        <w:rPr>
          <w:color w:val="2D2D2D"/>
          <w:spacing w:val="-1"/>
        </w:rPr>
        <w:t>investigation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respon</w:t>
      </w:r>
      <w:r>
        <w:rPr>
          <w:color w:val="464646"/>
        </w:rPr>
        <w:t>s</w:t>
      </w:r>
      <w:r>
        <w:rPr>
          <w:color w:val="2D2D2D"/>
        </w:rPr>
        <w:t>e</w:t>
      </w:r>
      <w:r>
        <w:rPr>
          <w:color w:val="2D2D2D"/>
          <w:spacing w:val="1"/>
        </w:rPr>
        <w:t xml:space="preserve"> </w:t>
      </w:r>
      <w:r>
        <w:rPr>
          <w:color w:val="2D2D2D"/>
          <w:spacing w:val="-9"/>
        </w:rPr>
        <w:t>p</w:t>
      </w:r>
      <w:r>
        <w:rPr>
          <w:color w:val="464646"/>
          <w:spacing w:val="-6"/>
        </w:rPr>
        <w:t>l</w:t>
      </w:r>
      <w:r>
        <w:rPr>
          <w:color w:val="2D2D2D"/>
          <w:spacing w:val="-10"/>
        </w:rPr>
        <w:t>an</w:t>
      </w:r>
    </w:p>
    <w:p w14:paraId="13EDDDDE" w14:textId="77777777" w:rsidR="00A5052B" w:rsidRDefault="00A5052B">
      <w:pPr>
        <w:sectPr w:rsidR="00A5052B">
          <w:pgSz w:w="11910" w:h="16830"/>
          <w:pgMar w:top="1080" w:right="1000" w:bottom="840" w:left="1600" w:header="0" w:footer="645" w:gutter="0"/>
          <w:cols w:space="720"/>
        </w:sectPr>
      </w:pPr>
    </w:p>
    <w:p w14:paraId="13EDDDDF" w14:textId="77777777" w:rsidR="00A5052B" w:rsidRDefault="00A72E41">
      <w:pPr>
        <w:numPr>
          <w:ilvl w:val="0"/>
          <w:numId w:val="6"/>
        </w:numPr>
        <w:tabs>
          <w:tab w:val="left" w:pos="549"/>
        </w:tabs>
        <w:spacing w:before="51" w:line="318" w:lineRule="auto"/>
        <w:ind w:right="399" w:hanging="3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83838"/>
          <w:sz w:val="20"/>
        </w:rPr>
        <w:lastRenderedPageBreak/>
        <w:t>All</w:t>
      </w:r>
      <w:r>
        <w:rPr>
          <w:rFonts w:ascii="Arial"/>
          <w:color w:val="383838"/>
          <w:spacing w:val="16"/>
          <w:sz w:val="20"/>
        </w:rPr>
        <w:t xml:space="preserve"> </w:t>
      </w:r>
      <w:r>
        <w:rPr>
          <w:rFonts w:ascii="Arial"/>
          <w:color w:val="383838"/>
          <w:sz w:val="20"/>
        </w:rPr>
        <w:t>temporary</w:t>
      </w:r>
      <w:r>
        <w:rPr>
          <w:rFonts w:ascii="Arial"/>
          <w:color w:val="383838"/>
          <w:spacing w:val="31"/>
          <w:sz w:val="20"/>
        </w:rPr>
        <w:t xml:space="preserve"> </w:t>
      </w:r>
      <w:r>
        <w:rPr>
          <w:rFonts w:ascii="Arial"/>
          <w:color w:val="484848"/>
          <w:sz w:val="20"/>
        </w:rPr>
        <w:t>concrete</w:t>
      </w:r>
      <w:r>
        <w:rPr>
          <w:rFonts w:ascii="Arial"/>
          <w:color w:val="484848"/>
          <w:spacing w:val="34"/>
          <w:sz w:val="20"/>
        </w:rPr>
        <w:t xml:space="preserve"> </w:t>
      </w:r>
      <w:r>
        <w:rPr>
          <w:rFonts w:ascii="Arial"/>
          <w:color w:val="383838"/>
          <w:sz w:val="20"/>
        </w:rPr>
        <w:t>batching</w:t>
      </w:r>
      <w:r>
        <w:rPr>
          <w:rFonts w:ascii="Arial"/>
          <w:color w:val="383838"/>
          <w:spacing w:val="22"/>
          <w:sz w:val="20"/>
        </w:rPr>
        <w:t xml:space="preserve"> </w:t>
      </w:r>
      <w:r>
        <w:rPr>
          <w:rFonts w:ascii="Arial"/>
          <w:color w:val="383838"/>
          <w:spacing w:val="-3"/>
          <w:sz w:val="20"/>
        </w:rPr>
        <w:t>plants</w:t>
      </w:r>
      <w:r>
        <w:rPr>
          <w:rFonts w:ascii="Arial"/>
          <w:color w:val="383838"/>
          <w:spacing w:val="9"/>
          <w:sz w:val="20"/>
        </w:rPr>
        <w:t xml:space="preserve"> </w:t>
      </w:r>
      <w:r>
        <w:rPr>
          <w:rFonts w:ascii="Arial"/>
          <w:color w:val="383838"/>
          <w:sz w:val="20"/>
        </w:rPr>
        <w:t>are</w:t>
      </w:r>
      <w:r>
        <w:rPr>
          <w:rFonts w:ascii="Arial"/>
          <w:color w:val="383838"/>
          <w:spacing w:val="17"/>
          <w:sz w:val="20"/>
        </w:rPr>
        <w:t xml:space="preserve"> </w:t>
      </w:r>
      <w:r>
        <w:rPr>
          <w:rFonts w:ascii="Arial"/>
          <w:color w:val="383838"/>
          <w:sz w:val="20"/>
        </w:rPr>
        <w:t>to</w:t>
      </w:r>
      <w:r>
        <w:rPr>
          <w:rFonts w:ascii="Arial"/>
          <w:color w:val="383838"/>
          <w:spacing w:val="26"/>
          <w:sz w:val="20"/>
        </w:rPr>
        <w:t xml:space="preserve"> </w:t>
      </w:r>
      <w:r>
        <w:rPr>
          <w:rFonts w:ascii="Arial"/>
          <w:color w:val="383838"/>
          <w:sz w:val="20"/>
        </w:rPr>
        <w:t>be</w:t>
      </w:r>
      <w:r>
        <w:rPr>
          <w:rFonts w:ascii="Arial"/>
          <w:color w:val="383838"/>
          <w:spacing w:val="9"/>
          <w:sz w:val="20"/>
        </w:rPr>
        <w:t xml:space="preserve"> </w:t>
      </w:r>
      <w:r>
        <w:rPr>
          <w:rFonts w:ascii="Arial"/>
          <w:color w:val="383838"/>
          <w:sz w:val="20"/>
        </w:rPr>
        <w:t>designed</w:t>
      </w:r>
      <w:r>
        <w:rPr>
          <w:rFonts w:ascii="Arial"/>
          <w:color w:val="383838"/>
          <w:spacing w:val="15"/>
          <w:sz w:val="20"/>
        </w:rPr>
        <w:t xml:space="preserve"> </w:t>
      </w:r>
      <w:r>
        <w:rPr>
          <w:rFonts w:ascii="Arial"/>
          <w:color w:val="383838"/>
          <w:sz w:val="20"/>
        </w:rPr>
        <w:t>and</w:t>
      </w:r>
      <w:r>
        <w:rPr>
          <w:rFonts w:ascii="Arial"/>
          <w:color w:val="383838"/>
          <w:spacing w:val="12"/>
          <w:sz w:val="20"/>
        </w:rPr>
        <w:t xml:space="preserve"> </w:t>
      </w:r>
      <w:r>
        <w:rPr>
          <w:rFonts w:ascii="Arial"/>
          <w:color w:val="484848"/>
          <w:sz w:val="20"/>
        </w:rPr>
        <w:t>operated</w:t>
      </w:r>
      <w:r>
        <w:rPr>
          <w:rFonts w:ascii="Arial"/>
          <w:color w:val="484848"/>
          <w:spacing w:val="39"/>
          <w:sz w:val="20"/>
        </w:rPr>
        <w:t xml:space="preserve"> </w:t>
      </w:r>
      <w:r>
        <w:rPr>
          <w:rFonts w:ascii="Arial"/>
          <w:color w:val="383838"/>
          <w:spacing w:val="-7"/>
          <w:sz w:val="20"/>
        </w:rPr>
        <w:t>i</w:t>
      </w:r>
      <w:r>
        <w:rPr>
          <w:rFonts w:ascii="Arial"/>
          <w:color w:val="383838"/>
          <w:spacing w:val="-11"/>
          <w:sz w:val="20"/>
        </w:rPr>
        <w:t>n</w:t>
      </w:r>
      <w:r>
        <w:rPr>
          <w:rFonts w:ascii="Arial"/>
          <w:color w:val="383838"/>
          <w:spacing w:val="5"/>
          <w:sz w:val="20"/>
        </w:rPr>
        <w:t xml:space="preserve"> </w:t>
      </w:r>
      <w:r>
        <w:rPr>
          <w:rFonts w:ascii="Arial"/>
          <w:color w:val="383838"/>
          <w:sz w:val="20"/>
        </w:rPr>
        <w:t>accordance</w:t>
      </w:r>
      <w:r>
        <w:rPr>
          <w:rFonts w:ascii="Arial"/>
          <w:color w:val="383838"/>
          <w:spacing w:val="34"/>
          <w:sz w:val="20"/>
        </w:rPr>
        <w:t xml:space="preserve"> </w:t>
      </w:r>
      <w:r>
        <w:rPr>
          <w:rFonts w:ascii="Arial"/>
          <w:color w:val="383838"/>
          <w:sz w:val="20"/>
        </w:rPr>
        <w:t>with</w:t>
      </w:r>
      <w:r>
        <w:rPr>
          <w:rFonts w:ascii="Arial"/>
          <w:color w:val="383838"/>
          <w:spacing w:val="26"/>
          <w:w w:val="108"/>
          <w:sz w:val="20"/>
        </w:rPr>
        <w:t xml:space="preserve"> </w:t>
      </w:r>
      <w:r>
        <w:rPr>
          <w:rFonts w:ascii="Arial"/>
          <w:color w:val="484848"/>
          <w:sz w:val="20"/>
        </w:rPr>
        <w:t>the</w:t>
      </w:r>
      <w:r>
        <w:rPr>
          <w:rFonts w:ascii="Arial"/>
          <w:color w:val="484848"/>
          <w:spacing w:val="46"/>
          <w:sz w:val="20"/>
        </w:rPr>
        <w:t xml:space="preserve"> </w:t>
      </w:r>
      <w:r>
        <w:rPr>
          <w:rFonts w:ascii="Arial"/>
          <w:color w:val="383838"/>
          <w:sz w:val="20"/>
        </w:rPr>
        <w:t>EPA</w:t>
      </w:r>
      <w:r>
        <w:rPr>
          <w:rFonts w:ascii="Arial"/>
          <w:color w:val="383838"/>
          <w:spacing w:val="41"/>
          <w:sz w:val="20"/>
        </w:rPr>
        <w:t xml:space="preserve"> </w:t>
      </w:r>
      <w:r>
        <w:rPr>
          <w:rFonts w:ascii="Arial"/>
          <w:color w:val="484848"/>
          <w:sz w:val="20"/>
        </w:rPr>
        <w:t>Pub</w:t>
      </w:r>
      <w:r>
        <w:rPr>
          <w:rFonts w:ascii="Arial"/>
          <w:color w:val="484848"/>
          <w:spacing w:val="-3"/>
          <w:sz w:val="20"/>
        </w:rPr>
        <w:t>l</w:t>
      </w:r>
      <w:r>
        <w:rPr>
          <w:rFonts w:ascii="Arial"/>
          <w:color w:val="484848"/>
          <w:spacing w:val="-18"/>
          <w:sz w:val="20"/>
        </w:rPr>
        <w:t>i</w:t>
      </w:r>
      <w:r>
        <w:rPr>
          <w:rFonts w:ascii="Arial"/>
          <w:color w:val="484848"/>
          <w:sz w:val="20"/>
        </w:rPr>
        <w:t>cat</w:t>
      </w:r>
      <w:r>
        <w:rPr>
          <w:rFonts w:ascii="Arial"/>
          <w:color w:val="484848"/>
          <w:spacing w:val="-2"/>
          <w:sz w:val="20"/>
        </w:rPr>
        <w:t>i</w:t>
      </w:r>
      <w:r>
        <w:rPr>
          <w:rFonts w:ascii="Arial"/>
          <w:color w:val="484848"/>
          <w:sz w:val="20"/>
        </w:rPr>
        <w:t>on</w:t>
      </w:r>
      <w:r>
        <w:rPr>
          <w:rFonts w:ascii="Arial"/>
          <w:color w:val="484848"/>
          <w:spacing w:val="32"/>
          <w:sz w:val="20"/>
        </w:rPr>
        <w:t xml:space="preserve"> </w:t>
      </w:r>
      <w:r>
        <w:rPr>
          <w:rFonts w:ascii="Arial"/>
          <w:color w:val="383838"/>
          <w:sz w:val="20"/>
        </w:rPr>
        <w:t>628</w:t>
      </w:r>
      <w:r>
        <w:rPr>
          <w:rFonts w:ascii="Arial"/>
          <w:color w:val="383838"/>
          <w:spacing w:val="-38"/>
          <w:sz w:val="20"/>
        </w:rPr>
        <w:t xml:space="preserve"> </w:t>
      </w:r>
      <w:r>
        <w:rPr>
          <w:rFonts w:ascii="Arial"/>
          <w:color w:val="646464"/>
          <w:sz w:val="20"/>
        </w:rPr>
        <w:t>:</w:t>
      </w:r>
      <w:r>
        <w:rPr>
          <w:rFonts w:ascii="Arial"/>
          <w:color w:val="646464"/>
          <w:spacing w:val="20"/>
          <w:sz w:val="20"/>
        </w:rPr>
        <w:t xml:space="preserve"> </w:t>
      </w:r>
      <w:r>
        <w:rPr>
          <w:rFonts w:ascii="Arial"/>
          <w:i/>
          <w:color w:val="484848"/>
          <w:sz w:val="20"/>
        </w:rPr>
        <w:t>Environmental</w:t>
      </w:r>
      <w:r>
        <w:rPr>
          <w:rFonts w:ascii="Arial"/>
          <w:i/>
          <w:color w:val="484848"/>
          <w:spacing w:val="7"/>
          <w:sz w:val="20"/>
        </w:rPr>
        <w:t xml:space="preserve"> </w:t>
      </w:r>
      <w:r>
        <w:rPr>
          <w:rFonts w:ascii="Arial"/>
          <w:i/>
          <w:color w:val="383838"/>
          <w:sz w:val="20"/>
        </w:rPr>
        <w:t>Guidelines</w:t>
      </w:r>
      <w:r>
        <w:rPr>
          <w:rFonts w:ascii="Arial"/>
          <w:i/>
          <w:color w:val="383838"/>
          <w:spacing w:val="10"/>
          <w:sz w:val="20"/>
        </w:rPr>
        <w:t xml:space="preserve"> </w:t>
      </w:r>
      <w:r>
        <w:rPr>
          <w:rFonts w:ascii="Arial"/>
          <w:i/>
          <w:color w:val="383838"/>
          <w:sz w:val="20"/>
        </w:rPr>
        <w:t>for  the</w:t>
      </w:r>
      <w:r>
        <w:rPr>
          <w:rFonts w:ascii="Arial"/>
          <w:i/>
          <w:color w:val="383838"/>
          <w:spacing w:val="29"/>
          <w:sz w:val="20"/>
        </w:rPr>
        <w:t xml:space="preserve"> </w:t>
      </w:r>
      <w:r>
        <w:rPr>
          <w:rFonts w:ascii="Arial"/>
          <w:i/>
          <w:color w:val="383838"/>
          <w:sz w:val="20"/>
        </w:rPr>
        <w:t>Concrete</w:t>
      </w:r>
      <w:r>
        <w:rPr>
          <w:rFonts w:ascii="Arial"/>
          <w:i/>
          <w:color w:val="383838"/>
          <w:spacing w:val="36"/>
          <w:sz w:val="20"/>
        </w:rPr>
        <w:t xml:space="preserve"> </w:t>
      </w:r>
      <w:r>
        <w:rPr>
          <w:rFonts w:ascii="Arial"/>
          <w:i/>
          <w:color w:val="383838"/>
          <w:sz w:val="20"/>
        </w:rPr>
        <w:t>Batching Industry</w:t>
      </w:r>
      <w:r>
        <w:rPr>
          <w:rFonts w:ascii="Arial"/>
          <w:i/>
          <w:color w:val="383838"/>
          <w:spacing w:val="45"/>
          <w:sz w:val="20"/>
        </w:rPr>
        <w:t xml:space="preserve"> </w:t>
      </w:r>
      <w:r>
        <w:rPr>
          <w:rFonts w:ascii="Arial"/>
          <w:color w:val="383838"/>
          <w:sz w:val="20"/>
        </w:rPr>
        <w:t>to</w:t>
      </w:r>
      <w:r>
        <w:rPr>
          <w:rFonts w:ascii="Arial"/>
          <w:color w:val="383838"/>
          <w:w w:val="112"/>
          <w:sz w:val="20"/>
        </w:rPr>
        <w:t xml:space="preserve"> </w:t>
      </w:r>
      <w:r>
        <w:rPr>
          <w:rFonts w:ascii="Arial"/>
          <w:color w:val="383838"/>
          <w:spacing w:val="-2"/>
          <w:sz w:val="20"/>
        </w:rPr>
        <w:t>minimi</w:t>
      </w:r>
      <w:r>
        <w:rPr>
          <w:rFonts w:ascii="Arial"/>
          <w:color w:val="383838"/>
          <w:spacing w:val="-3"/>
          <w:sz w:val="20"/>
        </w:rPr>
        <w:t>se</w:t>
      </w:r>
      <w:r>
        <w:rPr>
          <w:rFonts w:ascii="Arial"/>
          <w:color w:val="383838"/>
          <w:spacing w:val="10"/>
          <w:sz w:val="20"/>
        </w:rPr>
        <w:t xml:space="preserve"> </w:t>
      </w:r>
      <w:r>
        <w:rPr>
          <w:rFonts w:ascii="Arial"/>
          <w:color w:val="383838"/>
          <w:sz w:val="20"/>
        </w:rPr>
        <w:t>dust</w:t>
      </w:r>
      <w:r>
        <w:rPr>
          <w:rFonts w:ascii="Arial"/>
          <w:color w:val="383838"/>
          <w:spacing w:val="12"/>
          <w:sz w:val="20"/>
        </w:rPr>
        <w:t xml:space="preserve"> </w:t>
      </w:r>
      <w:r>
        <w:rPr>
          <w:rFonts w:ascii="Arial"/>
          <w:color w:val="383838"/>
          <w:sz w:val="20"/>
        </w:rPr>
        <w:t>and</w:t>
      </w:r>
      <w:r>
        <w:rPr>
          <w:rFonts w:ascii="Arial"/>
          <w:color w:val="383838"/>
          <w:spacing w:val="5"/>
          <w:sz w:val="20"/>
        </w:rPr>
        <w:t xml:space="preserve"> </w:t>
      </w:r>
      <w:r>
        <w:rPr>
          <w:rFonts w:ascii="Arial"/>
          <w:color w:val="383838"/>
          <w:sz w:val="20"/>
        </w:rPr>
        <w:t>other</w:t>
      </w:r>
      <w:r>
        <w:rPr>
          <w:rFonts w:ascii="Arial"/>
          <w:color w:val="383838"/>
          <w:spacing w:val="20"/>
          <w:sz w:val="20"/>
        </w:rPr>
        <w:t xml:space="preserve"> </w:t>
      </w:r>
      <w:r>
        <w:rPr>
          <w:rFonts w:ascii="Arial"/>
          <w:color w:val="383838"/>
          <w:sz w:val="20"/>
        </w:rPr>
        <w:t>emissions</w:t>
      </w:r>
      <w:r>
        <w:rPr>
          <w:rFonts w:ascii="Arial"/>
          <w:color w:val="646464"/>
          <w:sz w:val="20"/>
        </w:rPr>
        <w:t>.</w:t>
      </w:r>
    </w:p>
    <w:p w14:paraId="13EDDDE0" w14:textId="77777777" w:rsidR="00A5052B" w:rsidRDefault="00A5052B">
      <w:pPr>
        <w:spacing w:before="4"/>
        <w:rPr>
          <w:rFonts w:ascii="Arial" w:eastAsia="Arial" w:hAnsi="Arial" w:cs="Arial"/>
          <w:sz w:val="20"/>
          <w:szCs w:val="20"/>
        </w:rPr>
      </w:pPr>
    </w:p>
    <w:p w14:paraId="13EDDDE1" w14:textId="77777777" w:rsidR="00A5052B" w:rsidRDefault="00A72E41">
      <w:pPr>
        <w:pStyle w:val="Heading1"/>
        <w:ind w:left="190"/>
        <w:rPr>
          <w:b w:val="0"/>
          <w:bCs w:val="0"/>
        </w:rPr>
      </w:pPr>
      <w:r>
        <w:rPr>
          <w:color w:val="383838"/>
          <w:w w:val="80"/>
        </w:rPr>
        <w:t>EM</w:t>
      </w:r>
      <w:r>
        <w:rPr>
          <w:color w:val="383838"/>
          <w:spacing w:val="-15"/>
          <w:w w:val="80"/>
        </w:rPr>
        <w:t xml:space="preserve"> </w:t>
      </w:r>
      <w:r>
        <w:rPr>
          <w:color w:val="383838"/>
          <w:w w:val="80"/>
        </w:rPr>
        <w:t>ERGENCY</w:t>
      </w:r>
      <w:r>
        <w:rPr>
          <w:color w:val="383838"/>
          <w:spacing w:val="35"/>
          <w:w w:val="80"/>
        </w:rPr>
        <w:t xml:space="preserve"> </w:t>
      </w:r>
      <w:r>
        <w:rPr>
          <w:color w:val="383838"/>
          <w:w w:val="80"/>
        </w:rPr>
        <w:t>RESPONSE</w:t>
      </w:r>
      <w:r>
        <w:rPr>
          <w:color w:val="383838"/>
          <w:spacing w:val="22"/>
          <w:w w:val="80"/>
        </w:rPr>
        <w:t xml:space="preserve"> </w:t>
      </w:r>
      <w:r>
        <w:rPr>
          <w:color w:val="383838"/>
          <w:w w:val="80"/>
        </w:rPr>
        <w:t>PLAN</w:t>
      </w:r>
    </w:p>
    <w:p w14:paraId="13EDDDE2" w14:textId="77777777" w:rsidR="00A5052B" w:rsidRDefault="00A5052B">
      <w:pPr>
        <w:spacing w:before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14:paraId="13EDDDE3" w14:textId="77777777" w:rsidR="00A5052B" w:rsidRDefault="00A72E41">
      <w:pPr>
        <w:pStyle w:val="BodyText"/>
        <w:numPr>
          <w:ilvl w:val="0"/>
          <w:numId w:val="6"/>
        </w:numPr>
        <w:tabs>
          <w:tab w:val="left" w:pos="549"/>
        </w:tabs>
        <w:spacing w:line="319" w:lineRule="auto"/>
        <w:ind w:left="541" w:right="398" w:hanging="366"/>
        <w:jc w:val="both"/>
      </w:pPr>
      <w:r>
        <w:rPr>
          <w:color w:val="383838"/>
        </w:rPr>
        <w:t>Before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development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starts</w:t>
      </w:r>
      <w:r>
        <w:rPr>
          <w:color w:val="646464"/>
        </w:rPr>
        <w:t>,</w:t>
      </w:r>
      <w:r>
        <w:rPr>
          <w:color w:val="646464"/>
          <w:spacing w:val="-12"/>
        </w:rPr>
        <w:t xml:space="preserve"> </w:t>
      </w:r>
      <w:r>
        <w:rPr>
          <w:color w:val="383838"/>
        </w:rPr>
        <w:t>an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4"/>
        </w:rPr>
        <w:t>Emerg</w:t>
      </w:r>
      <w:r>
        <w:rPr>
          <w:color w:val="383838"/>
          <w:spacing w:val="-3"/>
        </w:rPr>
        <w:t>ency</w:t>
      </w:r>
      <w:r>
        <w:rPr>
          <w:color w:val="383838"/>
          <w:spacing w:val="43"/>
        </w:rPr>
        <w:t xml:space="preserve"> </w:t>
      </w:r>
      <w:r>
        <w:rPr>
          <w:color w:val="383838"/>
        </w:rPr>
        <w:t>Response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4"/>
        </w:rPr>
        <w:t>Pl</w:t>
      </w:r>
      <w:r>
        <w:rPr>
          <w:color w:val="383838"/>
          <w:spacing w:val="-3"/>
        </w:rPr>
        <w:t>an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submitted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to,</w:t>
      </w:r>
      <w:r>
        <w:rPr>
          <w:color w:val="383838"/>
          <w:spacing w:val="26"/>
        </w:rPr>
        <w:t xml:space="preserve"> </w:t>
      </w:r>
      <w:r>
        <w:rPr>
          <w:color w:val="383838"/>
        </w:rPr>
        <w:t>approved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endorsed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by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1"/>
        </w:rPr>
        <w:t>responsi</w:t>
      </w:r>
      <w:r>
        <w:rPr>
          <w:color w:val="383838"/>
        </w:rPr>
        <w:t>ble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authority</w:t>
      </w:r>
      <w:r>
        <w:rPr>
          <w:color w:val="646464"/>
        </w:rPr>
        <w:t>.</w:t>
      </w:r>
      <w:r>
        <w:rPr>
          <w:color w:val="646464"/>
          <w:spacing w:val="-3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4"/>
        </w:rPr>
        <w:t>Emerg</w:t>
      </w:r>
      <w:r>
        <w:rPr>
          <w:color w:val="383838"/>
          <w:spacing w:val="-3"/>
        </w:rPr>
        <w:t>ency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Response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Plan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prepared</w:t>
      </w:r>
      <w:r>
        <w:rPr>
          <w:color w:val="383838"/>
          <w:spacing w:val="30"/>
          <w:w w:val="101"/>
        </w:rPr>
        <w:t xml:space="preserve"> </w:t>
      </w:r>
      <w:r>
        <w:rPr>
          <w:color w:val="484848"/>
          <w:spacing w:val="-7"/>
        </w:rPr>
        <w:t>i</w:t>
      </w:r>
      <w:r>
        <w:rPr>
          <w:color w:val="484848"/>
          <w:spacing w:val="-11"/>
        </w:rPr>
        <w:t>n</w:t>
      </w:r>
      <w:r>
        <w:rPr>
          <w:color w:val="484848"/>
          <w:spacing w:val="-14"/>
        </w:rPr>
        <w:t xml:space="preserve"> </w:t>
      </w:r>
      <w:r>
        <w:rPr>
          <w:color w:val="383838"/>
          <w:spacing w:val="1"/>
        </w:rPr>
        <w:t>consultati</w:t>
      </w:r>
      <w:r>
        <w:rPr>
          <w:color w:val="383838"/>
        </w:rPr>
        <w:t>on</w:t>
      </w:r>
      <w:r>
        <w:rPr>
          <w:color w:val="383838"/>
          <w:spacing w:val="-1"/>
        </w:rPr>
        <w:t xml:space="preserve"> </w:t>
      </w:r>
      <w:r>
        <w:rPr>
          <w:color w:val="383838"/>
          <w:spacing w:val="-2"/>
        </w:rPr>
        <w:t>with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CFA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Rural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1"/>
        </w:rPr>
        <w:t>Ambulance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Victori</w:t>
      </w:r>
      <w:r>
        <w:rPr>
          <w:color w:val="383838"/>
          <w:spacing w:val="1"/>
        </w:rPr>
        <w:t>a.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Once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endorsed,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4"/>
        </w:rPr>
        <w:t>plan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23"/>
          <w:w w:val="98"/>
        </w:rPr>
        <w:t xml:space="preserve"> </w:t>
      </w:r>
      <w:r>
        <w:rPr>
          <w:color w:val="383838"/>
          <w:spacing w:val="-3"/>
        </w:rPr>
        <w:t>pl</w:t>
      </w:r>
      <w:r>
        <w:rPr>
          <w:color w:val="383838"/>
          <w:spacing w:val="-4"/>
        </w:rPr>
        <w:t>aced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project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website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life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project.</w:t>
      </w:r>
    </w:p>
    <w:p w14:paraId="13EDDDE4" w14:textId="77777777" w:rsidR="00A5052B" w:rsidRDefault="00A5052B">
      <w:pPr>
        <w:spacing w:before="11"/>
        <w:rPr>
          <w:rFonts w:ascii="Arial" w:eastAsia="Arial" w:hAnsi="Arial" w:cs="Arial"/>
          <w:sz w:val="20"/>
          <w:szCs w:val="20"/>
        </w:rPr>
      </w:pPr>
    </w:p>
    <w:p w14:paraId="13EDDDE5" w14:textId="77777777" w:rsidR="00A5052B" w:rsidRDefault="00A72E41">
      <w:pPr>
        <w:pStyle w:val="BodyText"/>
        <w:ind w:left="533" w:right="848" w:firstLine="0"/>
      </w:pPr>
      <w:r>
        <w:rPr>
          <w:color w:val="383838"/>
        </w:rPr>
        <w:t>The</w:t>
      </w:r>
      <w:r>
        <w:rPr>
          <w:color w:val="383838"/>
          <w:spacing w:val="-25"/>
        </w:rPr>
        <w:t xml:space="preserve"> </w:t>
      </w:r>
      <w:r>
        <w:rPr>
          <w:color w:val="383838"/>
        </w:rPr>
        <w:t>Emergency</w:t>
      </w:r>
      <w:r>
        <w:rPr>
          <w:color w:val="383838"/>
          <w:spacing w:val="-30"/>
        </w:rPr>
        <w:t xml:space="preserve"> </w:t>
      </w:r>
      <w:r>
        <w:rPr>
          <w:color w:val="383838"/>
        </w:rPr>
        <w:t>Response</w:t>
      </w:r>
      <w:r>
        <w:rPr>
          <w:color w:val="383838"/>
          <w:spacing w:val="-28"/>
        </w:rPr>
        <w:t xml:space="preserve"> </w:t>
      </w:r>
      <w:r>
        <w:rPr>
          <w:color w:val="383838"/>
          <w:spacing w:val="-4"/>
        </w:rPr>
        <w:t>Plan</w:t>
      </w:r>
      <w:r>
        <w:rPr>
          <w:color w:val="383838"/>
          <w:spacing w:val="-33"/>
        </w:rPr>
        <w:t xml:space="preserve"> </w:t>
      </w:r>
      <w:r>
        <w:rPr>
          <w:color w:val="383838"/>
        </w:rPr>
        <w:t>must:</w:t>
      </w:r>
    </w:p>
    <w:p w14:paraId="13EDDDE6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E7" w14:textId="77777777" w:rsidR="00A5052B" w:rsidRDefault="00A72E41">
      <w:pPr>
        <w:pStyle w:val="BodyText"/>
        <w:numPr>
          <w:ilvl w:val="1"/>
          <w:numId w:val="6"/>
        </w:numPr>
        <w:tabs>
          <w:tab w:val="left" w:pos="893"/>
        </w:tabs>
        <w:spacing w:line="322" w:lineRule="auto"/>
        <w:ind w:right="395" w:hanging="358"/>
        <w:jc w:val="both"/>
      </w:pPr>
      <w:r>
        <w:rPr>
          <w:color w:val="383838"/>
          <w:spacing w:val="-1"/>
          <w:w w:val="105"/>
        </w:rPr>
        <w:t>outli</w:t>
      </w:r>
      <w:r>
        <w:rPr>
          <w:color w:val="383838"/>
          <w:spacing w:val="-2"/>
          <w:w w:val="105"/>
        </w:rPr>
        <w:t>ne</w:t>
      </w:r>
      <w:r>
        <w:rPr>
          <w:color w:val="383838"/>
          <w:spacing w:val="-12"/>
          <w:w w:val="105"/>
        </w:rPr>
        <w:t xml:space="preserve"> </w:t>
      </w:r>
      <w:r>
        <w:rPr>
          <w:color w:val="383838"/>
          <w:w w:val="105"/>
        </w:rPr>
        <w:t>measures</w:t>
      </w:r>
      <w:r>
        <w:rPr>
          <w:color w:val="383838"/>
          <w:spacing w:val="-14"/>
          <w:w w:val="105"/>
        </w:rPr>
        <w:t xml:space="preserve"> </w:t>
      </w:r>
      <w:r>
        <w:rPr>
          <w:color w:val="383838"/>
          <w:w w:val="105"/>
        </w:rPr>
        <w:t>to</w:t>
      </w:r>
      <w:r>
        <w:rPr>
          <w:color w:val="383838"/>
          <w:spacing w:val="1"/>
          <w:w w:val="105"/>
        </w:rPr>
        <w:t xml:space="preserve"> </w:t>
      </w:r>
      <w:r>
        <w:rPr>
          <w:color w:val="383838"/>
          <w:spacing w:val="-1"/>
          <w:w w:val="105"/>
        </w:rPr>
        <w:t>provi</w:t>
      </w:r>
      <w:r>
        <w:rPr>
          <w:color w:val="383838"/>
          <w:spacing w:val="-2"/>
          <w:w w:val="105"/>
        </w:rPr>
        <w:t>de</w:t>
      </w:r>
      <w:r>
        <w:rPr>
          <w:color w:val="383838"/>
          <w:spacing w:val="-12"/>
          <w:w w:val="105"/>
        </w:rPr>
        <w:t xml:space="preserve"> </w:t>
      </w:r>
      <w:r>
        <w:rPr>
          <w:color w:val="383838"/>
          <w:w w:val="105"/>
        </w:rPr>
        <w:t>for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 xml:space="preserve">adequate </w:t>
      </w:r>
      <w:r>
        <w:rPr>
          <w:color w:val="383838"/>
          <w:spacing w:val="1"/>
          <w:w w:val="105"/>
        </w:rPr>
        <w:t>fire-fighting</w:t>
      </w:r>
      <w:r>
        <w:rPr>
          <w:color w:val="383838"/>
          <w:spacing w:val="-26"/>
          <w:w w:val="105"/>
        </w:rPr>
        <w:t xml:space="preserve"> </w:t>
      </w:r>
      <w:r>
        <w:rPr>
          <w:color w:val="383838"/>
          <w:w w:val="105"/>
        </w:rPr>
        <w:t>access</w:t>
      </w:r>
      <w:r>
        <w:rPr>
          <w:color w:val="383838"/>
          <w:spacing w:val="-15"/>
          <w:w w:val="105"/>
        </w:rPr>
        <w:t xml:space="preserve"> </w:t>
      </w:r>
      <w:r>
        <w:rPr>
          <w:color w:val="383838"/>
          <w:w w:val="105"/>
        </w:rPr>
        <w:t>within</w:t>
      </w:r>
      <w:r>
        <w:rPr>
          <w:color w:val="383838"/>
          <w:spacing w:val="-9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wind</w:t>
      </w:r>
      <w:r>
        <w:rPr>
          <w:color w:val="383838"/>
          <w:spacing w:val="-23"/>
          <w:w w:val="105"/>
        </w:rPr>
        <w:t xml:space="preserve"> </w:t>
      </w:r>
      <w:r>
        <w:rPr>
          <w:color w:val="383838"/>
          <w:w w:val="105"/>
        </w:rPr>
        <w:t>farm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when</w:t>
      </w:r>
      <w:r>
        <w:rPr>
          <w:color w:val="383838"/>
          <w:spacing w:val="20"/>
          <w:w w:val="101"/>
        </w:rPr>
        <w:t xml:space="preserve"> </w:t>
      </w:r>
      <w:r>
        <w:rPr>
          <w:color w:val="383838"/>
          <w:w w:val="105"/>
        </w:rPr>
        <w:t>requ</w:t>
      </w:r>
      <w:r>
        <w:rPr>
          <w:color w:val="383838"/>
          <w:spacing w:val="-6"/>
          <w:w w:val="105"/>
        </w:rPr>
        <w:t>i</w:t>
      </w:r>
      <w:r>
        <w:rPr>
          <w:color w:val="383838"/>
          <w:w w:val="105"/>
        </w:rPr>
        <w:t>re</w:t>
      </w:r>
      <w:r>
        <w:rPr>
          <w:color w:val="383838"/>
          <w:spacing w:val="-17"/>
          <w:w w:val="105"/>
        </w:rPr>
        <w:t>d</w:t>
      </w:r>
      <w:r>
        <w:rPr>
          <w:color w:val="383838"/>
          <w:w w:val="105"/>
        </w:rPr>
        <w:t>,</w:t>
      </w:r>
      <w:r>
        <w:rPr>
          <w:color w:val="383838"/>
          <w:spacing w:val="7"/>
          <w:w w:val="105"/>
        </w:rPr>
        <w:t xml:space="preserve"> </w:t>
      </w:r>
      <w:r>
        <w:rPr>
          <w:color w:val="484848"/>
          <w:spacing w:val="-19"/>
          <w:w w:val="105"/>
        </w:rPr>
        <w:t>i</w:t>
      </w:r>
      <w:r>
        <w:rPr>
          <w:color w:val="484848"/>
          <w:w w:val="105"/>
        </w:rPr>
        <w:t>ncluding</w:t>
      </w:r>
      <w:r>
        <w:rPr>
          <w:color w:val="484848"/>
          <w:spacing w:val="52"/>
          <w:w w:val="105"/>
        </w:rPr>
        <w:t xml:space="preserve"> </w:t>
      </w:r>
      <w:r>
        <w:rPr>
          <w:color w:val="383838"/>
          <w:w w:val="105"/>
        </w:rPr>
        <w:t>prov</w:t>
      </w:r>
      <w:r>
        <w:rPr>
          <w:color w:val="383838"/>
          <w:spacing w:val="-8"/>
          <w:w w:val="105"/>
        </w:rPr>
        <w:t>i</w:t>
      </w:r>
      <w:r>
        <w:rPr>
          <w:color w:val="383838"/>
          <w:w w:val="105"/>
        </w:rPr>
        <w:t>s</w:t>
      </w:r>
      <w:r>
        <w:rPr>
          <w:color w:val="383838"/>
          <w:spacing w:val="-4"/>
          <w:w w:val="105"/>
        </w:rPr>
        <w:t>i</w:t>
      </w:r>
      <w:r>
        <w:rPr>
          <w:color w:val="383838"/>
          <w:w w:val="105"/>
        </w:rPr>
        <w:t>on</w:t>
      </w:r>
      <w:r>
        <w:rPr>
          <w:color w:val="383838"/>
          <w:spacing w:val="44"/>
          <w:w w:val="105"/>
        </w:rPr>
        <w:t xml:space="preserve"> </w:t>
      </w:r>
      <w:r>
        <w:rPr>
          <w:color w:val="383838"/>
          <w:w w:val="105"/>
        </w:rPr>
        <w:t>for</w:t>
      </w:r>
      <w:r>
        <w:rPr>
          <w:color w:val="383838"/>
          <w:spacing w:val="7"/>
          <w:w w:val="105"/>
        </w:rPr>
        <w:t xml:space="preserve"> </w:t>
      </w:r>
      <w:r>
        <w:rPr>
          <w:color w:val="383838"/>
          <w:spacing w:val="-19"/>
          <w:w w:val="105"/>
        </w:rPr>
        <w:t>l</w:t>
      </w:r>
      <w:r>
        <w:rPr>
          <w:color w:val="383838"/>
          <w:w w:val="105"/>
        </w:rPr>
        <w:t>and-based</w:t>
      </w:r>
      <w:r>
        <w:rPr>
          <w:color w:val="383838"/>
          <w:spacing w:val="1"/>
          <w:w w:val="105"/>
        </w:rPr>
        <w:t xml:space="preserve"> </w:t>
      </w:r>
      <w:r>
        <w:rPr>
          <w:color w:val="383838"/>
          <w:w w:val="105"/>
        </w:rPr>
        <w:t>fire-fight</w:t>
      </w:r>
      <w:r>
        <w:rPr>
          <w:color w:val="383838"/>
          <w:spacing w:val="18"/>
          <w:w w:val="105"/>
        </w:rPr>
        <w:t>i</w:t>
      </w:r>
      <w:r>
        <w:rPr>
          <w:color w:val="383838"/>
          <w:w w:val="105"/>
        </w:rPr>
        <w:t>ng</w:t>
      </w:r>
      <w:r>
        <w:rPr>
          <w:color w:val="383838"/>
          <w:spacing w:val="39"/>
          <w:w w:val="105"/>
        </w:rPr>
        <w:t xml:space="preserve"> </w:t>
      </w:r>
      <w:r>
        <w:rPr>
          <w:color w:val="383838"/>
          <w:w w:val="105"/>
        </w:rPr>
        <w:t>and</w:t>
      </w:r>
      <w:r>
        <w:rPr>
          <w:color w:val="383838"/>
          <w:spacing w:val="51"/>
          <w:w w:val="105"/>
        </w:rPr>
        <w:t xml:space="preserve"> </w:t>
      </w:r>
      <w:r>
        <w:rPr>
          <w:color w:val="383838"/>
          <w:w w:val="105"/>
        </w:rPr>
        <w:t>aerial</w:t>
      </w:r>
      <w:r>
        <w:rPr>
          <w:color w:val="383838"/>
          <w:spacing w:val="41"/>
          <w:w w:val="105"/>
        </w:rPr>
        <w:t xml:space="preserve"> </w:t>
      </w:r>
      <w:r>
        <w:rPr>
          <w:color w:val="383838"/>
          <w:w w:val="105"/>
        </w:rPr>
        <w:t>fir</w:t>
      </w:r>
      <w:r>
        <w:rPr>
          <w:color w:val="383838"/>
          <w:spacing w:val="8"/>
          <w:w w:val="105"/>
        </w:rPr>
        <w:t>e</w:t>
      </w:r>
      <w:r>
        <w:rPr>
          <w:color w:val="646464"/>
          <w:spacing w:val="-6"/>
          <w:w w:val="105"/>
        </w:rPr>
        <w:t>-</w:t>
      </w:r>
      <w:r>
        <w:rPr>
          <w:color w:val="484848"/>
          <w:w w:val="105"/>
        </w:rPr>
        <w:t>fight</w:t>
      </w:r>
      <w:r>
        <w:rPr>
          <w:color w:val="484848"/>
          <w:spacing w:val="12"/>
          <w:w w:val="105"/>
        </w:rPr>
        <w:t>i</w:t>
      </w:r>
      <w:r>
        <w:rPr>
          <w:color w:val="484848"/>
          <w:w w:val="105"/>
        </w:rPr>
        <w:t>ng</w:t>
      </w:r>
      <w:r>
        <w:rPr>
          <w:color w:val="484848"/>
        </w:rPr>
        <w:t xml:space="preserve"> </w:t>
      </w:r>
      <w:r>
        <w:rPr>
          <w:color w:val="383838"/>
          <w:w w:val="105"/>
        </w:rPr>
        <w:t>operations</w:t>
      </w:r>
      <w:r>
        <w:rPr>
          <w:color w:val="383838"/>
          <w:spacing w:val="-39"/>
          <w:w w:val="105"/>
        </w:rPr>
        <w:t xml:space="preserve"> </w:t>
      </w:r>
      <w:r>
        <w:rPr>
          <w:color w:val="383838"/>
          <w:w w:val="105"/>
        </w:rPr>
        <w:t>where</w:t>
      </w:r>
      <w:r>
        <w:rPr>
          <w:color w:val="383838"/>
          <w:spacing w:val="-34"/>
          <w:w w:val="105"/>
        </w:rPr>
        <w:t xml:space="preserve"> </w:t>
      </w:r>
      <w:r>
        <w:rPr>
          <w:color w:val="383838"/>
          <w:w w:val="105"/>
        </w:rPr>
        <w:t>appropriate</w:t>
      </w:r>
    </w:p>
    <w:p w14:paraId="13EDDDE8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DE9" w14:textId="77777777" w:rsidR="00A5052B" w:rsidRDefault="00A72E41">
      <w:pPr>
        <w:numPr>
          <w:ilvl w:val="1"/>
          <w:numId w:val="6"/>
        </w:numPr>
        <w:tabs>
          <w:tab w:val="left" w:pos="900"/>
        </w:tabs>
        <w:spacing w:line="314" w:lineRule="auto"/>
        <w:ind w:left="899" w:right="380" w:hanging="3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83838"/>
          <w:w w:val="105"/>
          <w:sz w:val="20"/>
        </w:rPr>
        <w:t>be</w:t>
      </w:r>
      <w:r>
        <w:rPr>
          <w:rFonts w:ascii="Arial"/>
          <w:color w:val="383838"/>
          <w:spacing w:val="-40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generally</w:t>
      </w:r>
      <w:r>
        <w:rPr>
          <w:rFonts w:ascii="Arial"/>
          <w:color w:val="383838"/>
          <w:spacing w:val="-21"/>
          <w:w w:val="105"/>
          <w:sz w:val="20"/>
        </w:rPr>
        <w:t xml:space="preserve"> </w:t>
      </w:r>
      <w:r>
        <w:rPr>
          <w:rFonts w:ascii="Arial"/>
          <w:color w:val="383838"/>
          <w:spacing w:val="-10"/>
          <w:w w:val="105"/>
          <w:sz w:val="20"/>
        </w:rPr>
        <w:t>i</w:t>
      </w:r>
      <w:r>
        <w:rPr>
          <w:rFonts w:ascii="Arial"/>
          <w:color w:val="383838"/>
          <w:spacing w:val="-15"/>
          <w:w w:val="105"/>
          <w:sz w:val="20"/>
        </w:rPr>
        <w:t>n</w:t>
      </w:r>
      <w:r>
        <w:rPr>
          <w:rFonts w:ascii="Arial"/>
          <w:color w:val="383838"/>
          <w:spacing w:val="-42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accordance</w:t>
      </w:r>
      <w:r>
        <w:rPr>
          <w:rFonts w:ascii="Arial"/>
          <w:color w:val="383838"/>
          <w:spacing w:val="-18"/>
          <w:w w:val="105"/>
          <w:sz w:val="20"/>
        </w:rPr>
        <w:t xml:space="preserve"> </w:t>
      </w:r>
      <w:r>
        <w:rPr>
          <w:rFonts w:ascii="Arial"/>
          <w:color w:val="383838"/>
          <w:spacing w:val="-2"/>
          <w:w w:val="105"/>
          <w:sz w:val="20"/>
        </w:rPr>
        <w:t>with</w:t>
      </w:r>
      <w:r>
        <w:rPr>
          <w:rFonts w:ascii="Arial"/>
          <w:color w:val="383838"/>
          <w:spacing w:val="-36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the</w:t>
      </w:r>
      <w:r>
        <w:rPr>
          <w:rFonts w:ascii="Arial"/>
          <w:color w:val="383838"/>
          <w:spacing w:val="-20"/>
          <w:w w:val="105"/>
          <w:sz w:val="20"/>
        </w:rPr>
        <w:t xml:space="preserve"> </w:t>
      </w:r>
      <w:r>
        <w:rPr>
          <w:rFonts w:ascii="Arial"/>
          <w:i/>
          <w:color w:val="484848"/>
          <w:w w:val="105"/>
          <w:sz w:val="20"/>
        </w:rPr>
        <w:t>'Emergency</w:t>
      </w:r>
      <w:r>
        <w:rPr>
          <w:rFonts w:ascii="Arial"/>
          <w:i/>
          <w:color w:val="484848"/>
          <w:spacing w:val="-22"/>
          <w:w w:val="105"/>
          <w:sz w:val="20"/>
        </w:rPr>
        <w:t xml:space="preserve"> </w:t>
      </w:r>
      <w:r>
        <w:rPr>
          <w:rFonts w:ascii="Arial"/>
          <w:i/>
          <w:color w:val="383838"/>
          <w:w w:val="105"/>
          <w:sz w:val="20"/>
        </w:rPr>
        <w:t>Management</w:t>
      </w:r>
      <w:r>
        <w:rPr>
          <w:rFonts w:ascii="Arial"/>
          <w:i/>
          <w:color w:val="383838"/>
          <w:spacing w:val="-22"/>
          <w:w w:val="105"/>
          <w:sz w:val="20"/>
        </w:rPr>
        <w:t xml:space="preserve"> </w:t>
      </w:r>
      <w:r>
        <w:rPr>
          <w:rFonts w:ascii="Arial"/>
          <w:i/>
          <w:color w:val="383838"/>
          <w:w w:val="105"/>
          <w:sz w:val="20"/>
        </w:rPr>
        <w:t>Guidelines</w:t>
      </w:r>
      <w:r>
        <w:rPr>
          <w:rFonts w:ascii="Arial"/>
          <w:i/>
          <w:color w:val="383838"/>
          <w:spacing w:val="-41"/>
          <w:w w:val="105"/>
          <w:sz w:val="20"/>
        </w:rPr>
        <w:t xml:space="preserve"> </w:t>
      </w:r>
      <w:r>
        <w:rPr>
          <w:rFonts w:ascii="Arial"/>
          <w:i/>
          <w:color w:val="383838"/>
          <w:w w:val="105"/>
          <w:sz w:val="20"/>
        </w:rPr>
        <w:t>for</w:t>
      </w:r>
      <w:r>
        <w:rPr>
          <w:rFonts w:ascii="Arial"/>
          <w:i/>
          <w:color w:val="383838"/>
          <w:spacing w:val="-16"/>
          <w:w w:val="105"/>
          <w:sz w:val="20"/>
        </w:rPr>
        <w:t xml:space="preserve"> </w:t>
      </w:r>
      <w:r>
        <w:rPr>
          <w:rFonts w:ascii="Arial"/>
          <w:i/>
          <w:color w:val="383838"/>
          <w:w w:val="105"/>
          <w:sz w:val="20"/>
        </w:rPr>
        <w:t>Wind</w:t>
      </w:r>
      <w:r>
        <w:rPr>
          <w:rFonts w:ascii="Arial"/>
          <w:i/>
          <w:color w:val="383838"/>
          <w:spacing w:val="-34"/>
          <w:w w:val="105"/>
          <w:sz w:val="20"/>
        </w:rPr>
        <w:t xml:space="preserve"> </w:t>
      </w:r>
      <w:r>
        <w:rPr>
          <w:rFonts w:ascii="Arial"/>
          <w:i/>
          <w:color w:val="383838"/>
          <w:spacing w:val="3"/>
          <w:w w:val="105"/>
          <w:sz w:val="20"/>
        </w:rPr>
        <w:t>Farms</w:t>
      </w:r>
      <w:r>
        <w:rPr>
          <w:rFonts w:ascii="Arial"/>
          <w:i/>
          <w:color w:val="646464"/>
          <w:spacing w:val="1"/>
          <w:w w:val="105"/>
          <w:sz w:val="20"/>
        </w:rPr>
        <w:t>'</w:t>
      </w:r>
      <w:r>
        <w:rPr>
          <w:rFonts w:ascii="Arial"/>
          <w:i/>
          <w:color w:val="646464"/>
          <w:spacing w:val="24"/>
          <w:w w:val="187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(Country</w:t>
      </w:r>
      <w:r>
        <w:rPr>
          <w:rFonts w:ascii="Arial"/>
          <w:color w:val="383838"/>
          <w:spacing w:val="-11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Fire</w:t>
      </w:r>
      <w:r>
        <w:rPr>
          <w:rFonts w:ascii="Arial"/>
          <w:color w:val="383838"/>
          <w:spacing w:val="-19"/>
          <w:w w:val="105"/>
          <w:sz w:val="20"/>
        </w:rPr>
        <w:t xml:space="preserve"> </w:t>
      </w:r>
      <w:r>
        <w:rPr>
          <w:rFonts w:ascii="Arial"/>
          <w:color w:val="232323"/>
          <w:w w:val="105"/>
          <w:sz w:val="20"/>
        </w:rPr>
        <w:t>Author</w:t>
      </w:r>
      <w:r>
        <w:rPr>
          <w:rFonts w:ascii="Arial"/>
          <w:color w:val="232323"/>
          <w:spacing w:val="7"/>
          <w:w w:val="105"/>
          <w:sz w:val="20"/>
        </w:rPr>
        <w:t>i</w:t>
      </w:r>
      <w:r>
        <w:rPr>
          <w:rFonts w:ascii="Arial"/>
          <w:color w:val="232323"/>
          <w:w w:val="105"/>
          <w:sz w:val="20"/>
        </w:rPr>
        <w:t>t</w:t>
      </w:r>
      <w:r>
        <w:rPr>
          <w:rFonts w:ascii="Arial"/>
          <w:color w:val="232323"/>
          <w:spacing w:val="-3"/>
          <w:w w:val="105"/>
          <w:sz w:val="20"/>
        </w:rPr>
        <w:t>y</w:t>
      </w:r>
      <w:r>
        <w:rPr>
          <w:rFonts w:ascii="Arial"/>
          <w:color w:val="484848"/>
          <w:spacing w:val="5"/>
          <w:w w:val="105"/>
          <w:sz w:val="20"/>
        </w:rPr>
        <w:t>,</w:t>
      </w:r>
      <w:r>
        <w:rPr>
          <w:rFonts w:ascii="Arial"/>
          <w:color w:val="383838"/>
          <w:w w:val="105"/>
          <w:sz w:val="20"/>
        </w:rPr>
        <w:t>August</w:t>
      </w:r>
      <w:r>
        <w:rPr>
          <w:rFonts w:ascii="Arial"/>
          <w:color w:val="383838"/>
          <w:spacing w:val="2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20</w:t>
      </w:r>
      <w:r>
        <w:rPr>
          <w:rFonts w:ascii="Arial"/>
          <w:color w:val="383838"/>
          <w:spacing w:val="-25"/>
          <w:w w:val="105"/>
          <w:sz w:val="20"/>
        </w:rPr>
        <w:t>1</w:t>
      </w:r>
      <w:r>
        <w:rPr>
          <w:rFonts w:ascii="Arial"/>
          <w:color w:val="383838"/>
          <w:w w:val="105"/>
          <w:sz w:val="20"/>
        </w:rPr>
        <w:t>7</w:t>
      </w:r>
      <w:r>
        <w:rPr>
          <w:rFonts w:ascii="Arial"/>
          <w:color w:val="383838"/>
          <w:spacing w:val="1"/>
          <w:w w:val="105"/>
          <w:sz w:val="20"/>
        </w:rPr>
        <w:t>)</w:t>
      </w:r>
      <w:r>
        <w:rPr>
          <w:rFonts w:ascii="Arial"/>
          <w:color w:val="646464"/>
          <w:w w:val="105"/>
          <w:sz w:val="20"/>
        </w:rPr>
        <w:t>,</w:t>
      </w:r>
      <w:r>
        <w:rPr>
          <w:rFonts w:ascii="Arial"/>
          <w:color w:val="646464"/>
          <w:spacing w:val="-48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except</w:t>
      </w:r>
      <w:r>
        <w:rPr>
          <w:rFonts w:ascii="Arial"/>
          <w:color w:val="383838"/>
          <w:spacing w:val="-11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that</w:t>
      </w:r>
      <w:r>
        <w:rPr>
          <w:rFonts w:ascii="Arial"/>
          <w:color w:val="383838"/>
          <w:spacing w:val="-4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passing</w:t>
      </w:r>
      <w:r>
        <w:rPr>
          <w:rFonts w:ascii="Arial"/>
          <w:color w:val="383838"/>
          <w:spacing w:val="-19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bays</w:t>
      </w:r>
      <w:r>
        <w:rPr>
          <w:rFonts w:ascii="Arial"/>
          <w:color w:val="383838"/>
          <w:spacing w:val="-21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on</w:t>
      </w:r>
      <w:r>
        <w:rPr>
          <w:rFonts w:ascii="Arial"/>
          <w:color w:val="383838"/>
          <w:spacing w:val="-16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access</w:t>
      </w:r>
      <w:r>
        <w:rPr>
          <w:rFonts w:ascii="Arial"/>
          <w:color w:val="383838"/>
          <w:spacing w:val="-15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tracks</w:t>
      </w:r>
      <w:r>
        <w:rPr>
          <w:rFonts w:ascii="Arial"/>
          <w:color w:val="383838"/>
          <w:spacing w:val="-13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are</w:t>
      </w:r>
      <w:r>
        <w:rPr>
          <w:rFonts w:ascii="Arial"/>
          <w:color w:val="383838"/>
          <w:spacing w:val="-12"/>
          <w:w w:val="105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not</w:t>
      </w:r>
      <w:r>
        <w:rPr>
          <w:rFonts w:ascii="Arial"/>
          <w:color w:val="383838"/>
          <w:w w:val="109"/>
          <w:sz w:val="20"/>
        </w:rPr>
        <w:t xml:space="preserve"> </w:t>
      </w:r>
      <w:r>
        <w:rPr>
          <w:rFonts w:ascii="Arial"/>
          <w:color w:val="383838"/>
          <w:w w:val="105"/>
          <w:sz w:val="20"/>
        </w:rPr>
        <w:t>required.</w:t>
      </w:r>
    </w:p>
    <w:p w14:paraId="13EDDDEA" w14:textId="77777777" w:rsidR="00A5052B" w:rsidRDefault="00A5052B">
      <w:pPr>
        <w:spacing w:before="8"/>
        <w:rPr>
          <w:rFonts w:ascii="Arial" w:eastAsia="Arial" w:hAnsi="Arial" w:cs="Arial"/>
          <w:sz w:val="20"/>
          <w:szCs w:val="20"/>
        </w:rPr>
      </w:pPr>
    </w:p>
    <w:p w14:paraId="13EDDDEB" w14:textId="77777777" w:rsidR="00A5052B" w:rsidRDefault="00A72E41">
      <w:pPr>
        <w:pStyle w:val="Heading1"/>
        <w:ind w:left="161"/>
        <w:rPr>
          <w:b w:val="0"/>
          <w:bCs w:val="0"/>
        </w:rPr>
      </w:pPr>
      <w:r>
        <w:rPr>
          <w:color w:val="232323"/>
          <w:w w:val="90"/>
        </w:rPr>
        <w:t>AVIATION</w:t>
      </w:r>
    </w:p>
    <w:p w14:paraId="13EDDDEC" w14:textId="77777777" w:rsidR="00A5052B" w:rsidRDefault="00A5052B">
      <w:pPr>
        <w:spacing w:before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14:paraId="13EDDDED" w14:textId="77777777" w:rsidR="00A5052B" w:rsidRDefault="00A72E41">
      <w:pPr>
        <w:pStyle w:val="BodyText"/>
        <w:numPr>
          <w:ilvl w:val="0"/>
          <w:numId w:val="6"/>
        </w:numPr>
        <w:tabs>
          <w:tab w:val="left" w:pos="542"/>
        </w:tabs>
        <w:spacing w:line="317" w:lineRule="auto"/>
        <w:ind w:left="534" w:right="398" w:hanging="366"/>
        <w:jc w:val="both"/>
      </w:pPr>
      <w:r>
        <w:rPr>
          <w:color w:val="383838"/>
          <w:spacing w:val="-4"/>
          <w:w w:val="105"/>
        </w:rPr>
        <w:t>Pri</w:t>
      </w:r>
      <w:r>
        <w:rPr>
          <w:color w:val="383838"/>
          <w:spacing w:val="-3"/>
          <w:w w:val="105"/>
        </w:rPr>
        <w:t>or</w:t>
      </w:r>
      <w:r>
        <w:rPr>
          <w:color w:val="383838"/>
          <w:spacing w:val="-11"/>
          <w:w w:val="105"/>
        </w:rPr>
        <w:t xml:space="preserve"> </w:t>
      </w:r>
      <w:r>
        <w:rPr>
          <w:color w:val="383838"/>
          <w:w w:val="105"/>
        </w:rPr>
        <w:t>to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turbines</w:t>
      </w:r>
      <w:r>
        <w:rPr>
          <w:color w:val="383838"/>
          <w:spacing w:val="-14"/>
          <w:w w:val="105"/>
        </w:rPr>
        <w:t xml:space="preserve"> </w:t>
      </w:r>
      <w:r>
        <w:rPr>
          <w:color w:val="383838"/>
          <w:w w:val="105"/>
        </w:rPr>
        <w:t>GP</w:t>
      </w:r>
      <w:r>
        <w:rPr>
          <w:color w:val="383838"/>
          <w:spacing w:val="-8"/>
          <w:w w:val="105"/>
        </w:rPr>
        <w:t xml:space="preserve"> </w:t>
      </w:r>
      <w:r>
        <w:rPr>
          <w:color w:val="383838"/>
          <w:w w:val="105"/>
        </w:rPr>
        <w:t>227,</w:t>
      </w:r>
      <w:r>
        <w:rPr>
          <w:color w:val="383838"/>
          <w:spacing w:val="-11"/>
          <w:w w:val="105"/>
        </w:rPr>
        <w:t xml:space="preserve"> </w:t>
      </w:r>
      <w:r>
        <w:rPr>
          <w:color w:val="383838"/>
          <w:w w:val="105"/>
        </w:rPr>
        <w:t>231</w:t>
      </w:r>
      <w:r>
        <w:rPr>
          <w:color w:val="383838"/>
          <w:spacing w:val="-25"/>
          <w:w w:val="105"/>
        </w:rPr>
        <w:t xml:space="preserve"> </w:t>
      </w:r>
      <w:r>
        <w:rPr>
          <w:color w:val="383838"/>
          <w:w w:val="105"/>
        </w:rPr>
        <w:t>and</w:t>
      </w:r>
      <w:r>
        <w:rPr>
          <w:color w:val="383838"/>
          <w:spacing w:val="-6"/>
          <w:w w:val="105"/>
        </w:rPr>
        <w:t xml:space="preserve"> </w:t>
      </w:r>
      <w:r>
        <w:rPr>
          <w:color w:val="383838"/>
          <w:w w:val="105"/>
        </w:rPr>
        <w:t>GP</w:t>
      </w:r>
      <w:r>
        <w:rPr>
          <w:color w:val="383838"/>
          <w:spacing w:val="-12"/>
          <w:w w:val="105"/>
        </w:rPr>
        <w:t xml:space="preserve"> </w:t>
      </w:r>
      <w:r>
        <w:rPr>
          <w:color w:val="383838"/>
          <w:w w:val="105"/>
        </w:rPr>
        <w:t>229</w:t>
      </w:r>
      <w:r>
        <w:rPr>
          <w:color w:val="383838"/>
          <w:spacing w:val="-1"/>
          <w:w w:val="105"/>
        </w:rPr>
        <w:t xml:space="preserve"> </w:t>
      </w:r>
      <w:r>
        <w:rPr>
          <w:color w:val="383838"/>
          <w:w w:val="105"/>
        </w:rPr>
        <w:t>being</w:t>
      </w:r>
      <w:r>
        <w:rPr>
          <w:color w:val="383838"/>
          <w:spacing w:val="-16"/>
          <w:w w:val="105"/>
        </w:rPr>
        <w:t xml:space="preserve"> </w:t>
      </w:r>
      <w:r>
        <w:rPr>
          <w:color w:val="484848"/>
          <w:w w:val="105"/>
        </w:rPr>
        <w:t>constructed,</w:t>
      </w:r>
      <w:r>
        <w:rPr>
          <w:color w:val="484848"/>
          <w:spacing w:val="-5"/>
          <w:w w:val="105"/>
        </w:rPr>
        <w:t xml:space="preserve"> </w:t>
      </w:r>
      <w:r>
        <w:rPr>
          <w:color w:val="383838"/>
          <w:w w:val="105"/>
        </w:rPr>
        <w:t>an</w:t>
      </w:r>
      <w:r>
        <w:rPr>
          <w:color w:val="383838"/>
          <w:spacing w:val="-12"/>
          <w:w w:val="105"/>
        </w:rPr>
        <w:t xml:space="preserve"> </w:t>
      </w:r>
      <w:r>
        <w:rPr>
          <w:color w:val="383838"/>
          <w:w w:val="105"/>
        </w:rPr>
        <w:t>aircraft</w:t>
      </w:r>
      <w:r>
        <w:rPr>
          <w:color w:val="383838"/>
          <w:spacing w:val="-8"/>
          <w:w w:val="105"/>
        </w:rPr>
        <w:t xml:space="preserve"> </w:t>
      </w:r>
      <w:r>
        <w:rPr>
          <w:color w:val="383838"/>
          <w:w w:val="105"/>
        </w:rPr>
        <w:t>safety</w:t>
      </w:r>
      <w:r>
        <w:rPr>
          <w:color w:val="383838"/>
          <w:spacing w:val="-3"/>
          <w:w w:val="105"/>
        </w:rPr>
        <w:t xml:space="preserve"> </w:t>
      </w:r>
      <w:r>
        <w:rPr>
          <w:color w:val="383838"/>
          <w:w w:val="105"/>
        </w:rPr>
        <w:t>assessment</w:t>
      </w:r>
      <w:r>
        <w:rPr>
          <w:color w:val="383838"/>
          <w:spacing w:val="29"/>
          <w:w w:val="94"/>
        </w:rPr>
        <w:t xml:space="preserve"> </w:t>
      </w:r>
      <w:r>
        <w:rPr>
          <w:color w:val="383838"/>
          <w:w w:val="105"/>
        </w:rPr>
        <w:t>prepared</w:t>
      </w:r>
      <w:r>
        <w:rPr>
          <w:color w:val="383838"/>
          <w:spacing w:val="22"/>
          <w:w w:val="105"/>
        </w:rPr>
        <w:t xml:space="preserve"> </w:t>
      </w:r>
      <w:r>
        <w:rPr>
          <w:color w:val="383838"/>
          <w:w w:val="105"/>
        </w:rPr>
        <w:t>by</w:t>
      </w:r>
      <w:r>
        <w:rPr>
          <w:color w:val="383838"/>
          <w:spacing w:val="14"/>
          <w:w w:val="105"/>
        </w:rPr>
        <w:t xml:space="preserve"> </w:t>
      </w:r>
      <w:r>
        <w:rPr>
          <w:color w:val="383838"/>
          <w:w w:val="105"/>
        </w:rPr>
        <w:t>a</w:t>
      </w:r>
      <w:r>
        <w:rPr>
          <w:color w:val="383838"/>
          <w:spacing w:val="25"/>
          <w:w w:val="105"/>
        </w:rPr>
        <w:t xml:space="preserve"> </w:t>
      </w:r>
      <w:r>
        <w:rPr>
          <w:color w:val="383838"/>
          <w:w w:val="105"/>
        </w:rPr>
        <w:t>suitably</w:t>
      </w:r>
      <w:r>
        <w:rPr>
          <w:color w:val="383838"/>
          <w:spacing w:val="24"/>
          <w:w w:val="105"/>
        </w:rPr>
        <w:t xml:space="preserve"> </w:t>
      </w:r>
      <w:r>
        <w:rPr>
          <w:color w:val="383838"/>
          <w:w w:val="105"/>
        </w:rPr>
        <w:t>qua</w:t>
      </w:r>
      <w:r>
        <w:rPr>
          <w:color w:val="383838"/>
          <w:spacing w:val="4"/>
          <w:w w:val="105"/>
        </w:rPr>
        <w:t>l</w:t>
      </w:r>
      <w:r>
        <w:rPr>
          <w:color w:val="383838"/>
          <w:spacing w:val="-27"/>
          <w:w w:val="105"/>
        </w:rPr>
        <w:t>i</w:t>
      </w:r>
      <w:r>
        <w:rPr>
          <w:color w:val="383838"/>
          <w:w w:val="105"/>
        </w:rPr>
        <w:t>fied</w:t>
      </w:r>
      <w:r>
        <w:rPr>
          <w:color w:val="383838"/>
          <w:spacing w:val="38"/>
          <w:w w:val="105"/>
        </w:rPr>
        <w:t xml:space="preserve"> </w:t>
      </w:r>
      <w:r>
        <w:rPr>
          <w:color w:val="383838"/>
          <w:w w:val="105"/>
        </w:rPr>
        <w:t>person</w:t>
      </w:r>
      <w:r>
        <w:rPr>
          <w:color w:val="383838"/>
          <w:spacing w:val="21"/>
          <w:w w:val="105"/>
        </w:rPr>
        <w:t xml:space="preserve"> </w:t>
      </w:r>
      <w:r>
        <w:rPr>
          <w:color w:val="383838"/>
          <w:w w:val="105"/>
        </w:rPr>
        <w:t>must</w:t>
      </w:r>
      <w:r>
        <w:rPr>
          <w:color w:val="383838"/>
          <w:spacing w:val="18"/>
          <w:w w:val="105"/>
        </w:rPr>
        <w:t xml:space="preserve"> </w:t>
      </w:r>
      <w:r>
        <w:rPr>
          <w:color w:val="383838"/>
          <w:w w:val="105"/>
        </w:rPr>
        <w:t>be</w:t>
      </w:r>
      <w:r>
        <w:rPr>
          <w:color w:val="383838"/>
          <w:spacing w:val="15"/>
          <w:w w:val="105"/>
        </w:rPr>
        <w:t xml:space="preserve"> </w:t>
      </w:r>
      <w:r>
        <w:rPr>
          <w:color w:val="383838"/>
          <w:w w:val="105"/>
        </w:rPr>
        <w:t>subm</w:t>
      </w:r>
      <w:r>
        <w:rPr>
          <w:color w:val="383838"/>
          <w:spacing w:val="-3"/>
          <w:w w:val="105"/>
        </w:rPr>
        <w:t>i</w:t>
      </w:r>
      <w:r>
        <w:rPr>
          <w:color w:val="383838"/>
          <w:w w:val="105"/>
        </w:rPr>
        <w:t>tted</w:t>
      </w:r>
      <w:r>
        <w:rPr>
          <w:color w:val="383838"/>
          <w:spacing w:val="24"/>
          <w:w w:val="105"/>
        </w:rPr>
        <w:t xml:space="preserve"> </w:t>
      </w:r>
      <w:r>
        <w:rPr>
          <w:color w:val="383838"/>
          <w:w w:val="105"/>
        </w:rPr>
        <w:t>which</w:t>
      </w:r>
      <w:r>
        <w:rPr>
          <w:color w:val="383838"/>
          <w:spacing w:val="26"/>
          <w:w w:val="105"/>
        </w:rPr>
        <w:t xml:space="preserve"> </w:t>
      </w:r>
      <w:r>
        <w:rPr>
          <w:color w:val="383838"/>
          <w:w w:val="105"/>
        </w:rPr>
        <w:t>demonstrates</w:t>
      </w:r>
      <w:r>
        <w:rPr>
          <w:color w:val="383838"/>
          <w:spacing w:val="31"/>
          <w:w w:val="105"/>
        </w:rPr>
        <w:t xml:space="preserve"> </w:t>
      </w:r>
      <w:r>
        <w:rPr>
          <w:color w:val="383838"/>
          <w:w w:val="105"/>
        </w:rPr>
        <w:t>that</w:t>
      </w:r>
      <w:r>
        <w:rPr>
          <w:color w:val="383838"/>
          <w:spacing w:val="24"/>
          <w:w w:val="105"/>
        </w:rPr>
        <w:t xml:space="preserve"> </w:t>
      </w:r>
      <w:r>
        <w:rPr>
          <w:color w:val="383838"/>
          <w:w w:val="105"/>
        </w:rPr>
        <w:t>the ex</w:t>
      </w:r>
      <w:r>
        <w:rPr>
          <w:color w:val="383838"/>
          <w:spacing w:val="-4"/>
          <w:w w:val="105"/>
        </w:rPr>
        <w:t>i</w:t>
      </w:r>
      <w:r>
        <w:rPr>
          <w:color w:val="383838"/>
          <w:w w:val="105"/>
        </w:rPr>
        <w:t>st</w:t>
      </w:r>
      <w:r>
        <w:rPr>
          <w:color w:val="383838"/>
          <w:spacing w:val="3"/>
          <w:w w:val="105"/>
        </w:rPr>
        <w:t>i</w:t>
      </w:r>
      <w:r>
        <w:rPr>
          <w:color w:val="383838"/>
          <w:w w:val="105"/>
        </w:rPr>
        <w:t>ng</w:t>
      </w:r>
      <w:r>
        <w:rPr>
          <w:color w:val="383838"/>
          <w:spacing w:val="-22"/>
          <w:w w:val="105"/>
        </w:rPr>
        <w:t xml:space="preserve"> </w:t>
      </w:r>
      <w:r>
        <w:rPr>
          <w:color w:val="383838"/>
          <w:w w:val="105"/>
        </w:rPr>
        <w:t>operat</w:t>
      </w:r>
      <w:r>
        <w:rPr>
          <w:color w:val="383838"/>
          <w:spacing w:val="2"/>
          <w:w w:val="105"/>
        </w:rPr>
        <w:t>i</w:t>
      </w:r>
      <w:r>
        <w:rPr>
          <w:color w:val="383838"/>
          <w:w w:val="105"/>
        </w:rPr>
        <w:t>ons</w:t>
      </w:r>
      <w:r>
        <w:rPr>
          <w:color w:val="383838"/>
          <w:spacing w:val="-7"/>
          <w:w w:val="105"/>
        </w:rPr>
        <w:t xml:space="preserve"> </w:t>
      </w:r>
      <w:r>
        <w:rPr>
          <w:color w:val="383838"/>
          <w:w w:val="105"/>
        </w:rPr>
        <w:t>conducted</w:t>
      </w:r>
      <w:r>
        <w:rPr>
          <w:color w:val="383838"/>
          <w:spacing w:val="6"/>
          <w:w w:val="105"/>
        </w:rPr>
        <w:t xml:space="preserve"> </w:t>
      </w:r>
      <w:r>
        <w:rPr>
          <w:color w:val="383838"/>
          <w:w w:val="105"/>
        </w:rPr>
        <w:t>from</w:t>
      </w:r>
      <w:r>
        <w:rPr>
          <w:color w:val="383838"/>
          <w:spacing w:val="-1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-6"/>
          <w:w w:val="105"/>
        </w:rPr>
        <w:t xml:space="preserve"> </w:t>
      </w:r>
      <w:r>
        <w:rPr>
          <w:color w:val="383838"/>
          <w:w w:val="105"/>
        </w:rPr>
        <w:t>airstr</w:t>
      </w:r>
      <w:r>
        <w:rPr>
          <w:color w:val="383838"/>
          <w:spacing w:val="-1"/>
          <w:w w:val="105"/>
        </w:rPr>
        <w:t>i</w:t>
      </w:r>
      <w:r>
        <w:rPr>
          <w:color w:val="383838"/>
          <w:w w:val="105"/>
        </w:rPr>
        <w:t>p</w:t>
      </w:r>
      <w:r>
        <w:rPr>
          <w:color w:val="383838"/>
          <w:spacing w:val="-16"/>
          <w:w w:val="105"/>
        </w:rPr>
        <w:t xml:space="preserve"> </w:t>
      </w:r>
      <w:r>
        <w:rPr>
          <w:color w:val="383838"/>
          <w:w w:val="105"/>
        </w:rPr>
        <w:t>at</w:t>
      </w:r>
      <w:r>
        <w:rPr>
          <w:color w:val="383838"/>
          <w:spacing w:val="2"/>
          <w:w w:val="105"/>
        </w:rPr>
        <w:t xml:space="preserve"> </w:t>
      </w:r>
      <w:r>
        <w:rPr>
          <w:color w:val="383838"/>
          <w:spacing w:val="-52"/>
          <w:w w:val="105"/>
        </w:rPr>
        <w:t>1</w:t>
      </w:r>
      <w:r>
        <w:rPr>
          <w:color w:val="383838"/>
          <w:w w:val="105"/>
        </w:rPr>
        <w:t>944</w:t>
      </w:r>
      <w:r>
        <w:rPr>
          <w:color w:val="383838"/>
          <w:spacing w:val="-14"/>
          <w:w w:val="105"/>
        </w:rPr>
        <w:t xml:space="preserve"> </w:t>
      </w:r>
      <w:r>
        <w:rPr>
          <w:color w:val="383838"/>
          <w:w w:val="105"/>
        </w:rPr>
        <w:t>Win</w:t>
      </w:r>
      <w:r>
        <w:rPr>
          <w:color w:val="383838"/>
          <w:spacing w:val="-8"/>
          <w:w w:val="105"/>
        </w:rPr>
        <w:t>g</w:t>
      </w:r>
      <w:r>
        <w:rPr>
          <w:color w:val="383838"/>
          <w:w w:val="105"/>
        </w:rPr>
        <w:t>eel</w:t>
      </w:r>
      <w:r>
        <w:rPr>
          <w:color w:val="383838"/>
          <w:spacing w:val="-7"/>
          <w:w w:val="105"/>
        </w:rPr>
        <w:t xml:space="preserve"> </w:t>
      </w:r>
      <w:r>
        <w:rPr>
          <w:color w:val="383838"/>
          <w:w w:val="105"/>
        </w:rPr>
        <w:t>Roa</w:t>
      </w:r>
      <w:r>
        <w:rPr>
          <w:color w:val="383838"/>
          <w:spacing w:val="4"/>
          <w:w w:val="105"/>
        </w:rPr>
        <w:t>d</w:t>
      </w:r>
      <w:r>
        <w:rPr>
          <w:color w:val="646464"/>
          <w:w w:val="105"/>
        </w:rPr>
        <w:t>,</w:t>
      </w:r>
      <w:r>
        <w:rPr>
          <w:color w:val="646464"/>
          <w:spacing w:val="-32"/>
          <w:w w:val="105"/>
        </w:rPr>
        <w:t xml:space="preserve"> </w:t>
      </w:r>
      <w:r>
        <w:rPr>
          <w:color w:val="383838"/>
          <w:w w:val="105"/>
        </w:rPr>
        <w:t>Barunah</w:t>
      </w:r>
      <w:r>
        <w:rPr>
          <w:color w:val="383838"/>
          <w:spacing w:val="8"/>
          <w:w w:val="105"/>
        </w:rPr>
        <w:t xml:space="preserve"> </w:t>
      </w:r>
      <w:r>
        <w:rPr>
          <w:color w:val="383838"/>
          <w:w w:val="105"/>
        </w:rPr>
        <w:t>Park</w:t>
      </w:r>
      <w:r>
        <w:rPr>
          <w:color w:val="383838"/>
          <w:spacing w:val="-5"/>
          <w:w w:val="105"/>
        </w:rPr>
        <w:t xml:space="preserve"> </w:t>
      </w:r>
      <w:r>
        <w:rPr>
          <w:color w:val="383838"/>
          <w:w w:val="105"/>
        </w:rPr>
        <w:t>will</w:t>
      </w:r>
      <w:r>
        <w:rPr>
          <w:color w:val="383838"/>
          <w:spacing w:val="2"/>
          <w:w w:val="105"/>
        </w:rPr>
        <w:t xml:space="preserve"> </w:t>
      </w:r>
      <w:r>
        <w:rPr>
          <w:color w:val="383838"/>
          <w:w w:val="105"/>
        </w:rPr>
        <w:t>be</w:t>
      </w:r>
      <w:r>
        <w:rPr>
          <w:color w:val="383838"/>
          <w:w w:val="101"/>
        </w:rPr>
        <w:t xml:space="preserve"> </w:t>
      </w:r>
      <w:r>
        <w:rPr>
          <w:color w:val="484848"/>
          <w:w w:val="105"/>
        </w:rPr>
        <w:t>able</w:t>
      </w:r>
      <w:r>
        <w:rPr>
          <w:color w:val="484848"/>
          <w:spacing w:val="-4"/>
          <w:w w:val="105"/>
        </w:rPr>
        <w:t xml:space="preserve"> </w:t>
      </w:r>
      <w:r>
        <w:rPr>
          <w:color w:val="383838"/>
          <w:w w:val="105"/>
        </w:rPr>
        <w:t>to</w:t>
      </w:r>
      <w:r>
        <w:rPr>
          <w:color w:val="383838"/>
          <w:spacing w:val="-4"/>
          <w:w w:val="105"/>
        </w:rPr>
        <w:t xml:space="preserve"> </w:t>
      </w:r>
      <w:r>
        <w:rPr>
          <w:color w:val="484848"/>
          <w:w w:val="105"/>
        </w:rPr>
        <w:t>continue</w:t>
      </w:r>
      <w:r>
        <w:rPr>
          <w:color w:val="484848"/>
          <w:spacing w:val="-10"/>
          <w:w w:val="105"/>
        </w:rPr>
        <w:t xml:space="preserve"> </w:t>
      </w:r>
      <w:r>
        <w:rPr>
          <w:color w:val="484848"/>
          <w:spacing w:val="-2"/>
          <w:w w:val="105"/>
        </w:rPr>
        <w:t>safel</w:t>
      </w:r>
      <w:r>
        <w:rPr>
          <w:color w:val="484848"/>
          <w:spacing w:val="-1"/>
          <w:w w:val="105"/>
        </w:rPr>
        <w:t>y</w:t>
      </w:r>
      <w:r>
        <w:rPr>
          <w:color w:val="484848"/>
          <w:spacing w:val="-12"/>
          <w:w w:val="105"/>
        </w:rPr>
        <w:t xml:space="preserve"> </w:t>
      </w:r>
      <w:r>
        <w:rPr>
          <w:color w:val="383838"/>
          <w:w w:val="105"/>
        </w:rPr>
        <w:t>without</w:t>
      </w:r>
      <w:r>
        <w:rPr>
          <w:color w:val="383838"/>
          <w:spacing w:val="12"/>
          <w:w w:val="105"/>
        </w:rPr>
        <w:t xml:space="preserve"> </w:t>
      </w:r>
      <w:r>
        <w:rPr>
          <w:color w:val="383838"/>
          <w:spacing w:val="-2"/>
          <w:w w:val="105"/>
        </w:rPr>
        <w:t>significant</w:t>
      </w:r>
      <w:r>
        <w:rPr>
          <w:color w:val="383838"/>
          <w:spacing w:val="10"/>
          <w:w w:val="105"/>
        </w:rPr>
        <w:t xml:space="preserve"> </w:t>
      </w:r>
      <w:r>
        <w:rPr>
          <w:color w:val="383838"/>
          <w:spacing w:val="-3"/>
          <w:w w:val="105"/>
        </w:rPr>
        <w:t>i</w:t>
      </w:r>
      <w:r>
        <w:rPr>
          <w:color w:val="383838"/>
          <w:spacing w:val="-5"/>
          <w:w w:val="105"/>
        </w:rPr>
        <w:t>mpact</w:t>
      </w:r>
      <w:r>
        <w:rPr>
          <w:color w:val="383838"/>
          <w:spacing w:val="-7"/>
          <w:w w:val="105"/>
        </w:rPr>
        <w:t xml:space="preserve"> </w:t>
      </w:r>
      <w:r>
        <w:rPr>
          <w:color w:val="383838"/>
          <w:w w:val="105"/>
        </w:rPr>
        <w:t>from</w:t>
      </w:r>
      <w:r>
        <w:rPr>
          <w:color w:val="383838"/>
          <w:spacing w:val="-4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-9"/>
          <w:w w:val="105"/>
        </w:rPr>
        <w:t xml:space="preserve"> </w:t>
      </w:r>
      <w:r>
        <w:rPr>
          <w:color w:val="383838"/>
          <w:w w:val="105"/>
        </w:rPr>
        <w:t>turbines</w:t>
      </w:r>
      <w:r>
        <w:rPr>
          <w:color w:val="646464"/>
          <w:w w:val="105"/>
        </w:rPr>
        <w:t>,</w:t>
      </w:r>
      <w:r>
        <w:rPr>
          <w:color w:val="383838"/>
          <w:w w:val="105"/>
        </w:rPr>
        <w:t>to</w:t>
      </w:r>
      <w:r>
        <w:rPr>
          <w:color w:val="383838"/>
          <w:spacing w:val="-10"/>
          <w:w w:val="105"/>
        </w:rPr>
        <w:t xml:space="preserve"> </w:t>
      </w:r>
      <w:r>
        <w:rPr>
          <w:color w:val="484848"/>
          <w:w w:val="105"/>
        </w:rPr>
        <w:t>the</w:t>
      </w:r>
      <w:r>
        <w:rPr>
          <w:color w:val="484848"/>
          <w:spacing w:val="-3"/>
          <w:w w:val="105"/>
        </w:rPr>
        <w:t xml:space="preserve"> </w:t>
      </w:r>
      <w:r>
        <w:rPr>
          <w:color w:val="383838"/>
          <w:w w:val="105"/>
        </w:rPr>
        <w:t>satisfaction</w:t>
      </w:r>
      <w:r>
        <w:rPr>
          <w:color w:val="383838"/>
          <w:spacing w:val="-8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-6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48"/>
          <w:w w:val="105"/>
        </w:rPr>
        <w:t xml:space="preserve"> </w:t>
      </w:r>
      <w:r>
        <w:rPr>
          <w:color w:val="383838"/>
          <w:spacing w:val="-2"/>
          <w:w w:val="105"/>
        </w:rPr>
        <w:t>responsi</w:t>
      </w:r>
      <w:r>
        <w:rPr>
          <w:color w:val="383838"/>
          <w:spacing w:val="-1"/>
          <w:w w:val="105"/>
        </w:rPr>
        <w:t>bl</w:t>
      </w:r>
      <w:r>
        <w:rPr>
          <w:color w:val="383838"/>
          <w:spacing w:val="-2"/>
          <w:w w:val="105"/>
        </w:rPr>
        <w:t>e</w:t>
      </w:r>
      <w:r>
        <w:rPr>
          <w:color w:val="383838"/>
          <w:spacing w:val="-23"/>
          <w:w w:val="105"/>
        </w:rPr>
        <w:t xml:space="preserve"> </w:t>
      </w:r>
      <w:r>
        <w:rPr>
          <w:color w:val="383838"/>
          <w:w w:val="105"/>
        </w:rPr>
        <w:t>authority</w:t>
      </w:r>
      <w:r>
        <w:rPr>
          <w:color w:val="646464"/>
          <w:w w:val="105"/>
        </w:rPr>
        <w:t>,</w:t>
      </w:r>
      <w:r>
        <w:rPr>
          <w:color w:val="383838"/>
          <w:w w:val="105"/>
        </w:rPr>
        <w:t>unless</w:t>
      </w:r>
      <w:r>
        <w:rPr>
          <w:color w:val="383838"/>
          <w:spacing w:val="-18"/>
          <w:w w:val="105"/>
        </w:rPr>
        <w:t xml:space="preserve"> </w:t>
      </w:r>
      <w:r>
        <w:rPr>
          <w:color w:val="383838"/>
          <w:w w:val="105"/>
        </w:rPr>
        <w:t>an</w:t>
      </w:r>
      <w:r>
        <w:rPr>
          <w:color w:val="383838"/>
          <w:spacing w:val="-20"/>
          <w:w w:val="105"/>
        </w:rPr>
        <w:t xml:space="preserve"> </w:t>
      </w:r>
      <w:r>
        <w:rPr>
          <w:color w:val="383838"/>
          <w:w w:val="105"/>
        </w:rPr>
        <w:t>alternative</w:t>
      </w:r>
      <w:r>
        <w:rPr>
          <w:color w:val="383838"/>
          <w:spacing w:val="-12"/>
          <w:w w:val="105"/>
        </w:rPr>
        <w:t xml:space="preserve"> </w:t>
      </w:r>
      <w:r>
        <w:rPr>
          <w:color w:val="383838"/>
          <w:w w:val="105"/>
        </w:rPr>
        <w:t>arrangement</w:t>
      </w:r>
      <w:r>
        <w:rPr>
          <w:color w:val="383838"/>
          <w:spacing w:val="-8"/>
          <w:w w:val="105"/>
        </w:rPr>
        <w:t xml:space="preserve"> </w:t>
      </w:r>
      <w:r>
        <w:rPr>
          <w:color w:val="383838"/>
          <w:spacing w:val="-10"/>
          <w:w w:val="105"/>
        </w:rPr>
        <w:t>i</w:t>
      </w:r>
      <w:r>
        <w:rPr>
          <w:color w:val="383838"/>
          <w:spacing w:val="-18"/>
          <w:w w:val="105"/>
        </w:rPr>
        <w:t>s</w:t>
      </w:r>
      <w:r>
        <w:rPr>
          <w:color w:val="383838"/>
          <w:spacing w:val="-21"/>
          <w:w w:val="105"/>
        </w:rPr>
        <w:t xml:space="preserve"> </w:t>
      </w:r>
      <w:r>
        <w:rPr>
          <w:color w:val="383838"/>
          <w:w w:val="105"/>
        </w:rPr>
        <w:t>agreed</w:t>
      </w:r>
      <w:r>
        <w:rPr>
          <w:color w:val="383838"/>
          <w:spacing w:val="-11"/>
          <w:w w:val="105"/>
        </w:rPr>
        <w:t xml:space="preserve"> </w:t>
      </w:r>
      <w:r>
        <w:rPr>
          <w:color w:val="383838"/>
          <w:w w:val="105"/>
        </w:rPr>
        <w:t>between</w:t>
      </w:r>
      <w:r>
        <w:rPr>
          <w:color w:val="383838"/>
          <w:spacing w:val="-21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-14"/>
          <w:w w:val="105"/>
        </w:rPr>
        <w:t xml:space="preserve"> </w:t>
      </w:r>
      <w:r>
        <w:rPr>
          <w:color w:val="383838"/>
          <w:spacing w:val="-2"/>
          <w:w w:val="105"/>
        </w:rPr>
        <w:t>parti</w:t>
      </w:r>
      <w:r>
        <w:rPr>
          <w:color w:val="383838"/>
          <w:spacing w:val="-3"/>
          <w:w w:val="105"/>
        </w:rPr>
        <w:t>es</w:t>
      </w:r>
      <w:r>
        <w:rPr>
          <w:color w:val="383838"/>
          <w:spacing w:val="-26"/>
          <w:w w:val="105"/>
        </w:rPr>
        <w:t xml:space="preserve"> </w:t>
      </w:r>
      <w:r>
        <w:rPr>
          <w:color w:val="383838"/>
          <w:w w:val="105"/>
        </w:rPr>
        <w:t>to</w:t>
      </w:r>
      <w:r>
        <w:rPr>
          <w:color w:val="383838"/>
          <w:spacing w:val="-20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37"/>
          <w:w w:val="105"/>
        </w:rPr>
        <w:t xml:space="preserve"> </w:t>
      </w:r>
      <w:r>
        <w:rPr>
          <w:color w:val="484848"/>
          <w:w w:val="105"/>
        </w:rPr>
        <w:t>satisfaction</w:t>
      </w:r>
      <w:r>
        <w:rPr>
          <w:color w:val="484848"/>
          <w:spacing w:val="-30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-25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-14"/>
          <w:w w:val="105"/>
        </w:rPr>
        <w:t xml:space="preserve"> </w:t>
      </w:r>
      <w:r>
        <w:rPr>
          <w:color w:val="383838"/>
          <w:spacing w:val="-2"/>
          <w:w w:val="105"/>
        </w:rPr>
        <w:t>responsi</w:t>
      </w:r>
      <w:r>
        <w:rPr>
          <w:color w:val="383838"/>
          <w:spacing w:val="-1"/>
          <w:w w:val="105"/>
        </w:rPr>
        <w:t>bl</w:t>
      </w:r>
      <w:r>
        <w:rPr>
          <w:color w:val="383838"/>
          <w:spacing w:val="-2"/>
          <w:w w:val="105"/>
        </w:rPr>
        <w:t>e</w:t>
      </w:r>
      <w:r>
        <w:rPr>
          <w:color w:val="383838"/>
          <w:spacing w:val="-22"/>
          <w:w w:val="105"/>
        </w:rPr>
        <w:t xml:space="preserve"> </w:t>
      </w:r>
      <w:r>
        <w:rPr>
          <w:color w:val="383838"/>
          <w:spacing w:val="1"/>
          <w:w w:val="105"/>
        </w:rPr>
        <w:t>authority</w:t>
      </w:r>
      <w:r>
        <w:rPr>
          <w:color w:val="646464"/>
          <w:w w:val="105"/>
        </w:rPr>
        <w:t>.</w:t>
      </w:r>
    </w:p>
    <w:p w14:paraId="13EDDDEE" w14:textId="77777777" w:rsidR="00A5052B" w:rsidRDefault="00A5052B">
      <w:pPr>
        <w:spacing w:before="2"/>
        <w:rPr>
          <w:rFonts w:ascii="Arial" w:eastAsia="Arial" w:hAnsi="Arial" w:cs="Arial"/>
          <w:sz w:val="21"/>
          <w:szCs w:val="21"/>
        </w:rPr>
      </w:pPr>
    </w:p>
    <w:p w14:paraId="13EDDDEF" w14:textId="77777777" w:rsidR="00A5052B" w:rsidRDefault="00A72E41">
      <w:pPr>
        <w:pStyle w:val="BodyText"/>
        <w:numPr>
          <w:ilvl w:val="0"/>
          <w:numId w:val="6"/>
        </w:numPr>
        <w:tabs>
          <w:tab w:val="left" w:pos="534"/>
        </w:tabs>
        <w:spacing w:line="314" w:lineRule="auto"/>
        <w:ind w:left="526" w:right="407" w:hanging="365"/>
        <w:jc w:val="both"/>
      </w:pPr>
      <w:r>
        <w:rPr>
          <w:color w:val="383838"/>
          <w:w w:val="105"/>
        </w:rPr>
        <w:t>Copies</w:t>
      </w:r>
      <w:r>
        <w:rPr>
          <w:color w:val="383838"/>
          <w:spacing w:val="37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27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35"/>
          <w:w w:val="105"/>
        </w:rPr>
        <w:t xml:space="preserve"> </w:t>
      </w:r>
      <w:r>
        <w:rPr>
          <w:color w:val="383838"/>
          <w:w w:val="105"/>
        </w:rPr>
        <w:t>development</w:t>
      </w:r>
      <w:r>
        <w:rPr>
          <w:color w:val="383838"/>
          <w:spacing w:val="48"/>
          <w:w w:val="105"/>
        </w:rPr>
        <w:t xml:space="preserve"> </w:t>
      </w:r>
      <w:r>
        <w:rPr>
          <w:color w:val="383838"/>
          <w:spacing w:val="-3"/>
          <w:w w:val="105"/>
        </w:rPr>
        <w:t>pl</w:t>
      </w:r>
      <w:r>
        <w:rPr>
          <w:color w:val="383838"/>
          <w:spacing w:val="-4"/>
          <w:w w:val="105"/>
        </w:rPr>
        <w:t>ans</w:t>
      </w:r>
      <w:r>
        <w:rPr>
          <w:color w:val="383838"/>
          <w:spacing w:val="34"/>
          <w:w w:val="105"/>
        </w:rPr>
        <w:t xml:space="preserve"> </w:t>
      </w:r>
      <w:r>
        <w:rPr>
          <w:color w:val="484848"/>
          <w:w w:val="105"/>
        </w:rPr>
        <w:t>endorsed</w:t>
      </w:r>
      <w:r>
        <w:rPr>
          <w:color w:val="484848"/>
          <w:spacing w:val="1"/>
          <w:w w:val="105"/>
        </w:rPr>
        <w:t xml:space="preserve"> </w:t>
      </w:r>
      <w:r>
        <w:rPr>
          <w:color w:val="383838"/>
          <w:w w:val="105"/>
        </w:rPr>
        <w:t>under</w:t>
      </w:r>
      <w:r>
        <w:rPr>
          <w:color w:val="383838"/>
          <w:spacing w:val="35"/>
          <w:w w:val="105"/>
        </w:rPr>
        <w:t xml:space="preserve"> </w:t>
      </w:r>
      <w:r>
        <w:rPr>
          <w:color w:val="484848"/>
          <w:spacing w:val="-3"/>
          <w:w w:val="105"/>
        </w:rPr>
        <w:t>condi</w:t>
      </w:r>
      <w:r>
        <w:rPr>
          <w:color w:val="484848"/>
          <w:spacing w:val="-2"/>
          <w:w w:val="105"/>
        </w:rPr>
        <w:t>tion</w:t>
      </w:r>
      <w:r>
        <w:rPr>
          <w:color w:val="484848"/>
          <w:spacing w:val="40"/>
          <w:w w:val="105"/>
        </w:rPr>
        <w:t xml:space="preserve"> </w:t>
      </w:r>
      <w:r>
        <w:rPr>
          <w:color w:val="383838"/>
          <w:w w:val="130"/>
        </w:rPr>
        <w:t>1</w:t>
      </w:r>
      <w:r>
        <w:rPr>
          <w:color w:val="383838"/>
          <w:spacing w:val="-47"/>
          <w:w w:val="130"/>
        </w:rPr>
        <w:t xml:space="preserve"> </w:t>
      </w:r>
      <w:r>
        <w:rPr>
          <w:color w:val="383838"/>
          <w:w w:val="105"/>
        </w:rPr>
        <w:t>must</w:t>
      </w:r>
      <w:r>
        <w:rPr>
          <w:color w:val="383838"/>
          <w:spacing w:val="41"/>
          <w:w w:val="105"/>
        </w:rPr>
        <w:t xml:space="preserve"> </w:t>
      </w:r>
      <w:r>
        <w:rPr>
          <w:color w:val="383838"/>
          <w:w w:val="105"/>
        </w:rPr>
        <w:t>be</w:t>
      </w:r>
      <w:r>
        <w:rPr>
          <w:color w:val="383838"/>
          <w:spacing w:val="39"/>
          <w:w w:val="105"/>
        </w:rPr>
        <w:t xml:space="preserve"> </w:t>
      </w:r>
      <w:r>
        <w:rPr>
          <w:color w:val="383838"/>
          <w:spacing w:val="-1"/>
          <w:w w:val="105"/>
        </w:rPr>
        <w:t>provided</w:t>
      </w:r>
      <w:r>
        <w:rPr>
          <w:color w:val="383838"/>
          <w:spacing w:val="36"/>
          <w:w w:val="105"/>
        </w:rPr>
        <w:t xml:space="preserve"> </w:t>
      </w:r>
      <w:r>
        <w:rPr>
          <w:color w:val="383838"/>
          <w:w w:val="105"/>
        </w:rPr>
        <w:t>to</w:t>
      </w:r>
      <w:r>
        <w:rPr>
          <w:color w:val="383838"/>
          <w:spacing w:val="34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21"/>
          <w:w w:val="105"/>
        </w:rPr>
        <w:t xml:space="preserve"> </w:t>
      </w:r>
      <w:r>
        <w:rPr>
          <w:color w:val="383838"/>
          <w:w w:val="105"/>
        </w:rPr>
        <w:t>followi</w:t>
      </w:r>
      <w:r>
        <w:rPr>
          <w:color w:val="383838"/>
          <w:spacing w:val="1"/>
          <w:w w:val="105"/>
        </w:rPr>
        <w:t>ng</w:t>
      </w:r>
      <w:r>
        <w:rPr>
          <w:color w:val="383838"/>
          <w:spacing w:val="-17"/>
          <w:w w:val="105"/>
        </w:rPr>
        <w:t xml:space="preserve"> </w:t>
      </w:r>
      <w:r>
        <w:rPr>
          <w:color w:val="383838"/>
          <w:w w:val="105"/>
        </w:rPr>
        <w:t>entities</w:t>
      </w:r>
      <w:r>
        <w:rPr>
          <w:color w:val="383838"/>
          <w:spacing w:val="-9"/>
          <w:w w:val="105"/>
        </w:rPr>
        <w:t xml:space="preserve"> </w:t>
      </w:r>
      <w:r>
        <w:rPr>
          <w:color w:val="383838"/>
          <w:w w:val="105"/>
        </w:rPr>
        <w:t>within</w:t>
      </w:r>
      <w:r>
        <w:rPr>
          <w:color w:val="383838"/>
          <w:spacing w:val="6"/>
          <w:w w:val="105"/>
        </w:rPr>
        <w:t xml:space="preserve"> </w:t>
      </w:r>
      <w:r>
        <w:rPr>
          <w:color w:val="383838"/>
          <w:w w:val="105"/>
        </w:rPr>
        <w:t>30</w:t>
      </w:r>
      <w:r>
        <w:rPr>
          <w:color w:val="383838"/>
          <w:spacing w:val="-24"/>
          <w:w w:val="105"/>
        </w:rPr>
        <w:t xml:space="preserve"> </w:t>
      </w:r>
      <w:r>
        <w:rPr>
          <w:color w:val="383838"/>
          <w:w w:val="105"/>
        </w:rPr>
        <w:t>days</w:t>
      </w:r>
      <w:r>
        <w:rPr>
          <w:color w:val="383838"/>
          <w:spacing w:val="-5"/>
          <w:w w:val="105"/>
        </w:rPr>
        <w:t xml:space="preserve"> </w:t>
      </w:r>
      <w:r>
        <w:rPr>
          <w:color w:val="383838"/>
          <w:w w:val="105"/>
        </w:rPr>
        <w:t xml:space="preserve">after </w:t>
      </w:r>
      <w:r>
        <w:rPr>
          <w:color w:val="383838"/>
          <w:spacing w:val="-1"/>
          <w:w w:val="105"/>
        </w:rPr>
        <w:t>bei</w:t>
      </w:r>
      <w:r>
        <w:rPr>
          <w:color w:val="383838"/>
          <w:spacing w:val="-2"/>
          <w:w w:val="105"/>
        </w:rPr>
        <w:t>ng</w:t>
      </w:r>
      <w:r>
        <w:rPr>
          <w:color w:val="383838"/>
          <w:spacing w:val="-16"/>
          <w:w w:val="105"/>
        </w:rPr>
        <w:t xml:space="preserve"> </w:t>
      </w:r>
      <w:r>
        <w:rPr>
          <w:color w:val="484848"/>
          <w:spacing w:val="1"/>
          <w:w w:val="105"/>
        </w:rPr>
        <w:t>end</w:t>
      </w:r>
      <w:r>
        <w:rPr>
          <w:color w:val="484848"/>
          <w:spacing w:val="2"/>
          <w:w w:val="105"/>
        </w:rPr>
        <w:t>rsed:</w:t>
      </w:r>
    </w:p>
    <w:p w14:paraId="13EDDDF0" w14:textId="77777777" w:rsidR="00A5052B" w:rsidRDefault="00A5052B">
      <w:pPr>
        <w:spacing w:before="5"/>
        <w:rPr>
          <w:rFonts w:ascii="Arial" w:eastAsia="Arial" w:hAnsi="Arial" w:cs="Arial"/>
          <w:sz w:val="21"/>
          <w:szCs w:val="21"/>
        </w:rPr>
      </w:pPr>
    </w:p>
    <w:p w14:paraId="13EDDDF1" w14:textId="77777777" w:rsidR="00A5052B" w:rsidRDefault="00A72E41">
      <w:pPr>
        <w:pStyle w:val="BodyText"/>
        <w:numPr>
          <w:ilvl w:val="1"/>
          <w:numId w:val="6"/>
        </w:numPr>
        <w:tabs>
          <w:tab w:val="left" w:pos="893"/>
        </w:tabs>
        <w:ind w:left="526" w:firstLine="0"/>
      </w:pPr>
      <w:r>
        <w:rPr>
          <w:color w:val="383838"/>
          <w:w w:val="95"/>
        </w:rPr>
        <w:t>CASA</w:t>
      </w:r>
    </w:p>
    <w:p w14:paraId="13EDDDF2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F3" w14:textId="77777777" w:rsidR="00A5052B" w:rsidRDefault="00A72E41">
      <w:pPr>
        <w:pStyle w:val="BodyText"/>
        <w:numPr>
          <w:ilvl w:val="1"/>
          <w:numId w:val="6"/>
        </w:numPr>
        <w:tabs>
          <w:tab w:val="left" w:pos="878"/>
        </w:tabs>
        <w:spacing w:line="561" w:lineRule="auto"/>
        <w:ind w:left="526" w:right="2320" w:firstLine="8"/>
      </w:pPr>
      <w:r>
        <w:rPr>
          <w:color w:val="383838"/>
        </w:rPr>
        <w:t>The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Department</w:t>
      </w:r>
      <w:r>
        <w:rPr>
          <w:color w:val="383838"/>
          <w:spacing w:val="-10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-10"/>
        </w:rPr>
        <w:t xml:space="preserve"> </w:t>
      </w:r>
      <w:r>
        <w:rPr>
          <w:color w:val="383838"/>
        </w:rPr>
        <w:t>Defence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(RAAF</w:t>
      </w:r>
      <w:r>
        <w:rPr>
          <w:color w:val="383838"/>
          <w:spacing w:val="-20"/>
        </w:rPr>
        <w:t xml:space="preserve"> </w:t>
      </w:r>
      <w:r>
        <w:rPr>
          <w:color w:val="383838"/>
        </w:rPr>
        <w:t>Aeronautical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23"/>
        </w:rPr>
        <w:t>I</w:t>
      </w:r>
      <w:r>
        <w:rPr>
          <w:color w:val="383838"/>
        </w:rPr>
        <w:t>nformation</w:t>
      </w:r>
      <w:r>
        <w:rPr>
          <w:color w:val="383838"/>
          <w:spacing w:val="-21"/>
        </w:rPr>
        <w:t xml:space="preserve"> </w:t>
      </w:r>
      <w:r>
        <w:rPr>
          <w:color w:val="383838"/>
        </w:rPr>
        <w:t>Serv</w:t>
      </w:r>
      <w:r>
        <w:rPr>
          <w:color w:val="383838"/>
          <w:spacing w:val="1"/>
        </w:rPr>
        <w:t>i</w:t>
      </w:r>
      <w:r>
        <w:rPr>
          <w:color w:val="383838"/>
        </w:rPr>
        <w:t>ce)</w:t>
      </w:r>
      <w:r>
        <w:rPr>
          <w:color w:val="383838"/>
          <w:w w:val="93"/>
        </w:rPr>
        <w:t xml:space="preserve"> </w:t>
      </w:r>
      <w:r>
        <w:rPr>
          <w:color w:val="383838"/>
          <w:spacing w:val="15"/>
        </w:rPr>
        <w:t>c</w:t>
      </w:r>
      <w:r>
        <w:rPr>
          <w:color w:val="646464"/>
        </w:rPr>
        <w:t xml:space="preserve">. </w:t>
      </w:r>
      <w:r>
        <w:rPr>
          <w:color w:val="646464"/>
          <w:spacing w:val="48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9"/>
        </w:rPr>
        <w:t>i</w:t>
      </w:r>
      <w:r>
        <w:rPr>
          <w:color w:val="383838"/>
        </w:rPr>
        <w:t>rserv</w:t>
      </w:r>
      <w:r>
        <w:rPr>
          <w:color w:val="383838"/>
          <w:spacing w:val="-5"/>
        </w:rPr>
        <w:t>i</w:t>
      </w:r>
      <w:r>
        <w:rPr>
          <w:color w:val="383838"/>
        </w:rPr>
        <w:t>ces</w:t>
      </w:r>
      <w:r>
        <w:rPr>
          <w:color w:val="383838"/>
          <w:spacing w:val="-15"/>
        </w:rPr>
        <w:t xml:space="preserve"> </w:t>
      </w:r>
      <w:r>
        <w:rPr>
          <w:color w:val="383838"/>
        </w:rPr>
        <w:t>Austra</w:t>
      </w:r>
      <w:r>
        <w:rPr>
          <w:color w:val="383838"/>
          <w:spacing w:val="15"/>
        </w:rPr>
        <w:t>l</w:t>
      </w:r>
      <w:r>
        <w:rPr>
          <w:color w:val="383838"/>
          <w:spacing w:val="-18"/>
        </w:rPr>
        <w:t>i</w:t>
      </w:r>
      <w:r>
        <w:rPr>
          <w:color w:val="383838"/>
        </w:rPr>
        <w:t>a</w:t>
      </w:r>
    </w:p>
    <w:p w14:paraId="13EDDDF4" w14:textId="77777777" w:rsidR="00A5052B" w:rsidRDefault="00A72E41">
      <w:pPr>
        <w:pStyle w:val="BodyText"/>
        <w:numPr>
          <w:ilvl w:val="0"/>
          <w:numId w:val="5"/>
        </w:numPr>
        <w:tabs>
          <w:tab w:val="left" w:pos="893"/>
        </w:tabs>
        <w:spacing w:before="16" w:line="322" w:lineRule="auto"/>
        <w:ind w:right="407"/>
        <w:jc w:val="both"/>
      </w:pPr>
      <w:r>
        <w:rPr>
          <w:color w:val="383838"/>
          <w:w w:val="105"/>
        </w:rPr>
        <w:t>any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aerodrome</w:t>
      </w:r>
      <w:r>
        <w:rPr>
          <w:color w:val="383838"/>
          <w:spacing w:val="3"/>
          <w:w w:val="105"/>
        </w:rPr>
        <w:t xml:space="preserve"> </w:t>
      </w:r>
      <w:r>
        <w:rPr>
          <w:color w:val="383838"/>
          <w:w w:val="105"/>
        </w:rPr>
        <w:t>operator</w:t>
      </w:r>
      <w:r>
        <w:rPr>
          <w:color w:val="383838"/>
          <w:spacing w:val="3"/>
          <w:w w:val="105"/>
        </w:rPr>
        <w:t xml:space="preserve"> </w:t>
      </w:r>
      <w:r>
        <w:rPr>
          <w:color w:val="383838"/>
          <w:spacing w:val="1"/>
          <w:w w:val="105"/>
        </w:rPr>
        <w:t>within</w:t>
      </w:r>
      <w:r>
        <w:rPr>
          <w:color w:val="383838"/>
          <w:spacing w:val="-19"/>
          <w:w w:val="105"/>
        </w:rPr>
        <w:t xml:space="preserve"> </w:t>
      </w:r>
      <w:r>
        <w:rPr>
          <w:color w:val="383838"/>
          <w:w w:val="105"/>
        </w:rPr>
        <w:t>30</w:t>
      </w:r>
      <w:r>
        <w:rPr>
          <w:color w:val="383838"/>
          <w:spacing w:val="-13"/>
          <w:w w:val="105"/>
        </w:rPr>
        <w:t xml:space="preserve"> </w:t>
      </w:r>
      <w:r>
        <w:rPr>
          <w:color w:val="383838"/>
          <w:w w:val="105"/>
        </w:rPr>
        <w:t>kilometres</w:t>
      </w:r>
      <w:r>
        <w:rPr>
          <w:color w:val="383838"/>
          <w:spacing w:val="-7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-7"/>
          <w:w w:val="105"/>
        </w:rPr>
        <w:t xml:space="preserve"> </w:t>
      </w:r>
      <w:r>
        <w:rPr>
          <w:color w:val="383838"/>
          <w:w w:val="105"/>
        </w:rPr>
        <w:t>external</w:t>
      </w:r>
      <w:r>
        <w:rPr>
          <w:color w:val="383838"/>
          <w:spacing w:val="-5"/>
          <w:w w:val="105"/>
        </w:rPr>
        <w:t xml:space="preserve"> </w:t>
      </w:r>
      <w:r>
        <w:rPr>
          <w:color w:val="383838"/>
          <w:w w:val="105"/>
        </w:rPr>
        <w:t>property</w:t>
      </w:r>
      <w:r>
        <w:rPr>
          <w:color w:val="383838"/>
          <w:spacing w:val="-5"/>
          <w:w w:val="105"/>
        </w:rPr>
        <w:t xml:space="preserve"> </w:t>
      </w:r>
      <w:r>
        <w:rPr>
          <w:color w:val="383838"/>
          <w:spacing w:val="-1"/>
          <w:w w:val="105"/>
        </w:rPr>
        <w:t>boundari</w:t>
      </w:r>
      <w:r>
        <w:rPr>
          <w:color w:val="383838"/>
          <w:spacing w:val="-2"/>
          <w:w w:val="105"/>
        </w:rPr>
        <w:t>es</w:t>
      </w:r>
      <w:r>
        <w:rPr>
          <w:color w:val="383838"/>
          <w:spacing w:val="-15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22"/>
          <w:w w:val="105"/>
        </w:rPr>
        <w:t xml:space="preserve"> </w:t>
      </w:r>
      <w:r>
        <w:rPr>
          <w:color w:val="383838"/>
          <w:w w:val="105"/>
        </w:rPr>
        <w:t>site.</w:t>
      </w:r>
    </w:p>
    <w:p w14:paraId="13EDDDF5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DF6" w14:textId="77777777" w:rsidR="00A5052B" w:rsidRDefault="00A72E41">
      <w:pPr>
        <w:pStyle w:val="BodyText"/>
        <w:numPr>
          <w:ilvl w:val="0"/>
          <w:numId w:val="5"/>
        </w:numPr>
        <w:tabs>
          <w:tab w:val="left" w:pos="893"/>
        </w:tabs>
        <w:spacing w:line="322" w:lineRule="auto"/>
        <w:ind w:right="407" w:hanging="373"/>
        <w:jc w:val="both"/>
      </w:pPr>
      <w:r>
        <w:rPr>
          <w:color w:val="383838"/>
          <w:spacing w:val="-2"/>
        </w:rPr>
        <w:t>Flyi</w:t>
      </w:r>
      <w:r>
        <w:rPr>
          <w:color w:val="383838"/>
          <w:spacing w:val="-1"/>
        </w:rPr>
        <w:t>ng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training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organisations</w:t>
      </w:r>
      <w:r>
        <w:rPr>
          <w:color w:val="383838"/>
          <w:spacing w:val="54"/>
        </w:rPr>
        <w:t xml:space="preserve"> </w:t>
      </w:r>
      <w:r>
        <w:rPr>
          <w:color w:val="383838"/>
        </w:rPr>
        <w:t>at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Ballarat,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Bacchus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Marsh</w:t>
      </w:r>
      <w:r>
        <w:rPr>
          <w:color w:val="646464"/>
          <w:spacing w:val="-1"/>
        </w:rPr>
        <w:t>,</w:t>
      </w:r>
      <w:r>
        <w:rPr>
          <w:color w:val="646464"/>
          <w:spacing w:val="6"/>
        </w:rPr>
        <w:t xml:space="preserve"> </w:t>
      </w:r>
      <w:r>
        <w:rPr>
          <w:color w:val="383838"/>
          <w:spacing w:val="-2"/>
        </w:rPr>
        <w:t>Poi</w:t>
      </w:r>
      <w:r>
        <w:rPr>
          <w:color w:val="383838"/>
          <w:spacing w:val="-1"/>
        </w:rPr>
        <w:t>nt</w:t>
      </w:r>
      <w:r>
        <w:rPr>
          <w:color w:val="383838"/>
          <w:spacing w:val="55"/>
        </w:rPr>
        <w:t xml:space="preserve"> </w:t>
      </w:r>
      <w:r>
        <w:rPr>
          <w:color w:val="383838"/>
        </w:rPr>
        <w:t>Cook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Lethbri</w:t>
      </w:r>
      <w:r>
        <w:rPr>
          <w:color w:val="383838"/>
          <w:spacing w:val="-2"/>
        </w:rPr>
        <w:t>dge</w:t>
      </w:r>
      <w:r>
        <w:rPr>
          <w:color w:val="383838"/>
          <w:spacing w:val="59"/>
          <w:w w:val="97"/>
        </w:rPr>
        <w:t xml:space="preserve"> </w:t>
      </w:r>
      <w:r>
        <w:rPr>
          <w:color w:val="383838"/>
        </w:rPr>
        <w:t>aerodromes</w:t>
      </w:r>
    </w:p>
    <w:p w14:paraId="13EDDDF7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DF8" w14:textId="77777777" w:rsidR="00A5052B" w:rsidRDefault="00A72E41">
      <w:pPr>
        <w:pStyle w:val="BodyText"/>
        <w:numPr>
          <w:ilvl w:val="0"/>
          <w:numId w:val="5"/>
        </w:numPr>
        <w:tabs>
          <w:tab w:val="left" w:pos="885"/>
        </w:tabs>
        <w:ind w:left="884" w:hanging="365"/>
        <w:jc w:val="left"/>
      </w:pPr>
      <w:r>
        <w:rPr>
          <w:color w:val="383838"/>
        </w:rPr>
        <w:t>the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1"/>
        </w:rPr>
        <w:t>Aeri</w:t>
      </w:r>
      <w:r>
        <w:rPr>
          <w:color w:val="383838"/>
        </w:rPr>
        <w:t>al</w:t>
      </w:r>
      <w:r>
        <w:rPr>
          <w:color w:val="383838"/>
          <w:spacing w:val="-22"/>
        </w:rPr>
        <w:t xml:space="preserve"> </w:t>
      </w:r>
      <w:r>
        <w:rPr>
          <w:color w:val="383838"/>
        </w:rPr>
        <w:t>Agricultural</w:t>
      </w:r>
      <w:r>
        <w:rPr>
          <w:color w:val="383838"/>
          <w:spacing w:val="-14"/>
        </w:rPr>
        <w:t xml:space="preserve"> </w:t>
      </w:r>
      <w:r>
        <w:rPr>
          <w:color w:val="383838"/>
          <w:spacing w:val="1"/>
        </w:rPr>
        <w:t>Associati</w:t>
      </w:r>
      <w:r>
        <w:rPr>
          <w:color w:val="383838"/>
        </w:rPr>
        <w:t>on</w:t>
      </w:r>
      <w:r>
        <w:rPr>
          <w:color w:val="383838"/>
          <w:spacing w:val="-14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-14"/>
        </w:rPr>
        <w:t xml:space="preserve"> </w:t>
      </w:r>
      <w:r>
        <w:rPr>
          <w:color w:val="383838"/>
          <w:spacing w:val="1"/>
        </w:rPr>
        <w:t>Australasia</w:t>
      </w:r>
    </w:p>
    <w:p w14:paraId="13EDDDF9" w14:textId="77777777" w:rsidR="00A5052B" w:rsidRDefault="00A5052B">
      <w:pPr>
        <w:spacing w:before="9"/>
        <w:rPr>
          <w:rFonts w:ascii="Arial" w:eastAsia="Arial" w:hAnsi="Arial" w:cs="Arial"/>
          <w:sz w:val="26"/>
          <w:szCs w:val="26"/>
        </w:rPr>
      </w:pPr>
    </w:p>
    <w:p w14:paraId="13EDDDFA" w14:textId="77777777" w:rsidR="00A5052B" w:rsidRDefault="00A72E41">
      <w:pPr>
        <w:pStyle w:val="BodyText"/>
        <w:numPr>
          <w:ilvl w:val="0"/>
          <w:numId w:val="5"/>
        </w:numPr>
        <w:tabs>
          <w:tab w:val="left" w:pos="893"/>
        </w:tabs>
        <w:spacing w:line="322" w:lineRule="auto"/>
        <w:ind w:left="884" w:right="396" w:hanging="365"/>
        <w:jc w:val="both"/>
      </w:pPr>
      <w:r>
        <w:rPr>
          <w:color w:val="484848"/>
        </w:rPr>
        <w:t>any</w:t>
      </w:r>
      <w:r>
        <w:rPr>
          <w:color w:val="484848"/>
          <w:spacing w:val="22"/>
        </w:rPr>
        <w:t xml:space="preserve"> </w:t>
      </w:r>
      <w:r>
        <w:rPr>
          <w:color w:val="484848"/>
        </w:rPr>
        <w:t>organisation</w:t>
      </w:r>
      <w:r>
        <w:rPr>
          <w:color w:val="484848"/>
          <w:spacing w:val="29"/>
        </w:rPr>
        <w:t xml:space="preserve"> </w:t>
      </w:r>
      <w:r>
        <w:rPr>
          <w:color w:val="383838"/>
        </w:rPr>
        <w:t>responsible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providing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aerial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fire-fighti</w:t>
      </w:r>
      <w:r>
        <w:rPr>
          <w:color w:val="383838"/>
          <w:spacing w:val="1"/>
        </w:rPr>
        <w:t>ng,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air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ambulance</w:t>
      </w:r>
      <w:r>
        <w:rPr>
          <w:color w:val="383838"/>
          <w:spacing w:val="54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24"/>
        </w:rPr>
        <w:t xml:space="preserve"> </w:t>
      </w:r>
      <w:r>
        <w:rPr>
          <w:color w:val="484848"/>
        </w:rPr>
        <w:t>search</w:t>
      </w:r>
      <w:r>
        <w:rPr>
          <w:color w:val="484848"/>
          <w:spacing w:val="22"/>
          <w:w w:val="96"/>
        </w:rPr>
        <w:t xml:space="preserve"> </w:t>
      </w:r>
      <w:r>
        <w:rPr>
          <w:color w:val="484848"/>
        </w:rPr>
        <w:t>and</w:t>
      </w:r>
      <w:r>
        <w:rPr>
          <w:color w:val="484848"/>
          <w:spacing w:val="15"/>
        </w:rPr>
        <w:t xml:space="preserve"> </w:t>
      </w:r>
      <w:r>
        <w:rPr>
          <w:color w:val="484848"/>
        </w:rPr>
        <w:t>rescue</w:t>
      </w:r>
      <w:r>
        <w:rPr>
          <w:color w:val="484848"/>
          <w:spacing w:val="27"/>
        </w:rPr>
        <w:t xml:space="preserve"> </w:t>
      </w:r>
      <w:r>
        <w:rPr>
          <w:color w:val="484848"/>
          <w:spacing w:val="-10"/>
        </w:rPr>
        <w:t>i</w:t>
      </w:r>
      <w:r>
        <w:rPr>
          <w:color w:val="484848"/>
          <w:spacing w:val="-13"/>
        </w:rPr>
        <w:t>n</w:t>
      </w:r>
      <w:r>
        <w:rPr>
          <w:color w:val="484848"/>
          <w:spacing w:val="3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area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3"/>
        </w:rPr>
        <w:t>(e.g</w:t>
      </w:r>
      <w:r>
        <w:rPr>
          <w:color w:val="646464"/>
          <w:spacing w:val="-3"/>
        </w:rPr>
        <w:t>.</w:t>
      </w:r>
      <w:r>
        <w:rPr>
          <w:color w:val="646464"/>
          <w:spacing w:val="38"/>
        </w:rPr>
        <w:t xml:space="preserve"> </w:t>
      </w:r>
      <w:r>
        <w:rPr>
          <w:color w:val="383838"/>
        </w:rPr>
        <w:t>Victori</w:t>
      </w:r>
      <w:r>
        <w:rPr>
          <w:color w:val="383838"/>
          <w:spacing w:val="1"/>
        </w:rPr>
        <w:t>a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3"/>
        </w:rPr>
        <w:t>Pol</w:t>
      </w:r>
      <w:r>
        <w:rPr>
          <w:color w:val="383838"/>
          <w:spacing w:val="-2"/>
        </w:rPr>
        <w:t>ice</w:t>
      </w:r>
      <w:r>
        <w:rPr>
          <w:color w:val="383838"/>
          <w:spacing w:val="4"/>
        </w:rPr>
        <w:t xml:space="preserve"> Ai</w:t>
      </w:r>
      <w:r>
        <w:rPr>
          <w:color w:val="383838"/>
          <w:spacing w:val="3"/>
        </w:rPr>
        <w:t>r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2"/>
        </w:rPr>
        <w:t>Wing</w:t>
      </w:r>
      <w:r>
        <w:rPr>
          <w:color w:val="646464"/>
          <w:spacing w:val="-2"/>
        </w:rPr>
        <w:t>,</w:t>
      </w:r>
      <w:r>
        <w:rPr>
          <w:color w:val="646464"/>
          <w:spacing w:val="24"/>
        </w:rPr>
        <w:t xml:space="preserve"> </w:t>
      </w:r>
      <w:r>
        <w:rPr>
          <w:color w:val="383838"/>
        </w:rPr>
        <w:t>Country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Fire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Authority</w:t>
      </w:r>
      <w:r>
        <w:rPr>
          <w:color w:val="646464"/>
        </w:rPr>
        <w:t>,</w:t>
      </w:r>
      <w:r>
        <w:rPr>
          <w:color w:val="646464"/>
          <w:spacing w:val="10"/>
        </w:rPr>
        <w:t xml:space="preserve"> </w:t>
      </w:r>
      <w:r>
        <w:rPr>
          <w:color w:val="383838"/>
        </w:rPr>
        <w:t>Rural</w:t>
      </w:r>
      <w:r>
        <w:rPr>
          <w:color w:val="383838"/>
          <w:spacing w:val="48"/>
          <w:w w:val="97"/>
        </w:rPr>
        <w:t xml:space="preserve"> </w:t>
      </w:r>
      <w:r>
        <w:rPr>
          <w:color w:val="383838"/>
          <w:spacing w:val="1"/>
        </w:rPr>
        <w:t>Ambulance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1"/>
        </w:rPr>
        <w:t>Vi</w:t>
      </w:r>
      <w:r>
        <w:rPr>
          <w:color w:val="383838"/>
        </w:rPr>
        <w:t>ctori</w:t>
      </w:r>
      <w:r>
        <w:rPr>
          <w:color w:val="383838"/>
          <w:spacing w:val="1"/>
        </w:rPr>
        <w:t>a)</w:t>
      </w:r>
      <w:r>
        <w:rPr>
          <w:color w:val="858585"/>
        </w:rPr>
        <w:t>.</w:t>
      </w:r>
    </w:p>
    <w:p w14:paraId="13EDDDFB" w14:textId="77777777" w:rsidR="00A5052B" w:rsidRDefault="00A5052B">
      <w:pPr>
        <w:spacing w:line="322" w:lineRule="auto"/>
        <w:jc w:val="both"/>
        <w:sectPr w:rsidR="00A5052B">
          <w:pgSz w:w="11910" w:h="16830"/>
          <w:pgMar w:top="1140" w:right="1000" w:bottom="840" w:left="1600" w:header="0" w:footer="645" w:gutter="0"/>
          <w:cols w:space="720"/>
        </w:sectPr>
      </w:pPr>
    </w:p>
    <w:p w14:paraId="13EDDDFC" w14:textId="77777777" w:rsidR="00A5052B" w:rsidRDefault="00A72E41">
      <w:pPr>
        <w:pStyle w:val="BodyText"/>
        <w:numPr>
          <w:ilvl w:val="0"/>
          <w:numId w:val="5"/>
        </w:numPr>
        <w:tabs>
          <w:tab w:val="left" w:pos="825"/>
        </w:tabs>
        <w:spacing w:before="53"/>
        <w:ind w:left="824" w:hanging="358"/>
        <w:jc w:val="left"/>
      </w:pPr>
      <w:r>
        <w:rPr>
          <w:color w:val="2A2A2A"/>
        </w:rPr>
        <w:lastRenderedPageBreak/>
        <w:t>Local</w:t>
      </w:r>
      <w:r>
        <w:rPr>
          <w:color w:val="2A2A2A"/>
          <w:spacing w:val="-2"/>
        </w:rPr>
        <w:t xml:space="preserve"> </w:t>
      </w:r>
      <w:r>
        <w:rPr>
          <w:color w:val="2A2A2A"/>
        </w:rPr>
        <w:t>aer</w:t>
      </w:r>
      <w:r>
        <w:rPr>
          <w:color w:val="2A2A2A"/>
          <w:spacing w:val="-1"/>
        </w:rPr>
        <w:t>i</w:t>
      </w:r>
      <w:r>
        <w:rPr>
          <w:color w:val="2A2A2A"/>
        </w:rPr>
        <w:t>al</w:t>
      </w:r>
      <w:r>
        <w:rPr>
          <w:color w:val="2A2A2A"/>
          <w:spacing w:val="6"/>
        </w:rPr>
        <w:t xml:space="preserve"> </w:t>
      </w:r>
      <w:r>
        <w:rPr>
          <w:color w:val="2A2A2A"/>
        </w:rPr>
        <w:t>agr</w:t>
      </w:r>
      <w:r>
        <w:rPr>
          <w:color w:val="2A2A2A"/>
          <w:spacing w:val="-1"/>
        </w:rPr>
        <w:t>i</w:t>
      </w:r>
      <w:r>
        <w:rPr>
          <w:color w:val="2A2A2A"/>
        </w:rPr>
        <w:t>cultural</w:t>
      </w:r>
      <w:r>
        <w:rPr>
          <w:color w:val="2A2A2A"/>
          <w:spacing w:val="6"/>
        </w:rPr>
        <w:t xml:space="preserve"> </w:t>
      </w:r>
      <w:r>
        <w:rPr>
          <w:color w:val="2A2A2A"/>
        </w:rPr>
        <w:t>appl</w:t>
      </w:r>
      <w:r>
        <w:rPr>
          <w:color w:val="2A2A2A"/>
          <w:spacing w:val="-18"/>
        </w:rPr>
        <w:t>i</w:t>
      </w:r>
      <w:r>
        <w:rPr>
          <w:color w:val="2A2A2A"/>
        </w:rPr>
        <w:t>cat</w:t>
      </w:r>
      <w:r>
        <w:rPr>
          <w:color w:val="2A2A2A"/>
          <w:spacing w:val="-2"/>
        </w:rPr>
        <w:t>i</w:t>
      </w:r>
      <w:r>
        <w:rPr>
          <w:color w:val="2A2A2A"/>
        </w:rPr>
        <w:t>on operators.</w:t>
      </w:r>
    </w:p>
    <w:p w14:paraId="13EDDDFD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DFE" w14:textId="77777777" w:rsidR="00A5052B" w:rsidRDefault="00A72E41">
      <w:pPr>
        <w:numPr>
          <w:ilvl w:val="0"/>
          <w:numId w:val="6"/>
        </w:numPr>
        <w:tabs>
          <w:tab w:val="left" w:pos="453"/>
        </w:tabs>
        <w:spacing w:line="286" w:lineRule="auto"/>
        <w:ind w:left="452" w:right="539" w:hanging="34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A2A2A"/>
          <w:sz w:val="20"/>
        </w:rPr>
        <w:t>The</w:t>
      </w:r>
      <w:r>
        <w:rPr>
          <w:rFonts w:ascii="Arial"/>
          <w:color w:val="2A2A2A"/>
          <w:spacing w:val="36"/>
          <w:sz w:val="20"/>
        </w:rPr>
        <w:t xml:space="preserve"> </w:t>
      </w:r>
      <w:r>
        <w:rPr>
          <w:rFonts w:ascii="Arial"/>
          <w:color w:val="2A2A2A"/>
          <w:sz w:val="20"/>
        </w:rPr>
        <w:t>notification</w:t>
      </w:r>
      <w:r>
        <w:rPr>
          <w:rFonts w:ascii="Arial"/>
          <w:color w:val="2A2A2A"/>
          <w:spacing w:val="22"/>
          <w:sz w:val="20"/>
        </w:rPr>
        <w:t xml:space="preserve"> </w:t>
      </w:r>
      <w:r>
        <w:rPr>
          <w:rFonts w:ascii="Arial"/>
          <w:color w:val="2A2A2A"/>
          <w:sz w:val="20"/>
        </w:rPr>
        <w:t>required</w:t>
      </w:r>
      <w:r>
        <w:rPr>
          <w:rFonts w:ascii="Arial"/>
          <w:color w:val="2A2A2A"/>
          <w:spacing w:val="14"/>
          <w:sz w:val="20"/>
        </w:rPr>
        <w:t xml:space="preserve"> </w:t>
      </w:r>
      <w:r>
        <w:rPr>
          <w:rFonts w:ascii="Arial"/>
          <w:color w:val="2A2A2A"/>
          <w:sz w:val="20"/>
        </w:rPr>
        <w:t>under</w:t>
      </w:r>
      <w:r>
        <w:rPr>
          <w:rFonts w:ascii="Arial"/>
          <w:color w:val="2A2A2A"/>
          <w:spacing w:val="23"/>
          <w:sz w:val="20"/>
        </w:rPr>
        <w:t xml:space="preserve"> </w:t>
      </w:r>
      <w:r>
        <w:rPr>
          <w:rFonts w:ascii="Arial"/>
          <w:color w:val="2A2A2A"/>
          <w:spacing w:val="-2"/>
          <w:sz w:val="20"/>
        </w:rPr>
        <w:t>condition</w:t>
      </w:r>
      <w:r>
        <w:rPr>
          <w:rFonts w:ascii="Arial"/>
          <w:color w:val="2A2A2A"/>
          <w:spacing w:val="7"/>
          <w:sz w:val="20"/>
        </w:rPr>
        <w:t xml:space="preserve"> </w:t>
      </w:r>
      <w:r>
        <w:rPr>
          <w:rFonts w:ascii="Arial"/>
          <w:color w:val="2A2A2A"/>
          <w:sz w:val="20"/>
        </w:rPr>
        <w:t>76(a)</w:t>
      </w:r>
      <w:r>
        <w:rPr>
          <w:rFonts w:ascii="Arial"/>
          <w:color w:val="2A2A2A"/>
          <w:spacing w:val="14"/>
          <w:sz w:val="20"/>
        </w:rPr>
        <w:t xml:space="preserve"> </w:t>
      </w:r>
      <w:r>
        <w:rPr>
          <w:rFonts w:ascii="Arial"/>
          <w:color w:val="2A2A2A"/>
          <w:sz w:val="20"/>
        </w:rPr>
        <w:t>to</w:t>
      </w:r>
      <w:r>
        <w:rPr>
          <w:rFonts w:ascii="Arial"/>
          <w:color w:val="2A2A2A"/>
          <w:spacing w:val="24"/>
          <w:sz w:val="20"/>
        </w:rPr>
        <w:t xml:space="preserve"> </w:t>
      </w:r>
      <w:r>
        <w:rPr>
          <w:rFonts w:ascii="Arial"/>
          <w:color w:val="2A2A2A"/>
          <w:sz w:val="20"/>
        </w:rPr>
        <w:t>76(c)</w:t>
      </w:r>
      <w:r>
        <w:rPr>
          <w:rFonts w:ascii="Arial"/>
          <w:color w:val="2A2A2A"/>
          <w:spacing w:val="33"/>
          <w:sz w:val="20"/>
        </w:rPr>
        <w:t xml:space="preserve"> </w:t>
      </w:r>
      <w:r>
        <w:rPr>
          <w:rFonts w:ascii="Arial"/>
          <w:color w:val="2A2A2A"/>
          <w:sz w:val="20"/>
        </w:rPr>
        <w:t>must</w:t>
      </w:r>
      <w:r>
        <w:rPr>
          <w:rFonts w:ascii="Arial"/>
          <w:color w:val="2A2A2A"/>
          <w:spacing w:val="19"/>
          <w:sz w:val="20"/>
        </w:rPr>
        <w:t xml:space="preserve"> </w:t>
      </w:r>
      <w:r>
        <w:rPr>
          <w:rFonts w:ascii="Arial"/>
          <w:color w:val="2A2A2A"/>
          <w:sz w:val="20"/>
        </w:rPr>
        <w:t>utilise</w:t>
      </w:r>
      <w:r>
        <w:rPr>
          <w:rFonts w:ascii="Arial"/>
          <w:color w:val="2A2A2A"/>
          <w:spacing w:val="12"/>
          <w:sz w:val="20"/>
        </w:rPr>
        <w:t xml:space="preserve"> </w:t>
      </w:r>
      <w:r>
        <w:rPr>
          <w:rFonts w:ascii="Arial"/>
          <w:color w:val="2A2A2A"/>
          <w:sz w:val="20"/>
        </w:rPr>
        <w:t>the</w:t>
      </w:r>
      <w:r>
        <w:rPr>
          <w:rFonts w:ascii="Arial"/>
          <w:color w:val="2A2A2A"/>
          <w:spacing w:val="33"/>
          <w:sz w:val="20"/>
        </w:rPr>
        <w:t xml:space="preserve"> </w:t>
      </w:r>
      <w:r>
        <w:rPr>
          <w:rFonts w:ascii="Arial"/>
          <w:color w:val="2A2A2A"/>
          <w:sz w:val="20"/>
        </w:rPr>
        <w:t>procedure</w:t>
      </w:r>
      <w:r>
        <w:rPr>
          <w:rFonts w:ascii="Arial"/>
          <w:color w:val="2A2A2A"/>
          <w:spacing w:val="21"/>
          <w:sz w:val="20"/>
        </w:rPr>
        <w:t xml:space="preserve"> </w:t>
      </w:r>
      <w:r>
        <w:rPr>
          <w:rFonts w:ascii="Arial"/>
          <w:color w:val="2A2A2A"/>
          <w:sz w:val="20"/>
        </w:rPr>
        <w:t>and</w:t>
      </w:r>
      <w:r>
        <w:rPr>
          <w:rFonts w:ascii="Arial"/>
          <w:color w:val="2A2A2A"/>
          <w:spacing w:val="17"/>
          <w:sz w:val="20"/>
        </w:rPr>
        <w:t xml:space="preserve"> </w:t>
      </w:r>
      <w:r>
        <w:rPr>
          <w:rFonts w:ascii="Arial"/>
          <w:color w:val="2A2A2A"/>
          <w:sz w:val="20"/>
        </w:rPr>
        <w:t>form</w:t>
      </w:r>
      <w:r>
        <w:rPr>
          <w:rFonts w:ascii="Arial"/>
          <w:color w:val="2A2A2A"/>
          <w:spacing w:val="30"/>
          <w:w w:val="105"/>
          <w:sz w:val="20"/>
        </w:rPr>
        <w:t xml:space="preserve"> </w:t>
      </w:r>
      <w:r>
        <w:rPr>
          <w:rFonts w:ascii="Arial"/>
          <w:color w:val="2A2A2A"/>
          <w:sz w:val="20"/>
        </w:rPr>
        <w:t>referred</w:t>
      </w:r>
      <w:r>
        <w:rPr>
          <w:rFonts w:ascii="Arial"/>
          <w:color w:val="2A2A2A"/>
          <w:spacing w:val="-18"/>
          <w:sz w:val="20"/>
        </w:rPr>
        <w:t xml:space="preserve"> </w:t>
      </w:r>
      <w:r>
        <w:rPr>
          <w:rFonts w:ascii="Arial"/>
          <w:color w:val="2A2A2A"/>
          <w:sz w:val="20"/>
        </w:rPr>
        <w:t>to</w:t>
      </w:r>
      <w:r>
        <w:rPr>
          <w:rFonts w:ascii="Arial"/>
          <w:color w:val="2A2A2A"/>
          <w:spacing w:val="-3"/>
          <w:sz w:val="20"/>
        </w:rPr>
        <w:t xml:space="preserve"> </w:t>
      </w:r>
      <w:r>
        <w:rPr>
          <w:rFonts w:ascii="Arial"/>
          <w:color w:val="2A2A2A"/>
          <w:spacing w:val="-10"/>
          <w:sz w:val="20"/>
        </w:rPr>
        <w:t>i</w:t>
      </w:r>
      <w:r>
        <w:rPr>
          <w:rFonts w:ascii="Arial"/>
          <w:color w:val="2A2A2A"/>
          <w:spacing w:val="-14"/>
          <w:sz w:val="20"/>
        </w:rPr>
        <w:t>n</w:t>
      </w:r>
      <w:r>
        <w:rPr>
          <w:rFonts w:ascii="Arial"/>
          <w:color w:val="2A2A2A"/>
          <w:spacing w:val="-24"/>
          <w:sz w:val="20"/>
        </w:rPr>
        <w:t xml:space="preserve"> </w:t>
      </w:r>
      <w:r>
        <w:rPr>
          <w:rFonts w:ascii="Arial"/>
          <w:color w:val="2A2A2A"/>
          <w:sz w:val="20"/>
        </w:rPr>
        <w:t>Civil</w:t>
      </w:r>
      <w:r>
        <w:rPr>
          <w:rFonts w:ascii="Arial"/>
          <w:color w:val="2A2A2A"/>
          <w:spacing w:val="-15"/>
          <w:sz w:val="20"/>
        </w:rPr>
        <w:t xml:space="preserve"> </w:t>
      </w:r>
      <w:r>
        <w:rPr>
          <w:rFonts w:ascii="Arial"/>
          <w:color w:val="2A2A2A"/>
          <w:sz w:val="20"/>
        </w:rPr>
        <w:t>Aviation</w:t>
      </w:r>
      <w:r>
        <w:rPr>
          <w:rFonts w:ascii="Arial"/>
          <w:color w:val="2A2A2A"/>
          <w:spacing w:val="-15"/>
          <w:sz w:val="20"/>
        </w:rPr>
        <w:t xml:space="preserve"> </w:t>
      </w:r>
      <w:r>
        <w:rPr>
          <w:rFonts w:ascii="Arial"/>
          <w:color w:val="2A2A2A"/>
          <w:sz w:val="20"/>
        </w:rPr>
        <w:t>Safety</w:t>
      </w:r>
      <w:r>
        <w:rPr>
          <w:rFonts w:ascii="Arial"/>
          <w:color w:val="2A2A2A"/>
          <w:spacing w:val="-2"/>
          <w:sz w:val="20"/>
        </w:rPr>
        <w:t xml:space="preserve"> </w:t>
      </w:r>
      <w:r>
        <w:rPr>
          <w:rFonts w:ascii="Arial"/>
          <w:color w:val="2A2A2A"/>
          <w:sz w:val="20"/>
        </w:rPr>
        <w:t>Authority</w:t>
      </w:r>
      <w:r>
        <w:rPr>
          <w:rFonts w:ascii="Arial"/>
          <w:color w:val="2A2A2A"/>
          <w:spacing w:val="2"/>
          <w:sz w:val="20"/>
        </w:rPr>
        <w:t xml:space="preserve"> </w:t>
      </w:r>
      <w:r>
        <w:rPr>
          <w:rFonts w:ascii="Arial"/>
          <w:color w:val="2A2A2A"/>
          <w:spacing w:val="1"/>
          <w:sz w:val="20"/>
        </w:rPr>
        <w:t>Advisory</w:t>
      </w:r>
      <w:r>
        <w:rPr>
          <w:rFonts w:ascii="Arial"/>
          <w:color w:val="2A2A2A"/>
          <w:spacing w:val="-8"/>
          <w:sz w:val="20"/>
        </w:rPr>
        <w:t xml:space="preserve"> </w:t>
      </w:r>
      <w:r>
        <w:rPr>
          <w:rFonts w:ascii="Arial"/>
          <w:color w:val="2A2A2A"/>
          <w:spacing w:val="-3"/>
          <w:sz w:val="20"/>
        </w:rPr>
        <w:t>Ci</w:t>
      </w:r>
      <w:r>
        <w:rPr>
          <w:rFonts w:ascii="Arial"/>
          <w:color w:val="2A2A2A"/>
          <w:spacing w:val="-2"/>
          <w:sz w:val="20"/>
        </w:rPr>
        <w:t>rcular</w:t>
      </w:r>
      <w:r>
        <w:rPr>
          <w:rFonts w:ascii="Arial"/>
          <w:color w:val="2A2A2A"/>
          <w:spacing w:val="-8"/>
          <w:sz w:val="20"/>
        </w:rPr>
        <w:t xml:space="preserve"> </w:t>
      </w:r>
      <w:r>
        <w:rPr>
          <w:rFonts w:ascii="Arial"/>
          <w:color w:val="2A2A2A"/>
          <w:sz w:val="20"/>
        </w:rPr>
        <w:t>AC</w:t>
      </w:r>
      <w:r>
        <w:rPr>
          <w:rFonts w:ascii="Arial"/>
          <w:color w:val="2A2A2A"/>
          <w:spacing w:val="3"/>
          <w:sz w:val="20"/>
        </w:rPr>
        <w:t xml:space="preserve"> </w:t>
      </w:r>
      <w:r>
        <w:rPr>
          <w:rFonts w:ascii="Arial"/>
          <w:color w:val="2A2A2A"/>
          <w:spacing w:val="-3"/>
          <w:sz w:val="20"/>
        </w:rPr>
        <w:t>139</w:t>
      </w:r>
      <w:r>
        <w:rPr>
          <w:rFonts w:ascii="Arial"/>
          <w:color w:val="545454"/>
          <w:spacing w:val="-3"/>
          <w:sz w:val="20"/>
        </w:rPr>
        <w:t>-</w:t>
      </w:r>
      <w:r>
        <w:rPr>
          <w:rFonts w:ascii="Arial"/>
          <w:color w:val="2A2A2A"/>
          <w:spacing w:val="-3"/>
          <w:sz w:val="20"/>
        </w:rPr>
        <w:t>08</w:t>
      </w:r>
      <w:r>
        <w:rPr>
          <w:rFonts w:ascii="Arial"/>
          <w:color w:val="2A2A2A"/>
          <w:spacing w:val="-13"/>
          <w:sz w:val="20"/>
        </w:rPr>
        <w:t xml:space="preserve"> </w:t>
      </w:r>
      <w:r>
        <w:rPr>
          <w:rFonts w:ascii="Arial"/>
          <w:color w:val="2A2A2A"/>
          <w:spacing w:val="-2"/>
          <w:sz w:val="20"/>
        </w:rPr>
        <w:t>(</w:t>
      </w:r>
      <w:r>
        <w:rPr>
          <w:rFonts w:ascii="Arial"/>
          <w:color w:val="2A2A2A"/>
          <w:spacing w:val="-3"/>
          <w:sz w:val="20"/>
        </w:rPr>
        <w:t>v2.</w:t>
      </w:r>
      <w:r>
        <w:rPr>
          <w:rFonts w:ascii="Arial"/>
          <w:color w:val="2A2A2A"/>
          <w:spacing w:val="-2"/>
          <w:sz w:val="20"/>
        </w:rPr>
        <w:t>)</w:t>
      </w:r>
      <w:r>
        <w:rPr>
          <w:rFonts w:ascii="Arial"/>
          <w:color w:val="2A2A2A"/>
          <w:spacing w:val="-12"/>
          <w:sz w:val="20"/>
        </w:rPr>
        <w:t xml:space="preserve"> </w:t>
      </w:r>
      <w:r>
        <w:rPr>
          <w:rFonts w:ascii="Times New Roman"/>
          <w:i/>
          <w:color w:val="2A2A2A"/>
          <w:sz w:val="23"/>
        </w:rPr>
        <w:t>Reporting</w:t>
      </w:r>
      <w:r>
        <w:rPr>
          <w:rFonts w:ascii="Times New Roman"/>
          <w:i/>
          <w:color w:val="2A2A2A"/>
          <w:spacing w:val="12"/>
          <w:sz w:val="23"/>
        </w:rPr>
        <w:t xml:space="preserve"> </w:t>
      </w:r>
      <w:r>
        <w:rPr>
          <w:rFonts w:ascii="Times New Roman"/>
          <w:i/>
          <w:color w:val="3D3D3D"/>
          <w:sz w:val="23"/>
        </w:rPr>
        <w:t>of</w:t>
      </w:r>
      <w:r>
        <w:rPr>
          <w:rFonts w:ascii="Times New Roman"/>
          <w:i/>
          <w:color w:val="3D3D3D"/>
          <w:spacing w:val="12"/>
          <w:sz w:val="23"/>
        </w:rPr>
        <w:t xml:space="preserve"> </w:t>
      </w:r>
      <w:r>
        <w:rPr>
          <w:rFonts w:ascii="Times New Roman"/>
          <w:i/>
          <w:color w:val="3D3D3D"/>
          <w:sz w:val="23"/>
        </w:rPr>
        <w:t>tall</w:t>
      </w:r>
      <w:r>
        <w:rPr>
          <w:rFonts w:ascii="Times New Roman"/>
          <w:i/>
          <w:color w:val="3D3D3D"/>
          <w:spacing w:val="21"/>
          <w:w w:val="87"/>
          <w:sz w:val="23"/>
        </w:rPr>
        <w:t xml:space="preserve"> </w:t>
      </w:r>
      <w:r>
        <w:rPr>
          <w:rFonts w:ascii="Times New Roman"/>
          <w:i/>
          <w:color w:val="3D3D3D"/>
          <w:sz w:val="23"/>
        </w:rPr>
        <w:t>structures</w:t>
      </w:r>
      <w:r>
        <w:rPr>
          <w:rFonts w:ascii="Times New Roman"/>
          <w:i/>
          <w:color w:val="3D3D3D"/>
          <w:spacing w:val="-17"/>
          <w:sz w:val="23"/>
        </w:rPr>
        <w:t xml:space="preserve"> </w:t>
      </w:r>
      <w:r>
        <w:rPr>
          <w:rFonts w:ascii="Times New Roman"/>
          <w:i/>
          <w:color w:val="2A2A2A"/>
          <w:sz w:val="23"/>
        </w:rPr>
        <w:t>and</w:t>
      </w:r>
      <w:r>
        <w:rPr>
          <w:rFonts w:ascii="Times New Roman"/>
          <w:i/>
          <w:color w:val="2A2A2A"/>
          <w:spacing w:val="-19"/>
          <w:sz w:val="23"/>
        </w:rPr>
        <w:t xml:space="preserve"> </w:t>
      </w:r>
      <w:r>
        <w:rPr>
          <w:rFonts w:ascii="Times New Roman"/>
          <w:i/>
          <w:color w:val="2A2A2A"/>
          <w:sz w:val="23"/>
        </w:rPr>
        <w:t>hazardous</w:t>
      </w:r>
      <w:r>
        <w:rPr>
          <w:rFonts w:ascii="Times New Roman"/>
          <w:i/>
          <w:color w:val="2A2A2A"/>
          <w:spacing w:val="-30"/>
          <w:sz w:val="23"/>
        </w:rPr>
        <w:t xml:space="preserve"> </w:t>
      </w:r>
      <w:r>
        <w:rPr>
          <w:rFonts w:ascii="Times New Roman"/>
          <w:i/>
          <w:color w:val="2A2A2A"/>
          <w:sz w:val="23"/>
        </w:rPr>
        <w:t>plume</w:t>
      </w:r>
      <w:r>
        <w:rPr>
          <w:rFonts w:ascii="Times New Roman"/>
          <w:i/>
          <w:color w:val="2A2A2A"/>
          <w:spacing w:val="-12"/>
          <w:sz w:val="23"/>
        </w:rPr>
        <w:t xml:space="preserve"> </w:t>
      </w:r>
      <w:r>
        <w:rPr>
          <w:rFonts w:ascii="Times New Roman"/>
          <w:i/>
          <w:color w:val="3D3D3D"/>
          <w:sz w:val="23"/>
        </w:rPr>
        <w:t>sources</w:t>
      </w:r>
      <w:r>
        <w:rPr>
          <w:rFonts w:ascii="Times New Roman"/>
          <w:i/>
          <w:color w:val="3D3D3D"/>
          <w:spacing w:val="-18"/>
          <w:sz w:val="23"/>
        </w:rPr>
        <w:t xml:space="preserve"> </w:t>
      </w:r>
      <w:r>
        <w:rPr>
          <w:rFonts w:ascii="Arial"/>
          <w:color w:val="2A2A2A"/>
          <w:sz w:val="20"/>
        </w:rPr>
        <w:t>dated</w:t>
      </w:r>
      <w:r>
        <w:rPr>
          <w:rFonts w:ascii="Arial"/>
          <w:color w:val="2A2A2A"/>
          <w:spacing w:val="-21"/>
          <w:sz w:val="20"/>
        </w:rPr>
        <w:t xml:space="preserve"> </w:t>
      </w:r>
      <w:r>
        <w:rPr>
          <w:rFonts w:ascii="Arial"/>
          <w:color w:val="2A2A2A"/>
          <w:sz w:val="20"/>
        </w:rPr>
        <w:t>March</w:t>
      </w:r>
      <w:r>
        <w:rPr>
          <w:rFonts w:ascii="Arial"/>
          <w:color w:val="2A2A2A"/>
          <w:spacing w:val="-25"/>
          <w:sz w:val="20"/>
        </w:rPr>
        <w:t xml:space="preserve"> </w:t>
      </w:r>
      <w:r>
        <w:rPr>
          <w:rFonts w:ascii="Arial"/>
          <w:color w:val="3D3D3D"/>
          <w:sz w:val="20"/>
        </w:rPr>
        <w:t>20</w:t>
      </w:r>
      <w:r>
        <w:rPr>
          <w:rFonts w:ascii="Arial"/>
          <w:color w:val="3D3D3D"/>
          <w:spacing w:val="-24"/>
          <w:sz w:val="20"/>
        </w:rPr>
        <w:t>1</w:t>
      </w:r>
      <w:r>
        <w:rPr>
          <w:rFonts w:ascii="Arial"/>
          <w:color w:val="3D3D3D"/>
          <w:sz w:val="20"/>
        </w:rPr>
        <w:t>8.</w:t>
      </w:r>
    </w:p>
    <w:p w14:paraId="13EDDDFF" w14:textId="77777777" w:rsidR="00A5052B" w:rsidRDefault="00A5052B">
      <w:pPr>
        <w:spacing w:before="6"/>
        <w:rPr>
          <w:rFonts w:ascii="Arial" w:eastAsia="Arial" w:hAnsi="Arial" w:cs="Arial"/>
        </w:rPr>
      </w:pPr>
    </w:p>
    <w:p w14:paraId="13EDDE00" w14:textId="77777777" w:rsidR="00A5052B" w:rsidRDefault="00A72E41">
      <w:pPr>
        <w:pStyle w:val="BodyText"/>
        <w:numPr>
          <w:ilvl w:val="0"/>
          <w:numId w:val="6"/>
        </w:numPr>
        <w:tabs>
          <w:tab w:val="left" w:pos="467"/>
        </w:tabs>
        <w:spacing w:line="314" w:lineRule="auto"/>
        <w:ind w:left="452" w:right="534" w:hanging="343"/>
        <w:jc w:val="both"/>
      </w:pPr>
      <w:r>
        <w:rPr>
          <w:color w:val="2A2A2A"/>
          <w:w w:val="105"/>
        </w:rPr>
        <w:t>Obstacle</w:t>
      </w:r>
      <w:r>
        <w:rPr>
          <w:color w:val="2A2A2A"/>
          <w:spacing w:val="-3"/>
          <w:w w:val="105"/>
        </w:rPr>
        <w:t xml:space="preserve"> </w:t>
      </w:r>
      <w:r>
        <w:rPr>
          <w:color w:val="2A2A2A"/>
          <w:w w:val="105"/>
        </w:rPr>
        <w:t>mark</w:t>
      </w:r>
      <w:r>
        <w:rPr>
          <w:color w:val="2A2A2A"/>
          <w:spacing w:val="-4"/>
          <w:w w:val="105"/>
        </w:rPr>
        <w:t>i</w:t>
      </w:r>
      <w:r>
        <w:rPr>
          <w:color w:val="2A2A2A"/>
          <w:w w:val="105"/>
        </w:rPr>
        <w:t>ng</w:t>
      </w:r>
      <w:r>
        <w:rPr>
          <w:color w:val="2A2A2A"/>
          <w:spacing w:val="-30"/>
          <w:w w:val="105"/>
        </w:rPr>
        <w:t xml:space="preserve"> </w:t>
      </w:r>
      <w:r>
        <w:rPr>
          <w:color w:val="2A2A2A"/>
          <w:w w:val="105"/>
        </w:rPr>
        <w:t>on</w:t>
      </w:r>
      <w:r>
        <w:rPr>
          <w:color w:val="2A2A2A"/>
          <w:spacing w:val="-20"/>
          <w:w w:val="105"/>
        </w:rPr>
        <w:t xml:space="preserve"> </w:t>
      </w:r>
      <w:r>
        <w:rPr>
          <w:color w:val="2A2A2A"/>
          <w:w w:val="105"/>
        </w:rPr>
        <w:t>meteoro</w:t>
      </w:r>
      <w:r>
        <w:rPr>
          <w:color w:val="2A2A2A"/>
          <w:spacing w:val="-10"/>
          <w:w w:val="105"/>
        </w:rPr>
        <w:t>l</w:t>
      </w:r>
      <w:r>
        <w:rPr>
          <w:color w:val="2A2A2A"/>
          <w:w w:val="105"/>
        </w:rPr>
        <w:t>og</w:t>
      </w:r>
      <w:r>
        <w:rPr>
          <w:color w:val="2A2A2A"/>
          <w:spacing w:val="-3"/>
          <w:w w:val="105"/>
        </w:rPr>
        <w:t>i</w:t>
      </w:r>
      <w:r>
        <w:rPr>
          <w:color w:val="2A2A2A"/>
          <w:w w:val="105"/>
        </w:rPr>
        <w:t>cal</w:t>
      </w:r>
      <w:r>
        <w:rPr>
          <w:color w:val="2A2A2A"/>
          <w:spacing w:val="-21"/>
          <w:w w:val="105"/>
        </w:rPr>
        <w:t xml:space="preserve"> </w:t>
      </w:r>
      <w:r>
        <w:rPr>
          <w:color w:val="2A2A2A"/>
          <w:w w:val="105"/>
        </w:rPr>
        <w:t>masts</w:t>
      </w:r>
      <w:r>
        <w:rPr>
          <w:color w:val="2A2A2A"/>
          <w:spacing w:val="-15"/>
          <w:w w:val="105"/>
        </w:rPr>
        <w:t xml:space="preserve"> </w:t>
      </w:r>
      <w:r>
        <w:rPr>
          <w:color w:val="2A2A2A"/>
          <w:spacing w:val="-19"/>
          <w:w w:val="105"/>
        </w:rPr>
        <w:t>i</w:t>
      </w:r>
      <w:r>
        <w:rPr>
          <w:color w:val="2A2A2A"/>
          <w:w w:val="105"/>
        </w:rPr>
        <w:t>s</w:t>
      </w:r>
      <w:r>
        <w:rPr>
          <w:color w:val="2A2A2A"/>
          <w:spacing w:val="-25"/>
          <w:w w:val="105"/>
        </w:rPr>
        <w:t xml:space="preserve"> </w:t>
      </w:r>
      <w:r>
        <w:rPr>
          <w:color w:val="2A2A2A"/>
          <w:w w:val="105"/>
        </w:rPr>
        <w:t>to</w:t>
      </w:r>
      <w:r>
        <w:rPr>
          <w:color w:val="2A2A2A"/>
          <w:spacing w:val="-11"/>
          <w:w w:val="105"/>
        </w:rPr>
        <w:t xml:space="preserve"> </w:t>
      </w:r>
      <w:r>
        <w:rPr>
          <w:color w:val="2A2A2A"/>
          <w:w w:val="105"/>
        </w:rPr>
        <w:t>be</w:t>
      </w:r>
      <w:r>
        <w:rPr>
          <w:color w:val="2A2A2A"/>
          <w:spacing w:val="-21"/>
          <w:w w:val="105"/>
        </w:rPr>
        <w:t xml:space="preserve"> </w:t>
      </w:r>
      <w:r>
        <w:rPr>
          <w:color w:val="2A2A2A"/>
          <w:w w:val="105"/>
        </w:rPr>
        <w:t>prov</w:t>
      </w:r>
      <w:r>
        <w:rPr>
          <w:color w:val="2A2A2A"/>
          <w:spacing w:val="-13"/>
          <w:w w:val="105"/>
        </w:rPr>
        <w:t>i</w:t>
      </w:r>
      <w:r>
        <w:rPr>
          <w:color w:val="2A2A2A"/>
          <w:w w:val="105"/>
        </w:rPr>
        <w:t>ded</w:t>
      </w:r>
      <w:r>
        <w:rPr>
          <w:color w:val="2A2A2A"/>
          <w:spacing w:val="-14"/>
          <w:w w:val="105"/>
        </w:rPr>
        <w:t xml:space="preserve"> </w:t>
      </w:r>
      <w:r>
        <w:rPr>
          <w:color w:val="2A2A2A"/>
          <w:spacing w:val="-21"/>
          <w:w w:val="105"/>
        </w:rPr>
        <w:t>i</w:t>
      </w:r>
      <w:r>
        <w:rPr>
          <w:color w:val="2A2A2A"/>
          <w:w w:val="105"/>
        </w:rPr>
        <w:t>n</w:t>
      </w:r>
      <w:r>
        <w:rPr>
          <w:color w:val="2A2A2A"/>
          <w:spacing w:val="-29"/>
          <w:w w:val="105"/>
        </w:rPr>
        <w:t xml:space="preserve"> </w:t>
      </w:r>
      <w:r>
        <w:rPr>
          <w:color w:val="2A2A2A"/>
          <w:w w:val="105"/>
        </w:rPr>
        <w:t>accordance</w:t>
      </w:r>
      <w:r>
        <w:rPr>
          <w:color w:val="2A2A2A"/>
          <w:spacing w:val="-12"/>
          <w:w w:val="105"/>
        </w:rPr>
        <w:t xml:space="preserve"> </w:t>
      </w:r>
      <w:r>
        <w:rPr>
          <w:color w:val="2A2A2A"/>
          <w:w w:val="105"/>
        </w:rPr>
        <w:t>w</w:t>
      </w:r>
      <w:r>
        <w:rPr>
          <w:color w:val="2A2A2A"/>
          <w:spacing w:val="-6"/>
          <w:w w:val="105"/>
        </w:rPr>
        <w:t>i</w:t>
      </w:r>
      <w:r>
        <w:rPr>
          <w:color w:val="2A2A2A"/>
          <w:w w:val="105"/>
        </w:rPr>
        <w:t>th</w:t>
      </w:r>
      <w:r>
        <w:rPr>
          <w:color w:val="2A2A2A"/>
          <w:spacing w:val="-31"/>
          <w:w w:val="105"/>
        </w:rPr>
        <w:t xml:space="preserve"> </w:t>
      </w:r>
      <w:r>
        <w:rPr>
          <w:color w:val="2A2A2A"/>
          <w:w w:val="105"/>
        </w:rPr>
        <w:t>Sect</w:t>
      </w:r>
      <w:r>
        <w:rPr>
          <w:color w:val="2A2A2A"/>
          <w:spacing w:val="-3"/>
          <w:w w:val="105"/>
        </w:rPr>
        <w:t>i</w:t>
      </w:r>
      <w:r>
        <w:rPr>
          <w:color w:val="2A2A2A"/>
          <w:w w:val="105"/>
        </w:rPr>
        <w:t>on</w:t>
      </w:r>
      <w:r>
        <w:rPr>
          <w:color w:val="2A2A2A"/>
          <w:spacing w:val="-20"/>
          <w:w w:val="105"/>
        </w:rPr>
        <w:t xml:space="preserve"> </w:t>
      </w:r>
      <w:r>
        <w:rPr>
          <w:color w:val="2A2A2A"/>
          <w:w w:val="105"/>
        </w:rPr>
        <w:t>39</w:t>
      </w:r>
      <w:r>
        <w:rPr>
          <w:color w:val="2A2A2A"/>
          <w:spacing w:val="-24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w w:val="108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-18"/>
        </w:rPr>
        <w:t xml:space="preserve"> </w:t>
      </w:r>
      <w:r>
        <w:rPr>
          <w:color w:val="2A2A2A"/>
        </w:rPr>
        <w:t>(NASF)</w:t>
      </w:r>
      <w:r>
        <w:rPr>
          <w:color w:val="2A2A2A"/>
          <w:spacing w:val="-20"/>
        </w:rPr>
        <w:t xml:space="preserve"> </w:t>
      </w:r>
      <w:r>
        <w:rPr>
          <w:color w:val="2A2A2A"/>
          <w:spacing w:val="-2"/>
        </w:rPr>
        <w:t>Gui</w:t>
      </w:r>
      <w:r>
        <w:rPr>
          <w:color w:val="2A2A2A"/>
          <w:spacing w:val="-1"/>
        </w:rPr>
        <w:t>deline</w:t>
      </w:r>
      <w:r>
        <w:rPr>
          <w:color w:val="2A2A2A"/>
          <w:spacing w:val="-22"/>
        </w:rPr>
        <w:t xml:space="preserve"> </w:t>
      </w:r>
      <w:r>
        <w:rPr>
          <w:color w:val="2A2A2A"/>
        </w:rPr>
        <w:t>D.</w:t>
      </w:r>
    </w:p>
    <w:p w14:paraId="13EDDE01" w14:textId="77777777" w:rsidR="00A5052B" w:rsidRDefault="00A5052B">
      <w:pPr>
        <w:spacing w:before="5"/>
        <w:rPr>
          <w:rFonts w:ascii="Arial" w:eastAsia="Arial" w:hAnsi="Arial" w:cs="Arial"/>
          <w:sz w:val="21"/>
          <w:szCs w:val="21"/>
        </w:rPr>
      </w:pPr>
    </w:p>
    <w:p w14:paraId="13EDDE02" w14:textId="77777777" w:rsidR="00A5052B" w:rsidRDefault="00A72E41">
      <w:pPr>
        <w:pStyle w:val="BodyText"/>
        <w:numPr>
          <w:ilvl w:val="0"/>
          <w:numId w:val="6"/>
        </w:numPr>
        <w:tabs>
          <w:tab w:val="left" w:pos="467"/>
        </w:tabs>
        <w:spacing w:line="322" w:lineRule="auto"/>
        <w:ind w:left="459" w:right="538" w:hanging="350"/>
        <w:jc w:val="both"/>
      </w:pPr>
      <w:r>
        <w:rPr>
          <w:color w:val="2A2A2A"/>
        </w:rPr>
        <w:t>Before</w:t>
      </w:r>
      <w:r>
        <w:rPr>
          <w:color w:val="2A2A2A"/>
          <w:spacing w:val="12"/>
        </w:rPr>
        <w:t xml:space="preserve"> </w:t>
      </w:r>
      <w:r>
        <w:rPr>
          <w:color w:val="2A2A2A"/>
        </w:rPr>
        <w:t>development</w:t>
      </w:r>
      <w:r>
        <w:rPr>
          <w:color w:val="2A2A2A"/>
          <w:spacing w:val="30"/>
        </w:rPr>
        <w:t xml:space="preserve"> </w:t>
      </w:r>
      <w:r>
        <w:rPr>
          <w:color w:val="3D3D3D"/>
        </w:rPr>
        <w:t>starts</w:t>
      </w:r>
      <w:r>
        <w:rPr>
          <w:color w:val="3D3D3D"/>
          <w:spacing w:val="15"/>
        </w:rPr>
        <w:t xml:space="preserve"> </w:t>
      </w:r>
      <w:r>
        <w:rPr>
          <w:color w:val="3D3D3D"/>
        </w:rPr>
        <w:t>an</w:t>
      </w:r>
      <w:r>
        <w:rPr>
          <w:color w:val="3D3D3D"/>
          <w:spacing w:val="7"/>
        </w:rPr>
        <w:t xml:space="preserve"> </w:t>
      </w:r>
      <w:r>
        <w:rPr>
          <w:color w:val="2A2A2A"/>
        </w:rPr>
        <w:t>Aviation</w:t>
      </w:r>
      <w:r>
        <w:rPr>
          <w:color w:val="2A2A2A"/>
          <w:spacing w:val="13"/>
        </w:rPr>
        <w:t xml:space="preserve"> </w:t>
      </w:r>
      <w:r>
        <w:rPr>
          <w:color w:val="2A2A2A"/>
        </w:rPr>
        <w:t>Impact</w:t>
      </w:r>
      <w:r>
        <w:rPr>
          <w:color w:val="2A2A2A"/>
          <w:spacing w:val="4"/>
        </w:rPr>
        <w:t xml:space="preserve"> </w:t>
      </w:r>
      <w:r>
        <w:rPr>
          <w:color w:val="2A2A2A"/>
        </w:rPr>
        <w:t>Statement</w:t>
      </w:r>
      <w:r>
        <w:rPr>
          <w:color w:val="2A2A2A"/>
          <w:spacing w:val="34"/>
        </w:rPr>
        <w:t xml:space="preserve"> </w:t>
      </w:r>
      <w:r>
        <w:rPr>
          <w:color w:val="2A2A2A"/>
        </w:rPr>
        <w:t>based</w:t>
      </w:r>
      <w:r>
        <w:rPr>
          <w:color w:val="2A2A2A"/>
          <w:spacing w:val="16"/>
        </w:rPr>
        <w:t xml:space="preserve"> </w:t>
      </w:r>
      <w:r>
        <w:rPr>
          <w:color w:val="2A2A2A"/>
        </w:rPr>
        <w:t>upon</w:t>
      </w:r>
      <w:r>
        <w:rPr>
          <w:color w:val="2A2A2A"/>
          <w:spacing w:val="6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8"/>
        </w:rPr>
        <w:t xml:space="preserve"> </w:t>
      </w:r>
      <w:r>
        <w:rPr>
          <w:color w:val="2A2A2A"/>
        </w:rPr>
        <w:t>approved</w:t>
      </w:r>
      <w:r>
        <w:rPr>
          <w:color w:val="2A2A2A"/>
          <w:spacing w:val="26"/>
        </w:rPr>
        <w:t xml:space="preserve"> </w:t>
      </w:r>
      <w:r>
        <w:rPr>
          <w:color w:val="2A2A2A"/>
        </w:rPr>
        <w:t>detailed</w:t>
      </w:r>
      <w:r>
        <w:rPr>
          <w:color w:val="2A2A2A"/>
          <w:spacing w:val="23"/>
        </w:rPr>
        <w:t xml:space="preserve"> </w:t>
      </w:r>
      <w:r>
        <w:rPr>
          <w:color w:val="2A2A2A"/>
          <w:spacing w:val="-3"/>
        </w:rPr>
        <w:t>design</w:t>
      </w:r>
      <w:r>
        <w:rPr>
          <w:color w:val="2A2A2A"/>
          <w:spacing w:val="43"/>
        </w:rPr>
        <w:t xml:space="preserve"> </w:t>
      </w:r>
      <w:r>
        <w:rPr>
          <w:color w:val="2A2A2A"/>
          <w:spacing w:val="-10"/>
        </w:rPr>
        <w:t>i</w:t>
      </w:r>
      <w:r>
        <w:rPr>
          <w:color w:val="2A2A2A"/>
          <w:spacing w:val="-17"/>
        </w:rPr>
        <w:t>s</w:t>
      </w:r>
      <w:r>
        <w:rPr>
          <w:color w:val="2A2A2A"/>
          <w:spacing w:val="36"/>
        </w:rPr>
        <w:t xml:space="preserve"> </w:t>
      </w:r>
      <w:r>
        <w:rPr>
          <w:color w:val="2A2A2A"/>
        </w:rPr>
        <w:t>to</w:t>
      </w:r>
      <w:r>
        <w:rPr>
          <w:color w:val="2A2A2A"/>
          <w:spacing w:val="44"/>
        </w:rPr>
        <w:t xml:space="preserve"> </w:t>
      </w:r>
      <w:r>
        <w:rPr>
          <w:color w:val="2A2A2A"/>
        </w:rPr>
        <w:t>be</w:t>
      </w:r>
      <w:r>
        <w:rPr>
          <w:color w:val="2A2A2A"/>
          <w:spacing w:val="44"/>
        </w:rPr>
        <w:t xml:space="preserve"> </w:t>
      </w:r>
      <w:r>
        <w:rPr>
          <w:color w:val="2A2A2A"/>
          <w:spacing w:val="-1"/>
        </w:rPr>
        <w:t>provided</w:t>
      </w:r>
      <w:r>
        <w:rPr>
          <w:color w:val="2A2A2A"/>
          <w:spacing w:val="38"/>
        </w:rPr>
        <w:t xml:space="preserve"> </w:t>
      </w:r>
      <w:r>
        <w:rPr>
          <w:color w:val="2A2A2A"/>
        </w:rPr>
        <w:t>to</w:t>
      </w:r>
      <w:r>
        <w:rPr>
          <w:color w:val="2A2A2A"/>
          <w:spacing w:val="45"/>
        </w:rPr>
        <w:t xml:space="preserve"> </w:t>
      </w:r>
      <w:r>
        <w:rPr>
          <w:color w:val="2A2A2A"/>
        </w:rPr>
        <w:t>Airservices</w:t>
      </w:r>
      <w:r>
        <w:rPr>
          <w:color w:val="2A2A2A"/>
          <w:spacing w:val="38"/>
        </w:rPr>
        <w:t xml:space="preserve"> </w:t>
      </w:r>
      <w:r>
        <w:rPr>
          <w:color w:val="2A2A2A"/>
        </w:rPr>
        <w:t>Australia</w:t>
      </w:r>
      <w:r>
        <w:rPr>
          <w:color w:val="2A2A2A"/>
          <w:spacing w:val="8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45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3"/>
        </w:rPr>
        <w:t xml:space="preserve"> </w:t>
      </w:r>
      <w:r>
        <w:rPr>
          <w:color w:val="2A2A2A"/>
        </w:rPr>
        <w:t>Department</w:t>
      </w:r>
      <w:r>
        <w:rPr>
          <w:color w:val="2A2A2A"/>
          <w:spacing w:val="1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50"/>
        </w:rPr>
        <w:t xml:space="preserve"> </w:t>
      </w:r>
      <w:r>
        <w:rPr>
          <w:color w:val="2A2A2A"/>
        </w:rPr>
        <w:t>Defence</w:t>
      </w:r>
      <w:r>
        <w:rPr>
          <w:color w:val="2A2A2A"/>
          <w:spacing w:val="54"/>
        </w:rPr>
        <w:t xml:space="preserve"> </w:t>
      </w:r>
      <w:r>
        <w:rPr>
          <w:color w:val="2A2A2A"/>
        </w:rPr>
        <w:t>(RAAF</w:t>
      </w:r>
      <w:r>
        <w:rPr>
          <w:color w:val="2A2A2A"/>
          <w:spacing w:val="21"/>
          <w:w w:val="87"/>
        </w:rPr>
        <w:t xml:space="preserve"> </w:t>
      </w:r>
      <w:r>
        <w:rPr>
          <w:color w:val="2A2A2A"/>
        </w:rPr>
        <w:t>Aeronaut</w:t>
      </w:r>
      <w:r>
        <w:rPr>
          <w:color w:val="2A2A2A"/>
          <w:spacing w:val="16"/>
        </w:rPr>
        <w:t>i</w:t>
      </w:r>
      <w:r>
        <w:rPr>
          <w:color w:val="2A2A2A"/>
        </w:rPr>
        <w:t>cal</w:t>
      </w:r>
      <w:r>
        <w:rPr>
          <w:color w:val="2A2A2A"/>
          <w:spacing w:val="15"/>
        </w:rPr>
        <w:t xml:space="preserve"> </w:t>
      </w:r>
      <w:r>
        <w:rPr>
          <w:color w:val="2A2A2A"/>
          <w:spacing w:val="-23"/>
        </w:rPr>
        <w:t>I</w:t>
      </w:r>
      <w:r>
        <w:rPr>
          <w:color w:val="2A2A2A"/>
        </w:rPr>
        <w:t>nformation</w:t>
      </w:r>
      <w:r>
        <w:rPr>
          <w:color w:val="2A2A2A"/>
          <w:spacing w:val="6"/>
        </w:rPr>
        <w:t xml:space="preserve"> </w:t>
      </w:r>
      <w:r>
        <w:rPr>
          <w:color w:val="3D3D3D"/>
        </w:rPr>
        <w:t>Serv</w:t>
      </w:r>
      <w:r>
        <w:rPr>
          <w:color w:val="3D3D3D"/>
          <w:spacing w:val="-2"/>
        </w:rPr>
        <w:t>i</w:t>
      </w:r>
      <w:r>
        <w:rPr>
          <w:color w:val="3D3D3D"/>
        </w:rPr>
        <w:t>ce).</w:t>
      </w:r>
    </w:p>
    <w:p w14:paraId="13EDDE03" w14:textId="77777777" w:rsidR="00A5052B" w:rsidRDefault="00A5052B">
      <w:pPr>
        <w:spacing w:before="5"/>
        <w:rPr>
          <w:rFonts w:ascii="Arial" w:eastAsia="Arial" w:hAnsi="Arial" w:cs="Arial"/>
        </w:rPr>
      </w:pPr>
    </w:p>
    <w:p w14:paraId="13EDDE04" w14:textId="77777777" w:rsidR="00A5052B" w:rsidRDefault="00A72E41">
      <w:pPr>
        <w:ind w:left="10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A2A2A"/>
          <w:w w:val="105"/>
          <w:sz w:val="18"/>
        </w:rPr>
        <w:t>SOCIAL</w:t>
      </w:r>
      <w:r>
        <w:rPr>
          <w:rFonts w:ascii="Arial"/>
          <w:b/>
          <w:color w:val="2A2A2A"/>
          <w:spacing w:val="-28"/>
          <w:w w:val="105"/>
          <w:sz w:val="18"/>
        </w:rPr>
        <w:t xml:space="preserve"> </w:t>
      </w:r>
      <w:r>
        <w:rPr>
          <w:rFonts w:ascii="Arial"/>
          <w:b/>
          <w:color w:val="2A2A2A"/>
          <w:w w:val="105"/>
          <w:sz w:val="18"/>
        </w:rPr>
        <w:t>AND</w:t>
      </w:r>
      <w:r>
        <w:rPr>
          <w:rFonts w:ascii="Arial"/>
          <w:b/>
          <w:color w:val="2A2A2A"/>
          <w:spacing w:val="-27"/>
          <w:w w:val="105"/>
          <w:sz w:val="18"/>
        </w:rPr>
        <w:t xml:space="preserve"> </w:t>
      </w:r>
      <w:r>
        <w:rPr>
          <w:rFonts w:ascii="Arial"/>
          <w:b/>
          <w:color w:val="2A2A2A"/>
          <w:w w:val="105"/>
          <w:sz w:val="18"/>
        </w:rPr>
        <w:t>COMMUNITY</w:t>
      </w:r>
    </w:p>
    <w:p w14:paraId="13EDDE05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06" w14:textId="77777777" w:rsidR="00A5052B" w:rsidRDefault="00A72E41">
      <w:pPr>
        <w:spacing w:before="132"/>
        <w:ind w:left="108" w:right="13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A2A2A"/>
          <w:spacing w:val="-1"/>
          <w:w w:val="105"/>
          <w:sz w:val="18"/>
        </w:rPr>
        <w:t>Community</w:t>
      </w:r>
      <w:r>
        <w:rPr>
          <w:rFonts w:ascii="Arial"/>
          <w:b/>
          <w:color w:val="2A2A2A"/>
          <w:spacing w:val="-17"/>
          <w:w w:val="105"/>
          <w:sz w:val="18"/>
        </w:rPr>
        <w:t xml:space="preserve"> </w:t>
      </w:r>
      <w:r>
        <w:rPr>
          <w:rFonts w:ascii="Arial"/>
          <w:b/>
          <w:color w:val="2A2A2A"/>
          <w:w w:val="105"/>
          <w:sz w:val="18"/>
        </w:rPr>
        <w:t>and</w:t>
      </w:r>
      <w:r>
        <w:rPr>
          <w:rFonts w:ascii="Arial"/>
          <w:b/>
          <w:color w:val="2A2A2A"/>
          <w:spacing w:val="-14"/>
          <w:w w:val="105"/>
          <w:sz w:val="18"/>
        </w:rPr>
        <w:t xml:space="preserve"> </w:t>
      </w:r>
      <w:r>
        <w:rPr>
          <w:rFonts w:ascii="Arial"/>
          <w:b/>
          <w:color w:val="2A2A2A"/>
          <w:w w:val="105"/>
          <w:sz w:val="18"/>
        </w:rPr>
        <w:t>Stakeholder</w:t>
      </w:r>
      <w:r>
        <w:rPr>
          <w:rFonts w:ascii="Arial"/>
          <w:b/>
          <w:color w:val="2A2A2A"/>
          <w:spacing w:val="2"/>
          <w:w w:val="105"/>
          <w:sz w:val="18"/>
        </w:rPr>
        <w:t xml:space="preserve"> </w:t>
      </w:r>
      <w:r>
        <w:rPr>
          <w:rFonts w:ascii="Arial"/>
          <w:b/>
          <w:color w:val="2A2A2A"/>
          <w:w w:val="105"/>
          <w:sz w:val="18"/>
        </w:rPr>
        <w:t>Engagement</w:t>
      </w:r>
      <w:r>
        <w:rPr>
          <w:rFonts w:ascii="Arial"/>
          <w:b/>
          <w:color w:val="2A2A2A"/>
          <w:spacing w:val="2"/>
          <w:w w:val="105"/>
          <w:sz w:val="18"/>
        </w:rPr>
        <w:t xml:space="preserve"> </w:t>
      </w:r>
      <w:r>
        <w:rPr>
          <w:rFonts w:ascii="Arial"/>
          <w:b/>
          <w:color w:val="2A2A2A"/>
          <w:w w:val="105"/>
          <w:sz w:val="18"/>
        </w:rPr>
        <w:t>Plan</w:t>
      </w:r>
    </w:p>
    <w:p w14:paraId="13EDDE07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08" w14:textId="77777777" w:rsidR="00A5052B" w:rsidRDefault="00A72E41">
      <w:pPr>
        <w:pStyle w:val="BodyText"/>
        <w:numPr>
          <w:ilvl w:val="0"/>
          <w:numId w:val="6"/>
        </w:numPr>
        <w:tabs>
          <w:tab w:val="left" w:pos="467"/>
        </w:tabs>
        <w:spacing w:before="113" w:line="322" w:lineRule="auto"/>
        <w:ind w:left="459" w:right="530" w:hanging="350"/>
        <w:jc w:val="both"/>
      </w:pPr>
      <w:r>
        <w:rPr>
          <w:color w:val="2A2A2A"/>
        </w:rPr>
        <w:t>Before</w:t>
      </w:r>
      <w:r>
        <w:rPr>
          <w:color w:val="2A2A2A"/>
          <w:spacing w:val="9"/>
        </w:rPr>
        <w:t xml:space="preserve"> </w:t>
      </w:r>
      <w:r>
        <w:rPr>
          <w:color w:val="2A2A2A"/>
        </w:rPr>
        <w:t>development</w:t>
      </w:r>
      <w:r>
        <w:rPr>
          <w:color w:val="2A2A2A"/>
          <w:spacing w:val="21"/>
        </w:rPr>
        <w:t xml:space="preserve"> </w:t>
      </w:r>
      <w:r>
        <w:rPr>
          <w:color w:val="3D3D3D"/>
        </w:rPr>
        <w:t>starts,</w:t>
      </w:r>
      <w:r>
        <w:rPr>
          <w:color w:val="3D3D3D"/>
          <w:spacing w:val="14"/>
        </w:rPr>
        <w:t xml:space="preserve"> </w:t>
      </w:r>
      <w:r>
        <w:rPr>
          <w:color w:val="3D3D3D"/>
        </w:rPr>
        <w:t>a</w:t>
      </w:r>
      <w:r>
        <w:rPr>
          <w:color w:val="3D3D3D"/>
          <w:spacing w:val="8"/>
        </w:rPr>
        <w:t xml:space="preserve"> </w:t>
      </w:r>
      <w:r>
        <w:rPr>
          <w:color w:val="2A2A2A"/>
        </w:rPr>
        <w:t>Community</w:t>
      </w:r>
      <w:r>
        <w:rPr>
          <w:color w:val="2A2A2A"/>
          <w:spacing w:val="24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5"/>
        </w:rPr>
        <w:t xml:space="preserve"> </w:t>
      </w:r>
      <w:r>
        <w:rPr>
          <w:color w:val="2A2A2A"/>
        </w:rPr>
        <w:t>Stakeholder</w:t>
      </w:r>
      <w:r>
        <w:rPr>
          <w:color w:val="2A2A2A"/>
          <w:spacing w:val="28"/>
        </w:rPr>
        <w:t xml:space="preserve"> </w:t>
      </w:r>
      <w:r>
        <w:rPr>
          <w:color w:val="2A2A2A"/>
        </w:rPr>
        <w:t>Engagement</w:t>
      </w:r>
      <w:r>
        <w:rPr>
          <w:color w:val="2A2A2A"/>
          <w:spacing w:val="30"/>
        </w:rPr>
        <w:t xml:space="preserve"> </w:t>
      </w:r>
      <w:r>
        <w:rPr>
          <w:color w:val="2A2A2A"/>
        </w:rPr>
        <w:t>Plan</w:t>
      </w:r>
      <w:r>
        <w:rPr>
          <w:color w:val="2A2A2A"/>
          <w:spacing w:val="5"/>
        </w:rPr>
        <w:t xml:space="preserve"> </w:t>
      </w:r>
      <w:r>
        <w:rPr>
          <w:color w:val="2A2A2A"/>
        </w:rPr>
        <w:t>must</w:t>
      </w:r>
      <w:r>
        <w:rPr>
          <w:color w:val="2A2A2A"/>
          <w:spacing w:val="14"/>
        </w:rPr>
        <w:t xml:space="preserve"> </w:t>
      </w:r>
      <w:r>
        <w:rPr>
          <w:color w:val="2A2A2A"/>
        </w:rPr>
        <w:t>be</w:t>
      </w:r>
      <w:r>
        <w:rPr>
          <w:color w:val="2A2A2A"/>
          <w:spacing w:val="23"/>
          <w:w w:val="98"/>
        </w:rPr>
        <w:t xml:space="preserve"> </w:t>
      </w:r>
      <w:r>
        <w:rPr>
          <w:color w:val="2A2A2A"/>
        </w:rPr>
        <w:t>submitted</w:t>
      </w:r>
      <w:r>
        <w:rPr>
          <w:color w:val="2A2A2A"/>
          <w:spacing w:val="13"/>
        </w:rPr>
        <w:t xml:space="preserve"> </w:t>
      </w:r>
      <w:r>
        <w:rPr>
          <w:color w:val="2A2A2A"/>
        </w:rPr>
        <w:t>to,</w:t>
      </w:r>
      <w:r>
        <w:rPr>
          <w:color w:val="2A2A2A"/>
          <w:spacing w:val="46"/>
        </w:rPr>
        <w:t xml:space="preserve"> </w:t>
      </w:r>
      <w:r>
        <w:rPr>
          <w:color w:val="3D3D3D"/>
        </w:rPr>
        <w:t>approved</w:t>
      </w:r>
      <w:r>
        <w:rPr>
          <w:color w:val="3D3D3D"/>
          <w:spacing w:val="14"/>
        </w:rPr>
        <w:t xml:space="preserve"> </w:t>
      </w:r>
      <w:r>
        <w:rPr>
          <w:color w:val="2A2A2A"/>
        </w:rPr>
        <w:t>and</w:t>
      </w:r>
      <w:r>
        <w:rPr>
          <w:color w:val="2A2A2A"/>
          <w:spacing w:val="50"/>
        </w:rPr>
        <w:t xml:space="preserve"> </w:t>
      </w:r>
      <w:r>
        <w:rPr>
          <w:color w:val="2A2A2A"/>
        </w:rPr>
        <w:t>endorsed</w:t>
      </w:r>
      <w:r>
        <w:rPr>
          <w:color w:val="2A2A2A"/>
          <w:spacing w:val="16"/>
        </w:rPr>
        <w:t xml:space="preserve"> </w:t>
      </w:r>
      <w:r>
        <w:rPr>
          <w:color w:val="2A2A2A"/>
        </w:rPr>
        <w:t>by</w:t>
      </w:r>
      <w:r>
        <w:rPr>
          <w:color w:val="2A2A2A"/>
          <w:spacing w:val="49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2"/>
        </w:rPr>
        <w:t xml:space="preserve"> </w:t>
      </w:r>
      <w:r>
        <w:rPr>
          <w:color w:val="2A2A2A"/>
        </w:rPr>
        <w:t>responsible</w:t>
      </w:r>
      <w:r>
        <w:rPr>
          <w:color w:val="2A2A2A"/>
          <w:spacing w:val="49"/>
        </w:rPr>
        <w:t xml:space="preserve"> </w:t>
      </w:r>
      <w:r>
        <w:rPr>
          <w:color w:val="2A2A2A"/>
        </w:rPr>
        <w:t>authority</w:t>
      </w:r>
      <w:r>
        <w:rPr>
          <w:color w:val="545454"/>
        </w:rPr>
        <w:t xml:space="preserve">. </w:t>
      </w:r>
      <w:r>
        <w:rPr>
          <w:color w:val="2A2A2A"/>
        </w:rPr>
        <w:t>Once</w:t>
      </w:r>
      <w:r>
        <w:rPr>
          <w:color w:val="2A2A2A"/>
          <w:spacing w:val="47"/>
        </w:rPr>
        <w:t xml:space="preserve"> </w:t>
      </w:r>
      <w:r>
        <w:rPr>
          <w:color w:val="2A2A2A"/>
        </w:rPr>
        <w:t>endorsed,</w:t>
      </w:r>
      <w:r>
        <w:rPr>
          <w:color w:val="2A2A2A"/>
          <w:spacing w:val="2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36"/>
          <w:w w:val="105"/>
        </w:rPr>
        <w:t xml:space="preserve"> </w:t>
      </w:r>
      <w:r>
        <w:rPr>
          <w:color w:val="2A2A2A"/>
        </w:rPr>
        <w:t xml:space="preserve">Community </w:t>
      </w:r>
      <w:r>
        <w:rPr>
          <w:color w:val="3D3D3D"/>
        </w:rPr>
        <w:t>and</w:t>
      </w:r>
      <w:r>
        <w:rPr>
          <w:color w:val="3D3D3D"/>
          <w:spacing w:val="49"/>
        </w:rPr>
        <w:t xml:space="preserve"> </w:t>
      </w:r>
      <w:r>
        <w:rPr>
          <w:color w:val="2A2A2A"/>
        </w:rPr>
        <w:t>Stakeholder</w:t>
      </w:r>
      <w:r>
        <w:rPr>
          <w:color w:val="2A2A2A"/>
          <w:spacing w:val="53"/>
        </w:rPr>
        <w:t xml:space="preserve"> </w:t>
      </w:r>
      <w:r>
        <w:rPr>
          <w:color w:val="2A2A2A"/>
          <w:spacing w:val="-3"/>
        </w:rPr>
        <w:t>Engag</w:t>
      </w:r>
      <w:r>
        <w:rPr>
          <w:color w:val="2A2A2A"/>
          <w:spacing w:val="-2"/>
        </w:rPr>
        <w:t>ement</w:t>
      </w:r>
      <w:r>
        <w:rPr>
          <w:color w:val="2A2A2A"/>
          <w:spacing w:val="10"/>
        </w:rPr>
        <w:t xml:space="preserve"> </w:t>
      </w:r>
      <w:r>
        <w:rPr>
          <w:color w:val="2A2A2A"/>
          <w:spacing w:val="-6"/>
        </w:rPr>
        <w:t>Pl</w:t>
      </w:r>
      <w:r>
        <w:rPr>
          <w:color w:val="2A2A2A"/>
          <w:spacing w:val="-5"/>
        </w:rPr>
        <w:t>an</w:t>
      </w:r>
      <w:r>
        <w:rPr>
          <w:color w:val="2A2A2A"/>
          <w:spacing w:val="41"/>
        </w:rPr>
        <w:t xml:space="preserve"> </w:t>
      </w:r>
      <w:r>
        <w:rPr>
          <w:color w:val="2A2A2A"/>
          <w:spacing w:val="1"/>
        </w:rPr>
        <w:t>will</w:t>
      </w:r>
      <w:r>
        <w:rPr>
          <w:color w:val="2A2A2A"/>
          <w:spacing w:val="23"/>
        </w:rPr>
        <w:t xml:space="preserve"> </w:t>
      </w:r>
      <w:r>
        <w:rPr>
          <w:color w:val="2A2A2A"/>
        </w:rPr>
        <w:t>form  part</w:t>
      </w:r>
      <w:r>
        <w:rPr>
          <w:color w:val="2A2A2A"/>
          <w:spacing w:val="39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41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"/>
        </w:rPr>
        <w:t xml:space="preserve"> </w:t>
      </w:r>
      <w:r>
        <w:rPr>
          <w:color w:val="3D3D3D"/>
          <w:spacing w:val="-2"/>
        </w:rPr>
        <w:t>permit</w:t>
      </w:r>
      <w:r>
        <w:rPr>
          <w:color w:val="3D3D3D"/>
          <w:spacing w:val="45"/>
        </w:rPr>
        <w:t xml:space="preserve"> </w:t>
      </w:r>
      <w:r>
        <w:rPr>
          <w:color w:val="2A2A2A"/>
        </w:rPr>
        <w:t>and</w:t>
      </w:r>
      <w:r>
        <w:rPr>
          <w:color w:val="2A2A2A"/>
          <w:spacing w:val="49"/>
        </w:rPr>
        <w:t xml:space="preserve"> </w:t>
      </w:r>
      <w:r>
        <w:rPr>
          <w:color w:val="2A2A2A"/>
        </w:rPr>
        <w:t>must</w:t>
      </w:r>
      <w:r>
        <w:rPr>
          <w:color w:val="2A2A2A"/>
          <w:spacing w:val="52"/>
        </w:rPr>
        <w:t xml:space="preserve"> </w:t>
      </w:r>
      <w:r>
        <w:rPr>
          <w:color w:val="2A2A2A"/>
        </w:rPr>
        <w:t>be</w:t>
      </w:r>
      <w:r>
        <w:rPr>
          <w:color w:val="2A2A2A"/>
          <w:spacing w:val="28"/>
          <w:w w:val="98"/>
        </w:rPr>
        <w:t xml:space="preserve"> </w:t>
      </w:r>
      <w:r>
        <w:rPr>
          <w:color w:val="2A2A2A"/>
          <w:spacing w:val="-14"/>
        </w:rPr>
        <w:t>i</w:t>
      </w:r>
      <w:r>
        <w:rPr>
          <w:color w:val="2A2A2A"/>
        </w:rPr>
        <w:t>mp</w:t>
      </w:r>
      <w:r>
        <w:rPr>
          <w:color w:val="2A2A2A"/>
          <w:spacing w:val="-9"/>
        </w:rPr>
        <w:t>l</w:t>
      </w:r>
      <w:r>
        <w:rPr>
          <w:color w:val="2A2A2A"/>
        </w:rPr>
        <w:t>emented</w:t>
      </w:r>
      <w:r>
        <w:rPr>
          <w:color w:val="2A2A2A"/>
          <w:spacing w:val="20"/>
        </w:rPr>
        <w:t xml:space="preserve"> </w:t>
      </w:r>
      <w:r>
        <w:rPr>
          <w:color w:val="2A2A2A"/>
        </w:rPr>
        <w:t>to</w:t>
      </w:r>
      <w:r>
        <w:rPr>
          <w:color w:val="2A2A2A"/>
          <w:spacing w:val="8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1"/>
        </w:rPr>
        <w:t xml:space="preserve"> </w:t>
      </w:r>
      <w:r>
        <w:rPr>
          <w:color w:val="2A2A2A"/>
        </w:rPr>
        <w:t>satisfact</w:t>
      </w:r>
      <w:r>
        <w:rPr>
          <w:color w:val="2A2A2A"/>
          <w:spacing w:val="1"/>
        </w:rPr>
        <w:t>i</w:t>
      </w:r>
      <w:r>
        <w:rPr>
          <w:color w:val="2A2A2A"/>
        </w:rPr>
        <w:t>on</w:t>
      </w:r>
      <w:r>
        <w:rPr>
          <w:color w:val="2A2A2A"/>
          <w:spacing w:val="7"/>
        </w:rPr>
        <w:t xml:space="preserve"> </w:t>
      </w:r>
      <w:r>
        <w:rPr>
          <w:color w:val="2A2A2A"/>
        </w:rPr>
        <w:t>of</w:t>
      </w:r>
      <w:r>
        <w:rPr>
          <w:color w:val="2A2A2A"/>
          <w:spacing w:val="7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7"/>
        </w:rPr>
        <w:t xml:space="preserve"> </w:t>
      </w:r>
      <w:r>
        <w:rPr>
          <w:color w:val="2A2A2A"/>
        </w:rPr>
        <w:t>respons</w:t>
      </w:r>
      <w:r>
        <w:rPr>
          <w:color w:val="2A2A2A"/>
          <w:spacing w:val="11"/>
        </w:rPr>
        <w:t>i</w:t>
      </w:r>
      <w:r>
        <w:rPr>
          <w:color w:val="2A2A2A"/>
        </w:rPr>
        <w:t>b</w:t>
      </w:r>
      <w:r>
        <w:rPr>
          <w:color w:val="2A2A2A"/>
          <w:spacing w:val="-12"/>
        </w:rPr>
        <w:t>l</w:t>
      </w:r>
      <w:r>
        <w:rPr>
          <w:color w:val="2A2A2A"/>
        </w:rPr>
        <w:t>e</w:t>
      </w:r>
      <w:r>
        <w:rPr>
          <w:color w:val="2A2A2A"/>
          <w:spacing w:val="13"/>
        </w:rPr>
        <w:t xml:space="preserve"> </w:t>
      </w:r>
      <w:r>
        <w:rPr>
          <w:color w:val="3D3D3D"/>
        </w:rPr>
        <w:t>authority.</w:t>
      </w:r>
      <w:r>
        <w:rPr>
          <w:color w:val="3D3D3D"/>
          <w:spacing w:val="3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30"/>
        </w:rPr>
        <w:t xml:space="preserve"> </w:t>
      </w:r>
      <w:r>
        <w:rPr>
          <w:color w:val="2A2A2A"/>
        </w:rPr>
        <w:t>plan</w:t>
      </w:r>
      <w:r>
        <w:rPr>
          <w:color w:val="2A2A2A"/>
          <w:spacing w:val="3"/>
        </w:rPr>
        <w:t xml:space="preserve"> </w:t>
      </w:r>
      <w:r>
        <w:rPr>
          <w:color w:val="2A2A2A"/>
        </w:rPr>
        <w:t>must</w:t>
      </w:r>
      <w:r>
        <w:rPr>
          <w:color w:val="2A2A2A"/>
          <w:spacing w:val="17"/>
        </w:rPr>
        <w:t xml:space="preserve"> </w:t>
      </w:r>
      <w:r>
        <w:rPr>
          <w:color w:val="2A2A2A"/>
        </w:rPr>
        <w:t>be</w:t>
      </w:r>
      <w:r>
        <w:rPr>
          <w:color w:val="2A2A2A"/>
          <w:spacing w:val="6"/>
        </w:rPr>
        <w:t xml:space="preserve"> </w:t>
      </w:r>
      <w:r>
        <w:rPr>
          <w:color w:val="2A2A2A"/>
        </w:rPr>
        <w:t>made</w:t>
      </w:r>
      <w:r>
        <w:rPr>
          <w:color w:val="2A2A2A"/>
          <w:spacing w:val="23"/>
        </w:rPr>
        <w:t xml:space="preserve"> </w:t>
      </w:r>
      <w:r>
        <w:rPr>
          <w:color w:val="3D3D3D"/>
        </w:rPr>
        <w:t>pub</w:t>
      </w:r>
      <w:r>
        <w:rPr>
          <w:color w:val="3D3D3D"/>
          <w:spacing w:val="-7"/>
        </w:rPr>
        <w:t>l</w:t>
      </w:r>
      <w:r>
        <w:rPr>
          <w:color w:val="3D3D3D"/>
          <w:spacing w:val="-18"/>
        </w:rPr>
        <w:t>i</w:t>
      </w:r>
      <w:r>
        <w:rPr>
          <w:color w:val="3D3D3D"/>
        </w:rPr>
        <w:t>cly</w:t>
      </w:r>
      <w:r>
        <w:rPr>
          <w:color w:val="3D3D3D"/>
          <w:w w:val="102"/>
        </w:rPr>
        <w:t xml:space="preserve"> </w:t>
      </w:r>
      <w:r>
        <w:rPr>
          <w:color w:val="3D3D3D"/>
        </w:rPr>
        <w:t>avai</w:t>
      </w:r>
      <w:r>
        <w:rPr>
          <w:color w:val="3D3D3D"/>
          <w:spacing w:val="1"/>
        </w:rPr>
        <w:t>l</w:t>
      </w:r>
      <w:r>
        <w:rPr>
          <w:color w:val="3D3D3D"/>
        </w:rPr>
        <w:t>able</w:t>
      </w:r>
      <w:r>
        <w:rPr>
          <w:color w:val="3D3D3D"/>
          <w:spacing w:val="16"/>
        </w:rPr>
        <w:t xml:space="preserve"> </w:t>
      </w:r>
      <w:r>
        <w:rPr>
          <w:color w:val="2A2A2A"/>
        </w:rPr>
        <w:t>on</w:t>
      </w:r>
      <w:r>
        <w:rPr>
          <w:color w:val="2A2A2A"/>
          <w:spacing w:val="-8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6"/>
        </w:rPr>
        <w:t xml:space="preserve"> </w:t>
      </w:r>
      <w:r>
        <w:rPr>
          <w:color w:val="2A2A2A"/>
        </w:rPr>
        <w:t>pr</w:t>
      </w:r>
      <w:r>
        <w:rPr>
          <w:color w:val="2A2A2A"/>
          <w:spacing w:val="-18"/>
        </w:rPr>
        <w:t>o</w:t>
      </w:r>
      <w:r>
        <w:rPr>
          <w:color w:val="545454"/>
          <w:spacing w:val="5"/>
        </w:rPr>
        <w:t>j</w:t>
      </w:r>
      <w:r>
        <w:rPr>
          <w:color w:val="2A2A2A"/>
        </w:rPr>
        <w:t>ect</w:t>
      </w:r>
      <w:r>
        <w:rPr>
          <w:color w:val="2A2A2A"/>
          <w:spacing w:val="-2"/>
        </w:rPr>
        <w:t xml:space="preserve"> </w:t>
      </w:r>
      <w:r>
        <w:rPr>
          <w:color w:val="2A2A2A"/>
        </w:rPr>
        <w:t>webs</w:t>
      </w:r>
      <w:r>
        <w:rPr>
          <w:color w:val="2A2A2A"/>
          <w:spacing w:val="4"/>
        </w:rPr>
        <w:t>i</w:t>
      </w:r>
      <w:r>
        <w:rPr>
          <w:color w:val="2A2A2A"/>
        </w:rPr>
        <w:t>te</w:t>
      </w:r>
      <w:r>
        <w:rPr>
          <w:color w:val="2A2A2A"/>
          <w:spacing w:val="15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17"/>
        </w:rPr>
        <w:t xml:space="preserve"> </w:t>
      </w:r>
      <w:r>
        <w:rPr>
          <w:color w:val="2A2A2A"/>
        </w:rPr>
        <w:t>rema</w:t>
      </w:r>
      <w:r>
        <w:rPr>
          <w:color w:val="2A2A2A"/>
          <w:spacing w:val="-5"/>
        </w:rPr>
        <w:t>i</w:t>
      </w:r>
      <w:r>
        <w:rPr>
          <w:color w:val="2A2A2A"/>
        </w:rPr>
        <w:t>n</w:t>
      </w:r>
      <w:r>
        <w:rPr>
          <w:color w:val="2A2A2A"/>
          <w:spacing w:val="4"/>
        </w:rPr>
        <w:t xml:space="preserve"> </w:t>
      </w:r>
      <w:r>
        <w:rPr>
          <w:color w:val="2A2A2A"/>
        </w:rPr>
        <w:t>publicly</w:t>
      </w:r>
      <w:r>
        <w:rPr>
          <w:color w:val="2A2A2A"/>
          <w:spacing w:val="8"/>
        </w:rPr>
        <w:t xml:space="preserve"> </w:t>
      </w:r>
      <w:r>
        <w:rPr>
          <w:color w:val="2A2A2A"/>
        </w:rPr>
        <w:t>available</w:t>
      </w:r>
      <w:r>
        <w:rPr>
          <w:color w:val="2A2A2A"/>
          <w:spacing w:val="17"/>
        </w:rPr>
        <w:t xml:space="preserve"> </w:t>
      </w:r>
      <w:r>
        <w:rPr>
          <w:color w:val="2A2A2A"/>
        </w:rPr>
        <w:t>for</w:t>
      </w:r>
      <w:r>
        <w:rPr>
          <w:color w:val="2A2A2A"/>
          <w:spacing w:val="8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7"/>
        </w:rPr>
        <w:t xml:space="preserve"> </w:t>
      </w:r>
      <w:r>
        <w:rPr>
          <w:color w:val="2A2A2A"/>
          <w:spacing w:val="-21"/>
        </w:rPr>
        <w:t>l</w:t>
      </w:r>
      <w:r>
        <w:rPr>
          <w:color w:val="2A2A2A"/>
          <w:spacing w:val="-26"/>
        </w:rPr>
        <w:t>i</w:t>
      </w:r>
      <w:r>
        <w:rPr>
          <w:color w:val="2A2A2A"/>
        </w:rPr>
        <w:t>fe</w:t>
      </w:r>
      <w:r>
        <w:rPr>
          <w:color w:val="2A2A2A"/>
          <w:spacing w:val="10"/>
        </w:rPr>
        <w:t xml:space="preserve"> </w:t>
      </w:r>
      <w:r>
        <w:rPr>
          <w:color w:val="2A2A2A"/>
        </w:rPr>
        <w:t>of</w:t>
      </w:r>
      <w:r>
        <w:rPr>
          <w:color w:val="2A2A2A"/>
          <w:spacing w:val="6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8"/>
        </w:rPr>
        <w:t xml:space="preserve"> </w:t>
      </w:r>
      <w:r>
        <w:rPr>
          <w:color w:val="2A2A2A"/>
        </w:rPr>
        <w:t>project.</w:t>
      </w:r>
    </w:p>
    <w:p w14:paraId="13EDDE09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E0A" w14:textId="77777777" w:rsidR="00A5052B" w:rsidRDefault="00A72E41">
      <w:pPr>
        <w:pStyle w:val="BodyText"/>
        <w:spacing w:line="314" w:lineRule="auto"/>
        <w:ind w:left="466" w:right="482" w:hanging="15"/>
        <w:jc w:val="both"/>
      </w:pPr>
      <w:r>
        <w:rPr>
          <w:color w:val="2A2A2A"/>
        </w:rPr>
        <w:t>The</w:t>
      </w:r>
      <w:r>
        <w:rPr>
          <w:color w:val="2A2A2A"/>
          <w:spacing w:val="35"/>
        </w:rPr>
        <w:t xml:space="preserve"> </w:t>
      </w:r>
      <w:r>
        <w:rPr>
          <w:color w:val="2A2A2A"/>
          <w:spacing w:val="-4"/>
        </w:rPr>
        <w:t>Plan</w:t>
      </w:r>
      <w:r>
        <w:rPr>
          <w:color w:val="2A2A2A"/>
          <w:spacing w:val="25"/>
        </w:rPr>
        <w:t xml:space="preserve"> </w:t>
      </w:r>
      <w:r>
        <w:rPr>
          <w:color w:val="2A2A2A"/>
        </w:rPr>
        <w:t>must</w:t>
      </w:r>
      <w:r>
        <w:rPr>
          <w:color w:val="2A2A2A"/>
          <w:spacing w:val="18"/>
        </w:rPr>
        <w:t xml:space="preserve"> </w:t>
      </w:r>
      <w:r>
        <w:rPr>
          <w:color w:val="3D3D3D"/>
          <w:spacing w:val="-3"/>
        </w:rPr>
        <w:t>outl</w:t>
      </w:r>
      <w:r>
        <w:rPr>
          <w:color w:val="3D3D3D"/>
          <w:spacing w:val="-2"/>
        </w:rPr>
        <w:t>i</w:t>
      </w:r>
      <w:r>
        <w:rPr>
          <w:color w:val="3D3D3D"/>
          <w:spacing w:val="-3"/>
        </w:rPr>
        <w:t>ne</w:t>
      </w:r>
      <w:r>
        <w:rPr>
          <w:color w:val="3D3D3D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25"/>
        </w:rPr>
        <w:t xml:space="preserve"> </w:t>
      </w:r>
      <w:r>
        <w:rPr>
          <w:color w:val="3D3D3D"/>
          <w:spacing w:val="-2"/>
        </w:rPr>
        <w:t>objecti</w:t>
      </w:r>
      <w:r>
        <w:rPr>
          <w:color w:val="3D3D3D"/>
          <w:spacing w:val="-3"/>
        </w:rPr>
        <w:t>ves,</w:t>
      </w:r>
      <w:r>
        <w:rPr>
          <w:color w:val="3D3D3D"/>
          <w:spacing w:val="6"/>
        </w:rPr>
        <w:t xml:space="preserve"> </w:t>
      </w:r>
      <w:r>
        <w:rPr>
          <w:color w:val="2A2A2A"/>
        </w:rPr>
        <w:t>tools,</w:t>
      </w:r>
      <w:r>
        <w:rPr>
          <w:color w:val="2A2A2A"/>
          <w:spacing w:val="14"/>
        </w:rPr>
        <w:t xml:space="preserve"> </w:t>
      </w:r>
      <w:r>
        <w:rPr>
          <w:color w:val="2A2A2A"/>
          <w:spacing w:val="-1"/>
        </w:rPr>
        <w:t>timing</w:t>
      </w:r>
      <w:r>
        <w:rPr>
          <w:color w:val="2A2A2A"/>
          <w:spacing w:val="2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10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20"/>
        </w:rPr>
        <w:t xml:space="preserve"> </w:t>
      </w:r>
      <w:r>
        <w:rPr>
          <w:color w:val="3D3D3D"/>
        </w:rPr>
        <w:t>desired</w:t>
      </w:r>
      <w:r>
        <w:rPr>
          <w:color w:val="3D3D3D"/>
          <w:spacing w:val="19"/>
        </w:rPr>
        <w:t xml:space="preserve"> </w:t>
      </w:r>
      <w:r>
        <w:rPr>
          <w:color w:val="3D3D3D"/>
        </w:rPr>
        <w:t>outcomes</w:t>
      </w:r>
      <w:r>
        <w:rPr>
          <w:color w:val="3D3D3D"/>
          <w:spacing w:val="18"/>
        </w:rPr>
        <w:t xml:space="preserve"> </w:t>
      </w:r>
      <w:r>
        <w:rPr>
          <w:color w:val="3D3D3D"/>
        </w:rPr>
        <w:t>for</w:t>
      </w:r>
      <w:r>
        <w:rPr>
          <w:color w:val="3D3D3D"/>
          <w:spacing w:val="32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37"/>
          <w:w w:val="102"/>
        </w:rPr>
        <w:t xml:space="preserve"> </w:t>
      </w:r>
      <w:r>
        <w:rPr>
          <w:color w:val="2A2A2A"/>
        </w:rPr>
        <w:t>community</w:t>
      </w:r>
      <w:r>
        <w:rPr>
          <w:color w:val="2A2A2A"/>
          <w:spacing w:val="13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stakeho</w:t>
      </w:r>
      <w:r>
        <w:rPr>
          <w:color w:val="3D3D3D"/>
          <w:spacing w:val="6"/>
        </w:rPr>
        <w:t>l</w:t>
      </w:r>
      <w:r>
        <w:rPr>
          <w:color w:val="3D3D3D"/>
        </w:rPr>
        <w:t>der</w:t>
      </w:r>
      <w:r>
        <w:rPr>
          <w:color w:val="3D3D3D"/>
          <w:spacing w:val="13"/>
        </w:rPr>
        <w:t xml:space="preserve"> </w:t>
      </w:r>
      <w:r>
        <w:rPr>
          <w:color w:val="3D3D3D"/>
        </w:rPr>
        <w:t>engagement</w:t>
      </w:r>
      <w:r>
        <w:rPr>
          <w:color w:val="3D3D3D"/>
          <w:spacing w:val="21"/>
        </w:rPr>
        <w:t xml:space="preserve"> </w:t>
      </w:r>
      <w:r>
        <w:rPr>
          <w:color w:val="2A2A2A"/>
        </w:rPr>
        <w:t>to</w:t>
      </w:r>
      <w:r>
        <w:rPr>
          <w:color w:val="2A2A2A"/>
          <w:spacing w:val="18"/>
        </w:rPr>
        <w:t xml:space="preserve"> </w:t>
      </w:r>
      <w:r>
        <w:rPr>
          <w:color w:val="2A2A2A"/>
        </w:rPr>
        <w:t>be</w:t>
      </w:r>
      <w:r>
        <w:rPr>
          <w:color w:val="2A2A2A"/>
          <w:spacing w:val="48"/>
        </w:rPr>
        <w:t xml:space="preserve"> </w:t>
      </w:r>
      <w:r>
        <w:rPr>
          <w:color w:val="3D3D3D"/>
        </w:rPr>
        <w:t>carried</w:t>
      </w:r>
      <w:r>
        <w:rPr>
          <w:color w:val="3D3D3D"/>
          <w:spacing w:val="9"/>
        </w:rPr>
        <w:t xml:space="preserve"> </w:t>
      </w:r>
      <w:r>
        <w:rPr>
          <w:color w:val="2A2A2A"/>
        </w:rPr>
        <w:t xml:space="preserve">out  </w:t>
      </w:r>
      <w:r>
        <w:rPr>
          <w:color w:val="3D3D3D"/>
        </w:rPr>
        <w:t>through</w:t>
      </w:r>
      <w:r>
        <w:rPr>
          <w:color w:val="3D3D3D"/>
          <w:spacing w:val="7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2"/>
        </w:rPr>
        <w:t xml:space="preserve"> </w:t>
      </w:r>
      <w:r>
        <w:rPr>
          <w:color w:val="2A2A2A"/>
        </w:rPr>
        <w:t>deta</w:t>
      </w:r>
      <w:r>
        <w:rPr>
          <w:color w:val="2A2A2A"/>
          <w:spacing w:val="-3"/>
        </w:rPr>
        <w:t>i</w:t>
      </w:r>
      <w:r>
        <w:rPr>
          <w:color w:val="2A2A2A"/>
          <w:spacing w:val="-26"/>
        </w:rPr>
        <w:t>l</w:t>
      </w:r>
      <w:r>
        <w:rPr>
          <w:color w:val="2A2A2A"/>
        </w:rPr>
        <w:t>ed</w:t>
      </w:r>
      <w:r>
        <w:rPr>
          <w:color w:val="2A2A2A"/>
          <w:spacing w:val="54"/>
        </w:rPr>
        <w:t xml:space="preserve"> </w:t>
      </w:r>
      <w:r>
        <w:rPr>
          <w:color w:val="3D3D3D"/>
        </w:rPr>
        <w:t>des</w:t>
      </w:r>
      <w:r>
        <w:rPr>
          <w:color w:val="3D3D3D"/>
          <w:spacing w:val="-7"/>
        </w:rPr>
        <w:t>i</w:t>
      </w:r>
      <w:r>
        <w:rPr>
          <w:color w:val="3D3D3D"/>
        </w:rPr>
        <w:t>g</w:t>
      </w:r>
      <w:r>
        <w:rPr>
          <w:color w:val="3D3D3D"/>
          <w:spacing w:val="-10"/>
        </w:rPr>
        <w:t>n</w:t>
      </w:r>
      <w:r>
        <w:rPr>
          <w:color w:val="3D3D3D"/>
        </w:rPr>
        <w:t>,</w:t>
      </w:r>
      <w:r>
        <w:rPr>
          <w:color w:val="3D3D3D"/>
          <w:w w:val="200"/>
        </w:rPr>
        <w:t xml:space="preserve"> </w:t>
      </w:r>
      <w:r>
        <w:rPr>
          <w:color w:val="2A2A2A"/>
        </w:rPr>
        <w:t>construction</w:t>
      </w:r>
      <w:r>
        <w:rPr>
          <w:color w:val="2A2A2A"/>
          <w:spacing w:val="2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13"/>
        </w:rPr>
        <w:t xml:space="preserve"> </w:t>
      </w:r>
      <w:r>
        <w:rPr>
          <w:color w:val="2A2A2A"/>
        </w:rPr>
        <w:t>operation</w:t>
      </w:r>
      <w:r>
        <w:rPr>
          <w:color w:val="2A2A2A"/>
          <w:spacing w:val="3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2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22"/>
        </w:rPr>
        <w:t xml:space="preserve"> </w:t>
      </w:r>
      <w:r>
        <w:rPr>
          <w:color w:val="3D3D3D"/>
        </w:rPr>
        <w:t>Project.</w:t>
      </w:r>
    </w:p>
    <w:p w14:paraId="13EDDE0B" w14:textId="77777777" w:rsidR="00A5052B" w:rsidRDefault="00A5052B">
      <w:pPr>
        <w:spacing w:before="5"/>
        <w:rPr>
          <w:rFonts w:ascii="Arial" w:eastAsia="Arial" w:hAnsi="Arial" w:cs="Arial"/>
          <w:sz w:val="21"/>
          <w:szCs w:val="21"/>
        </w:rPr>
      </w:pPr>
    </w:p>
    <w:p w14:paraId="13EDDE0C" w14:textId="77777777" w:rsidR="00A5052B" w:rsidRDefault="00A72E41">
      <w:pPr>
        <w:pStyle w:val="BodyText"/>
        <w:ind w:left="452" w:firstLine="0"/>
      </w:pPr>
      <w:r>
        <w:rPr>
          <w:color w:val="2A2A2A"/>
        </w:rPr>
        <w:t>The</w:t>
      </w:r>
      <w:r>
        <w:rPr>
          <w:color w:val="2A2A2A"/>
          <w:spacing w:val="16"/>
        </w:rPr>
        <w:t xml:space="preserve"> </w:t>
      </w:r>
      <w:r>
        <w:rPr>
          <w:color w:val="3D3D3D"/>
          <w:spacing w:val="-1"/>
        </w:rPr>
        <w:t>objecti</w:t>
      </w:r>
      <w:r>
        <w:rPr>
          <w:color w:val="3D3D3D"/>
          <w:spacing w:val="-2"/>
        </w:rPr>
        <w:t>ves</w:t>
      </w:r>
      <w:r>
        <w:rPr>
          <w:color w:val="3D3D3D"/>
          <w:spacing w:val="11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2"/>
        </w:rPr>
        <w:t xml:space="preserve"> </w:t>
      </w:r>
      <w:r>
        <w:rPr>
          <w:color w:val="2A2A2A"/>
          <w:spacing w:val="-1"/>
        </w:rPr>
        <w:t>thi</w:t>
      </w:r>
      <w:r>
        <w:rPr>
          <w:color w:val="2A2A2A"/>
          <w:spacing w:val="-2"/>
        </w:rPr>
        <w:t>s</w:t>
      </w:r>
      <w:r>
        <w:rPr>
          <w:color w:val="2A2A2A"/>
          <w:spacing w:val="10"/>
        </w:rPr>
        <w:t xml:space="preserve"> </w:t>
      </w:r>
      <w:r>
        <w:rPr>
          <w:color w:val="2A2A2A"/>
          <w:spacing w:val="-4"/>
        </w:rPr>
        <w:t>plan</w:t>
      </w:r>
      <w:r>
        <w:rPr>
          <w:color w:val="2A2A2A"/>
          <w:spacing w:val="2"/>
        </w:rPr>
        <w:t xml:space="preserve"> </w:t>
      </w:r>
      <w:r>
        <w:rPr>
          <w:color w:val="2A2A2A"/>
        </w:rPr>
        <w:t>are</w:t>
      </w:r>
      <w:r>
        <w:rPr>
          <w:color w:val="2A2A2A"/>
          <w:spacing w:val="10"/>
        </w:rPr>
        <w:t xml:space="preserve"> </w:t>
      </w:r>
      <w:r>
        <w:rPr>
          <w:color w:val="2A2A2A"/>
          <w:spacing w:val="5"/>
        </w:rPr>
        <w:t>to</w:t>
      </w:r>
      <w:r>
        <w:rPr>
          <w:color w:val="545454"/>
          <w:spacing w:val="4"/>
        </w:rPr>
        <w:t>:</w:t>
      </w:r>
    </w:p>
    <w:p w14:paraId="13EDDE0D" w14:textId="77777777" w:rsidR="00A5052B" w:rsidRDefault="00A5052B">
      <w:pPr>
        <w:spacing w:before="5"/>
        <w:rPr>
          <w:rFonts w:ascii="Arial" w:eastAsia="Arial" w:hAnsi="Arial" w:cs="Arial"/>
          <w:sz w:val="27"/>
          <w:szCs w:val="27"/>
        </w:rPr>
      </w:pPr>
    </w:p>
    <w:p w14:paraId="13EDDE0E" w14:textId="77777777" w:rsidR="00A5052B" w:rsidRDefault="00A72E41">
      <w:pPr>
        <w:pStyle w:val="BodyText"/>
        <w:numPr>
          <w:ilvl w:val="1"/>
          <w:numId w:val="6"/>
        </w:numPr>
        <w:tabs>
          <w:tab w:val="left" w:pos="818"/>
        </w:tabs>
        <w:spacing w:line="322" w:lineRule="auto"/>
        <w:ind w:left="817" w:right="538" w:hanging="358"/>
      </w:pPr>
      <w:r>
        <w:rPr>
          <w:color w:val="2A2A2A"/>
        </w:rPr>
        <w:t>deliver</w:t>
      </w:r>
      <w:r>
        <w:rPr>
          <w:color w:val="2A2A2A"/>
          <w:spacing w:val="38"/>
        </w:rPr>
        <w:t xml:space="preserve"> </w:t>
      </w:r>
      <w:r>
        <w:rPr>
          <w:color w:val="3D3D3D"/>
          <w:spacing w:val="-1"/>
        </w:rPr>
        <w:t>effective</w:t>
      </w:r>
      <w:r>
        <w:rPr>
          <w:color w:val="3D3D3D"/>
          <w:spacing w:val="32"/>
        </w:rPr>
        <w:t xml:space="preserve"> </w:t>
      </w:r>
      <w:r>
        <w:rPr>
          <w:color w:val="3D3D3D"/>
        </w:rPr>
        <w:t>stakeholder</w:t>
      </w:r>
      <w:r>
        <w:rPr>
          <w:color w:val="3D3D3D"/>
          <w:spacing w:val="35"/>
        </w:rPr>
        <w:t xml:space="preserve"> </w:t>
      </w:r>
      <w:r>
        <w:rPr>
          <w:color w:val="3D3D3D"/>
        </w:rPr>
        <w:t xml:space="preserve">engagement </w:t>
      </w:r>
      <w:r>
        <w:rPr>
          <w:color w:val="3D3D3D"/>
          <w:spacing w:val="2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22"/>
        </w:rPr>
        <w:t xml:space="preserve"> </w:t>
      </w:r>
      <w:r>
        <w:rPr>
          <w:color w:val="545454"/>
        </w:rPr>
        <w:t>co</w:t>
      </w:r>
      <w:r>
        <w:rPr>
          <w:color w:val="2A2A2A"/>
        </w:rPr>
        <w:t>nsultation</w:t>
      </w:r>
      <w:r>
        <w:rPr>
          <w:color w:val="2A2A2A"/>
          <w:spacing w:val="21"/>
        </w:rPr>
        <w:t xml:space="preserve"> </w:t>
      </w:r>
      <w:r>
        <w:rPr>
          <w:color w:val="3D3D3D"/>
        </w:rPr>
        <w:t>through</w:t>
      </w:r>
      <w:r>
        <w:rPr>
          <w:color w:val="3D3D3D"/>
          <w:spacing w:val="27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31"/>
        </w:rPr>
        <w:t xml:space="preserve"> </w:t>
      </w:r>
      <w:r>
        <w:rPr>
          <w:color w:val="3D3D3D"/>
        </w:rPr>
        <w:t>detailed</w:t>
      </w:r>
      <w:r>
        <w:rPr>
          <w:color w:val="3D3D3D"/>
          <w:spacing w:val="20"/>
        </w:rPr>
        <w:t xml:space="preserve"> </w:t>
      </w:r>
      <w:r>
        <w:rPr>
          <w:color w:val="2A2A2A"/>
          <w:spacing w:val="-2"/>
        </w:rPr>
        <w:t>design</w:t>
      </w:r>
      <w:r>
        <w:rPr>
          <w:color w:val="545454"/>
          <w:spacing w:val="-2"/>
        </w:rPr>
        <w:t>,</w:t>
      </w:r>
      <w:r>
        <w:rPr>
          <w:color w:val="545454"/>
          <w:spacing w:val="39"/>
          <w:w w:val="166"/>
        </w:rPr>
        <w:t xml:space="preserve"> </w:t>
      </w:r>
      <w:r>
        <w:rPr>
          <w:color w:val="3D3D3D"/>
        </w:rPr>
        <w:t>construction</w:t>
      </w:r>
      <w:r>
        <w:rPr>
          <w:color w:val="3D3D3D"/>
          <w:spacing w:val="3"/>
        </w:rPr>
        <w:t xml:space="preserve"> </w:t>
      </w:r>
      <w:r>
        <w:rPr>
          <w:color w:val="2A2A2A"/>
        </w:rPr>
        <w:t>and</w:t>
      </w:r>
      <w:r>
        <w:rPr>
          <w:color w:val="2A2A2A"/>
          <w:spacing w:val="14"/>
        </w:rPr>
        <w:t xml:space="preserve"> </w:t>
      </w:r>
      <w:r>
        <w:rPr>
          <w:color w:val="2A2A2A"/>
        </w:rPr>
        <w:t>operation</w:t>
      </w:r>
      <w:r>
        <w:rPr>
          <w:color w:val="2A2A2A"/>
          <w:spacing w:val="4"/>
        </w:rPr>
        <w:t xml:space="preserve"> </w:t>
      </w:r>
      <w:r>
        <w:rPr>
          <w:color w:val="2A2A2A"/>
        </w:rPr>
        <w:t>of</w:t>
      </w:r>
      <w:r>
        <w:rPr>
          <w:color w:val="2A2A2A"/>
          <w:spacing w:val="2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23"/>
        </w:rPr>
        <w:t xml:space="preserve"> </w:t>
      </w:r>
      <w:r>
        <w:rPr>
          <w:color w:val="2A2A2A"/>
        </w:rPr>
        <w:t>Project</w:t>
      </w:r>
    </w:p>
    <w:p w14:paraId="13EDDE0F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E10" w14:textId="77777777" w:rsidR="00A5052B" w:rsidRDefault="00A72E41">
      <w:pPr>
        <w:pStyle w:val="BodyText"/>
        <w:numPr>
          <w:ilvl w:val="1"/>
          <w:numId w:val="6"/>
        </w:numPr>
        <w:tabs>
          <w:tab w:val="left" w:pos="818"/>
        </w:tabs>
        <w:spacing w:line="322" w:lineRule="auto"/>
        <w:ind w:left="824" w:right="539" w:hanging="358"/>
      </w:pPr>
      <w:r>
        <w:rPr>
          <w:color w:val="3D3D3D"/>
        </w:rPr>
        <w:t xml:space="preserve">ensure </w:t>
      </w:r>
      <w:r>
        <w:rPr>
          <w:color w:val="3D3D3D"/>
          <w:spacing w:val="16"/>
        </w:rPr>
        <w:t xml:space="preserve"> </w:t>
      </w:r>
      <w:r>
        <w:rPr>
          <w:color w:val="3D3D3D"/>
        </w:rPr>
        <w:t xml:space="preserve">all 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 xml:space="preserve">affected </w:t>
      </w:r>
      <w:r>
        <w:rPr>
          <w:color w:val="3D3D3D"/>
          <w:spacing w:val="12"/>
        </w:rPr>
        <w:t xml:space="preserve"> </w:t>
      </w:r>
      <w:r>
        <w:rPr>
          <w:color w:val="3D3D3D"/>
        </w:rPr>
        <w:t>stakeho</w:t>
      </w:r>
      <w:r>
        <w:rPr>
          <w:color w:val="3D3D3D"/>
          <w:spacing w:val="6"/>
        </w:rPr>
        <w:t>l</w:t>
      </w:r>
      <w:r>
        <w:rPr>
          <w:color w:val="3D3D3D"/>
        </w:rPr>
        <w:t xml:space="preserve">ders </w:t>
      </w:r>
      <w:r>
        <w:rPr>
          <w:color w:val="3D3D3D"/>
          <w:spacing w:val="9"/>
        </w:rPr>
        <w:t xml:space="preserve"> </w:t>
      </w:r>
      <w:r>
        <w:rPr>
          <w:color w:val="2A2A2A"/>
        </w:rPr>
        <w:t xml:space="preserve">and </w:t>
      </w:r>
      <w:r>
        <w:rPr>
          <w:color w:val="2A2A2A"/>
          <w:spacing w:val="14"/>
        </w:rPr>
        <w:t xml:space="preserve"> </w:t>
      </w:r>
      <w:r>
        <w:rPr>
          <w:color w:val="2A2A2A"/>
          <w:spacing w:val="-14"/>
        </w:rPr>
        <w:t>i</w:t>
      </w:r>
      <w:r>
        <w:rPr>
          <w:color w:val="2A2A2A"/>
        </w:rPr>
        <w:t xml:space="preserve">nterested </w:t>
      </w:r>
      <w:r>
        <w:rPr>
          <w:color w:val="2A2A2A"/>
          <w:spacing w:val="15"/>
        </w:rPr>
        <w:t xml:space="preserve"> </w:t>
      </w:r>
      <w:r>
        <w:rPr>
          <w:color w:val="2A2A2A"/>
        </w:rPr>
        <w:t>part</w:t>
      </w:r>
      <w:r>
        <w:rPr>
          <w:color w:val="2A2A2A"/>
          <w:spacing w:val="-9"/>
        </w:rPr>
        <w:t>i</w:t>
      </w:r>
      <w:r>
        <w:rPr>
          <w:color w:val="2A2A2A"/>
        </w:rPr>
        <w:t xml:space="preserve">es </w:t>
      </w:r>
      <w:r>
        <w:rPr>
          <w:color w:val="2A2A2A"/>
          <w:spacing w:val="3"/>
        </w:rPr>
        <w:t xml:space="preserve"> </w:t>
      </w:r>
      <w:r>
        <w:rPr>
          <w:color w:val="3D3D3D"/>
        </w:rPr>
        <w:t xml:space="preserve">are </w:t>
      </w:r>
      <w:r>
        <w:rPr>
          <w:color w:val="3D3D3D"/>
          <w:spacing w:val="11"/>
        </w:rPr>
        <w:t xml:space="preserve"> </w:t>
      </w:r>
      <w:r>
        <w:rPr>
          <w:color w:val="2A2A2A"/>
          <w:spacing w:val="-16"/>
        </w:rPr>
        <w:t>i</w:t>
      </w:r>
      <w:r>
        <w:rPr>
          <w:color w:val="2A2A2A"/>
        </w:rPr>
        <w:t>nforme</w:t>
      </w:r>
      <w:r>
        <w:rPr>
          <w:color w:val="2A2A2A"/>
          <w:spacing w:val="2"/>
        </w:rPr>
        <w:t>d</w:t>
      </w:r>
      <w:r>
        <w:rPr>
          <w:color w:val="545454"/>
        </w:rPr>
        <w:t>,</w:t>
      </w:r>
      <w:r>
        <w:rPr>
          <w:color w:val="545454"/>
          <w:spacing w:val="23"/>
        </w:rPr>
        <w:t xml:space="preserve"> </w:t>
      </w:r>
      <w:r>
        <w:rPr>
          <w:color w:val="3D3D3D"/>
        </w:rPr>
        <w:t>consu</w:t>
      </w:r>
      <w:r>
        <w:rPr>
          <w:color w:val="3D3D3D"/>
          <w:spacing w:val="-4"/>
        </w:rPr>
        <w:t>l</w:t>
      </w:r>
      <w:r>
        <w:rPr>
          <w:color w:val="3D3D3D"/>
        </w:rPr>
        <w:t xml:space="preserve">ted </w:t>
      </w:r>
      <w:r>
        <w:rPr>
          <w:color w:val="3D3D3D"/>
          <w:spacing w:val="15"/>
        </w:rPr>
        <w:t xml:space="preserve"> </w:t>
      </w:r>
      <w:r>
        <w:rPr>
          <w:color w:val="2A2A2A"/>
        </w:rPr>
        <w:t>and</w:t>
      </w:r>
      <w:r>
        <w:rPr>
          <w:color w:val="2A2A2A"/>
          <w:w w:val="99"/>
        </w:rPr>
        <w:t xml:space="preserve"> </w:t>
      </w:r>
      <w:r>
        <w:rPr>
          <w:color w:val="2A2A2A"/>
          <w:spacing w:val="-18"/>
        </w:rPr>
        <w:t>i</w:t>
      </w:r>
      <w:r>
        <w:rPr>
          <w:color w:val="2A2A2A"/>
        </w:rPr>
        <w:t>nvolved</w:t>
      </w:r>
      <w:r>
        <w:rPr>
          <w:color w:val="2A2A2A"/>
          <w:spacing w:val="-5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-4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8"/>
        </w:rPr>
        <w:t>i</w:t>
      </w:r>
      <w:r>
        <w:rPr>
          <w:color w:val="2A2A2A"/>
        </w:rPr>
        <w:t>r</w:t>
      </w:r>
      <w:r>
        <w:rPr>
          <w:color w:val="2A2A2A"/>
          <w:spacing w:val="-14"/>
        </w:rPr>
        <w:t xml:space="preserve"> </w:t>
      </w:r>
      <w:r>
        <w:rPr>
          <w:color w:val="2A2A2A"/>
        </w:rPr>
        <w:t>va</w:t>
      </w:r>
      <w:r>
        <w:rPr>
          <w:color w:val="2A2A2A"/>
          <w:spacing w:val="9"/>
        </w:rPr>
        <w:t>l</w:t>
      </w:r>
      <w:r>
        <w:rPr>
          <w:color w:val="2A2A2A"/>
        </w:rPr>
        <w:t>ue</w:t>
      </w:r>
      <w:r>
        <w:rPr>
          <w:color w:val="2A2A2A"/>
          <w:spacing w:val="1"/>
        </w:rPr>
        <w:t>s</w:t>
      </w:r>
      <w:r>
        <w:rPr>
          <w:color w:val="545454"/>
        </w:rPr>
        <w:t>,</w:t>
      </w:r>
      <w:r>
        <w:rPr>
          <w:color w:val="545454"/>
          <w:spacing w:val="-32"/>
        </w:rPr>
        <w:t xml:space="preserve"> </w:t>
      </w:r>
      <w:r>
        <w:rPr>
          <w:color w:val="2A2A2A"/>
        </w:rPr>
        <w:t>pr</w:t>
      </w:r>
      <w:r>
        <w:rPr>
          <w:color w:val="2A2A2A"/>
          <w:spacing w:val="-11"/>
        </w:rPr>
        <w:t>i</w:t>
      </w:r>
      <w:r>
        <w:rPr>
          <w:color w:val="2A2A2A"/>
        </w:rPr>
        <w:t>or</w:t>
      </w:r>
      <w:r>
        <w:rPr>
          <w:color w:val="2A2A2A"/>
          <w:spacing w:val="-11"/>
        </w:rPr>
        <w:t>i</w:t>
      </w:r>
      <w:r>
        <w:rPr>
          <w:color w:val="2A2A2A"/>
        </w:rPr>
        <w:t>t</w:t>
      </w:r>
      <w:r>
        <w:rPr>
          <w:color w:val="2A2A2A"/>
          <w:spacing w:val="-6"/>
        </w:rPr>
        <w:t>i</w:t>
      </w:r>
      <w:r>
        <w:rPr>
          <w:color w:val="2A2A2A"/>
        </w:rPr>
        <w:t>es</w:t>
      </w:r>
      <w:r>
        <w:rPr>
          <w:color w:val="2A2A2A"/>
          <w:spacing w:val="-6"/>
        </w:rPr>
        <w:t xml:space="preserve"> </w:t>
      </w:r>
      <w:r>
        <w:rPr>
          <w:color w:val="2A2A2A"/>
        </w:rPr>
        <w:t>and</w:t>
      </w:r>
      <w:r>
        <w:rPr>
          <w:color w:val="2A2A2A"/>
          <w:spacing w:val="3"/>
        </w:rPr>
        <w:t xml:space="preserve"> </w:t>
      </w:r>
      <w:r>
        <w:rPr>
          <w:color w:val="2A2A2A"/>
          <w:spacing w:val="-18"/>
        </w:rPr>
        <w:t>i</w:t>
      </w:r>
      <w:r>
        <w:rPr>
          <w:color w:val="2A2A2A"/>
        </w:rPr>
        <w:t>ssues</w:t>
      </w:r>
      <w:r>
        <w:rPr>
          <w:color w:val="2A2A2A"/>
          <w:spacing w:val="14"/>
        </w:rPr>
        <w:t xml:space="preserve"> </w:t>
      </w:r>
      <w:r>
        <w:rPr>
          <w:color w:val="3D3D3D"/>
        </w:rPr>
        <w:t>are</w:t>
      </w:r>
      <w:r>
        <w:rPr>
          <w:color w:val="3D3D3D"/>
          <w:spacing w:val="-4"/>
        </w:rPr>
        <w:t xml:space="preserve"> </w:t>
      </w:r>
      <w:r>
        <w:rPr>
          <w:color w:val="3D3D3D"/>
        </w:rPr>
        <w:t>acknow</w:t>
      </w:r>
      <w:r>
        <w:rPr>
          <w:color w:val="3D3D3D"/>
          <w:spacing w:val="6"/>
        </w:rPr>
        <w:t>l</w:t>
      </w:r>
      <w:r>
        <w:rPr>
          <w:color w:val="3D3D3D"/>
        </w:rPr>
        <w:t>edged</w:t>
      </w:r>
      <w:r>
        <w:rPr>
          <w:color w:val="3D3D3D"/>
          <w:spacing w:val="10"/>
        </w:rPr>
        <w:t xml:space="preserve"> </w:t>
      </w:r>
      <w:r>
        <w:rPr>
          <w:color w:val="2A2A2A"/>
        </w:rPr>
        <w:t>and</w:t>
      </w:r>
      <w:r>
        <w:rPr>
          <w:color w:val="2A2A2A"/>
          <w:spacing w:val="-5"/>
        </w:rPr>
        <w:t xml:space="preserve"> </w:t>
      </w:r>
      <w:r>
        <w:rPr>
          <w:color w:val="3D3D3D"/>
        </w:rPr>
        <w:t>addressed</w:t>
      </w:r>
    </w:p>
    <w:p w14:paraId="13EDDE11" w14:textId="77777777" w:rsidR="00A5052B" w:rsidRDefault="00A5052B">
      <w:pPr>
        <w:spacing w:before="9"/>
        <w:rPr>
          <w:rFonts w:ascii="Arial" w:eastAsia="Arial" w:hAnsi="Arial" w:cs="Arial"/>
          <w:sz w:val="20"/>
          <w:szCs w:val="20"/>
        </w:rPr>
      </w:pPr>
    </w:p>
    <w:p w14:paraId="13EDDE12" w14:textId="77777777" w:rsidR="00A5052B" w:rsidRDefault="00A72E41">
      <w:pPr>
        <w:pStyle w:val="BodyText"/>
        <w:numPr>
          <w:ilvl w:val="1"/>
          <w:numId w:val="6"/>
        </w:numPr>
        <w:tabs>
          <w:tab w:val="left" w:pos="825"/>
        </w:tabs>
        <w:spacing w:line="322" w:lineRule="auto"/>
        <w:ind w:left="817" w:right="538" w:hanging="351"/>
      </w:pPr>
      <w:r>
        <w:rPr>
          <w:color w:val="2A2A2A"/>
          <w:spacing w:val="-2"/>
          <w:w w:val="105"/>
        </w:rPr>
        <w:t>provi</w:t>
      </w:r>
      <w:r>
        <w:rPr>
          <w:color w:val="2A2A2A"/>
          <w:spacing w:val="-3"/>
          <w:w w:val="105"/>
        </w:rPr>
        <w:t>de</w:t>
      </w:r>
      <w:r>
        <w:rPr>
          <w:color w:val="2A2A2A"/>
          <w:spacing w:val="26"/>
          <w:w w:val="105"/>
        </w:rPr>
        <w:t xml:space="preserve"> </w:t>
      </w:r>
      <w:r>
        <w:rPr>
          <w:color w:val="3D3D3D"/>
          <w:spacing w:val="-3"/>
          <w:w w:val="105"/>
        </w:rPr>
        <w:t>timel</w:t>
      </w:r>
      <w:r>
        <w:rPr>
          <w:color w:val="3D3D3D"/>
          <w:spacing w:val="-4"/>
          <w:w w:val="105"/>
        </w:rPr>
        <w:t>y,</w:t>
      </w:r>
      <w:r>
        <w:rPr>
          <w:color w:val="3D3D3D"/>
          <w:spacing w:val="27"/>
          <w:w w:val="105"/>
        </w:rPr>
        <w:t xml:space="preserve"> </w:t>
      </w:r>
      <w:r>
        <w:rPr>
          <w:color w:val="3D3D3D"/>
          <w:w w:val="105"/>
        </w:rPr>
        <w:t>consistent,</w:t>
      </w:r>
      <w:r>
        <w:rPr>
          <w:color w:val="3D3D3D"/>
          <w:spacing w:val="25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29"/>
          <w:w w:val="105"/>
        </w:rPr>
        <w:t xml:space="preserve"> </w:t>
      </w:r>
      <w:r>
        <w:rPr>
          <w:color w:val="3D3D3D"/>
          <w:w w:val="105"/>
        </w:rPr>
        <w:t>open</w:t>
      </w:r>
      <w:r>
        <w:rPr>
          <w:color w:val="3D3D3D"/>
          <w:spacing w:val="26"/>
          <w:w w:val="105"/>
        </w:rPr>
        <w:t xml:space="preserve"> </w:t>
      </w:r>
      <w:r>
        <w:rPr>
          <w:color w:val="3D3D3D"/>
          <w:w w:val="105"/>
        </w:rPr>
        <w:t>engagement</w:t>
      </w:r>
      <w:r>
        <w:rPr>
          <w:color w:val="3D3D3D"/>
          <w:spacing w:val="40"/>
          <w:w w:val="105"/>
        </w:rPr>
        <w:t xml:space="preserve"> </w:t>
      </w:r>
      <w:r>
        <w:rPr>
          <w:color w:val="2A2A2A"/>
          <w:spacing w:val="-2"/>
          <w:w w:val="105"/>
        </w:rPr>
        <w:t>with</w:t>
      </w:r>
      <w:r>
        <w:rPr>
          <w:color w:val="2A2A2A"/>
          <w:spacing w:val="27"/>
          <w:w w:val="105"/>
        </w:rPr>
        <w:t xml:space="preserve"> </w:t>
      </w:r>
      <w:r>
        <w:rPr>
          <w:color w:val="3D3D3D"/>
          <w:w w:val="105"/>
        </w:rPr>
        <w:t>stakeholders</w:t>
      </w:r>
      <w:r>
        <w:rPr>
          <w:color w:val="3D3D3D"/>
          <w:spacing w:val="27"/>
          <w:w w:val="105"/>
        </w:rPr>
        <w:t xml:space="preserve"> </w:t>
      </w:r>
      <w:r>
        <w:rPr>
          <w:color w:val="2A2A2A"/>
          <w:w w:val="105"/>
        </w:rPr>
        <w:t>throughout</w:t>
      </w:r>
      <w:r>
        <w:rPr>
          <w:color w:val="2A2A2A"/>
          <w:spacing w:val="43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42"/>
          <w:w w:val="107"/>
        </w:rPr>
        <w:t xml:space="preserve"> </w:t>
      </w:r>
      <w:r>
        <w:rPr>
          <w:color w:val="2A2A2A"/>
          <w:w w:val="105"/>
        </w:rPr>
        <w:t>detailed</w:t>
      </w:r>
      <w:r>
        <w:rPr>
          <w:color w:val="2A2A2A"/>
          <w:spacing w:val="-24"/>
          <w:w w:val="105"/>
        </w:rPr>
        <w:t xml:space="preserve"> </w:t>
      </w:r>
      <w:r>
        <w:rPr>
          <w:color w:val="2A2A2A"/>
          <w:spacing w:val="-2"/>
          <w:w w:val="105"/>
        </w:rPr>
        <w:t>design</w:t>
      </w:r>
      <w:r>
        <w:rPr>
          <w:color w:val="545454"/>
          <w:spacing w:val="-1"/>
          <w:w w:val="105"/>
        </w:rPr>
        <w:t>,</w:t>
      </w:r>
      <w:r>
        <w:rPr>
          <w:color w:val="3D3D3D"/>
          <w:spacing w:val="-1"/>
          <w:w w:val="105"/>
        </w:rPr>
        <w:t>construction</w:t>
      </w:r>
      <w:r>
        <w:rPr>
          <w:color w:val="3D3D3D"/>
          <w:spacing w:val="-21"/>
          <w:w w:val="105"/>
        </w:rPr>
        <w:t xml:space="preserve"> </w:t>
      </w:r>
      <w:r>
        <w:rPr>
          <w:color w:val="3D3D3D"/>
          <w:w w:val="105"/>
        </w:rPr>
        <w:t>and</w:t>
      </w:r>
      <w:r>
        <w:rPr>
          <w:color w:val="3D3D3D"/>
          <w:spacing w:val="-14"/>
          <w:w w:val="105"/>
        </w:rPr>
        <w:t xml:space="preserve"> </w:t>
      </w:r>
      <w:r>
        <w:rPr>
          <w:color w:val="2A2A2A"/>
          <w:w w:val="105"/>
        </w:rPr>
        <w:t>operation</w:t>
      </w:r>
      <w:r>
        <w:rPr>
          <w:color w:val="2A2A2A"/>
          <w:spacing w:val="-26"/>
          <w:w w:val="105"/>
        </w:rPr>
        <w:t xml:space="preserve"> </w:t>
      </w:r>
      <w:r>
        <w:rPr>
          <w:color w:val="3D3D3D"/>
          <w:w w:val="105"/>
        </w:rPr>
        <w:t>of</w:t>
      </w:r>
      <w:r>
        <w:rPr>
          <w:color w:val="3D3D3D"/>
          <w:spacing w:val="-22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-9"/>
          <w:w w:val="105"/>
        </w:rPr>
        <w:t xml:space="preserve"> </w:t>
      </w:r>
      <w:r>
        <w:rPr>
          <w:color w:val="3D3D3D"/>
          <w:w w:val="105"/>
        </w:rPr>
        <w:t>project.</w:t>
      </w:r>
    </w:p>
    <w:p w14:paraId="13EDDE13" w14:textId="77777777" w:rsidR="00A5052B" w:rsidRDefault="00A5052B">
      <w:pPr>
        <w:spacing w:before="5"/>
        <w:rPr>
          <w:rFonts w:ascii="Arial" w:eastAsia="Arial" w:hAnsi="Arial" w:cs="Arial"/>
        </w:rPr>
      </w:pPr>
    </w:p>
    <w:p w14:paraId="13EDDE14" w14:textId="77777777" w:rsidR="00A5052B" w:rsidRDefault="00A72E41">
      <w:pPr>
        <w:ind w:left="10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A2A2A"/>
          <w:w w:val="105"/>
          <w:sz w:val="18"/>
        </w:rPr>
        <w:t>Workforce</w:t>
      </w:r>
      <w:r>
        <w:rPr>
          <w:rFonts w:ascii="Arial"/>
          <w:b/>
          <w:color w:val="2A2A2A"/>
          <w:spacing w:val="2"/>
          <w:w w:val="105"/>
          <w:sz w:val="18"/>
        </w:rPr>
        <w:t xml:space="preserve"> </w:t>
      </w:r>
      <w:r>
        <w:rPr>
          <w:rFonts w:ascii="Arial"/>
          <w:b/>
          <w:color w:val="2A2A2A"/>
          <w:w w:val="105"/>
          <w:sz w:val="18"/>
        </w:rPr>
        <w:t>Accommodation</w:t>
      </w:r>
      <w:r>
        <w:rPr>
          <w:rFonts w:ascii="Arial"/>
          <w:b/>
          <w:color w:val="2A2A2A"/>
          <w:spacing w:val="3"/>
          <w:w w:val="105"/>
          <w:sz w:val="18"/>
        </w:rPr>
        <w:t xml:space="preserve"> </w:t>
      </w:r>
      <w:r>
        <w:rPr>
          <w:rFonts w:ascii="Arial"/>
          <w:b/>
          <w:color w:val="2A2A2A"/>
          <w:w w:val="105"/>
          <w:sz w:val="18"/>
        </w:rPr>
        <w:t>Strategy</w:t>
      </w:r>
    </w:p>
    <w:p w14:paraId="13EDDE15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16" w14:textId="77777777" w:rsidR="00A5052B" w:rsidRDefault="00A72E41">
      <w:pPr>
        <w:pStyle w:val="BodyText"/>
        <w:numPr>
          <w:ilvl w:val="0"/>
          <w:numId w:val="6"/>
        </w:numPr>
        <w:tabs>
          <w:tab w:val="left" w:pos="467"/>
        </w:tabs>
        <w:spacing w:before="113" w:line="320" w:lineRule="auto"/>
        <w:ind w:left="466" w:right="535" w:hanging="357"/>
        <w:jc w:val="both"/>
      </w:pPr>
      <w:r>
        <w:rPr>
          <w:color w:val="2A2A2A"/>
        </w:rPr>
        <w:t>Before</w:t>
      </w:r>
      <w:r>
        <w:rPr>
          <w:color w:val="2A2A2A"/>
          <w:spacing w:val="32"/>
        </w:rPr>
        <w:t xml:space="preserve"> </w:t>
      </w:r>
      <w:r>
        <w:rPr>
          <w:color w:val="2A2A2A"/>
          <w:spacing w:val="-1"/>
        </w:rPr>
        <w:t>development</w:t>
      </w:r>
      <w:r>
        <w:rPr>
          <w:color w:val="2A2A2A"/>
          <w:spacing w:val="37"/>
        </w:rPr>
        <w:t xml:space="preserve"> </w:t>
      </w:r>
      <w:r>
        <w:rPr>
          <w:color w:val="545454"/>
          <w:spacing w:val="2"/>
        </w:rPr>
        <w:t>sta</w:t>
      </w:r>
      <w:r>
        <w:rPr>
          <w:color w:val="2A2A2A"/>
          <w:spacing w:val="1"/>
        </w:rPr>
        <w:t>rts,</w:t>
      </w:r>
      <w:r>
        <w:rPr>
          <w:color w:val="2A2A2A"/>
          <w:spacing w:val="32"/>
        </w:rPr>
        <w:t xml:space="preserve"> </w:t>
      </w:r>
      <w:r>
        <w:rPr>
          <w:color w:val="3D3D3D"/>
        </w:rPr>
        <w:t>a</w:t>
      </w:r>
      <w:r>
        <w:rPr>
          <w:color w:val="3D3D3D"/>
          <w:spacing w:val="31"/>
        </w:rPr>
        <w:t xml:space="preserve"> </w:t>
      </w:r>
      <w:r>
        <w:rPr>
          <w:color w:val="2A2A2A"/>
        </w:rPr>
        <w:t>Workforce</w:t>
      </w:r>
      <w:r>
        <w:rPr>
          <w:color w:val="2A2A2A"/>
          <w:spacing w:val="48"/>
        </w:rPr>
        <w:t xml:space="preserve"> </w:t>
      </w:r>
      <w:r>
        <w:rPr>
          <w:color w:val="2A2A2A"/>
          <w:spacing w:val="2"/>
        </w:rPr>
        <w:t>A</w:t>
      </w:r>
      <w:r>
        <w:rPr>
          <w:color w:val="545454"/>
          <w:spacing w:val="2"/>
        </w:rPr>
        <w:t>cc</w:t>
      </w:r>
      <w:r>
        <w:rPr>
          <w:color w:val="2A2A2A"/>
          <w:spacing w:val="1"/>
        </w:rPr>
        <w:t>ommodation</w:t>
      </w:r>
      <w:r>
        <w:rPr>
          <w:color w:val="2A2A2A"/>
          <w:spacing w:val="26"/>
        </w:rPr>
        <w:t xml:space="preserve"> </w:t>
      </w:r>
      <w:r>
        <w:rPr>
          <w:color w:val="3D3D3D"/>
        </w:rPr>
        <w:t>Strategy</w:t>
      </w:r>
      <w:r>
        <w:rPr>
          <w:color w:val="3D3D3D"/>
          <w:spacing w:val="50"/>
        </w:rPr>
        <w:t xml:space="preserve"> </w:t>
      </w:r>
      <w:r>
        <w:rPr>
          <w:color w:val="3D3D3D"/>
          <w:spacing w:val="-12"/>
        </w:rPr>
        <w:t>i</w:t>
      </w:r>
      <w:r>
        <w:rPr>
          <w:color w:val="3D3D3D"/>
          <w:spacing w:val="-21"/>
        </w:rPr>
        <w:t>s</w:t>
      </w:r>
      <w:r>
        <w:rPr>
          <w:color w:val="3D3D3D"/>
          <w:spacing w:val="25"/>
        </w:rPr>
        <w:t xml:space="preserve"> </w:t>
      </w:r>
      <w:r>
        <w:rPr>
          <w:color w:val="2A2A2A"/>
        </w:rPr>
        <w:t>to</w:t>
      </w:r>
      <w:r>
        <w:rPr>
          <w:color w:val="2A2A2A"/>
          <w:spacing w:val="49"/>
        </w:rPr>
        <w:t xml:space="preserve"> </w:t>
      </w:r>
      <w:r>
        <w:rPr>
          <w:color w:val="2A2A2A"/>
        </w:rPr>
        <w:t>be</w:t>
      </w:r>
      <w:r>
        <w:rPr>
          <w:color w:val="2A2A2A"/>
          <w:spacing w:val="26"/>
        </w:rPr>
        <w:t xml:space="preserve"> </w:t>
      </w:r>
      <w:r>
        <w:rPr>
          <w:color w:val="2A2A2A"/>
        </w:rPr>
        <w:t>developed</w:t>
      </w:r>
      <w:r>
        <w:rPr>
          <w:color w:val="2A2A2A"/>
          <w:spacing w:val="37"/>
        </w:rPr>
        <w:t xml:space="preserve"> </w:t>
      </w:r>
      <w:r>
        <w:rPr>
          <w:color w:val="2A2A2A"/>
        </w:rPr>
        <w:t>and</w:t>
      </w:r>
      <w:r>
        <w:rPr>
          <w:color w:val="2A2A2A"/>
          <w:spacing w:val="32"/>
          <w:w w:val="99"/>
        </w:rPr>
        <w:t xml:space="preserve"> </w:t>
      </w:r>
      <w:r>
        <w:rPr>
          <w:color w:val="2A2A2A"/>
          <w:spacing w:val="-14"/>
        </w:rPr>
        <w:t>i</w:t>
      </w:r>
      <w:r>
        <w:rPr>
          <w:color w:val="2A2A2A"/>
        </w:rPr>
        <w:t>mplemented</w:t>
      </w:r>
      <w:r>
        <w:rPr>
          <w:color w:val="2A2A2A"/>
          <w:spacing w:val="30"/>
        </w:rPr>
        <w:t xml:space="preserve"> </w:t>
      </w:r>
      <w:r>
        <w:rPr>
          <w:color w:val="2A2A2A"/>
        </w:rPr>
        <w:t>for</w:t>
      </w:r>
      <w:r>
        <w:rPr>
          <w:color w:val="2A2A2A"/>
          <w:spacing w:val="35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19"/>
        </w:rPr>
        <w:t xml:space="preserve"> </w:t>
      </w:r>
      <w:r>
        <w:rPr>
          <w:color w:val="3D3D3D"/>
        </w:rPr>
        <w:t>construct</w:t>
      </w:r>
      <w:r>
        <w:rPr>
          <w:color w:val="3D3D3D"/>
          <w:spacing w:val="-3"/>
        </w:rPr>
        <w:t>i</w:t>
      </w:r>
      <w:r>
        <w:rPr>
          <w:color w:val="3D3D3D"/>
        </w:rPr>
        <w:t>on</w:t>
      </w:r>
      <w:r>
        <w:rPr>
          <w:color w:val="3D3D3D"/>
          <w:spacing w:val="26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19"/>
        </w:rPr>
        <w:t xml:space="preserve"> </w:t>
      </w:r>
      <w:r>
        <w:rPr>
          <w:color w:val="2A2A2A"/>
        </w:rPr>
        <w:t>decomm</w:t>
      </w:r>
      <w:r>
        <w:rPr>
          <w:color w:val="2A2A2A"/>
          <w:spacing w:val="11"/>
        </w:rPr>
        <w:t>i</w:t>
      </w:r>
      <w:r>
        <w:rPr>
          <w:color w:val="2A2A2A"/>
          <w:spacing w:val="4"/>
        </w:rPr>
        <w:t>s</w:t>
      </w:r>
      <w:r>
        <w:rPr>
          <w:color w:val="545454"/>
          <w:spacing w:val="4"/>
        </w:rPr>
        <w:t>s</w:t>
      </w:r>
      <w:r>
        <w:rPr>
          <w:color w:val="2A2A2A"/>
          <w:spacing w:val="-18"/>
        </w:rPr>
        <w:t>i</w:t>
      </w:r>
      <w:r>
        <w:rPr>
          <w:color w:val="2A2A2A"/>
        </w:rPr>
        <w:t>on</w:t>
      </w:r>
      <w:r>
        <w:rPr>
          <w:color w:val="2A2A2A"/>
          <w:spacing w:val="-2"/>
        </w:rPr>
        <w:t>i</w:t>
      </w:r>
      <w:r>
        <w:rPr>
          <w:color w:val="2A2A2A"/>
        </w:rPr>
        <w:t>ng</w:t>
      </w:r>
      <w:r>
        <w:rPr>
          <w:color w:val="2A2A2A"/>
          <w:spacing w:val="20"/>
        </w:rPr>
        <w:t xml:space="preserve"> </w:t>
      </w:r>
      <w:r>
        <w:rPr>
          <w:color w:val="2A2A2A"/>
        </w:rPr>
        <w:t>workforce</w:t>
      </w:r>
      <w:r>
        <w:rPr>
          <w:color w:val="2A2A2A"/>
          <w:spacing w:val="51"/>
        </w:rPr>
        <w:t xml:space="preserve"> </w:t>
      </w:r>
      <w:r>
        <w:rPr>
          <w:color w:val="2A2A2A"/>
        </w:rPr>
        <w:t>to</w:t>
      </w:r>
      <w:r>
        <w:rPr>
          <w:color w:val="2A2A2A"/>
          <w:spacing w:val="17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9"/>
        </w:rPr>
        <w:t xml:space="preserve"> </w:t>
      </w:r>
      <w:r>
        <w:rPr>
          <w:color w:val="3D3D3D"/>
        </w:rPr>
        <w:t>satisfact</w:t>
      </w:r>
      <w:r>
        <w:rPr>
          <w:color w:val="3D3D3D"/>
          <w:spacing w:val="3"/>
        </w:rPr>
        <w:t>i</w:t>
      </w:r>
      <w:r>
        <w:rPr>
          <w:color w:val="3D3D3D"/>
        </w:rPr>
        <w:t>on</w:t>
      </w:r>
      <w:r>
        <w:rPr>
          <w:color w:val="3D3D3D"/>
          <w:spacing w:val="18"/>
        </w:rPr>
        <w:t xml:space="preserve"> </w:t>
      </w:r>
      <w:r>
        <w:rPr>
          <w:color w:val="2A2A2A"/>
        </w:rPr>
        <w:t>of</w:t>
      </w:r>
      <w:r>
        <w:rPr>
          <w:color w:val="2A2A2A"/>
          <w:spacing w:val="17"/>
        </w:rPr>
        <w:t xml:space="preserve"> </w:t>
      </w:r>
      <w:r>
        <w:rPr>
          <w:color w:val="2A2A2A"/>
        </w:rPr>
        <w:t>the</w:t>
      </w:r>
      <w:r>
        <w:rPr>
          <w:color w:val="2A2A2A"/>
          <w:w w:val="105"/>
        </w:rPr>
        <w:t xml:space="preserve"> </w:t>
      </w:r>
      <w:r>
        <w:rPr>
          <w:color w:val="2A2A2A"/>
        </w:rPr>
        <w:t>responsible</w:t>
      </w:r>
      <w:r>
        <w:rPr>
          <w:color w:val="2A2A2A"/>
          <w:spacing w:val="-3"/>
        </w:rPr>
        <w:t xml:space="preserve"> </w:t>
      </w:r>
      <w:r>
        <w:rPr>
          <w:color w:val="2A2A2A"/>
        </w:rPr>
        <w:t>authority.</w:t>
      </w:r>
      <w:r>
        <w:rPr>
          <w:color w:val="2A2A2A"/>
          <w:spacing w:val="4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2"/>
        </w:rPr>
        <w:t xml:space="preserve"> </w:t>
      </w:r>
      <w:r>
        <w:rPr>
          <w:color w:val="2A2A2A"/>
          <w:spacing w:val="-2"/>
        </w:rPr>
        <w:t>aim</w:t>
      </w:r>
      <w:r>
        <w:rPr>
          <w:color w:val="2A2A2A"/>
          <w:spacing w:val="-11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-2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8"/>
        </w:rPr>
        <w:t xml:space="preserve"> </w:t>
      </w:r>
      <w:r>
        <w:rPr>
          <w:color w:val="3D3D3D"/>
        </w:rPr>
        <w:t>accommodation</w:t>
      </w:r>
      <w:r>
        <w:rPr>
          <w:color w:val="3D3D3D"/>
          <w:spacing w:val="-3"/>
        </w:rPr>
        <w:t xml:space="preserve"> </w:t>
      </w:r>
      <w:r>
        <w:rPr>
          <w:color w:val="3D3D3D"/>
        </w:rPr>
        <w:t>strategy</w:t>
      </w:r>
      <w:r>
        <w:rPr>
          <w:color w:val="3D3D3D"/>
          <w:spacing w:val="15"/>
        </w:rPr>
        <w:t xml:space="preserve"> </w:t>
      </w:r>
      <w:r>
        <w:rPr>
          <w:color w:val="2A2A2A"/>
        </w:rPr>
        <w:t>will</w:t>
      </w:r>
      <w:r>
        <w:rPr>
          <w:color w:val="2A2A2A"/>
          <w:spacing w:val="13"/>
        </w:rPr>
        <w:t xml:space="preserve"> </w:t>
      </w:r>
      <w:r>
        <w:rPr>
          <w:color w:val="2A2A2A"/>
        </w:rPr>
        <w:t>be</w:t>
      </w:r>
      <w:r>
        <w:rPr>
          <w:color w:val="2A2A2A"/>
          <w:spacing w:val="-2"/>
        </w:rPr>
        <w:t xml:space="preserve"> </w:t>
      </w:r>
      <w:r>
        <w:rPr>
          <w:color w:val="3D3D3D"/>
        </w:rPr>
        <w:t>to</w:t>
      </w:r>
      <w:r>
        <w:rPr>
          <w:color w:val="3D3D3D"/>
          <w:spacing w:val="16"/>
        </w:rPr>
        <w:t xml:space="preserve"> </w:t>
      </w:r>
      <w:r>
        <w:rPr>
          <w:color w:val="2A2A2A"/>
        </w:rPr>
        <w:t>reduce</w:t>
      </w:r>
      <w:r>
        <w:rPr>
          <w:color w:val="2A2A2A"/>
          <w:spacing w:val="3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16"/>
        </w:rPr>
        <w:t xml:space="preserve"> </w:t>
      </w:r>
      <w:r>
        <w:rPr>
          <w:color w:val="2A2A2A"/>
        </w:rPr>
        <w:t>likelihood</w:t>
      </w:r>
      <w:r>
        <w:rPr>
          <w:color w:val="2A2A2A"/>
          <w:spacing w:val="30"/>
          <w:w w:val="103"/>
        </w:rPr>
        <w:t xml:space="preserve"> </w:t>
      </w:r>
      <w:r>
        <w:rPr>
          <w:color w:val="2A2A2A"/>
        </w:rPr>
        <w:t>of</w:t>
      </w:r>
      <w:r>
        <w:rPr>
          <w:color w:val="2A2A2A"/>
          <w:spacing w:val="53"/>
        </w:rPr>
        <w:t xml:space="preserve"> </w:t>
      </w:r>
      <w:r>
        <w:rPr>
          <w:color w:val="2A2A2A"/>
          <w:spacing w:val="-1"/>
        </w:rPr>
        <w:t>di</w:t>
      </w:r>
      <w:r>
        <w:rPr>
          <w:color w:val="2A2A2A"/>
          <w:spacing w:val="-2"/>
        </w:rPr>
        <w:t>spl</w:t>
      </w:r>
      <w:r>
        <w:rPr>
          <w:color w:val="2A2A2A"/>
          <w:spacing w:val="-1"/>
        </w:rPr>
        <w:t>acement</w:t>
      </w:r>
      <w:r>
        <w:rPr>
          <w:color w:val="2A2A2A"/>
          <w:spacing w:val="8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54"/>
        </w:rPr>
        <w:t xml:space="preserve"> </w:t>
      </w:r>
      <w:r>
        <w:rPr>
          <w:color w:val="3D3D3D"/>
        </w:rPr>
        <w:t>existing</w:t>
      </w:r>
      <w:r>
        <w:rPr>
          <w:color w:val="3D3D3D"/>
          <w:spacing w:val="48"/>
        </w:rPr>
        <w:t xml:space="preserve"> </w:t>
      </w:r>
      <w:r>
        <w:rPr>
          <w:color w:val="3D3D3D"/>
          <w:spacing w:val="-2"/>
        </w:rPr>
        <w:t>resi</w:t>
      </w:r>
      <w:r>
        <w:rPr>
          <w:color w:val="3D3D3D"/>
          <w:spacing w:val="-1"/>
        </w:rPr>
        <w:t>dents</w:t>
      </w:r>
      <w:r>
        <w:rPr>
          <w:color w:val="3D3D3D"/>
          <w:spacing w:val="11"/>
        </w:rPr>
        <w:t xml:space="preserve"> </w:t>
      </w:r>
      <w:r>
        <w:rPr>
          <w:color w:val="3D3D3D"/>
          <w:spacing w:val="-7"/>
        </w:rPr>
        <w:t>i</w:t>
      </w:r>
      <w:r>
        <w:rPr>
          <w:color w:val="3D3D3D"/>
          <w:spacing w:val="-11"/>
        </w:rPr>
        <w:t>n</w:t>
      </w:r>
      <w:r>
        <w:rPr>
          <w:color w:val="3D3D3D"/>
          <w:spacing w:val="53"/>
        </w:rPr>
        <w:t xml:space="preserve"> </w:t>
      </w:r>
      <w:r>
        <w:rPr>
          <w:color w:val="3D3D3D"/>
        </w:rPr>
        <w:t>Rokewood</w:t>
      </w:r>
      <w:r>
        <w:rPr>
          <w:color w:val="3D3D3D"/>
          <w:spacing w:val="7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48"/>
        </w:rPr>
        <w:t xml:space="preserve"> </w:t>
      </w:r>
      <w:r>
        <w:rPr>
          <w:color w:val="2A2A2A"/>
        </w:rPr>
        <w:t xml:space="preserve">the </w:t>
      </w:r>
      <w:r>
        <w:rPr>
          <w:color w:val="3D3D3D"/>
        </w:rPr>
        <w:t>surroundi</w:t>
      </w:r>
      <w:r>
        <w:rPr>
          <w:color w:val="3D3D3D"/>
          <w:spacing w:val="1"/>
        </w:rPr>
        <w:t>ng</w:t>
      </w:r>
      <w:r>
        <w:rPr>
          <w:color w:val="3D3D3D"/>
          <w:spacing w:val="34"/>
        </w:rPr>
        <w:t xml:space="preserve"> </w:t>
      </w:r>
      <w:r>
        <w:rPr>
          <w:color w:val="3D3D3D"/>
        </w:rPr>
        <w:t>area</w:t>
      </w:r>
      <w:r>
        <w:rPr>
          <w:color w:val="3D3D3D"/>
          <w:spacing w:val="8"/>
        </w:rPr>
        <w:t xml:space="preserve"> </w:t>
      </w:r>
      <w:r>
        <w:rPr>
          <w:color w:val="2A2A2A"/>
          <w:spacing w:val="-1"/>
        </w:rPr>
        <w:t>durin</w:t>
      </w:r>
      <w:r>
        <w:rPr>
          <w:color w:val="545454"/>
          <w:spacing w:val="-1"/>
        </w:rPr>
        <w:t>g</w:t>
      </w:r>
      <w:r>
        <w:rPr>
          <w:color w:val="545454"/>
          <w:spacing w:val="38"/>
        </w:rPr>
        <w:t xml:space="preserve"> </w:t>
      </w:r>
      <w:r>
        <w:rPr>
          <w:color w:val="3D3D3D"/>
        </w:rPr>
        <w:t>the</w:t>
      </w:r>
      <w:r>
        <w:rPr>
          <w:color w:val="3D3D3D"/>
          <w:spacing w:val="31"/>
          <w:w w:val="105"/>
        </w:rPr>
        <w:t xml:space="preserve"> </w:t>
      </w:r>
      <w:r>
        <w:rPr>
          <w:color w:val="2A2A2A"/>
          <w:spacing w:val="-4"/>
        </w:rPr>
        <w:t>con</w:t>
      </w:r>
      <w:r>
        <w:rPr>
          <w:color w:val="545454"/>
          <w:spacing w:val="-4"/>
        </w:rPr>
        <w:t>s</w:t>
      </w:r>
      <w:r>
        <w:rPr>
          <w:color w:val="2A2A2A"/>
          <w:spacing w:val="-3"/>
        </w:rPr>
        <w:t>tru</w:t>
      </w:r>
      <w:r>
        <w:rPr>
          <w:color w:val="545454"/>
          <w:spacing w:val="-4"/>
        </w:rPr>
        <w:t>c</w:t>
      </w:r>
      <w:r>
        <w:rPr>
          <w:color w:val="2A2A2A"/>
          <w:spacing w:val="-3"/>
        </w:rPr>
        <w:t>tion</w:t>
      </w:r>
      <w:r>
        <w:rPr>
          <w:color w:val="2A2A2A"/>
          <w:spacing w:val="12"/>
        </w:rPr>
        <w:t xml:space="preserve"> </w:t>
      </w:r>
      <w:r>
        <w:rPr>
          <w:color w:val="3D3D3D"/>
        </w:rPr>
        <w:t>and</w:t>
      </w:r>
      <w:r>
        <w:rPr>
          <w:color w:val="3D3D3D"/>
          <w:spacing w:val="23"/>
        </w:rPr>
        <w:t xml:space="preserve"> </w:t>
      </w:r>
      <w:r>
        <w:rPr>
          <w:color w:val="2A2A2A"/>
          <w:spacing w:val="1"/>
        </w:rPr>
        <w:t>decommissi</w:t>
      </w:r>
      <w:r>
        <w:rPr>
          <w:color w:val="2A2A2A"/>
        </w:rPr>
        <w:t>oni</w:t>
      </w:r>
      <w:r>
        <w:rPr>
          <w:color w:val="2A2A2A"/>
          <w:spacing w:val="1"/>
        </w:rPr>
        <w:t>ng</w:t>
      </w:r>
      <w:r>
        <w:rPr>
          <w:color w:val="2A2A2A"/>
          <w:spacing w:val="-6"/>
        </w:rPr>
        <w:t xml:space="preserve"> </w:t>
      </w:r>
      <w:r>
        <w:rPr>
          <w:color w:val="3D3D3D"/>
        </w:rPr>
        <w:t>of</w:t>
      </w:r>
      <w:r>
        <w:rPr>
          <w:color w:val="3D3D3D"/>
          <w:spacing w:val="1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23"/>
        </w:rPr>
        <w:t xml:space="preserve"> </w:t>
      </w:r>
      <w:r>
        <w:rPr>
          <w:color w:val="2A2A2A"/>
        </w:rPr>
        <w:t>wind</w:t>
      </w:r>
      <w:r>
        <w:rPr>
          <w:color w:val="2A2A2A"/>
          <w:spacing w:val="11"/>
        </w:rPr>
        <w:t xml:space="preserve"> </w:t>
      </w:r>
      <w:r>
        <w:rPr>
          <w:color w:val="3D3D3D"/>
        </w:rPr>
        <w:t>energy</w:t>
      </w:r>
      <w:r>
        <w:rPr>
          <w:color w:val="3D3D3D"/>
          <w:spacing w:val="28"/>
        </w:rPr>
        <w:t xml:space="preserve"> </w:t>
      </w:r>
      <w:r>
        <w:rPr>
          <w:color w:val="2A2A2A"/>
        </w:rPr>
        <w:t>facility</w:t>
      </w:r>
      <w:r>
        <w:rPr>
          <w:color w:val="545454"/>
        </w:rPr>
        <w:t>.</w:t>
      </w:r>
    </w:p>
    <w:p w14:paraId="13EDDE17" w14:textId="77777777" w:rsidR="00A5052B" w:rsidRDefault="00A5052B">
      <w:pPr>
        <w:spacing w:line="320" w:lineRule="auto"/>
        <w:jc w:val="both"/>
        <w:sectPr w:rsidR="00A5052B">
          <w:pgSz w:w="11910" w:h="16830"/>
          <w:pgMar w:top="1060" w:right="1000" w:bottom="840" w:left="1580" w:header="0" w:footer="645" w:gutter="0"/>
          <w:cols w:space="720"/>
        </w:sectPr>
      </w:pPr>
    </w:p>
    <w:p w14:paraId="13EDDE18" w14:textId="77777777" w:rsidR="00A5052B" w:rsidRDefault="00A72E41">
      <w:pPr>
        <w:pStyle w:val="Heading1"/>
        <w:spacing w:before="51"/>
        <w:rPr>
          <w:b w:val="0"/>
          <w:bCs w:val="0"/>
        </w:rPr>
      </w:pPr>
      <w:r>
        <w:rPr>
          <w:color w:val="363636"/>
          <w:w w:val="85"/>
        </w:rPr>
        <w:lastRenderedPageBreak/>
        <w:t>CORANGAMITE</w:t>
      </w:r>
      <w:r>
        <w:rPr>
          <w:color w:val="363636"/>
          <w:spacing w:val="1"/>
          <w:w w:val="85"/>
        </w:rPr>
        <w:t xml:space="preserve"> </w:t>
      </w:r>
      <w:r>
        <w:rPr>
          <w:color w:val="363636"/>
          <w:w w:val="85"/>
        </w:rPr>
        <w:t>CATCHMENT</w:t>
      </w:r>
      <w:r>
        <w:rPr>
          <w:color w:val="363636"/>
          <w:spacing w:val="-2"/>
          <w:w w:val="85"/>
        </w:rPr>
        <w:t xml:space="preserve"> </w:t>
      </w:r>
      <w:r>
        <w:rPr>
          <w:color w:val="363636"/>
          <w:w w:val="85"/>
        </w:rPr>
        <w:t>MANAGEMENT</w:t>
      </w:r>
      <w:r>
        <w:rPr>
          <w:color w:val="363636"/>
          <w:spacing w:val="-6"/>
          <w:w w:val="85"/>
        </w:rPr>
        <w:t xml:space="preserve"> </w:t>
      </w:r>
      <w:r>
        <w:rPr>
          <w:color w:val="363636"/>
          <w:w w:val="85"/>
        </w:rPr>
        <w:t>AUTHORITY</w:t>
      </w:r>
      <w:r>
        <w:rPr>
          <w:color w:val="363636"/>
          <w:spacing w:val="-1"/>
          <w:w w:val="85"/>
        </w:rPr>
        <w:t xml:space="preserve"> </w:t>
      </w:r>
      <w:r>
        <w:rPr>
          <w:color w:val="363636"/>
          <w:w w:val="85"/>
        </w:rPr>
        <w:t>CONDITIONS</w:t>
      </w:r>
    </w:p>
    <w:p w14:paraId="13EDDE19" w14:textId="77777777" w:rsidR="00A5052B" w:rsidRDefault="00A5052B">
      <w:pPr>
        <w:spacing w:before="4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14:paraId="13EDDE1A" w14:textId="77777777" w:rsidR="00A5052B" w:rsidRDefault="00A72E41">
      <w:pPr>
        <w:pStyle w:val="BodyText"/>
        <w:numPr>
          <w:ilvl w:val="0"/>
          <w:numId w:val="6"/>
        </w:numPr>
        <w:tabs>
          <w:tab w:val="left" w:pos="516"/>
        </w:tabs>
        <w:spacing w:line="323" w:lineRule="auto"/>
        <w:ind w:left="529" w:right="401" w:hanging="367"/>
        <w:jc w:val="both"/>
      </w:pPr>
      <w:r>
        <w:rPr>
          <w:color w:val="363636"/>
          <w:w w:val="105"/>
        </w:rPr>
        <w:t>Turb</w:t>
      </w:r>
      <w:r>
        <w:rPr>
          <w:color w:val="363636"/>
          <w:spacing w:val="10"/>
          <w:w w:val="105"/>
        </w:rPr>
        <w:t>i</w:t>
      </w:r>
      <w:r>
        <w:rPr>
          <w:color w:val="363636"/>
          <w:w w:val="105"/>
        </w:rPr>
        <w:t>ne</w:t>
      </w:r>
      <w:r>
        <w:rPr>
          <w:color w:val="363636"/>
          <w:spacing w:val="20"/>
          <w:w w:val="105"/>
        </w:rPr>
        <w:t xml:space="preserve"> </w:t>
      </w:r>
      <w:r>
        <w:rPr>
          <w:color w:val="363636"/>
          <w:w w:val="105"/>
        </w:rPr>
        <w:t>foundat</w:t>
      </w:r>
      <w:r>
        <w:rPr>
          <w:color w:val="363636"/>
          <w:spacing w:val="1"/>
          <w:w w:val="105"/>
        </w:rPr>
        <w:t>i</w:t>
      </w:r>
      <w:r>
        <w:rPr>
          <w:color w:val="363636"/>
          <w:w w:val="105"/>
        </w:rPr>
        <w:t>ons</w:t>
      </w:r>
      <w:r>
        <w:rPr>
          <w:color w:val="363636"/>
          <w:spacing w:val="28"/>
          <w:w w:val="105"/>
        </w:rPr>
        <w:t xml:space="preserve"> </w:t>
      </w:r>
      <w:r>
        <w:rPr>
          <w:color w:val="363636"/>
          <w:w w:val="105"/>
        </w:rPr>
        <w:t>must</w:t>
      </w:r>
      <w:r>
        <w:rPr>
          <w:color w:val="363636"/>
          <w:spacing w:val="46"/>
          <w:w w:val="105"/>
        </w:rPr>
        <w:t xml:space="preserve"> </w:t>
      </w:r>
      <w:r>
        <w:rPr>
          <w:color w:val="363636"/>
          <w:w w:val="105"/>
        </w:rPr>
        <w:t>not</w:t>
      </w:r>
      <w:r>
        <w:rPr>
          <w:color w:val="363636"/>
          <w:spacing w:val="32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28"/>
          <w:w w:val="105"/>
        </w:rPr>
        <w:t xml:space="preserve"> </w:t>
      </w:r>
      <w:r>
        <w:rPr>
          <w:color w:val="363636"/>
          <w:spacing w:val="-19"/>
          <w:w w:val="105"/>
        </w:rPr>
        <w:t>l</w:t>
      </w:r>
      <w:r>
        <w:rPr>
          <w:color w:val="363636"/>
          <w:w w:val="105"/>
        </w:rPr>
        <w:t>ocated</w:t>
      </w:r>
      <w:r>
        <w:rPr>
          <w:color w:val="363636"/>
          <w:spacing w:val="42"/>
          <w:w w:val="105"/>
        </w:rPr>
        <w:t xml:space="preserve"> </w:t>
      </w:r>
      <w:r>
        <w:rPr>
          <w:color w:val="363636"/>
          <w:w w:val="105"/>
        </w:rPr>
        <w:t>with</w:t>
      </w:r>
      <w:r>
        <w:rPr>
          <w:color w:val="363636"/>
          <w:spacing w:val="-41"/>
          <w:w w:val="105"/>
        </w:rPr>
        <w:t xml:space="preserve"> </w:t>
      </w:r>
      <w:r>
        <w:rPr>
          <w:color w:val="525252"/>
          <w:spacing w:val="-19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25"/>
          <w:w w:val="105"/>
        </w:rPr>
        <w:t xml:space="preserve"> </w:t>
      </w:r>
      <w:r>
        <w:rPr>
          <w:color w:val="363636"/>
          <w:w w:val="105"/>
        </w:rPr>
        <w:t>100</w:t>
      </w:r>
      <w:r>
        <w:rPr>
          <w:color w:val="363636"/>
          <w:spacing w:val="18"/>
          <w:w w:val="105"/>
        </w:rPr>
        <w:t xml:space="preserve"> </w:t>
      </w:r>
      <w:r>
        <w:rPr>
          <w:color w:val="363636"/>
          <w:w w:val="105"/>
        </w:rPr>
        <w:t>metres</w:t>
      </w:r>
      <w:r>
        <w:rPr>
          <w:color w:val="363636"/>
          <w:spacing w:val="22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27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45"/>
          <w:w w:val="105"/>
        </w:rPr>
        <w:t xml:space="preserve"> </w:t>
      </w:r>
      <w:r>
        <w:rPr>
          <w:color w:val="363636"/>
          <w:w w:val="105"/>
        </w:rPr>
        <w:t>centre-</w:t>
      </w:r>
      <w:r>
        <w:rPr>
          <w:color w:val="363636"/>
          <w:spacing w:val="10"/>
          <w:w w:val="105"/>
        </w:rPr>
        <w:t>l</w:t>
      </w:r>
      <w:r>
        <w:rPr>
          <w:color w:val="363636"/>
          <w:spacing w:val="-15"/>
          <w:w w:val="105"/>
        </w:rPr>
        <w:t>i</w:t>
      </w:r>
      <w:r>
        <w:rPr>
          <w:color w:val="363636"/>
          <w:w w:val="105"/>
        </w:rPr>
        <w:t>ne</w:t>
      </w:r>
      <w:r>
        <w:rPr>
          <w:color w:val="363636"/>
          <w:spacing w:val="20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14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44"/>
          <w:w w:val="105"/>
        </w:rPr>
        <w:t xml:space="preserve"> </w:t>
      </w:r>
      <w:r>
        <w:rPr>
          <w:color w:val="363636"/>
          <w:w w:val="105"/>
        </w:rPr>
        <w:t>Mt</w:t>
      </w:r>
      <w:r>
        <w:rPr>
          <w:color w:val="363636"/>
          <w:w w:val="116"/>
        </w:rPr>
        <w:t xml:space="preserve"> </w:t>
      </w:r>
      <w:r>
        <w:rPr>
          <w:color w:val="363636"/>
          <w:spacing w:val="-3"/>
          <w:w w:val="105"/>
        </w:rPr>
        <w:t>Mi</w:t>
      </w:r>
      <w:r>
        <w:rPr>
          <w:color w:val="363636"/>
          <w:spacing w:val="-4"/>
          <w:w w:val="105"/>
        </w:rPr>
        <w:t>sery</w:t>
      </w:r>
      <w:r>
        <w:rPr>
          <w:color w:val="525252"/>
          <w:spacing w:val="-2"/>
          <w:w w:val="105"/>
        </w:rPr>
        <w:t>,</w:t>
      </w:r>
      <w:r>
        <w:rPr>
          <w:color w:val="525252"/>
          <w:spacing w:val="-18"/>
          <w:w w:val="105"/>
        </w:rPr>
        <w:t xml:space="preserve"> </w:t>
      </w:r>
      <w:r>
        <w:rPr>
          <w:color w:val="363636"/>
          <w:w w:val="105"/>
        </w:rPr>
        <w:t>Kuruc-a</w:t>
      </w:r>
      <w:r>
        <w:rPr>
          <w:color w:val="525252"/>
          <w:w w:val="105"/>
        </w:rPr>
        <w:t>-</w:t>
      </w:r>
      <w:r>
        <w:rPr>
          <w:color w:val="363636"/>
          <w:w w:val="105"/>
        </w:rPr>
        <w:t>ruc</w:t>
      </w:r>
      <w:r>
        <w:rPr>
          <w:color w:val="525252"/>
          <w:w w:val="105"/>
        </w:rPr>
        <w:t>,</w:t>
      </w:r>
      <w:r>
        <w:rPr>
          <w:color w:val="525252"/>
          <w:spacing w:val="-18"/>
          <w:w w:val="105"/>
        </w:rPr>
        <w:t xml:space="preserve"> </w:t>
      </w:r>
      <w:r>
        <w:rPr>
          <w:color w:val="363636"/>
          <w:w w:val="105"/>
        </w:rPr>
        <w:t>Ferrers</w:t>
      </w:r>
      <w:r>
        <w:rPr>
          <w:color w:val="363636"/>
          <w:spacing w:val="14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22"/>
          <w:w w:val="105"/>
        </w:rPr>
        <w:t xml:space="preserve"> </w:t>
      </w:r>
      <w:r>
        <w:rPr>
          <w:color w:val="363636"/>
          <w:spacing w:val="-5"/>
          <w:w w:val="105"/>
        </w:rPr>
        <w:t>Mi</w:t>
      </w:r>
      <w:r>
        <w:rPr>
          <w:color w:val="363636"/>
          <w:spacing w:val="-6"/>
          <w:w w:val="105"/>
        </w:rPr>
        <w:t>a</w:t>
      </w:r>
      <w:r>
        <w:rPr>
          <w:color w:val="363636"/>
          <w:spacing w:val="20"/>
          <w:w w:val="105"/>
        </w:rPr>
        <w:t xml:space="preserve"> </w:t>
      </w:r>
      <w:r>
        <w:rPr>
          <w:color w:val="363636"/>
          <w:w w:val="105"/>
        </w:rPr>
        <w:t>Creeks</w:t>
      </w:r>
      <w:r>
        <w:rPr>
          <w:color w:val="525252"/>
          <w:w w:val="105"/>
        </w:rPr>
        <w:t>,</w:t>
      </w:r>
      <w:r>
        <w:rPr>
          <w:color w:val="525252"/>
          <w:spacing w:val="-35"/>
          <w:w w:val="105"/>
        </w:rPr>
        <w:t xml:space="preserve"> </w:t>
      </w:r>
      <w:r>
        <w:rPr>
          <w:color w:val="363636"/>
          <w:w w:val="105"/>
        </w:rPr>
        <w:t>as</w:t>
      </w:r>
      <w:r>
        <w:rPr>
          <w:color w:val="363636"/>
          <w:spacing w:val="11"/>
          <w:w w:val="105"/>
        </w:rPr>
        <w:t xml:space="preserve"> </w:t>
      </w:r>
      <w:r>
        <w:rPr>
          <w:color w:val="363636"/>
          <w:spacing w:val="-1"/>
          <w:w w:val="105"/>
        </w:rPr>
        <w:t>depicted</w:t>
      </w:r>
      <w:r>
        <w:rPr>
          <w:color w:val="363636"/>
          <w:spacing w:val="12"/>
          <w:w w:val="105"/>
        </w:rPr>
        <w:t xml:space="preserve"> </w:t>
      </w:r>
      <w:r>
        <w:rPr>
          <w:color w:val="363636"/>
          <w:w w:val="105"/>
        </w:rPr>
        <w:t>on</w:t>
      </w:r>
      <w:r>
        <w:rPr>
          <w:color w:val="363636"/>
          <w:spacing w:val="11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18"/>
          <w:w w:val="105"/>
        </w:rPr>
        <w:t xml:space="preserve"> </w:t>
      </w:r>
      <w:r>
        <w:rPr>
          <w:color w:val="363636"/>
          <w:w w:val="105"/>
        </w:rPr>
        <w:t>Corangamite</w:t>
      </w:r>
      <w:r>
        <w:rPr>
          <w:color w:val="363636"/>
          <w:spacing w:val="16"/>
          <w:w w:val="105"/>
        </w:rPr>
        <w:t xml:space="preserve"> </w:t>
      </w:r>
      <w:r>
        <w:rPr>
          <w:color w:val="363636"/>
          <w:w w:val="105"/>
        </w:rPr>
        <w:t>Catchment</w:t>
      </w:r>
      <w:r>
        <w:rPr>
          <w:color w:val="363636"/>
          <w:spacing w:val="38"/>
          <w:w w:val="98"/>
        </w:rPr>
        <w:t xml:space="preserve"> </w:t>
      </w:r>
      <w:r>
        <w:rPr>
          <w:color w:val="363636"/>
          <w:w w:val="105"/>
        </w:rPr>
        <w:t>Management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Authority's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Des</w:t>
      </w:r>
      <w:r>
        <w:rPr>
          <w:color w:val="525252"/>
          <w:spacing w:val="-24"/>
          <w:w w:val="105"/>
        </w:rPr>
        <w:t>i</w:t>
      </w:r>
      <w:r>
        <w:rPr>
          <w:color w:val="363636"/>
          <w:w w:val="105"/>
        </w:rPr>
        <w:t>gnated</w:t>
      </w:r>
      <w:r>
        <w:rPr>
          <w:color w:val="363636"/>
          <w:spacing w:val="-24"/>
          <w:w w:val="105"/>
        </w:rPr>
        <w:t xml:space="preserve"> </w:t>
      </w:r>
      <w:r>
        <w:rPr>
          <w:color w:val="363636"/>
          <w:w w:val="105"/>
        </w:rPr>
        <w:t>Waterways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spacing w:val="-19"/>
          <w:w w:val="105"/>
        </w:rPr>
        <w:t>l</w:t>
      </w:r>
      <w:r>
        <w:rPr>
          <w:color w:val="363636"/>
          <w:w w:val="105"/>
        </w:rPr>
        <w:t>ayer</w:t>
      </w:r>
      <w:r>
        <w:rPr>
          <w:color w:val="363636"/>
          <w:spacing w:val="-24"/>
          <w:w w:val="105"/>
        </w:rPr>
        <w:t xml:space="preserve"> </w:t>
      </w:r>
      <w:r>
        <w:rPr>
          <w:color w:val="363636"/>
          <w:w w:val="105"/>
        </w:rPr>
        <w:t>as</w:t>
      </w:r>
      <w:r>
        <w:rPr>
          <w:color w:val="363636"/>
          <w:spacing w:val="-27"/>
          <w:w w:val="105"/>
        </w:rPr>
        <w:t xml:space="preserve"> </w:t>
      </w:r>
      <w:r>
        <w:rPr>
          <w:color w:val="363636"/>
          <w:w w:val="105"/>
        </w:rPr>
        <w:t>at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spacing w:val="-57"/>
          <w:w w:val="105"/>
        </w:rPr>
        <w:t>1</w:t>
      </w:r>
      <w:r>
        <w:rPr>
          <w:color w:val="363636"/>
          <w:w w:val="105"/>
        </w:rPr>
        <w:t>7</w:t>
      </w:r>
      <w:r>
        <w:rPr>
          <w:color w:val="363636"/>
          <w:spacing w:val="-28"/>
          <w:w w:val="105"/>
        </w:rPr>
        <w:t xml:space="preserve"> </w:t>
      </w:r>
      <w:r>
        <w:rPr>
          <w:color w:val="363636"/>
          <w:w w:val="105"/>
        </w:rPr>
        <w:t>A</w:t>
      </w:r>
      <w:r>
        <w:rPr>
          <w:color w:val="363636"/>
          <w:spacing w:val="-11"/>
          <w:w w:val="105"/>
        </w:rPr>
        <w:t>u</w:t>
      </w:r>
      <w:r>
        <w:rPr>
          <w:color w:val="363636"/>
          <w:w w:val="105"/>
        </w:rPr>
        <w:t>gust</w:t>
      </w:r>
      <w:r>
        <w:rPr>
          <w:color w:val="363636"/>
          <w:spacing w:val="-16"/>
          <w:w w:val="105"/>
        </w:rPr>
        <w:t xml:space="preserve"> </w:t>
      </w:r>
      <w:r>
        <w:rPr>
          <w:color w:val="363636"/>
          <w:w w:val="105"/>
        </w:rPr>
        <w:t>20</w:t>
      </w:r>
      <w:r>
        <w:rPr>
          <w:color w:val="363636"/>
          <w:spacing w:val="-17"/>
          <w:w w:val="105"/>
        </w:rPr>
        <w:t>1</w:t>
      </w:r>
      <w:r>
        <w:rPr>
          <w:color w:val="363636"/>
          <w:spacing w:val="5"/>
          <w:w w:val="105"/>
        </w:rPr>
        <w:t>7</w:t>
      </w:r>
      <w:r>
        <w:rPr>
          <w:color w:val="676767"/>
          <w:w w:val="105"/>
        </w:rPr>
        <w:t>.</w:t>
      </w:r>
    </w:p>
    <w:p w14:paraId="13EDDE1B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1C" w14:textId="77777777" w:rsidR="00A5052B" w:rsidRDefault="00A72E41">
      <w:pPr>
        <w:pStyle w:val="BodyText"/>
        <w:numPr>
          <w:ilvl w:val="0"/>
          <w:numId w:val="6"/>
        </w:numPr>
        <w:tabs>
          <w:tab w:val="left" w:pos="523"/>
        </w:tabs>
        <w:spacing w:line="320" w:lineRule="auto"/>
        <w:ind w:left="515" w:right="407" w:hanging="353"/>
        <w:jc w:val="both"/>
      </w:pPr>
      <w:r>
        <w:rPr>
          <w:color w:val="363636"/>
          <w:spacing w:val="-3"/>
          <w:w w:val="105"/>
        </w:rPr>
        <w:t>Unl</w:t>
      </w:r>
      <w:r>
        <w:rPr>
          <w:color w:val="363636"/>
          <w:spacing w:val="-4"/>
          <w:w w:val="105"/>
        </w:rPr>
        <w:t>ess</w:t>
      </w:r>
      <w:r>
        <w:rPr>
          <w:color w:val="363636"/>
          <w:spacing w:val="-27"/>
          <w:w w:val="105"/>
        </w:rPr>
        <w:t xml:space="preserve"> </w:t>
      </w:r>
      <w:r>
        <w:rPr>
          <w:color w:val="363636"/>
          <w:w w:val="105"/>
        </w:rPr>
        <w:t>otherwise</w:t>
      </w:r>
      <w:r>
        <w:rPr>
          <w:color w:val="363636"/>
          <w:spacing w:val="-18"/>
          <w:w w:val="105"/>
        </w:rPr>
        <w:t xml:space="preserve"> </w:t>
      </w:r>
      <w:r>
        <w:rPr>
          <w:color w:val="363636"/>
          <w:w w:val="105"/>
        </w:rPr>
        <w:t>approved</w:t>
      </w:r>
      <w:r>
        <w:rPr>
          <w:color w:val="363636"/>
          <w:spacing w:val="-12"/>
          <w:w w:val="105"/>
        </w:rPr>
        <w:t xml:space="preserve"> </w:t>
      </w:r>
      <w:r>
        <w:rPr>
          <w:color w:val="363636"/>
          <w:spacing w:val="-10"/>
          <w:w w:val="105"/>
        </w:rPr>
        <w:t>i</w:t>
      </w:r>
      <w:r>
        <w:rPr>
          <w:color w:val="363636"/>
          <w:spacing w:val="-14"/>
          <w:w w:val="105"/>
        </w:rPr>
        <w:t>n</w:t>
      </w:r>
      <w:r>
        <w:rPr>
          <w:color w:val="363636"/>
          <w:spacing w:val="-37"/>
          <w:w w:val="105"/>
        </w:rPr>
        <w:t xml:space="preserve"> </w:t>
      </w:r>
      <w:r>
        <w:rPr>
          <w:color w:val="363636"/>
          <w:w w:val="105"/>
        </w:rPr>
        <w:t>writi</w:t>
      </w:r>
      <w:r>
        <w:rPr>
          <w:color w:val="363636"/>
          <w:spacing w:val="1"/>
          <w:w w:val="105"/>
        </w:rPr>
        <w:t>ng</w:t>
      </w:r>
      <w:r>
        <w:rPr>
          <w:color w:val="363636"/>
          <w:spacing w:val="-32"/>
          <w:w w:val="105"/>
        </w:rPr>
        <w:t xml:space="preserve"> </w:t>
      </w:r>
      <w:r>
        <w:rPr>
          <w:color w:val="363636"/>
          <w:w w:val="105"/>
        </w:rPr>
        <w:t>by</w:t>
      </w:r>
      <w:r>
        <w:rPr>
          <w:color w:val="363636"/>
          <w:spacing w:val="-29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22"/>
          <w:w w:val="105"/>
        </w:rPr>
        <w:t xml:space="preserve"> </w:t>
      </w:r>
      <w:r>
        <w:rPr>
          <w:color w:val="363636"/>
          <w:w w:val="105"/>
        </w:rPr>
        <w:t>Corangamite</w:t>
      </w:r>
      <w:r>
        <w:rPr>
          <w:color w:val="363636"/>
          <w:spacing w:val="-23"/>
          <w:w w:val="105"/>
        </w:rPr>
        <w:t xml:space="preserve"> </w:t>
      </w:r>
      <w:r>
        <w:rPr>
          <w:color w:val="363636"/>
          <w:w w:val="105"/>
        </w:rPr>
        <w:t>Catchment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w w:val="105"/>
        </w:rPr>
        <w:t>Management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Authority,</w:t>
      </w:r>
      <w:r>
        <w:rPr>
          <w:color w:val="363636"/>
          <w:spacing w:val="36"/>
          <w:w w:val="111"/>
        </w:rPr>
        <w:t xml:space="preserve"> </w:t>
      </w:r>
      <w:r>
        <w:rPr>
          <w:color w:val="363636"/>
          <w:w w:val="105"/>
        </w:rPr>
        <w:t>turb</w:t>
      </w:r>
      <w:r>
        <w:rPr>
          <w:color w:val="363636"/>
          <w:spacing w:val="10"/>
          <w:w w:val="105"/>
        </w:rPr>
        <w:t>i</w:t>
      </w:r>
      <w:r>
        <w:rPr>
          <w:color w:val="363636"/>
          <w:w w:val="105"/>
        </w:rPr>
        <w:t>ne</w:t>
      </w:r>
      <w:r>
        <w:rPr>
          <w:color w:val="363636"/>
          <w:spacing w:val="12"/>
          <w:w w:val="105"/>
        </w:rPr>
        <w:t xml:space="preserve"> </w:t>
      </w:r>
      <w:r>
        <w:rPr>
          <w:color w:val="363636"/>
          <w:w w:val="105"/>
        </w:rPr>
        <w:t>foundat</w:t>
      </w:r>
      <w:r>
        <w:rPr>
          <w:color w:val="363636"/>
          <w:spacing w:val="1"/>
          <w:w w:val="105"/>
        </w:rPr>
        <w:t>i</w:t>
      </w:r>
      <w:r>
        <w:rPr>
          <w:color w:val="363636"/>
          <w:w w:val="105"/>
        </w:rPr>
        <w:t>ons</w:t>
      </w:r>
      <w:r>
        <w:rPr>
          <w:color w:val="363636"/>
          <w:spacing w:val="29"/>
          <w:w w:val="105"/>
        </w:rPr>
        <w:t xml:space="preserve"> </w:t>
      </w:r>
      <w:r>
        <w:rPr>
          <w:color w:val="363636"/>
          <w:w w:val="105"/>
        </w:rPr>
        <w:t>must</w:t>
      </w:r>
      <w:r>
        <w:rPr>
          <w:color w:val="363636"/>
          <w:spacing w:val="25"/>
          <w:w w:val="105"/>
        </w:rPr>
        <w:t xml:space="preserve"> </w:t>
      </w:r>
      <w:r>
        <w:rPr>
          <w:color w:val="363636"/>
          <w:w w:val="105"/>
        </w:rPr>
        <w:t>not</w:t>
      </w:r>
      <w:r>
        <w:rPr>
          <w:color w:val="363636"/>
          <w:spacing w:val="27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22"/>
          <w:w w:val="105"/>
        </w:rPr>
        <w:t xml:space="preserve"> </w:t>
      </w:r>
      <w:r>
        <w:rPr>
          <w:color w:val="363636"/>
          <w:spacing w:val="-19"/>
          <w:w w:val="105"/>
        </w:rPr>
        <w:t>l</w:t>
      </w:r>
      <w:r>
        <w:rPr>
          <w:color w:val="363636"/>
          <w:spacing w:val="1"/>
          <w:w w:val="105"/>
        </w:rPr>
        <w:t>o</w:t>
      </w:r>
      <w:r>
        <w:rPr>
          <w:color w:val="525252"/>
          <w:spacing w:val="-9"/>
          <w:w w:val="105"/>
        </w:rPr>
        <w:t>c</w:t>
      </w:r>
      <w:r>
        <w:rPr>
          <w:color w:val="363636"/>
          <w:w w:val="105"/>
        </w:rPr>
        <w:t>ated</w:t>
      </w:r>
      <w:r>
        <w:rPr>
          <w:color w:val="363636"/>
          <w:spacing w:val="22"/>
          <w:w w:val="105"/>
        </w:rPr>
        <w:t xml:space="preserve"> </w:t>
      </w:r>
      <w:r>
        <w:rPr>
          <w:color w:val="363636"/>
          <w:w w:val="105"/>
        </w:rPr>
        <w:t>w</w:t>
      </w:r>
      <w:r>
        <w:rPr>
          <w:color w:val="363636"/>
          <w:spacing w:val="-12"/>
          <w:w w:val="105"/>
        </w:rPr>
        <w:t>i</w:t>
      </w:r>
      <w:r>
        <w:rPr>
          <w:color w:val="363636"/>
          <w:w w:val="105"/>
        </w:rPr>
        <w:t>th</w:t>
      </w:r>
      <w:r>
        <w:rPr>
          <w:color w:val="363636"/>
          <w:spacing w:val="4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11"/>
          <w:w w:val="105"/>
        </w:rPr>
        <w:t xml:space="preserve"> </w:t>
      </w:r>
      <w:r>
        <w:rPr>
          <w:color w:val="363636"/>
          <w:w w:val="105"/>
        </w:rPr>
        <w:t>30</w:t>
      </w:r>
      <w:r>
        <w:rPr>
          <w:color w:val="363636"/>
          <w:spacing w:val="17"/>
          <w:w w:val="105"/>
        </w:rPr>
        <w:t xml:space="preserve"> </w:t>
      </w:r>
      <w:r>
        <w:rPr>
          <w:color w:val="363636"/>
          <w:w w:val="105"/>
        </w:rPr>
        <w:t>metres</w:t>
      </w:r>
      <w:r>
        <w:rPr>
          <w:color w:val="363636"/>
          <w:spacing w:val="22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21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16"/>
          <w:w w:val="105"/>
        </w:rPr>
        <w:t xml:space="preserve"> </w:t>
      </w:r>
      <w:r>
        <w:rPr>
          <w:color w:val="363636"/>
          <w:w w:val="105"/>
        </w:rPr>
        <w:t>centre-l</w:t>
      </w:r>
      <w:r>
        <w:rPr>
          <w:color w:val="363636"/>
          <w:spacing w:val="2"/>
          <w:w w:val="105"/>
        </w:rPr>
        <w:t>i</w:t>
      </w:r>
      <w:r>
        <w:rPr>
          <w:color w:val="363636"/>
          <w:w w:val="105"/>
        </w:rPr>
        <w:t>ne</w:t>
      </w:r>
      <w:r>
        <w:rPr>
          <w:color w:val="363636"/>
          <w:spacing w:val="22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28"/>
          <w:w w:val="105"/>
        </w:rPr>
        <w:t xml:space="preserve"> </w:t>
      </w:r>
      <w:r>
        <w:rPr>
          <w:color w:val="363636"/>
          <w:w w:val="105"/>
        </w:rPr>
        <w:t>any</w:t>
      </w:r>
      <w:r>
        <w:rPr>
          <w:color w:val="363636"/>
          <w:spacing w:val="29"/>
          <w:w w:val="105"/>
        </w:rPr>
        <w:t xml:space="preserve"> </w:t>
      </w:r>
      <w:r>
        <w:rPr>
          <w:color w:val="363636"/>
          <w:w w:val="105"/>
        </w:rPr>
        <w:t>other</w:t>
      </w:r>
      <w:r>
        <w:rPr>
          <w:color w:val="363636"/>
          <w:w w:val="105"/>
        </w:rPr>
        <w:t xml:space="preserve"> desi</w:t>
      </w:r>
      <w:r>
        <w:rPr>
          <w:color w:val="363636"/>
          <w:spacing w:val="-4"/>
          <w:w w:val="105"/>
        </w:rPr>
        <w:t>g</w:t>
      </w:r>
      <w:r>
        <w:rPr>
          <w:color w:val="363636"/>
          <w:w w:val="105"/>
        </w:rPr>
        <w:t>nated</w:t>
      </w:r>
      <w:r>
        <w:rPr>
          <w:color w:val="363636"/>
          <w:spacing w:val="-38"/>
          <w:w w:val="105"/>
        </w:rPr>
        <w:t xml:space="preserve"> </w:t>
      </w:r>
      <w:r>
        <w:rPr>
          <w:color w:val="363636"/>
          <w:w w:val="105"/>
        </w:rPr>
        <w:t>waterway,</w:t>
      </w:r>
      <w:r>
        <w:rPr>
          <w:color w:val="363636"/>
          <w:spacing w:val="-29"/>
          <w:w w:val="105"/>
        </w:rPr>
        <w:t xml:space="preserve"> </w:t>
      </w:r>
      <w:r>
        <w:rPr>
          <w:color w:val="363636"/>
          <w:w w:val="105"/>
        </w:rPr>
        <w:t>as</w:t>
      </w:r>
      <w:r>
        <w:rPr>
          <w:color w:val="363636"/>
          <w:spacing w:val="-34"/>
          <w:w w:val="105"/>
        </w:rPr>
        <w:t xml:space="preserve"> </w:t>
      </w:r>
      <w:r>
        <w:rPr>
          <w:color w:val="363636"/>
          <w:w w:val="105"/>
        </w:rPr>
        <w:t>depicted</w:t>
      </w:r>
      <w:r>
        <w:rPr>
          <w:color w:val="363636"/>
          <w:spacing w:val="-29"/>
          <w:w w:val="105"/>
        </w:rPr>
        <w:t xml:space="preserve"> </w:t>
      </w:r>
      <w:r>
        <w:rPr>
          <w:color w:val="363636"/>
          <w:w w:val="105"/>
        </w:rPr>
        <w:t>on</w:t>
      </w:r>
      <w:r>
        <w:rPr>
          <w:color w:val="363636"/>
          <w:spacing w:val="-36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35"/>
          <w:w w:val="105"/>
        </w:rPr>
        <w:t xml:space="preserve"> </w:t>
      </w:r>
      <w:r>
        <w:rPr>
          <w:color w:val="363636"/>
          <w:w w:val="105"/>
        </w:rPr>
        <w:t>Corangamite</w:t>
      </w:r>
      <w:r>
        <w:rPr>
          <w:color w:val="363636"/>
          <w:spacing w:val="-30"/>
          <w:w w:val="105"/>
        </w:rPr>
        <w:t xml:space="preserve"> </w:t>
      </w:r>
      <w:r>
        <w:rPr>
          <w:color w:val="363636"/>
          <w:w w:val="105"/>
        </w:rPr>
        <w:t>CM</w:t>
      </w:r>
      <w:r>
        <w:rPr>
          <w:color w:val="363636"/>
          <w:spacing w:val="16"/>
          <w:w w:val="105"/>
        </w:rPr>
        <w:t>A</w:t>
      </w:r>
      <w:r>
        <w:rPr>
          <w:color w:val="525252"/>
          <w:spacing w:val="-7"/>
          <w:w w:val="105"/>
        </w:rPr>
        <w:t>'</w:t>
      </w:r>
      <w:r>
        <w:rPr>
          <w:color w:val="363636"/>
          <w:w w:val="105"/>
        </w:rPr>
        <w:t>s</w:t>
      </w:r>
      <w:r>
        <w:rPr>
          <w:color w:val="363636"/>
          <w:spacing w:val="-33"/>
          <w:w w:val="105"/>
        </w:rPr>
        <w:t xml:space="preserve"> </w:t>
      </w:r>
      <w:r>
        <w:rPr>
          <w:color w:val="363636"/>
          <w:w w:val="105"/>
        </w:rPr>
        <w:t>Des</w:t>
      </w:r>
      <w:r>
        <w:rPr>
          <w:color w:val="363636"/>
          <w:spacing w:val="-7"/>
          <w:w w:val="105"/>
        </w:rPr>
        <w:t>i</w:t>
      </w:r>
      <w:r>
        <w:rPr>
          <w:color w:val="363636"/>
          <w:w w:val="105"/>
        </w:rPr>
        <w:t>gnated</w:t>
      </w:r>
      <w:r>
        <w:rPr>
          <w:color w:val="363636"/>
          <w:spacing w:val="-33"/>
          <w:w w:val="105"/>
        </w:rPr>
        <w:t xml:space="preserve"> </w:t>
      </w:r>
      <w:r>
        <w:rPr>
          <w:color w:val="363636"/>
          <w:w w:val="105"/>
        </w:rPr>
        <w:t>Waterways</w:t>
      </w:r>
      <w:r>
        <w:rPr>
          <w:color w:val="363636"/>
          <w:spacing w:val="-26"/>
          <w:w w:val="105"/>
        </w:rPr>
        <w:t xml:space="preserve"> </w:t>
      </w:r>
      <w:r>
        <w:rPr>
          <w:color w:val="363636"/>
          <w:spacing w:val="-19"/>
          <w:w w:val="105"/>
        </w:rPr>
        <w:t>l</w:t>
      </w:r>
      <w:r>
        <w:rPr>
          <w:color w:val="363636"/>
          <w:w w:val="105"/>
        </w:rPr>
        <w:t>ayer</w:t>
      </w:r>
      <w:r>
        <w:rPr>
          <w:color w:val="363636"/>
          <w:spacing w:val="-33"/>
          <w:w w:val="105"/>
        </w:rPr>
        <w:t xml:space="preserve"> </w:t>
      </w:r>
      <w:r>
        <w:rPr>
          <w:color w:val="363636"/>
          <w:w w:val="105"/>
        </w:rPr>
        <w:t>as</w:t>
      </w:r>
      <w:r>
        <w:rPr>
          <w:color w:val="363636"/>
          <w:w w:val="93"/>
        </w:rPr>
        <w:t xml:space="preserve"> </w:t>
      </w:r>
      <w:r>
        <w:rPr>
          <w:color w:val="363636"/>
          <w:w w:val="105"/>
        </w:rPr>
        <w:t>at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spacing w:val="-52"/>
          <w:w w:val="105"/>
        </w:rPr>
        <w:t>1</w:t>
      </w:r>
      <w:r>
        <w:rPr>
          <w:color w:val="363636"/>
          <w:w w:val="105"/>
        </w:rPr>
        <w:t>7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August</w:t>
      </w:r>
      <w:r>
        <w:rPr>
          <w:color w:val="363636"/>
          <w:spacing w:val="14"/>
          <w:w w:val="105"/>
        </w:rPr>
        <w:t xml:space="preserve"> </w:t>
      </w:r>
      <w:r>
        <w:rPr>
          <w:color w:val="363636"/>
          <w:w w:val="105"/>
        </w:rPr>
        <w:t>20</w:t>
      </w:r>
      <w:r>
        <w:rPr>
          <w:color w:val="363636"/>
          <w:spacing w:val="-26"/>
          <w:w w:val="105"/>
        </w:rPr>
        <w:t>1</w:t>
      </w:r>
      <w:r>
        <w:rPr>
          <w:color w:val="363636"/>
          <w:w w:val="105"/>
        </w:rPr>
        <w:t>7.</w:t>
      </w:r>
    </w:p>
    <w:p w14:paraId="13EDDE1D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E1E" w14:textId="77777777" w:rsidR="00A5052B" w:rsidRDefault="00A72E41">
      <w:pPr>
        <w:pStyle w:val="BodyText"/>
        <w:numPr>
          <w:ilvl w:val="0"/>
          <w:numId w:val="6"/>
        </w:numPr>
        <w:tabs>
          <w:tab w:val="left" w:pos="516"/>
        </w:tabs>
        <w:spacing w:line="320" w:lineRule="auto"/>
        <w:ind w:left="515" w:right="410" w:hanging="353"/>
        <w:jc w:val="both"/>
      </w:pPr>
      <w:r>
        <w:rPr>
          <w:color w:val="363636"/>
          <w:w w:val="105"/>
        </w:rPr>
        <w:t>Any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works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carried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out</w:t>
      </w:r>
      <w:r>
        <w:rPr>
          <w:color w:val="363636"/>
          <w:spacing w:val="-12"/>
          <w:w w:val="105"/>
        </w:rPr>
        <w:t xml:space="preserve"> </w:t>
      </w:r>
      <w:r>
        <w:rPr>
          <w:color w:val="363636"/>
          <w:w w:val="105"/>
        </w:rPr>
        <w:t>within</w:t>
      </w:r>
      <w:r>
        <w:rPr>
          <w:color w:val="363636"/>
          <w:spacing w:val="-19"/>
          <w:w w:val="105"/>
        </w:rPr>
        <w:t xml:space="preserve"> </w:t>
      </w:r>
      <w:r>
        <w:rPr>
          <w:color w:val="363636"/>
          <w:w w:val="105"/>
        </w:rPr>
        <w:t>a</w:t>
      </w:r>
      <w:r>
        <w:rPr>
          <w:color w:val="363636"/>
          <w:spacing w:val="-7"/>
          <w:w w:val="105"/>
        </w:rPr>
        <w:t xml:space="preserve"> </w:t>
      </w:r>
      <w:r>
        <w:rPr>
          <w:color w:val="363636"/>
          <w:w w:val="105"/>
        </w:rPr>
        <w:t>designated</w:t>
      </w:r>
      <w:r>
        <w:rPr>
          <w:color w:val="363636"/>
          <w:spacing w:val="-5"/>
          <w:w w:val="105"/>
        </w:rPr>
        <w:t xml:space="preserve"> </w:t>
      </w:r>
      <w:r>
        <w:rPr>
          <w:color w:val="363636"/>
          <w:w w:val="105"/>
        </w:rPr>
        <w:t>waterway</w:t>
      </w:r>
      <w:r>
        <w:rPr>
          <w:color w:val="363636"/>
          <w:spacing w:val="8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spacing w:val="-4"/>
          <w:w w:val="105"/>
        </w:rPr>
        <w:t>Fl</w:t>
      </w:r>
      <w:r>
        <w:rPr>
          <w:color w:val="363636"/>
          <w:spacing w:val="-3"/>
          <w:w w:val="105"/>
        </w:rPr>
        <w:t>ood</w:t>
      </w:r>
      <w:r>
        <w:rPr>
          <w:color w:val="363636"/>
          <w:spacing w:val="-1"/>
          <w:w w:val="105"/>
        </w:rPr>
        <w:t xml:space="preserve"> </w:t>
      </w:r>
      <w:r>
        <w:rPr>
          <w:color w:val="363636"/>
          <w:spacing w:val="-3"/>
          <w:w w:val="105"/>
        </w:rPr>
        <w:t>Risk</w:t>
      </w:r>
      <w:r>
        <w:rPr>
          <w:color w:val="363636"/>
          <w:spacing w:val="-7"/>
          <w:w w:val="105"/>
        </w:rPr>
        <w:t xml:space="preserve"> </w:t>
      </w:r>
      <w:r>
        <w:rPr>
          <w:color w:val="363636"/>
          <w:w w:val="105"/>
        </w:rPr>
        <w:t>Area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must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-12"/>
          <w:w w:val="105"/>
        </w:rPr>
        <w:t xml:space="preserve"> </w:t>
      </w:r>
      <w:r>
        <w:rPr>
          <w:color w:val="363636"/>
          <w:spacing w:val="-2"/>
          <w:w w:val="105"/>
        </w:rPr>
        <w:t>designed</w:t>
      </w:r>
      <w:r>
        <w:rPr>
          <w:color w:val="363636"/>
          <w:spacing w:val="21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spacing w:val="-1"/>
          <w:w w:val="105"/>
        </w:rPr>
        <w:t>carri</w:t>
      </w:r>
      <w:r>
        <w:rPr>
          <w:color w:val="363636"/>
          <w:spacing w:val="-2"/>
          <w:w w:val="105"/>
        </w:rPr>
        <w:t>ed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out</w:t>
      </w:r>
      <w:r>
        <w:rPr>
          <w:color w:val="363636"/>
          <w:spacing w:val="-5"/>
          <w:w w:val="105"/>
        </w:rPr>
        <w:t xml:space="preserve"> </w:t>
      </w:r>
      <w:r>
        <w:rPr>
          <w:color w:val="363636"/>
          <w:w w:val="105"/>
        </w:rPr>
        <w:t>so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>as</w:t>
      </w:r>
      <w:r>
        <w:rPr>
          <w:color w:val="363636"/>
          <w:spacing w:val="-12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-17"/>
          <w:w w:val="105"/>
        </w:rPr>
        <w:t xml:space="preserve"> </w:t>
      </w:r>
      <w:r>
        <w:rPr>
          <w:color w:val="363636"/>
          <w:spacing w:val="1"/>
          <w:w w:val="105"/>
        </w:rPr>
        <w:t>ensure</w:t>
      </w:r>
      <w:r>
        <w:rPr>
          <w:color w:val="525252"/>
          <w:w w:val="105"/>
        </w:rPr>
        <w:t>,</w:t>
      </w:r>
      <w:r>
        <w:rPr>
          <w:color w:val="363636"/>
          <w:w w:val="105"/>
        </w:rPr>
        <w:t>to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satisfaction</w:t>
      </w:r>
      <w:r>
        <w:rPr>
          <w:color w:val="363636"/>
          <w:spacing w:val="-18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spacing w:val="-2"/>
          <w:w w:val="105"/>
        </w:rPr>
        <w:t>responsi</w:t>
      </w:r>
      <w:r>
        <w:rPr>
          <w:color w:val="363636"/>
          <w:spacing w:val="-1"/>
          <w:w w:val="105"/>
        </w:rPr>
        <w:t>ble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w w:val="105"/>
        </w:rPr>
        <w:t>authority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that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works</w:t>
      </w:r>
      <w:r>
        <w:rPr>
          <w:color w:val="363636"/>
          <w:spacing w:val="36"/>
          <w:w w:val="102"/>
        </w:rPr>
        <w:t xml:space="preserve"> </w:t>
      </w:r>
      <w:r>
        <w:rPr>
          <w:color w:val="363636"/>
          <w:w w:val="105"/>
        </w:rPr>
        <w:t>will</w:t>
      </w:r>
      <w:r>
        <w:rPr>
          <w:color w:val="363636"/>
          <w:spacing w:val="3"/>
          <w:w w:val="105"/>
        </w:rPr>
        <w:t xml:space="preserve"> </w:t>
      </w:r>
      <w:r>
        <w:rPr>
          <w:color w:val="363636"/>
          <w:w w:val="105"/>
        </w:rPr>
        <w:t>not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>resu</w:t>
      </w:r>
      <w:r>
        <w:rPr>
          <w:color w:val="363636"/>
          <w:spacing w:val="-16"/>
          <w:w w:val="105"/>
        </w:rPr>
        <w:t>l</w:t>
      </w:r>
      <w:r>
        <w:rPr>
          <w:color w:val="363636"/>
          <w:w w:val="105"/>
        </w:rPr>
        <w:t>t</w:t>
      </w:r>
      <w:r>
        <w:rPr>
          <w:color w:val="363636"/>
          <w:spacing w:val="-4"/>
          <w:w w:val="105"/>
        </w:rPr>
        <w:t xml:space="preserve"> </w:t>
      </w:r>
      <w:r>
        <w:rPr>
          <w:color w:val="363636"/>
          <w:spacing w:val="-15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-23"/>
          <w:w w:val="105"/>
        </w:rPr>
        <w:t xml:space="preserve"> </w:t>
      </w:r>
      <w:r>
        <w:rPr>
          <w:color w:val="363636"/>
          <w:w w:val="105"/>
        </w:rPr>
        <w:t>any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adverse</w:t>
      </w:r>
      <w:r>
        <w:rPr>
          <w:color w:val="363636"/>
          <w:spacing w:val="7"/>
          <w:w w:val="105"/>
        </w:rPr>
        <w:t xml:space="preserve"> </w:t>
      </w:r>
      <w:r>
        <w:rPr>
          <w:color w:val="363636"/>
          <w:w w:val="105"/>
        </w:rPr>
        <w:t>hydrolog</w:t>
      </w:r>
      <w:r>
        <w:rPr>
          <w:color w:val="363636"/>
          <w:spacing w:val="-1"/>
          <w:w w:val="105"/>
        </w:rPr>
        <w:t>i</w:t>
      </w:r>
      <w:r>
        <w:rPr>
          <w:color w:val="363636"/>
          <w:w w:val="105"/>
        </w:rPr>
        <w:t>c</w:t>
      </w:r>
      <w:r>
        <w:rPr>
          <w:color w:val="363636"/>
          <w:spacing w:val="-6"/>
          <w:w w:val="105"/>
        </w:rPr>
        <w:t xml:space="preserve"> </w:t>
      </w:r>
      <w:r>
        <w:rPr>
          <w:color w:val="363636"/>
          <w:w w:val="105"/>
        </w:rPr>
        <w:t>or hydraulic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spacing w:val="-15"/>
          <w:w w:val="105"/>
        </w:rPr>
        <w:t>i</w:t>
      </w:r>
      <w:r>
        <w:rPr>
          <w:color w:val="363636"/>
          <w:w w:val="105"/>
        </w:rPr>
        <w:t>mpacts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-1"/>
          <w:w w:val="105"/>
        </w:rPr>
        <w:t xml:space="preserve"> </w:t>
      </w:r>
      <w:r>
        <w:rPr>
          <w:color w:val="363636"/>
          <w:spacing w:val="-19"/>
          <w:w w:val="105"/>
        </w:rPr>
        <w:t>l</w:t>
      </w:r>
      <w:r>
        <w:rPr>
          <w:color w:val="363636"/>
          <w:w w:val="105"/>
        </w:rPr>
        <w:t>and,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>assets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or</w:t>
      </w:r>
      <w:r>
        <w:rPr>
          <w:color w:val="363636"/>
          <w:spacing w:val="-1"/>
          <w:w w:val="105"/>
        </w:rPr>
        <w:t xml:space="preserve"> </w:t>
      </w:r>
      <w:r>
        <w:rPr>
          <w:color w:val="363636"/>
          <w:spacing w:val="-15"/>
          <w:w w:val="105"/>
        </w:rPr>
        <w:t>i</w:t>
      </w:r>
      <w:r>
        <w:rPr>
          <w:color w:val="363636"/>
          <w:w w:val="105"/>
        </w:rPr>
        <w:t>nfrastructure</w:t>
      </w:r>
      <w:r>
        <w:rPr>
          <w:color w:val="363636"/>
          <w:w w:val="102"/>
        </w:rPr>
        <w:t xml:space="preserve"> </w:t>
      </w:r>
      <w:r>
        <w:rPr>
          <w:color w:val="363636"/>
          <w:spacing w:val="-3"/>
          <w:w w:val="105"/>
        </w:rPr>
        <w:t xml:space="preserve">outside </w:t>
      </w:r>
      <w:r>
        <w:rPr>
          <w:color w:val="363636"/>
          <w:w w:val="105"/>
        </w:rPr>
        <w:t>the</w:t>
      </w:r>
      <w:r>
        <w:rPr>
          <w:color w:val="363636"/>
          <w:spacing w:val="2"/>
          <w:w w:val="105"/>
        </w:rPr>
        <w:t xml:space="preserve"> </w:t>
      </w:r>
      <w:r>
        <w:rPr>
          <w:color w:val="363636"/>
          <w:w w:val="105"/>
        </w:rPr>
        <w:t>external</w:t>
      </w:r>
      <w:r>
        <w:rPr>
          <w:color w:val="363636"/>
          <w:spacing w:val="9"/>
          <w:w w:val="105"/>
        </w:rPr>
        <w:t xml:space="preserve"> </w:t>
      </w:r>
      <w:r>
        <w:rPr>
          <w:color w:val="363636"/>
          <w:w w:val="105"/>
        </w:rPr>
        <w:t>boundary</w:t>
      </w:r>
      <w:r>
        <w:rPr>
          <w:color w:val="363636"/>
          <w:spacing w:val="2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1"/>
          <w:w w:val="105"/>
        </w:rPr>
        <w:t xml:space="preserve"> </w:t>
      </w:r>
      <w:r>
        <w:rPr>
          <w:color w:val="363636"/>
          <w:w w:val="105"/>
        </w:rPr>
        <w:t>wind</w:t>
      </w:r>
      <w:r>
        <w:rPr>
          <w:color w:val="363636"/>
          <w:spacing w:val="2"/>
          <w:w w:val="105"/>
        </w:rPr>
        <w:t xml:space="preserve"> </w:t>
      </w:r>
      <w:r>
        <w:rPr>
          <w:color w:val="363636"/>
          <w:w w:val="105"/>
        </w:rPr>
        <w:t>farm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site.</w:t>
      </w:r>
      <w:r>
        <w:rPr>
          <w:color w:val="363636"/>
          <w:spacing w:val="5"/>
          <w:w w:val="105"/>
        </w:rPr>
        <w:t xml:space="preserve"> </w:t>
      </w:r>
      <w:r>
        <w:rPr>
          <w:color w:val="363636"/>
          <w:w w:val="105"/>
        </w:rPr>
        <w:t>In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spacing w:val="-1"/>
          <w:w w:val="105"/>
        </w:rPr>
        <w:t>thi</w:t>
      </w:r>
      <w:r>
        <w:rPr>
          <w:color w:val="363636"/>
          <w:spacing w:val="-2"/>
          <w:w w:val="105"/>
        </w:rPr>
        <w:t>s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spacing w:val="-3"/>
          <w:w w:val="105"/>
        </w:rPr>
        <w:t>condition</w:t>
      </w:r>
      <w:r>
        <w:rPr>
          <w:color w:val="363636"/>
          <w:spacing w:val="-2"/>
          <w:w w:val="105"/>
        </w:rPr>
        <w:t>,</w:t>
      </w:r>
      <w:r>
        <w:rPr>
          <w:color w:val="363636"/>
          <w:spacing w:val="-4"/>
          <w:w w:val="105"/>
        </w:rPr>
        <w:t>a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spacing w:val="-3"/>
          <w:w w:val="105"/>
        </w:rPr>
        <w:t>'</w:t>
      </w:r>
      <w:r>
        <w:rPr>
          <w:color w:val="363636"/>
          <w:spacing w:val="-7"/>
          <w:w w:val="105"/>
        </w:rPr>
        <w:t>Flood</w:t>
      </w:r>
      <w:r>
        <w:rPr>
          <w:color w:val="363636"/>
          <w:spacing w:val="7"/>
          <w:w w:val="105"/>
        </w:rPr>
        <w:t xml:space="preserve"> </w:t>
      </w:r>
      <w:r>
        <w:rPr>
          <w:color w:val="363636"/>
          <w:spacing w:val="-3"/>
          <w:w w:val="105"/>
        </w:rPr>
        <w:t>Risk</w:t>
      </w:r>
      <w:r>
        <w:rPr>
          <w:color w:val="363636"/>
          <w:spacing w:val="-1"/>
          <w:w w:val="105"/>
        </w:rPr>
        <w:t xml:space="preserve"> </w:t>
      </w:r>
      <w:r>
        <w:rPr>
          <w:color w:val="363636"/>
          <w:spacing w:val="3"/>
          <w:w w:val="105"/>
        </w:rPr>
        <w:t>Area</w:t>
      </w:r>
      <w:r>
        <w:rPr>
          <w:color w:val="525252"/>
          <w:spacing w:val="1"/>
          <w:w w:val="105"/>
        </w:rPr>
        <w:t>'</w:t>
      </w:r>
      <w:r>
        <w:rPr>
          <w:color w:val="525252"/>
          <w:spacing w:val="-15"/>
          <w:w w:val="105"/>
        </w:rPr>
        <w:t xml:space="preserve"> </w:t>
      </w:r>
      <w:r>
        <w:rPr>
          <w:color w:val="363636"/>
          <w:spacing w:val="-10"/>
          <w:w w:val="105"/>
        </w:rPr>
        <w:t>i</w:t>
      </w:r>
      <w:r>
        <w:rPr>
          <w:color w:val="363636"/>
          <w:spacing w:val="-18"/>
          <w:w w:val="105"/>
        </w:rPr>
        <w:t>s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a</w:t>
      </w:r>
      <w:r>
        <w:rPr>
          <w:color w:val="363636"/>
          <w:spacing w:val="39"/>
          <w:w w:val="96"/>
        </w:rPr>
        <w:t xml:space="preserve"> </w:t>
      </w:r>
      <w:r>
        <w:rPr>
          <w:color w:val="363636"/>
          <w:spacing w:val="-19"/>
          <w:w w:val="105"/>
        </w:rPr>
        <w:t>l</w:t>
      </w:r>
      <w:r>
        <w:rPr>
          <w:color w:val="363636"/>
          <w:w w:val="105"/>
        </w:rPr>
        <w:t>ocat</w:t>
      </w:r>
      <w:r>
        <w:rPr>
          <w:color w:val="363636"/>
          <w:spacing w:val="-6"/>
          <w:w w:val="105"/>
        </w:rPr>
        <w:t>i</w:t>
      </w:r>
      <w:r>
        <w:rPr>
          <w:color w:val="363636"/>
          <w:w w:val="105"/>
        </w:rPr>
        <w:t>on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with</w:t>
      </w:r>
      <w:r>
        <w:rPr>
          <w:color w:val="363636"/>
          <w:spacing w:val="12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-32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14"/>
          <w:w w:val="105"/>
        </w:rPr>
        <w:t xml:space="preserve"> </w:t>
      </w:r>
      <w:r>
        <w:rPr>
          <w:color w:val="363636"/>
          <w:w w:val="105"/>
        </w:rPr>
        <w:t>mapped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spacing w:val="-52"/>
          <w:w w:val="105"/>
        </w:rPr>
        <w:t>1</w:t>
      </w:r>
      <w:r>
        <w:rPr>
          <w:color w:val="363636"/>
          <w:w w:val="105"/>
        </w:rPr>
        <w:t>%</w:t>
      </w:r>
      <w:r>
        <w:rPr>
          <w:color w:val="363636"/>
          <w:spacing w:val="-27"/>
          <w:w w:val="105"/>
        </w:rPr>
        <w:t xml:space="preserve"> </w:t>
      </w:r>
      <w:r>
        <w:rPr>
          <w:color w:val="363636"/>
          <w:w w:val="105"/>
        </w:rPr>
        <w:t>AEP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flood</w:t>
      </w:r>
      <w:r>
        <w:rPr>
          <w:color w:val="363636"/>
          <w:spacing w:val="-14"/>
          <w:w w:val="105"/>
        </w:rPr>
        <w:t xml:space="preserve"> </w:t>
      </w:r>
      <w:r>
        <w:rPr>
          <w:color w:val="363636"/>
          <w:w w:val="105"/>
        </w:rPr>
        <w:t>depths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locat</w:t>
      </w:r>
      <w:r>
        <w:rPr>
          <w:color w:val="363636"/>
          <w:spacing w:val="-7"/>
          <w:w w:val="105"/>
        </w:rPr>
        <w:t>i</w:t>
      </w:r>
      <w:r>
        <w:rPr>
          <w:color w:val="363636"/>
          <w:w w:val="105"/>
        </w:rPr>
        <w:t>ons</w:t>
      </w:r>
      <w:r>
        <w:rPr>
          <w:color w:val="363636"/>
          <w:spacing w:val="-17"/>
          <w:w w:val="105"/>
        </w:rPr>
        <w:t xml:space="preserve"> </w:t>
      </w:r>
      <w:r>
        <w:rPr>
          <w:color w:val="363636"/>
          <w:w w:val="105"/>
        </w:rPr>
        <w:t>as</w:t>
      </w:r>
      <w:r>
        <w:rPr>
          <w:color w:val="363636"/>
          <w:spacing w:val="-19"/>
          <w:w w:val="105"/>
        </w:rPr>
        <w:t xml:space="preserve"> </w:t>
      </w:r>
      <w:r>
        <w:rPr>
          <w:color w:val="363636"/>
          <w:w w:val="105"/>
        </w:rPr>
        <w:t>dep</w:t>
      </w:r>
      <w:r>
        <w:rPr>
          <w:color w:val="363636"/>
          <w:spacing w:val="-1"/>
          <w:w w:val="105"/>
        </w:rPr>
        <w:t>i</w:t>
      </w:r>
      <w:r>
        <w:rPr>
          <w:color w:val="363636"/>
          <w:w w:val="105"/>
        </w:rPr>
        <w:t>cted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spacing w:val="-15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-16"/>
          <w:w w:val="105"/>
        </w:rPr>
        <w:t xml:space="preserve"> </w:t>
      </w:r>
      <w:r>
        <w:rPr>
          <w:color w:val="363636"/>
          <w:w w:val="105"/>
        </w:rPr>
        <w:t>F</w:t>
      </w:r>
      <w:r>
        <w:rPr>
          <w:color w:val="363636"/>
          <w:spacing w:val="-21"/>
          <w:w w:val="105"/>
        </w:rPr>
        <w:t>i</w:t>
      </w:r>
      <w:r>
        <w:rPr>
          <w:color w:val="363636"/>
          <w:w w:val="105"/>
        </w:rPr>
        <w:t>gures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6-7,</w:t>
      </w:r>
      <w:r>
        <w:rPr>
          <w:color w:val="363636"/>
          <w:spacing w:val="-27"/>
          <w:w w:val="105"/>
        </w:rPr>
        <w:t xml:space="preserve"> </w:t>
      </w:r>
      <w:r>
        <w:rPr>
          <w:color w:val="363636"/>
          <w:w w:val="105"/>
        </w:rPr>
        <w:t>6-9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</w:rPr>
        <w:t xml:space="preserve"> </w:t>
      </w:r>
      <w:r>
        <w:rPr>
          <w:color w:val="363636"/>
          <w:w w:val="105"/>
        </w:rPr>
        <w:t>6-11</w:t>
      </w:r>
      <w:r>
        <w:rPr>
          <w:color w:val="363636"/>
          <w:spacing w:val="-22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5"/>
          <w:w w:val="105"/>
        </w:rPr>
        <w:t xml:space="preserve"> </w:t>
      </w:r>
      <w:r>
        <w:rPr>
          <w:color w:val="363636"/>
          <w:w w:val="105"/>
        </w:rPr>
        <w:t>report</w:t>
      </w:r>
      <w:r>
        <w:rPr>
          <w:color w:val="363636"/>
          <w:spacing w:val="1"/>
          <w:w w:val="105"/>
        </w:rPr>
        <w:t xml:space="preserve"> </w:t>
      </w:r>
      <w:r>
        <w:rPr>
          <w:color w:val="363636"/>
          <w:w w:val="105"/>
        </w:rPr>
        <w:t>prepared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by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Water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Technology</w:t>
      </w:r>
      <w:r>
        <w:rPr>
          <w:color w:val="363636"/>
          <w:spacing w:val="-7"/>
          <w:w w:val="105"/>
        </w:rPr>
        <w:t xml:space="preserve"> </w:t>
      </w:r>
      <w:r>
        <w:rPr>
          <w:color w:val="363636"/>
          <w:w w:val="105"/>
        </w:rPr>
        <w:t>titled</w:t>
      </w:r>
      <w:r>
        <w:rPr>
          <w:color w:val="363636"/>
          <w:spacing w:val="2"/>
          <w:w w:val="105"/>
        </w:rPr>
        <w:t xml:space="preserve"> </w:t>
      </w:r>
      <w:r>
        <w:rPr>
          <w:color w:val="363636"/>
          <w:w w:val="105"/>
        </w:rPr>
        <w:t>Surface</w:t>
      </w:r>
      <w:r>
        <w:rPr>
          <w:color w:val="363636"/>
          <w:spacing w:val="-5"/>
          <w:w w:val="105"/>
        </w:rPr>
        <w:t xml:space="preserve"> </w:t>
      </w:r>
      <w:r>
        <w:rPr>
          <w:color w:val="363636"/>
          <w:w w:val="105"/>
        </w:rPr>
        <w:t>Water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Assessment</w:t>
      </w:r>
      <w:r>
        <w:rPr>
          <w:color w:val="363636"/>
          <w:spacing w:val="16"/>
          <w:w w:val="105"/>
        </w:rPr>
        <w:t xml:space="preserve"> </w:t>
      </w:r>
      <w:r>
        <w:rPr>
          <w:color w:val="363636"/>
          <w:spacing w:val="-2"/>
          <w:w w:val="105"/>
        </w:rPr>
        <w:t>Golden</w:t>
      </w:r>
      <w:r>
        <w:rPr>
          <w:color w:val="363636"/>
          <w:spacing w:val="28"/>
          <w:w w:val="101"/>
        </w:rPr>
        <w:t xml:space="preserve"> </w:t>
      </w:r>
      <w:r>
        <w:rPr>
          <w:color w:val="363636"/>
          <w:spacing w:val="-4"/>
          <w:w w:val="105"/>
        </w:rPr>
        <w:t>Pl</w:t>
      </w:r>
      <w:r>
        <w:rPr>
          <w:color w:val="363636"/>
          <w:spacing w:val="-3"/>
          <w:w w:val="105"/>
        </w:rPr>
        <w:t>ai</w:t>
      </w:r>
      <w:r>
        <w:rPr>
          <w:color w:val="363636"/>
          <w:spacing w:val="-4"/>
          <w:w w:val="105"/>
        </w:rPr>
        <w:t>ns</w:t>
      </w:r>
      <w:r>
        <w:rPr>
          <w:color w:val="363636"/>
          <w:spacing w:val="-43"/>
          <w:w w:val="105"/>
        </w:rPr>
        <w:t xml:space="preserve"> </w:t>
      </w:r>
      <w:r>
        <w:rPr>
          <w:color w:val="363636"/>
          <w:w w:val="105"/>
        </w:rPr>
        <w:t>Wind</w:t>
      </w:r>
      <w:r>
        <w:rPr>
          <w:color w:val="363636"/>
          <w:spacing w:val="-32"/>
          <w:w w:val="105"/>
        </w:rPr>
        <w:t xml:space="preserve"> </w:t>
      </w:r>
      <w:r>
        <w:rPr>
          <w:color w:val="363636"/>
          <w:w w:val="105"/>
        </w:rPr>
        <w:t>Farm</w:t>
      </w:r>
      <w:r>
        <w:rPr>
          <w:color w:val="363636"/>
          <w:spacing w:val="-33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32"/>
          <w:w w:val="105"/>
        </w:rPr>
        <w:t xml:space="preserve"> </w:t>
      </w:r>
      <w:r>
        <w:rPr>
          <w:color w:val="363636"/>
          <w:w w:val="105"/>
        </w:rPr>
        <w:t>dated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w w:val="105"/>
        </w:rPr>
        <w:t>February</w:t>
      </w:r>
      <w:r>
        <w:rPr>
          <w:color w:val="363636"/>
          <w:spacing w:val="-30"/>
          <w:w w:val="105"/>
        </w:rPr>
        <w:t xml:space="preserve"> </w:t>
      </w:r>
      <w:r>
        <w:rPr>
          <w:color w:val="363636"/>
          <w:spacing w:val="-6"/>
          <w:w w:val="105"/>
        </w:rPr>
        <w:t>201</w:t>
      </w:r>
      <w:r>
        <w:rPr>
          <w:color w:val="363636"/>
          <w:spacing w:val="-7"/>
          <w:w w:val="105"/>
        </w:rPr>
        <w:t>8.</w:t>
      </w:r>
    </w:p>
    <w:p w14:paraId="13EDDE1F" w14:textId="77777777" w:rsidR="00A5052B" w:rsidRDefault="00A5052B">
      <w:pPr>
        <w:spacing w:before="5"/>
        <w:rPr>
          <w:rFonts w:ascii="Arial" w:eastAsia="Arial" w:hAnsi="Arial" w:cs="Arial"/>
          <w:sz w:val="20"/>
          <w:szCs w:val="20"/>
        </w:rPr>
      </w:pPr>
    </w:p>
    <w:p w14:paraId="13EDDE20" w14:textId="77777777" w:rsidR="00A5052B" w:rsidRDefault="00A72E41">
      <w:pPr>
        <w:pStyle w:val="BodyText"/>
        <w:numPr>
          <w:ilvl w:val="0"/>
          <w:numId w:val="6"/>
        </w:numPr>
        <w:tabs>
          <w:tab w:val="left" w:pos="508"/>
        </w:tabs>
        <w:spacing w:line="323" w:lineRule="auto"/>
        <w:ind w:left="522" w:right="409" w:hanging="360"/>
        <w:jc w:val="both"/>
      </w:pPr>
      <w:r>
        <w:rPr>
          <w:color w:val="363636"/>
          <w:w w:val="105"/>
        </w:rPr>
        <w:t>All</w:t>
      </w:r>
      <w:r>
        <w:rPr>
          <w:color w:val="363636"/>
          <w:spacing w:val="34"/>
          <w:w w:val="105"/>
        </w:rPr>
        <w:t xml:space="preserve"> </w:t>
      </w:r>
      <w:r>
        <w:rPr>
          <w:color w:val="363636"/>
          <w:w w:val="105"/>
        </w:rPr>
        <w:t>works</w:t>
      </w:r>
      <w:r>
        <w:rPr>
          <w:color w:val="363636"/>
          <w:spacing w:val="46"/>
          <w:w w:val="105"/>
        </w:rPr>
        <w:t xml:space="preserve"> </w:t>
      </w:r>
      <w:r>
        <w:rPr>
          <w:color w:val="363636"/>
          <w:w w:val="105"/>
        </w:rPr>
        <w:t>must</w:t>
      </w:r>
      <w:r>
        <w:rPr>
          <w:color w:val="363636"/>
          <w:spacing w:val="45"/>
          <w:w w:val="105"/>
        </w:rPr>
        <w:t xml:space="preserve"> </w:t>
      </w:r>
      <w:r>
        <w:rPr>
          <w:color w:val="363636"/>
          <w:w w:val="105"/>
        </w:rPr>
        <w:t>be</w:t>
      </w:r>
      <w:r>
        <w:rPr>
          <w:color w:val="363636"/>
          <w:spacing w:val="27"/>
          <w:w w:val="105"/>
        </w:rPr>
        <w:t xml:space="preserve"> </w:t>
      </w:r>
      <w:r>
        <w:rPr>
          <w:color w:val="363636"/>
          <w:w w:val="105"/>
        </w:rPr>
        <w:t>designed</w:t>
      </w:r>
      <w:r>
        <w:rPr>
          <w:color w:val="363636"/>
          <w:spacing w:val="41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29"/>
          <w:w w:val="105"/>
        </w:rPr>
        <w:t xml:space="preserve"> </w:t>
      </w:r>
      <w:r>
        <w:rPr>
          <w:color w:val="363636"/>
          <w:spacing w:val="-1"/>
          <w:w w:val="105"/>
        </w:rPr>
        <w:t>carri</w:t>
      </w:r>
      <w:r>
        <w:rPr>
          <w:color w:val="363636"/>
          <w:spacing w:val="-2"/>
          <w:w w:val="105"/>
        </w:rPr>
        <w:t>ed</w:t>
      </w:r>
      <w:r>
        <w:rPr>
          <w:color w:val="363636"/>
          <w:spacing w:val="35"/>
          <w:w w:val="105"/>
        </w:rPr>
        <w:t xml:space="preserve"> </w:t>
      </w:r>
      <w:r>
        <w:rPr>
          <w:color w:val="363636"/>
          <w:w w:val="105"/>
        </w:rPr>
        <w:t>out</w:t>
      </w:r>
      <w:r>
        <w:rPr>
          <w:color w:val="363636"/>
          <w:spacing w:val="40"/>
          <w:w w:val="105"/>
        </w:rPr>
        <w:t xml:space="preserve"> </w:t>
      </w:r>
      <w:r>
        <w:rPr>
          <w:color w:val="363636"/>
          <w:w w:val="105"/>
        </w:rPr>
        <w:t>so</w:t>
      </w:r>
      <w:r>
        <w:rPr>
          <w:color w:val="363636"/>
          <w:spacing w:val="36"/>
          <w:w w:val="105"/>
        </w:rPr>
        <w:t xml:space="preserve"> </w:t>
      </w:r>
      <w:r>
        <w:rPr>
          <w:color w:val="363636"/>
          <w:w w:val="105"/>
        </w:rPr>
        <w:t>as</w:t>
      </w:r>
      <w:r>
        <w:rPr>
          <w:color w:val="363636"/>
          <w:spacing w:val="23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35"/>
          <w:w w:val="105"/>
        </w:rPr>
        <w:t xml:space="preserve"> </w:t>
      </w:r>
      <w:r>
        <w:rPr>
          <w:color w:val="363636"/>
          <w:spacing w:val="1"/>
          <w:w w:val="105"/>
        </w:rPr>
        <w:t>ensure</w:t>
      </w:r>
      <w:r>
        <w:rPr>
          <w:color w:val="525252"/>
          <w:w w:val="105"/>
        </w:rPr>
        <w:t xml:space="preserve">, </w:t>
      </w:r>
      <w:r>
        <w:rPr>
          <w:color w:val="363636"/>
          <w:w w:val="105"/>
        </w:rPr>
        <w:t>to</w:t>
      </w:r>
      <w:r>
        <w:rPr>
          <w:color w:val="363636"/>
          <w:spacing w:val="30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38"/>
          <w:w w:val="105"/>
        </w:rPr>
        <w:t xml:space="preserve"> </w:t>
      </w:r>
      <w:r>
        <w:rPr>
          <w:color w:val="363636"/>
          <w:w w:val="105"/>
        </w:rPr>
        <w:t>satisfaction</w:t>
      </w:r>
      <w:r>
        <w:rPr>
          <w:color w:val="363636"/>
          <w:spacing w:val="28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35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27"/>
          <w:w w:val="105"/>
        </w:rPr>
        <w:t xml:space="preserve"> </w:t>
      </w:r>
      <w:r>
        <w:rPr>
          <w:color w:val="363636"/>
          <w:spacing w:val="-2"/>
          <w:w w:val="105"/>
        </w:rPr>
        <w:t>responsi</w:t>
      </w:r>
      <w:r>
        <w:rPr>
          <w:color w:val="363636"/>
          <w:spacing w:val="-1"/>
          <w:w w:val="105"/>
        </w:rPr>
        <w:t>ble</w:t>
      </w:r>
      <w:r>
        <w:rPr>
          <w:color w:val="363636"/>
          <w:spacing w:val="-29"/>
          <w:w w:val="105"/>
        </w:rPr>
        <w:t xml:space="preserve"> </w:t>
      </w:r>
      <w:r>
        <w:rPr>
          <w:color w:val="363636"/>
          <w:spacing w:val="-2"/>
          <w:w w:val="105"/>
        </w:rPr>
        <w:t>authority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-25"/>
          <w:w w:val="105"/>
        </w:rPr>
        <w:t xml:space="preserve"> </w:t>
      </w:r>
      <w:r>
        <w:rPr>
          <w:color w:val="363636"/>
          <w:w w:val="105"/>
        </w:rPr>
        <w:t>Corangamite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spacing w:val="-2"/>
          <w:w w:val="105"/>
        </w:rPr>
        <w:t>CMA</w:t>
      </w:r>
      <w:r>
        <w:rPr>
          <w:color w:val="525252"/>
          <w:spacing w:val="-1"/>
          <w:w w:val="105"/>
        </w:rPr>
        <w:t>,</w:t>
      </w:r>
      <w:r>
        <w:rPr>
          <w:color w:val="363636"/>
          <w:spacing w:val="-1"/>
          <w:w w:val="105"/>
        </w:rPr>
        <w:t>that:</w:t>
      </w:r>
    </w:p>
    <w:p w14:paraId="13EDDE21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22" w14:textId="77777777" w:rsidR="00A5052B" w:rsidRDefault="00A72E41">
      <w:pPr>
        <w:pStyle w:val="BodyText"/>
        <w:numPr>
          <w:ilvl w:val="1"/>
          <w:numId w:val="6"/>
        </w:numPr>
        <w:tabs>
          <w:tab w:val="left" w:pos="868"/>
        </w:tabs>
        <w:spacing w:line="315" w:lineRule="auto"/>
        <w:ind w:left="875" w:right="409" w:hanging="353"/>
        <w:jc w:val="both"/>
      </w:pPr>
      <w:r>
        <w:rPr>
          <w:color w:val="363636"/>
          <w:w w:val="105"/>
        </w:rPr>
        <w:t>there</w:t>
      </w:r>
      <w:r>
        <w:rPr>
          <w:color w:val="363636"/>
          <w:spacing w:val="5"/>
          <w:w w:val="105"/>
        </w:rPr>
        <w:t xml:space="preserve"> </w:t>
      </w:r>
      <w:r>
        <w:rPr>
          <w:color w:val="363636"/>
          <w:spacing w:val="-19"/>
          <w:w w:val="105"/>
        </w:rPr>
        <w:t>i</w:t>
      </w:r>
      <w:r>
        <w:rPr>
          <w:color w:val="363636"/>
          <w:w w:val="105"/>
        </w:rPr>
        <w:t>s no</w:t>
      </w:r>
      <w:r>
        <w:rPr>
          <w:color w:val="363636"/>
          <w:spacing w:val="2"/>
          <w:w w:val="105"/>
        </w:rPr>
        <w:t xml:space="preserve"> </w:t>
      </w:r>
      <w:r>
        <w:rPr>
          <w:color w:val="363636"/>
          <w:spacing w:val="-24"/>
          <w:w w:val="105"/>
        </w:rPr>
        <w:t>l</w:t>
      </w:r>
      <w:r>
        <w:rPr>
          <w:color w:val="363636"/>
          <w:w w:val="105"/>
        </w:rPr>
        <w:t>o</w:t>
      </w:r>
      <w:r>
        <w:rPr>
          <w:color w:val="363636"/>
          <w:spacing w:val="4"/>
          <w:w w:val="105"/>
        </w:rPr>
        <w:t>s</w:t>
      </w:r>
      <w:r>
        <w:rPr>
          <w:color w:val="525252"/>
          <w:w w:val="105"/>
        </w:rPr>
        <w:t>s</w:t>
      </w:r>
      <w:r>
        <w:rPr>
          <w:color w:val="525252"/>
          <w:spacing w:val="-5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12"/>
          <w:w w:val="105"/>
        </w:rPr>
        <w:t xml:space="preserve"> </w:t>
      </w:r>
      <w:r>
        <w:rPr>
          <w:color w:val="363636"/>
          <w:w w:val="105"/>
        </w:rPr>
        <w:t>floodp</w:t>
      </w:r>
      <w:r>
        <w:rPr>
          <w:color w:val="363636"/>
          <w:spacing w:val="7"/>
          <w:w w:val="105"/>
        </w:rPr>
        <w:t>l</w:t>
      </w:r>
      <w:r>
        <w:rPr>
          <w:color w:val="363636"/>
          <w:w w:val="105"/>
        </w:rPr>
        <w:t>ain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w w:val="105"/>
        </w:rPr>
        <w:t>stora</w:t>
      </w:r>
      <w:r>
        <w:rPr>
          <w:color w:val="363636"/>
          <w:spacing w:val="-12"/>
          <w:w w:val="105"/>
        </w:rPr>
        <w:t>g</w:t>
      </w:r>
      <w:r>
        <w:rPr>
          <w:color w:val="363636"/>
          <w:w w:val="105"/>
        </w:rPr>
        <w:t>e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ar</w:t>
      </w:r>
      <w:r>
        <w:rPr>
          <w:color w:val="363636"/>
          <w:spacing w:val="-12"/>
          <w:w w:val="105"/>
        </w:rPr>
        <w:t>i</w:t>
      </w:r>
      <w:r>
        <w:rPr>
          <w:color w:val="525252"/>
          <w:spacing w:val="2"/>
          <w:w w:val="105"/>
        </w:rPr>
        <w:t>s</w:t>
      </w:r>
      <w:r>
        <w:rPr>
          <w:color w:val="363636"/>
          <w:spacing w:val="-19"/>
          <w:w w:val="105"/>
        </w:rPr>
        <w:t>i</w:t>
      </w:r>
      <w:r>
        <w:rPr>
          <w:color w:val="363636"/>
          <w:w w:val="105"/>
        </w:rPr>
        <w:t>ng</w:t>
      </w:r>
      <w:r>
        <w:rPr>
          <w:color w:val="363636"/>
          <w:spacing w:val="-16"/>
          <w:w w:val="105"/>
        </w:rPr>
        <w:t xml:space="preserve"> </w:t>
      </w:r>
      <w:r>
        <w:rPr>
          <w:color w:val="363636"/>
          <w:w w:val="105"/>
        </w:rPr>
        <w:t>from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works</w:t>
      </w:r>
      <w:r>
        <w:rPr>
          <w:color w:val="363636"/>
          <w:spacing w:val="-1"/>
          <w:w w:val="105"/>
        </w:rPr>
        <w:t xml:space="preserve"> </w:t>
      </w:r>
      <w:r>
        <w:rPr>
          <w:color w:val="363636"/>
          <w:w w:val="105"/>
        </w:rPr>
        <w:t>carr</w:t>
      </w:r>
      <w:r>
        <w:rPr>
          <w:color w:val="363636"/>
          <w:spacing w:val="-2"/>
          <w:w w:val="105"/>
        </w:rPr>
        <w:t>i</w:t>
      </w:r>
      <w:r>
        <w:rPr>
          <w:color w:val="363636"/>
          <w:w w:val="105"/>
        </w:rPr>
        <w:t>ed</w:t>
      </w:r>
      <w:r>
        <w:rPr>
          <w:color w:val="363636"/>
          <w:spacing w:val="-14"/>
          <w:w w:val="105"/>
        </w:rPr>
        <w:t xml:space="preserve"> </w:t>
      </w:r>
      <w:r>
        <w:rPr>
          <w:color w:val="363636"/>
          <w:w w:val="105"/>
        </w:rPr>
        <w:t>out</w:t>
      </w:r>
      <w:r>
        <w:rPr>
          <w:color w:val="363636"/>
          <w:spacing w:val="-5"/>
          <w:w w:val="105"/>
        </w:rPr>
        <w:t xml:space="preserve"> </w:t>
      </w:r>
      <w:r>
        <w:rPr>
          <w:color w:val="363636"/>
          <w:w w:val="105"/>
        </w:rPr>
        <w:t>on</w:t>
      </w:r>
      <w:r>
        <w:rPr>
          <w:color w:val="363636"/>
          <w:spacing w:val="-18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2"/>
          <w:w w:val="105"/>
        </w:rPr>
        <w:t xml:space="preserve"> </w:t>
      </w:r>
      <w:r>
        <w:rPr>
          <w:color w:val="363636"/>
          <w:w w:val="105"/>
        </w:rPr>
        <w:t>Go</w:t>
      </w:r>
      <w:r>
        <w:rPr>
          <w:color w:val="363636"/>
          <w:spacing w:val="-7"/>
          <w:w w:val="105"/>
        </w:rPr>
        <w:t>l</w:t>
      </w:r>
      <w:r>
        <w:rPr>
          <w:color w:val="363636"/>
          <w:w w:val="105"/>
        </w:rPr>
        <w:t>den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P</w:t>
      </w:r>
      <w:r>
        <w:rPr>
          <w:color w:val="363636"/>
          <w:spacing w:val="-13"/>
          <w:w w:val="105"/>
        </w:rPr>
        <w:t>l</w:t>
      </w:r>
      <w:r>
        <w:rPr>
          <w:color w:val="363636"/>
          <w:w w:val="105"/>
        </w:rPr>
        <w:t>ains</w:t>
      </w:r>
      <w:r>
        <w:rPr>
          <w:color w:val="363636"/>
          <w:w w:val="96"/>
        </w:rPr>
        <w:t xml:space="preserve"> </w:t>
      </w:r>
      <w:r>
        <w:rPr>
          <w:color w:val="363636"/>
          <w:w w:val="105"/>
        </w:rPr>
        <w:t>Wind</w:t>
      </w:r>
      <w:r>
        <w:rPr>
          <w:color w:val="363636"/>
          <w:spacing w:val="-34"/>
          <w:w w:val="105"/>
        </w:rPr>
        <w:t xml:space="preserve"> </w:t>
      </w:r>
      <w:r>
        <w:rPr>
          <w:color w:val="363636"/>
          <w:w w:val="105"/>
        </w:rPr>
        <w:t>Farm</w:t>
      </w:r>
      <w:r>
        <w:rPr>
          <w:color w:val="363636"/>
          <w:spacing w:val="-29"/>
          <w:w w:val="105"/>
        </w:rPr>
        <w:t xml:space="preserve"> </w:t>
      </w:r>
      <w:r>
        <w:rPr>
          <w:color w:val="363636"/>
          <w:w w:val="105"/>
        </w:rPr>
        <w:t>site</w:t>
      </w:r>
    </w:p>
    <w:p w14:paraId="13EDDE23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24" w14:textId="77777777" w:rsidR="00A5052B" w:rsidRDefault="00A72E41">
      <w:pPr>
        <w:pStyle w:val="BodyText"/>
        <w:numPr>
          <w:ilvl w:val="1"/>
          <w:numId w:val="6"/>
        </w:numPr>
        <w:tabs>
          <w:tab w:val="left" w:pos="868"/>
        </w:tabs>
        <w:spacing w:line="321" w:lineRule="auto"/>
        <w:ind w:left="875" w:right="388" w:hanging="353"/>
        <w:jc w:val="both"/>
      </w:pPr>
      <w:r>
        <w:rPr>
          <w:color w:val="363636"/>
          <w:w w:val="105"/>
        </w:rPr>
        <w:t>the</w:t>
      </w:r>
      <w:r>
        <w:rPr>
          <w:color w:val="363636"/>
          <w:spacing w:val="14"/>
          <w:w w:val="105"/>
        </w:rPr>
        <w:t xml:space="preserve"> </w:t>
      </w:r>
      <w:r>
        <w:rPr>
          <w:color w:val="363636"/>
          <w:w w:val="105"/>
        </w:rPr>
        <w:t>placement</w:t>
      </w:r>
      <w:r>
        <w:rPr>
          <w:color w:val="363636"/>
          <w:spacing w:val="7"/>
          <w:w w:val="105"/>
        </w:rPr>
        <w:t xml:space="preserve"> </w:t>
      </w:r>
      <w:r>
        <w:rPr>
          <w:color w:val="363636"/>
          <w:w w:val="105"/>
        </w:rPr>
        <w:t>of a</w:t>
      </w:r>
      <w:r>
        <w:rPr>
          <w:color w:val="363636"/>
          <w:spacing w:val="-20"/>
          <w:w w:val="105"/>
        </w:rPr>
        <w:t>n</w:t>
      </w:r>
      <w:r>
        <w:rPr>
          <w:color w:val="363636"/>
          <w:w w:val="105"/>
        </w:rPr>
        <w:t>y fill</w:t>
      </w:r>
      <w:r>
        <w:rPr>
          <w:color w:val="363636"/>
          <w:spacing w:val="3"/>
          <w:w w:val="105"/>
        </w:rPr>
        <w:t xml:space="preserve"> </w:t>
      </w:r>
      <w:r>
        <w:rPr>
          <w:color w:val="363636"/>
          <w:w w:val="105"/>
        </w:rPr>
        <w:t>w</w:t>
      </w:r>
      <w:r>
        <w:rPr>
          <w:color w:val="363636"/>
          <w:spacing w:val="-5"/>
          <w:w w:val="105"/>
        </w:rPr>
        <w:t>i</w:t>
      </w:r>
      <w:r>
        <w:rPr>
          <w:color w:val="363636"/>
          <w:w w:val="105"/>
        </w:rPr>
        <w:t>th</w:t>
      </w:r>
      <w:r>
        <w:rPr>
          <w:color w:val="363636"/>
          <w:spacing w:val="4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-15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16"/>
          <w:w w:val="105"/>
        </w:rPr>
        <w:t xml:space="preserve"> </w:t>
      </w:r>
      <w:r>
        <w:rPr>
          <w:color w:val="363636"/>
          <w:spacing w:val="-51"/>
          <w:w w:val="105"/>
        </w:rPr>
        <w:t>1</w:t>
      </w:r>
      <w:r>
        <w:rPr>
          <w:color w:val="525252"/>
          <w:w w:val="105"/>
        </w:rPr>
        <w:t>%</w:t>
      </w:r>
      <w:r>
        <w:rPr>
          <w:color w:val="525252"/>
          <w:spacing w:val="-14"/>
          <w:w w:val="105"/>
        </w:rPr>
        <w:t xml:space="preserve"> </w:t>
      </w:r>
      <w:r>
        <w:rPr>
          <w:color w:val="363636"/>
          <w:w w:val="105"/>
        </w:rPr>
        <w:t>AEP</w:t>
      </w:r>
      <w:r>
        <w:rPr>
          <w:color w:val="363636"/>
          <w:spacing w:val="14"/>
          <w:w w:val="105"/>
        </w:rPr>
        <w:t xml:space="preserve"> </w:t>
      </w:r>
      <w:r>
        <w:rPr>
          <w:color w:val="363636"/>
          <w:w w:val="105"/>
        </w:rPr>
        <w:t>flood</w:t>
      </w:r>
      <w:r>
        <w:rPr>
          <w:color w:val="363636"/>
          <w:spacing w:val="3"/>
          <w:w w:val="105"/>
        </w:rPr>
        <w:t xml:space="preserve"> </w:t>
      </w:r>
      <w:r>
        <w:rPr>
          <w:color w:val="363636"/>
          <w:w w:val="105"/>
        </w:rPr>
        <w:t>fr</w:t>
      </w:r>
      <w:r>
        <w:rPr>
          <w:color w:val="363636"/>
          <w:spacing w:val="4"/>
          <w:w w:val="105"/>
        </w:rPr>
        <w:t>i</w:t>
      </w:r>
      <w:r>
        <w:rPr>
          <w:color w:val="363636"/>
          <w:w w:val="105"/>
        </w:rPr>
        <w:t>nge</w:t>
      </w:r>
      <w:r>
        <w:rPr>
          <w:color w:val="363636"/>
          <w:spacing w:val="3"/>
          <w:w w:val="105"/>
        </w:rPr>
        <w:t xml:space="preserve"> </w:t>
      </w:r>
      <w:r>
        <w:rPr>
          <w:color w:val="363636"/>
          <w:w w:val="105"/>
        </w:rPr>
        <w:t>(depths</w:t>
      </w:r>
      <w:r>
        <w:rPr>
          <w:color w:val="363636"/>
          <w:spacing w:val="-5"/>
          <w:w w:val="105"/>
        </w:rPr>
        <w:t xml:space="preserve"> </w:t>
      </w:r>
      <w:r>
        <w:rPr>
          <w:color w:val="363636"/>
          <w:w w:val="105"/>
        </w:rPr>
        <w:t>at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w w:val="105"/>
        </w:rPr>
        <w:t>or</w:t>
      </w:r>
      <w:r>
        <w:rPr>
          <w:color w:val="363636"/>
          <w:spacing w:val="8"/>
          <w:w w:val="105"/>
        </w:rPr>
        <w:t xml:space="preserve"> </w:t>
      </w:r>
      <w:r>
        <w:rPr>
          <w:color w:val="363636"/>
          <w:spacing w:val="-24"/>
          <w:w w:val="105"/>
        </w:rPr>
        <w:t>l</w:t>
      </w:r>
      <w:r>
        <w:rPr>
          <w:color w:val="363636"/>
          <w:w w:val="105"/>
        </w:rPr>
        <w:t>ess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w w:val="105"/>
        </w:rPr>
        <w:t>than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300mm)</w:t>
      </w:r>
      <w:r>
        <w:rPr>
          <w:color w:val="363636"/>
        </w:rPr>
        <w:t xml:space="preserve"> </w:t>
      </w:r>
      <w:r>
        <w:rPr>
          <w:color w:val="363636"/>
          <w:w w:val="105"/>
        </w:rPr>
        <w:t>and/or</w:t>
      </w:r>
      <w:r>
        <w:rPr>
          <w:color w:val="363636"/>
          <w:spacing w:val="15"/>
          <w:w w:val="105"/>
        </w:rPr>
        <w:t xml:space="preserve"> </w:t>
      </w:r>
      <w:r>
        <w:rPr>
          <w:color w:val="363636"/>
          <w:spacing w:val="-52"/>
          <w:w w:val="105"/>
        </w:rPr>
        <w:t>1</w:t>
      </w:r>
      <w:r>
        <w:rPr>
          <w:color w:val="363636"/>
          <w:w w:val="105"/>
        </w:rPr>
        <w:t>%</w:t>
      </w:r>
      <w:r>
        <w:rPr>
          <w:color w:val="363636"/>
          <w:spacing w:val="-17"/>
          <w:w w:val="105"/>
        </w:rPr>
        <w:t xml:space="preserve"> </w:t>
      </w:r>
      <w:r>
        <w:rPr>
          <w:color w:val="363636"/>
          <w:w w:val="105"/>
        </w:rPr>
        <w:t>AEP</w:t>
      </w:r>
      <w:r>
        <w:rPr>
          <w:color w:val="363636"/>
          <w:spacing w:val="13"/>
          <w:w w:val="105"/>
        </w:rPr>
        <w:t xml:space="preserve"> </w:t>
      </w:r>
      <w:r>
        <w:rPr>
          <w:color w:val="363636"/>
          <w:w w:val="105"/>
        </w:rPr>
        <w:t>active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w w:val="105"/>
        </w:rPr>
        <w:t>flood</w:t>
      </w:r>
      <w:r>
        <w:rPr>
          <w:color w:val="363636"/>
          <w:spacing w:val="3"/>
          <w:w w:val="105"/>
        </w:rPr>
        <w:t xml:space="preserve"> </w:t>
      </w:r>
      <w:r>
        <w:rPr>
          <w:color w:val="363636"/>
          <w:w w:val="105"/>
        </w:rPr>
        <w:t>p</w:t>
      </w:r>
      <w:r>
        <w:rPr>
          <w:color w:val="363636"/>
          <w:spacing w:val="-13"/>
          <w:w w:val="105"/>
        </w:rPr>
        <w:t>l</w:t>
      </w:r>
      <w:r>
        <w:rPr>
          <w:color w:val="363636"/>
          <w:w w:val="105"/>
        </w:rPr>
        <w:t>ain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spacing w:val="-21"/>
          <w:w w:val="105"/>
        </w:rPr>
        <w:t>i</w:t>
      </w:r>
      <w:r>
        <w:rPr>
          <w:color w:val="363636"/>
          <w:w w:val="105"/>
        </w:rPr>
        <w:t>s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>carr</w:t>
      </w:r>
      <w:r>
        <w:rPr>
          <w:color w:val="363636"/>
          <w:spacing w:val="-2"/>
          <w:w w:val="105"/>
        </w:rPr>
        <w:t>i</w:t>
      </w:r>
      <w:r>
        <w:rPr>
          <w:color w:val="363636"/>
          <w:w w:val="105"/>
        </w:rPr>
        <w:t>ed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w w:val="105"/>
        </w:rPr>
        <w:t>out</w:t>
      </w:r>
      <w:r>
        <w:rPr>
          <w:color w:val="363636"/>
          <w:spacing w:val="10"/>
          <w:w w:val="105"/>
        </w:rPr>
        <w:t xml:space="preserve"> </w:t>
      </w:r>
      <w:r>
        <w:rPr>
          <w:color w:val="363636"/>
          <w:spacing w:val="-15"/>
          <w:w w:val="105"/>
        </w:rPr>
        <w:t>i</w:t>
      </w:r>
      <w:r>
        <w:rPr>
          <w:color w:val="363636"/>
          <w:w w:val="105"/>
        </w:rPr>
        <w:t>n</w:t>
      </w:r>
      <w:r>
        <w:rPr>
          <w:color w:val="363636"/>
          <w:spacing w:val="-17"/>
          <w:w w:val="105"/>
        </w:rPr>
        <w:t xml:space="preserve"> </w:t>
      </w:r>
      <w:r>
        <w:rPr>
          <w:color w:val="363636"/>
          <w:w w:val="105"/>
        </w:rPr>
        <w:t>accordance</w:t>
      </w:r>
      <w:r>
        <w:rPr>
          <w:color w:val="363636"/>
          <w:spacing w:val="13"/>
          <w:w w:val="105"/>
        </w:rPr>
        <w:t xml:space="preserve"> </w:t>
      </w:r>
      <w:r>
        <w:rPr>
          <w:color w:val="363636"/>
          <w:w w:val="105"/>
        </w:rPr>
        <w:t>with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cut-and-fill</w:t>
      </w:r>
      <w:r>
        <w:rPr>
          <w:color w:val="363636"/>
          <w:spacing w:val="11"/>
          <w:w w:val="105"/>
        </w:rPr>
        <w:t xml:space="preserve"> </w:t>
      </w:r>
      <w:r>
        <w:rPr>
          <w:color w:val="363636"/>
          <w:w w:val="105"/>
        </w:rPr>
        <w:t>p</w:t>
      </w:r>
      <w:r>
        <w:rPr>
          <w:color w:val="363636"/>
          <w:spacing w:val="-13"/>
          <w:w w:val="105"/>
        </w:rPr>
        <w:t>l</w:t>
      </w:r>
      <w:r>
        <w:rPr>
          <w:color w:val="363636"/>
          <w:w w:val="105"/>
        </w:rPr>
        <w:t>ans</w:t>
      </w:r>
      <w:r>
        <w:rPr>
          <w:color w:val="363636"/>
          <w:spacing w:val="-7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w w:val="102"/>
        </w:rPr>
        <w:t xml:space="preserve"> </w:t>
      </w:r>
      <w:r>
        <w:rPr>
          <w:color w:val="525252"/>
          <w:w w:val="105"/>
        </w:rPr>
        <w:t>s</w:t>
      </w:r>
      <w:r>
        <w:rPr>
          <w:color w:val="363636"/>
          <w:w w:val="105"/>
        </w:rPr>
        <w:t>pecifications</w:t>
      </w:r>
      <w:r>
        <w:rPr>
          <w:color w:val="363636"/>
          <w:spacing w:val="-6"/>
          <w:w w:val="105"/>
        </w:rPr>
        <w:t xml:space="preserve"> </w:t>
      </w:r>
      <w:r>
        <w:rPr>
          <w:color w:val="363636"/>
          <w:w w:val="105"/>
        </w:rPr>
        <w:t>that</w:t>
      </w:r>
      <w:r>
        <w:rPr>
          <w:color w:val="363636"/>
          <w:spacing w:val="7"/>
          <w:w w:val="105"/>
        </w:rPr>
        <w:t xml:space="preserve"> </w:t>
      </w:r>
      <w:r>
        <w:rPr>
          <w:color w:val="363636"/>
          <w:w w:val="105"/>
        </w:rPr>
        <w:t>have</w:t>
      </w:r>
      <w:r>
        <w:rPr>
          <w:color w:val="363636"/>
          <w:spacing w:val="8"/>
          <w:w w:val="105"/>
        </w:rPr>
        <w:t xml:space="preserve"> </w:t>
      </w:r>
      <w:r>
        <w:rPr>
          <w:color w:val="363636"/>
          <w:w w:val="105"/>
        </w:rPr>
        <w:t>been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approved</w:t>
      </w:r>
      <w:r>
        <w:rPr>
          <w:color w:val="363636"/>
          <w:spacing w:val="7"/>
          <w:w w:val="105"/>
        </w:rPr>
        <w:t xml:space="preserve"> </w:t>
      </w:r>
      <w:r>
        <w:rPr>
          <w:color w:val="363636"/>
          <w:spacing w:val="-9"/>
          <w:w w:val="105"/>
        </w:rPr>
        <w:t>i</w:t>
      </w:r>
      <w:r>
        <w:rPr>
          <w:color w:val="363636"/>
          <w:spacing w:val="-18"/>
          <w:w w:val="105"/>
        </w:rPr>
        <w:t>n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writi</w:t>
      </w:r>
      <w:r>
        <w:rPr>
          <w:color w:val="363636"/>
          <w:spacing w:val="1"/>
          <w:w w:val="105"/>
        </w:rPr>
        <w:t>ng</w:t>
      </w:r>
      <w:r>
        <w:rPr>
          <w:color w:val="363636"/>
          <w:spacing w:val="-6"/>
          <w:w w:val="105"/>
        </w:rPr>
        <w:t xml:space="preserve"> </w:t>
      </w:r>
      <w:r>
        <w:rPr>
          <w:color w:val="363636"/>
          <w:w w:val="105"/>
        </w:rPr>
        <w:t>by</w:t>
      </w:r>
      <w:r>
        <w:rPr>
          <w:color w:val="363636"/>
          <w:spacing w:val="-7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7"/>
          <w:w w:val="105"/>
        </w:rPr>
        <w:t xml:space="preserve"> </w:t>
      </w:r>
      <w:r>
        <w:rPr>
          <w:color w:val="363636"/>
          <w:w w:val="105"/>
        </w:rPr>
        <w:t>Corangamite</w:t>
      </w:r>
      <w:r>
        <w:rPr>
          <w:color w:val="363636"/>
          <w:spacing w:val="1"/>
          <w:w w:val="105"/>
        </w:rPr>
        <w:t xml:space="preserve"> </w:t>
      </w:r>
      <w:r>
        <w:rPr>
          <w:color w:val="363636"/>
          <w:w w:val="105"/>
        </w:rPr>
        <w:t>CMA.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9"/>
          <w:w w:val="105"/>
        </w:rPr>
        <w:t xml:space="preserve"> </w:t>
      </w:r>
      <w:r>
        <w:rPr>
          <w:color w:val="363636"/>
          <w:spacing w:val="-2"/>
          <w:w w:val="105"/>
        </w:rPr>
        <w:t>acti</w:t>
      </w:r>
      <w:r>
        <w:rPr>
          <w:color w:val="363636"/>
          <w:spacing w:val="-3"/>
          <w:w w:val="105"/>
        </w:rPr>
        <w:t>ve</w:t>
      </w:r>
      <w:r>
        <w:rPr>
          <w:color w:val="363636"/>
          <w:spacing w:val="30"/>
          <w:w w:val="99"/>
        </w:rPr>
        <w:t xml:space="preserve"> </w:t>
      </w:r>
      <w:r>
        <w:rPr>
          <w:color w:val="363636"/>
          <w:w w:val="105"/>
        </w:rPr>
        <w:t xml:space="preserve">flood </w:t>
      </w:r>
      <w:r>
        <w:rPr>
          <w:color w:val="363636"/>
          <w:spacing w:val="-4"/>
          <w:w w:val="105"/>
        </w:rPr>
        <w:t>plain</w:t>
      </w:r>
      <w:r>
        <w:rPr>
          <w:color w:val="363636"/>
          <w:spacing w:val="48"/>
          <w:w w:val="105"/>
        </w:rPr>
        <w:t xml:space="preserve"> </w:t>
      </w:r>
      <w:r>
        <w:rPr>
          <w:color w:val="363636"/>
          <w:w w:val="105"/>
        </w:rPr>
        <w:t>is</w:t>
      </w:r>
      <w:r>
        <w:rPr>
          <w:color w:val="363636"/>
          <w:spacing w:val="31"/>
          <w:w w:val="105"/>
        </w:rPr>
        <w:t xml:space="preserve"> </w:t>
      </w:r>
      <w:r>
        <w:rPr>
          <w:color w:val="363636"/>
          <w:w w:val="105"/>
        </w:rPr>
        <w:t>defined</w:t>
      </w:r>
      <w:r>
        <w:rPr>
          <w:color w:val="363636"/>
          <w:spacing w:val="49"/>
          <w:w w:val="105"/>
        </w:rPr>
        <w:t xml:space="preserve"> </w:t>
      </w:r>
      <w:r>
        <w:rPr>
          <w:color w:val="363636"/>
          <w:spacing w:val="-8"/>
          <w:w w:val="105"/>
        </w:rPr>
        <w:t>i</w:t>
      </w:r>
      <w:r>
        <w:rPr>
          <w:color w:val="363636"/>
          <w:spacing w:val="-11"/>
          <w:w w:val="105"/>
        </w:rPr>
        <w:t>n</w:t>
      </w:r>
      <w:r>
        <w:rPr>
          <w:color w:val="363636"/>
          <w:spacing w:val="27"/>
          <w:w w:val="105"/>
        </w:rPr>
        <w:t xml:space="preserve"> </w:t>
      </w:r>
      <w:r>
        <w:rPr>
          <w:color w:val="363636"/>
          <w:w w:val="105"/>
        </w:rPr>
        <w:t>terms</w:t>
      </w:r>
      <w:r>
        <w:rPr>
          <w:color w:val="363636"/>
          <w:spacing w:val="51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30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40"/>
          <w:w w:val="105"/>
        </w:rPr>
        <w:t xml:space="preserve"> </w:t>
      </w:r>
      <w:r>
        <w:rPr>
          <w:color w:val="363636"/>
          <w:w w:val="105"/>
        </w:rPr>
        <w:t>depth</w:t>
      </w:r>
      <w:r>
        <w:rPr>
          <w:color w:val="363636"/>
          <w:spacing w:val="43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  <w:spacing w:val="38"/>
          <w:w w:val="105"/>
        </w:rPr>
        <w:t xml:space="preserve"> </w:t>
      </w:r>
      <w:r>
        <w:rPr>
          <w:color w:val="363636"/>
          <w:spacing w:val="-2"/>
          <w:w w:val="105"/>
        </w:rPr>
        <w:t>velocity</w:t>
      </w:r>
      <w:r>
        <w:rPr>
          <w:color w:val="363636"/>
          <w:spacing w:val="45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43"/>
          <w:w w:val="105"/>
        </w:rPr>
        <w:t xml:space="preserve"> </w:t>
      </w:r>
      <w:r>
        <w:rPr>
          <w:color w:val="363636"/>
          <w:w w:val="105"/>
        </w:rPr>
        <w:t>water</w:t>
      </w:r>
      <w:r>
        <w:rPr>
          <w:color w:val="363636"/>
          <w:spacing w:val="50"/>
          <w:w w:val="105"/>
        </w:rPr>
        <w:t xml:space="preserve"> </w:t>
      </w:r>
      <w:r>
        <w:rPr>
          <w:color w:val="363636"/>
          <w:w w:val="105"/>
        </w:rPr>
        <w:t>over</w:t>
      </w:r>
      <w:r>
        <w:rPr>
          <w:color w:val="363636"/>
          <w:spacing w:val="44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48"/>
          <w:w w:val="105"/>
        </w:rPr>
        <w:t xml:space="preserve"> </w:t>
      </w:r>
      <w:r>
        <w:rPr>
          <w:color w:val="363636"/>
          <w:w w:val="105"/>
        </w:rPr>
        <w:t>area</w:t>
      </w:r>
      <w:r>
        <w:rPr>
          <w:color w:val="363636"/>
          <w:spacing w:val="4"/>
          <w:w w:val="105"/>
        </w:rPr>
        <w:t xml:space="preserve"> </w:t>
      </w:r>
      <w:r>
        <w:rPr>
          <w:color w:val="363636"/>
          <w:spacing w:val="-8"/>
          <w:w w:val="105"/>
        </w:rPr>
        <w:t>i</w:t>
      </w:r>
      <w:r>
        <w:rPr>
          <w:color w:val="363636"/>
          <w:spacing w:val="-11"/>
          <w:w w:val="105"/>
        </w:rPr>
        <w:t>n</w:t>
      </w:r>
      <w:r>
        <w:rPr>
          <w:color w:val="363636"/>
          <w:spacing w:val="24"/>
          <w:w w:val="109"/>
        </w:rPr>
        <w:t xml:space="preserve"> </w:t>
      </w:r>
      <w:r>
        <w:rPr>
          <w:color w:val="363636"/>
          <w:w w:val="105"/>
        </w:rPr>
        <w:t>quest</w:t>
      </w:r>
      <w:r>
        <w:rPr>
          <w:color w:val="363636"/>
          <w:spacing w:val="3"/>
          <w:w w:val="105"/>
        </w:rPr>
        <w:t>i</w:t>
      </w:r>
      <w:r>
        <w:rPr>
          <w:color w:val="363636"/>
          <w:w w:val="105"/>
        </w:rPr>
        <w:t>on</w:t>
      </w:r>
      <w:r>
        <w:rPr>
          <w:color w:val="363636"/>
          <w:spacing w:val="-29"/>
          <w:w w:val="105"/>
        </w:rPr>
        <w:t xml:space="preserve"> </w:t>
      </w:r>
      <w:r>
        <w:rPr>
          <w:color w:val="363636"/>
          <w:w w:val="105"/>
        </w:rPr>
        <w:t>dur</w:t>
      </w:r>
      <w:r>
        <w:rPr>
          <w:color w:val="363636"/>
          <w:spacing w:val="6"/>
          <w:w w:val="105"/>
        </w:rPr>
        <w:t>i</w:t>
      </w:r>
      <w:r>
        <w:rPr>
          <w:color w:val="363636"/>
          <w:w w:val="105"/>
        </w:rPr>
        <w:t>ng</w:t>
      </w:r>
      <w:r>
        <w:rPr>
          <w:color w:val="363636"/>
          <w:spacing w:val="-32"/>
          <w:w w:val="105"/>
        </w:rPr>
        <w:t xml:space="preserve"> </w:t>
      </w:r>
      <w:r>
        <w:rPr>
          <w:color w:val="363636"/>
          <w:w w:val="105"/>
        </w:rPr>
        <w:t>a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spacing w:val="-52"/>
          <w:w w:val="105"/>
        </w:rPr>
        <w:t>1</w:t>
      </w:r>
      <w:r>
        <w:rPr>
          <w:color w:val="525252"/>
          <w:w w:val="105"/>
        </w:rPr>
        <w:t>%</w:t>
      </w:r>
      <w:r>
        <w:rPr>
          <w:color w:val="525252"/>
          <w:spacing w:val="-35"/>
          <w:w w:val="105"/>
        </w:rPr>
        <w:t xml:space="preserve"> </w:t>
      </w:r>
      <w:r>
        <w:rPr>
          <w:color w:val="363636"/>
          <w:w w:val="105"/>
        </w:rPr>
        <w:t>AEP</w:t>
      </w:r>
      <w:r>
        <w:rPr>
          <w:color w:val="363636"/>
          <w:spacing w:val="-21"/>
          <w:w w:val="105"/>
        </w:rPr>
        <w:t xml:space="preserve"> </w:t>
      </w:r>
      <w:r>
        <w:rPr>
          <w:color w:val="363636"/>
          <w:w w:val="105"/>
        </w:rPr>
        <w:t>flood</w:t>
      </w:r>
      <w:r>
        <w:rPr>
          <w:color w:val="363636"/>
          <w:spacing w:val="-18"/>
          <w:w w:val="105"/>
        </w:rPr>
        <w:t xml:space="preserve"> </w:t>
      </w:r>
      <w:r>
        <w:rPr>
          <w:color w:val="363636"/>
          <w:w w:val="105"/>
        </w:rPr>
        <w:t>event</w:t>
      </w:r>
      <w:r>
        <w:rPr>
          <w:color w:val="363636"/>
          <w:spacing w:val="-24"/>
          <w:w w:val="105"/>
        </w:rPr>
        <w:t xml:space="preserve"> </w:t>
      </w:r>
      <w:r>
        <w:rPr>
          <w:color w:val="363636"/>
          <w:w w:val="105"/>
        </w:rPr>
        <w:t>as</w:t>
      </w:r>
      <w:r>
        <w:rPr>
          <w:color w:val="363636"/>
          <w:spacing w:val="-28"/>
          <w:w w:val="105"/>
        </w:rPr>
        <w:t xml:space="preserve"> </w:t>
      </w:r>
      <w:r>
        <w:rPr>
          <w:color w:val="363636"/>
          <w:w w:val="105"/>
        </w:rPr>
        <w:t>follo</w:t>
      </w:r>
      <w:r>
        <w:rPr>
          <w:color w:val="363636"/>
          <w:spacing w:val="12"/>
          <w:w w:val="105"/>
        </w:rPr>
        <w:t>w</w:t>
      </w:r>
      <w:r>
        <w:rPr>
          <w:color w:val="525252"/>
          <w:spacing w:val="3"/>
          <w:w w:val="105"/>
        </w:rPr>
        <w:t>s</w:t>
      </w:r>
      <w:r>
        <w:rPr>
          <w:color w:val="363636"/>
          <w:w w:val="105"/>
        </w:rPr>
        <w:t>:</w:t>
      </w:r>
    </w:p>
    <w:p w14:paraId="13EDDE25" w14:textId="77777777" w:rsidR="00A5052B" w:rsidRDefault="00A5052B">
      <w:pPr>
        <w:spacing w:before="5"/>
        <w:rPr>
          <w:rFonts w:ascii="Arial" w:eastAsia="Arial" w:hAnsi="Arial" w:cs="Arial"/>
          <w:sz w:val="20"/>
          <w:szCs w:val="20"/>
        </w:rPr>
      </w:pPr>
    </w:p>
    <w:p w14:paraId="13EDDE26" w14:textId="77777777" w:rsidR="00A5052B" w:rsidRDefault="00A72E41">
      <w:pPr>
        <w:pStyle w:val="BodyText"/>
        <w:numPr>
          <w:ilvl w:val="2"/>
          <w:numId w:val="6"/>
        </w:numPr>
        <w:tabs>
          <w:tab w:val="left" w:pos="1243"/>
        </w:tabs>
      </w:pPr>
      <w:r>
        <w:rPr>
          <w:color w:val="363636"/>
          <w:w w:val="105"/>
        </w:rPr>
        <w:t>depth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w w:val="105"/>
        </w:rPr>
        <w:t>greater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w w:val="105"/>
        </w:rPr>
        <w:t>than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or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equal</w:t>
      </w:r>
      <w:r>
        <w:rPr>
          <w:color w:val="363636"/>
          <w:spacing w:val="-3"/>
          <w:w w:val="105"/>
        </w:rPr>
        <w:t xml:space="preserve"> </w:t>
      </w:r>
      <w:r>
        <w:rPr>
          <w:color w:val="363636"/>
          <w:w w:val="105"/>
        </w:rPr>
        <w:t xml:space="preserve">to </w:t>
      </w:r>
      <w:r>
        <w:rPr>
          <w:color w:val="363636"/>
          <w:spacing w:val="-12"/>
          <w:w w:val="105"/>
        </w:rPr>
        <w:t>0</w:t>
      </w:r>
      <w:r>
        <w:rPr>
          <w:color w:val="525252"/>
          <w:spacing w:val="-9"/>
          <w:w w:val="105"/>
        </w:rPr>
        <w:t>.</w:t>
      </w:r>
      <w:r>
        <w:rPr>
          <w:color w:val="363636"/>
          <w:spacing w:val="-13"/>
          <w:w w:val="105"/>
        </w:rPr>
        <w:t>3</w:t>
      </w:r>
      <w:r>
        <w:rPr>
          <w:color w:val="363636"/>
          <w:spacing w:val="1"/>
          <w:w w:val="105"/>
        </w:rPr>
        <w:t xml:space="preserve"> </w:t>
      </w:r>
      <w:r>
        <w:rPr>
          <w:color w:val="363636"/>
          <w:spacing w:val="-2"/>
          <w:w w:val="105"/>
        </w:rPr>
        <w:t>metres</w:t>
      </w:r>
      <w:r>
        <w:rPr>
          <w:color w:val="525252"/>
          <w:spacing w:val="-1"/>
          <w:w w:val="105"/>
        </w:rPr>
        <w:t>;</w:t>
      </w:r>
      <w:r>
        <w:rPr>
          <w:color w:val="363636"/>
          <w:spacing w:val="-2"/>
          <w:w w:val="105"/>
        </w:rPr>
        <w:t>and</w:t>
      </w:r>
    </w:p>
    <w:p w14:paraId="13EDDE27" w14:textId="77777777" w:rsidR="00A5052B" w:rsidRDefault="00A5052B">
      <w:pPr>
        <w:spacing w:before="7"/>
        <w:rPr>
          <w:rFonts w:ascii="Arial" w:eastAsia="Arial" w:hAnsi="Arial" w:cs="Arial"/>
          <w:sz w:val="27"/>
          <w:szCs w:val="27"/>
        </w:rPr>
      </w:pPr>
    </w:p>
    <w:p w14:paraId="13EDDE28" w14:textId="77777777" w:rsidR="00A5052B" w:rsidRDefault="00A72E41">
      <w:pPr>
        <w:pStyle w:val="BodyText"/>
        <w:numPr>
          <w:ilvl w:val="2"/>
          <w:numId w:val="6"/>
        </w:numPr>
        <w:tabs>
          <w:tab w:val="left" w:pos="1243"/>
        </w:tabs>
      </w:pPr>
      <w:r>
        <w:rPr>
          <w:color w:val="363636"/>
          <w:w w:val="105"/>
        </w:rPr>
        <w:t>velocity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>greater</w:t>
      </w:r>
      <w:r>
        <w:rPr>
          <w:color w:val="363636"/>
          <w:spacing w:val="-9"/>
          <w:w w:val="105"/>
        </w:rPr>
        <w:t xml:space="preserve"> </w:t>
      </w:r>
      <w:r>
        <w:rPr>
          <w:color w:val="363636"/>
          <w:w w:val="105"/>
        </w:rPr>
        <w:t>than</w:t>
      </w:r>
      <w:r>
        <w:rPr>
          <w:color w:val="363636"/>
          <w:spacing w:val="-6"/>
          <w:w w:val="105"/>
        </w:rPr>
        <w:t xml:space="preserve"> </w:t>
      </w:r>
      <w:r>
        <w:rPr>
          <w:color w:val="363636"/>
          <w:w w:val="105"/>
        </w:rPr>
        <w:t>or</w:t>
      </w:r>
      <w:r>
        <w:rPr>
          <w:color w:val="363636"/>
          <w:spacing w:val="-17"/>
          <w:w w:val="105"/>
        </w:rPr>
        <w:t xml:space="preserve"> </w:t>
      </w:r>
      <w:r>
        <w:rPr>
          <w:color w:val="363636"/>
          <w:w w:val="105"/>
        </w:rPr>
        <w:t>equal</w:t>
      </w:r>
      <w:r>
        <w:rPr>
          <w:color w:val="363636"/>
          <w:spacing w:val="-16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spacing w:val="-7"/>
          <w:w w:val="105"/>
        </w:rPr>
        <w:t>3.</w:t>
      </w:r>
      <w:r>
        <w:rPr>
          <w:color w:val="363636"/>
          <w:spacing w:val="-6"/>
          <w:w w:val="105"/>
        </w:rPr>
        <w:t>0</w:t>
      </w:r>
      <w:r>
        <w:rPr>
          <w:color w:val="363636"/>
          <w:spacing w:val="-28"/>
          <w:w w:val="105"/>
        </w:rPr>
        <w:t xml:space="preserve"> </w:t>
      </w:r>
      <w:r>
        <w:rPr>
          <w:color w:val="363636"/>
          <w:w w:val="105"/>
        </w:rPr>
        <w:t>m/s;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and</w:t>
      </w:r>
    </w:p>
    <w:p w14:paraId="13EDDE29" w14:textId="77777777" w:rsidR="00A5052B" w:rsidRDefault="00A5052B">
      <w:pPr>
        <w:spacing w:before="11"/>
        <w:rPr>
          <w:rFonts w:ascii="Arial" w:eastAsia="Arial" w:hAnsi="Arial" w:cs="Arial"/>
          <w:sz w:val="26"/>
          <w:szCs w:val="26"/>
        </w:rPr>
      </w:pPr>
    </w:p>
    <w:p w14:paraId="13EDDE2A" w14:textId="77777777" w:rsidR="00A5052B" w:rsidRDefault="00A72E41">
      <w:pPr>
        <w:pStyle w:val="BodyText"/>
        <w:numPr>
          <w:ilvl w:val="2"/>
          <w:numId w:val="6"/>
        </w:numPr>
        <w:tabs>
          <w:tab w:val="left" w:pos="1243"/>
        </w:tabs>
        <w:spacing w:line="323" w:lineRule="auto"/>
        <w:ind w:right="393"/>
      </w:pPr>
      <w:r>
        <w:rPr>
          <w:color w:val="363636"/>
          <w:w w:val="105"/>
        </w:rPr>
        <w:t>the</w:t>
      </w:r>
      <w:r>
        <w:rPr>
          <w:color w:val="363636"/>
          <w:spacing w:val="56"/>
          <w:w w:val="105"/>
        </w:rPr>
        <w:t xml:space="preserve"> </w:t>
      </w:r>
      <w:r>
        <w:rPr>
          <w:color w:val="363636"/>
          <w:w w:val="105"/>
        </w:rPr>
        <w:t>product</w:t>
      </w:r>
      <w:r>
        <w:rPr>
          <w:color w:val="363636"/>
          <w:spacing w:val="40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40"/>
          <w:w w:val="105"/>
        </w:rPr>
        <w:t xml:space="preserve"> </w:t>
      </w:r>
      <w:r>
        <w:rPr>
          <w:color w:val="363636"/>
          <w:w w:val="105"/>
        </w:rPr>
        <w:t>depth</w:t>
      </w:r>
      <w:r>
        <w:rPr>
          <w:color w:val="363636"/>
          <w:spacing w:val="50"/>
          <w:w w:val="105"/>
        </w:rPr>
        <w:t xml:space="preserve"> </w:t>
      </w:r>
      <w:r>
        <w:rPr>
          <w:color w:val="363636"/>
          <w:w w:val="105"/>
        </w:rPr>
        <w:t>multiplied</w:t>
      </w:r>
      <w:r>
        <w:rPr>
          <w:color w:val="363636"/>
          <w:spacing w:val="35"/>
          <w:w w:val="105"/>
        </w:rPr>
        <w:t xml:space="preserve"> </w:t>
      </w:r>
      <w:r>
        <w:rPr>
          <w:color w:val="363636"/>
          <w:w w:val="105"/>
        </w:rPr>
        <w:t>by</w:t>
      </w:r>
      <w:r>
        <w:rPr>
          <w:color w:val="363636"/>
          <w:spacing w:val="32"/>
          <w:w w:val="105"/>
        </w:rPr>
        <w:t xml:space="preserve"> </w:t>
      </w:r>
      <w:r>
        <w:rPr>
          <w:color w:val="363636"/>
          <w:w w:val="105"/>
        </w:rPr>
        <w:t>velocity</w:t>
      </w:r>
      <w:r>
        <w:rPr>
          <w:color w:val="363636"/>
          <w:spacing w:val="41"/>
          <w:w w:val="105"/>
        </w:rPr>
        <w:t xml:space="preserve"> </w:t>
      </w:r>
      <w:r>
        <w:rPr>
          <w:color w:val="363636"/>
          <w:w w:val="105"/>
        </w:rPr>
        <w:t>greater</w:t>
      </w:r>
      <w:r>
        <w:rPr>
          <w:color w:val="363636"/>
          <w:spacing w:val="45"/>
          <w:w w:val="105"/>
        </w:rPr>
        <w:t xml:space="preserve"> </w:t>
      </w:r>
      <w:r>
        <w:rPr>
          <w:color w:val="363636"/>
          <w:w w:val="105"/>
        </w:rPr>
        <w:t>than</w:t>
      </w:r>
      <w:r>
        <w:rPr>
          <w:color w:val="363636"/>
          <w:spacing w:val="40"/>
          <w:w w:val="105"/>
        </w:rPr>
        <w:t xml:space="preserve"> </w:t>
      </w:r>
      <w:r>
        <w:rPr>
          <w:color w:val="363636"/>
          <w:w w:val="105"/>
        </w:rPr>
        <w:t>or</w:t>
      </w:r>
      <w:r>
        <w:rPr>
          <w:color w:val="363636"/>
          <w:spacing w:val="41"/>
          <w:w w:val="105"/>
        </w:rPr>
        <w:t xml:space="preserve"> </w:t>
      </w:r>
      <w:r>
        <w:rPr>
          <w:color w:val="363636"/>
          <w:w w:val="105"/>
        </w:rPr>
        <w:t>equal</w:t>
      </w:r>
      <w:r>
        <w:rPr>
          <w:color w:val="363636"/>
          <w:spacing w:val="37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41"/>
          <w:w w:val="105"/>
        </w:rPr>
        <w:t xml:space="preserve"> </w:t>
      </w:r>
      <w:r>
        <w:rPr>
          <w:color w:val="363636"/>
          <w:spacing w:val="-3"/>
          <w:w w:val="105"/>
        </w:rPr>
        <w:t>0.</w:t>
      </w:r>
      <w:r>
        <w:rPr>
          <w:color w:val="363636"/>
          <w:spacing w:val="-4"/>
          <w:w w:val="105"/>
        </w:rPr>
        <w:t>3m2</w:t>
      </w:r>
      <w:r>
        <w:rPr>
          <w:color w:val="363636"/>
          <w:spacing w:val="53"/>
          <w:w w:val="105"/>
        </w:rPr>
        <w:t xml:space="preserve"> </w:t>
      </w:r>
      <w:r>
        <w:rPr>
          <w:color w:val="363636"/>
          <w:spacing w:val="1"/>
          <w:w w:val="105"/>
        </w:rPr>
        <w:t>pe</w:t>
      </w:r>
      <w:r>
        <w:rPr>
          <w:color w:val="525252"/>
          <w:w w:val="105"/>
        </w:rPr>
        <w:t>r</w:t>
      </w:r>
      <w:r>
        <w:rPr>
          <w:color w:val="525252"/>
          <w:spacing w:val="29"/>
          <w:w w:val="113"/>
        </w:rPr>
        <w:t xml:space="preserve"> </w:t>
      </w:r>
      <w:r>
        <w:rPr>
          <w:color w:val="363636"/>
          <w:spacing w:val="3"/>
          <w:w w:val="105"/>
        </w:rPr>
        <w:t>second</w:t>
      </w:r>
      <w:r>
        <w:rPr>
          <w:color w:val="525252"/>
          <w:spacing w:val="2"/>
          <w:w w:val="105"/>
        </w:rPr>
        <w:t>.</w:t>
      </w:r>
    </w:p>
    <w:p w14:paraId="13EDDE2B" w14:textId="77777777" w:rsidR="00A5052B" w:rsidRDefault="00A5052B">
      <w:pPr>
        <w:spacing w:before="3"/>
        <w:rPr>
          <w:rFonts w:ascii="Arial" w:eastAsia="Arial" w:hAnsi="Arial" w:cs="Arial"/>
          <w:sz w:val="20"/>
          <w:szCs w:val="20"/>
        </w:rPr>
      </w:pPr>
    </w:p>
    <w:p w14:paraId="13EDDE2C" w14:textId="77777777" w:rsidR="00A5052B" w:rsidRDefault="00A72E41">
      <w:pPr>
        <w:pStyle w:val="BodyText"/>
        <w:numPr>
          <w:ilvl w:val="1"/>
          <w:numId w:val="6"/>
        </w:numPr>
        <w:tabs>
          <w:tab w:val="left" w:pos="876"/>
        </w:tabs>
        <w:spacing w:line="323" w:lineRule="auto"/>
        <w:ind w:left="882" w:right="399" w:hanging="360"/>
        <w:jc w:val="both"/>
      </w:pPr>
      <w:r>
        <w:rPr>
          <w:color w:val="363636"/>
          <w:w w:val="105"/>
        </w:rPr>
        <w:t>there</w:t>
      </w:r>
      <w:r>
        <w:rPr>
          <w:color w:val="363636"/>
          <w:spacing w:val="43"/>
          <w:w w:val="105"/>
        </w:rPr>
        <w:t xml:space="preserve"> </w:t>
      </w:r>
      <w:r>
        <w:rPr>
          <w:color w:val="363636"/>
          <w:spacing w:val="-21"/>
          <w:w w:val="105"/>
        </w:rPr>
        <w:t>i</w:t>
      </w:r>
      <w:r>
        <w:rPr>
          <w:color w:val="525252"/>
          <w:w w:val="105"/>
        </w:rPr>
        <w:t>s</w:t>
      </w:r>
      <w:r>
        <w:rPr>
          <w:color w:val="525252"/>
          <w:spacing w:val="45"/>
          <w:w w:val="105"/>
        </w:rPr>
        <w:t xml:space="preserve"> </w:t>
      </w:r>
      <w:r>
        <w:rPr>
          <w:color w:val="363636"/>
          <w:w w:val="105"/>
        </w:rPr>
        <w:t>no</w:t>
      </w:r>
      <w:r>
        <w:rPr>
          <w:color w:val="363636"/>
          <w:spacing w:val="40"/>
          <w:w w:val="105"/>
        </w:rPr>
        <w:t xml:space="preserve"> </w:t>
      </w:r>
      <w:r>
        <w:rPr>
          <w:color w:val="363636"/>
          <w:w w:val="105"/>
        </w:rPr>
        <w:t>material</w:t>
      </w:r>
      <w:r>
        <w:rPr>
          <w:color w:val="363636"/>
          <w:spacing w:val="36"/>
          <w:w w:val="105"/>
        </w:rPr>
        <w:t xml:space="preserve"> </w:t>
      </w:r>
      <w:r>
        <w:rPr>
          <w:color w:val="363636"/>
          <w:w w:val="105"/>
        </w:rPr>
        <w:t>chan</w:t>
      </w:r>
      <w:r>
        <w:rPr>
          <w:color w:val="363636"/>
          <w:spacing w:val="4"/>
          <w:w w:val="105"/>
        </w:rPr>
        <w:t>g</w:t>
      </w:r>
      <w:r>
        <w:rPr>
          <w:color w:val="525252"/>
          <w:w w:val="105"/>
        </w:rPr>
        <w:t>e</w:t>
      </w:r>
      <w:r>
        <w:rPr>
          <w:color w:val="525252"/>
          <w:spacing w:val="37"/>
          <w:w w:val="105"/>
        </w:rPr>
        <w:t xml:space="preserve"> </w:t>
      </w:r>
      <w:r>
        <w:rPr>
          <w:color w:val="363636"/>
          <w:w w:val="105"/>
        </w:rPr>
        <w:t>to</w:t>
      </w:r>
      <w:r>
        <w:rPr>
          <w:color w:val="363636"/>
          <w:spacing w:val="33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36"/>
          <w:w w:val="105"/>
        </w:rPr>
        <w:t xml:space="preserve"> </w:t>
      </w:r>
      <w:r>
        <w:rPr>
          <w:color w:val="363636"/>
          <w:w w:val="105"/>
        </w:rPr>
        <w:t>overland</w:t>
      </w:r>
      <w:r>
        <w:rPr>
          <w:color w:val="363636"/>
          <w:spacing w:val="39"/>
          <w:w w:val="105"/>
        </w:rPr>
        <w:t xml:space="preserve"> </w:t>
      </w:r>
      <w:r>
        <w:rPr>
          <w:color w:val="363636"/>
          <w:w w:val="105"/>
        </w:rPr>
        <w:t>flow</w:t>
      </w:r>
      <w:r>
        <w:rPr>
          <w:color w:val="363636"/>
          <w:spacing w:val="52"/>
          <w:w w:val="105"/>
        </w:rPr>
        <w:t xml:space="preserve"> </w:t>
      </w:r>
      <w:r>
        <w:rPr>
          <w:color w:val="363636"/>
          <w:w w:val="105"/>
        </w:rPr>
        <w:t>reg</w:t>
      </w:r>
      <w:r>
        <w:rPr>
          <w:color w:val="363636"/>
          <w:spacing w:val="1"/>
          <w:w w:val="105"/>
        </w:rPr>
        <w:t>i</w:t>
      </w:r>
      <w:r>
        <w:rPr>
          <w:color w:val="363636"/>
          <w:w w:val="105"/>
        </w:rPr>
        <w:t>mes</w:t>
      </w:r>
      <w:r>
        <w:rPr>
          <w:color w:val="363636"/>
          <w:spacing w:val="35"/>
          <w:w w:val="105"/>
        </w:rPr>
        <w:t xml:space="preserve"> </w:t>
      </w:r>
      <w:r>
        <w:rPr>
          <w:color w:val="363636"/>
          <w:w w:val="105"/>
        </w:rPr>
        <w:t>(</w:t>
      </w:r>
      <w:r>
        <w:rPr>
          <w:color w:val="363636"/>
          <w:spacing w:val="-13"/>
          <w:w w:val="105"/>
        </w:rPr>
        <w:t>i</w:t>
      </w:r>
      <w:r>
        <w:rPr>
          <w:color w:val="363636"/>
          <w:w w:val="105"/>
        </w:rPr>
        <w:t>ncluding</w:t>
      </w:r>
      <w:r>
        <w:rPr>
          <w:color w:val="363636"/>
          <w:spacing w:val="26"/>
          <w:w w:val="105"/>
        </w:rPr>
        <w:t xml:space="preserve"> </w:t>
      </w:r>
      <w:r>
        <w:rPr>
          <w:color w:val="363636"/>
          <w:w w:val="105"/>
        </w:rPr>
        <w:t>flow</w:t>
      </w:r>
      <w:r>
        <w:rPr>
          <w:color w:val="363636"/>
          <w:spacing w:val="53"/>
          <w:w w:val="105"/>
        </w:rPr>
        <w:t xml:space="preserve"> </w:t>
      </w:r>
      <w:r>
        <w:rPr>
          <w:color w:val="363636"/>
          <w:w w:val="105"/>
        </w:rPr>
        <w:t>rates</w:t>
      </w:r>
      <w:r>
        <w:rPr>
          <w:color w:val="363636"/>
          <w:spacing w:val="30"/>
          <w:w w:val="105"/>
        </w:rPr>
        <w:t xml:space="preserve"> </w:t>
      </w:r>
      <w:r>
        <w:rPr>
          <w:color w:val="363636"/>
          <w:w w:val="105"/>
        </w:rPr>
        <w:t>and</w:t>
      </w:r>
      <w:r>
        <w:rPr>
          <w:color w:val="363636"/>
        </w:rPr>
        <w:t xml:space="preserve"> </w:t>
      </w:r>
      <w:r>
        <w:rPr>
          <w:color w:val="363636"/>
          <w:w w:val="105"/>
        </w:rPr>
        <w:t>volumes</w:t>
      </w:r>
      <w:r>
        <w:rPr>
          <w:color w:val="363636"/>
          <w:spacing w:val="-8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19"/>
          <w:w w:val="105"/>
        </w:rPr>
        <w:t xml:space="preserve"> </w:t>
      </w:r>
      <w:r>
        <w:rPr>
          <w:color w:val="363636"/>
          <w:w w:val="105"/>
        </w:rPr>
        <w:t>flows)</w:t>
      </w:r>
      <w:r>
        <w:rPr>
          <w:color w:val="363636"/>
          <w:spacing w:val="-5"/>
          <w:w w:val="105"/>
        </w:rPr>
        <w:t xml:space="preserve"> </w:t>
      </w:r>
      <w:r>
        <w:rPr>
          <w:color w:val="363636"/>
          <w:w w:val="105"/>
        </w:rPr>
        <w:t>outside</w:t>
      </w:r>
      <w:r>
        <w:rPr>
          <w:color w:val="363636"/>
          <w:spacing w:val="-20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16"/>
          <w:w w:val="105"/>
        </w:rPr>
        <w:t xml:space="preserve"> </w:t>
      </w:r>
      <w:r>
        <w:rPr>
          <w:color w:val="363636"/>
          <w:w w:val="105"/>
        </w:rPr>
        <w:t>external</w:t>
      </w:r>
      <w:r>
        <w:rPr>
          <w:color w:val="363636"/>
          <w:spacing w:val="-10"/>
          <w:w w:val="105"/>
        </w:rPr>
        <w:t xml:space="preserve"> </w:t>
      </w:r>
      <w:r>
        <w:rPr>
          <w:color w:val="363636"/>
          <w:w w:val="105"/>
        </w:rPr>
        <w:t>boundary</w:t>
      </w:r>
      <w:r>
        <w:rPr>
          <w:color w:val="363636"/>
          <w:spacing w:val="-11"/>
          <w:w w:val="105"/>
        </w:rPr>
        <w:t xml:space="preserve"> </w:t>
      </w:r>
      <w:r>
        <w:rPr>
          <w:color w:val="363636"/>
          <w:w w:val="105"/>
        </w:rPr>
        <w:t>of</w:t>
      </w:r>
      <w:r>
        <w:rPr>
          <w:color w:val="363636"/>
          <w:spacing w:val="-14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16"/>
          <w:w w:val="105"/>
        </w:rPr>
        <w:t xml:space="preserve"> </w:t>
      </w:r>
      <w:r>
        <w:rPr>
          <w:color w:val="363636"/>
          <w:w w:val="105"/>
        </w:rPr>
        <w:t>wind</w:t>
      </w:r>
      <w:r>
        <w:rPr>
          <w:color w:val="363636"/>
          <w:spacing w:val="-28"/>
          <w:w w:val="105"/>
        </w:rPr>
        <w:t xml:space="preserve"> </w:t>
      </w:r>
      <w:r>
        <w:rPr>
          <w:color w:val="363636"/>
          <w:w w:val="105"/>
        </w:rPr>
        <w:t>farm</w:t>
      </w:r>
      <w:r>
        <w:rPr>
          <w:color w:val="363636"/>
          <w:spacing w:val="-3"/>
          <w:w w:val="105"/>
        </w:rPr>
        <w:t xml:space="preserve"> si</w:t>
      </w:r>
      <w:r>
        <w:rPr>
          <w:color w:val="363636"/>
          <w:spacing w:val="-2"/>
          <w:w w:val="105"/>
        </w:rPr>
        <w:t>te.</w:t>
      </w:r>
    </w:p>
    <w:p w14:paraId="13EDDE2D" w14:textId="77777777" w:rsidR="00A5052B" w:rsidRDefault="00A5052B">
      <w:pPr>
        <w:spacing w:before="6"/>
        <w:rPr>
          <w:rFonts w:ascii="Arial" w:eastAsia="Arial" w:hAnsi="Arial" w:cs="Arial"/>
          <w:sz w:val="19"/>
          <w:szCs w:val="19"/>
        </w:rPr>
      </w:pPr>
    </w:p>
    <w:p w14:paraId="13EDDE2E" w14:textId="77777777" w:rsidR="00A5052B" w:rsidRDefault="00A72E41">
      <w:pPr>
        <w:pStyle w:val="Heading1"/>
        <w:rPr>
          <w:b w:val="0"/>
          <w:bCs w:val="0"/>
        </w:rPr>
      </w:pPr>
      <w:r>
        <w:rPr>
          <w:color w:val="363636"/>
          <w:w w:val="85"/>
        </w:rPr>
        <w:t xml:space="preserve">AUSN </w:t>
      </w:r>
      <w:r>
        <w:rPr>
          <w:color w:val="363636"/>
          <w:spacing w:val="42"/>
          <w:w w:val="85"/>
        </w:rPr>
        <w:t xml:space="preserve"> </w:t>
      </w:r>
      <w:r>
        <w:rPr>
          <w:color w:val="363636"/>
          <w:w w:val="85"/>
        </w:rPr>
        <w:t>T</w:t>
      </w:r>
      <w:r>
        <w:rPr>
          <w:color w:val="363636"/>
          <w:spacing w:val="-4"/>
          <w:w w:val="85"/>
        </w:rPr>
        <w:t xml:space="preserve"> </w:t>
      </w:r>
      <w:r>
        <w:rPr>
          <w:color w:val="363636"/>
          <w:w w:val="85"/>
        </w:rPr>
        <w:t>TRANSMISSION</w:t>
      </w:r>
      <w:r>
        <w:rPr>
          <w:color w:val="363636"/>
          <w:spacing w:val="36"/>
          <w:w w:val="85"/>
        </w:rPr>
        <w:t xml:space="preserve"> </w:t>
      </w:r>
      <w:r>
        <w:rPr>
          <w:color w:val="363636"/>
          <w:w w:val="85"/>
        </w:rPr>
        <w:t>GROUP</w:t>
      </w:r>
      <w:r>
        <w:rPr>
          <w:color w:val="363636"/>
          <w:spacing w:val="17"/>
          <w:w w:val="85"/>
        </w:rPr>
        <w:t xml:space="preserve"> </w:t>
      </w:r>
      <w:r>
        <w:rPr>
          <w:color w:val="363636"/>
          <w:w w:val="85"/>
        </w:rPr>
        <w:t>CO</w:t>
      </w:r>
      <w:r>
        <w:rPr>
          <w:color w:val="363636"/>
          <w:spacing w:val="25"/>
          <w:w w:val="85"/>
        </w:rPr>
        <w:t>N</w:t>
      </w:r>
      <w:r>
        <w:rPr>
          <w:color w:val="363636"/>
          <w:w w:val="85"/>
        </w:rPr>
        <w:t>DITIONS</w:t>
      </w:r>
    </w:p>
    <w:p w14:paraId="13EDDE2F" w14:textId="77777777" w:rsidR="00A5052B" w:rsidRDefault="00A5052B">
      <w:pPr>
        <w:spacing w:before="4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14:paraId="13EDDE30" w14:textId="77777777" w:rsidR="00A5052B" w:rsidRDefault="00A72E41">
      <w:pPr>
        <w:pStyle w:val="BodyText"/>
        <w:numPr>
          <w:ilvl w:val="0"/>
          <w:numId w:val="6"/>
        </w:numPr>
        <w:tabs>
          <w:tab w:val="left" w:pos="523"/>
        </w:tabs>
        <w:spacing w:line="320" w:lineRule="auto"/>
        <w:ind w:left="522" w:right="389" w:hanging="360"/>
        <w:jc w:val="both"/>
      </w:pPr>
      <w:r>
        <w:rPr>
          <w:color w:val="363636"/>
        </w:rPr>
        <w:t>Any</w:t>
      </w:r>
      <w:r>
        <w:rPr>
          <w:color w:val="363636"/>
          <w:spacing w:val="21"/>
        </w:rPr>
        <w:t xml:space="preserve"> </w:t>
      </w:r>
      <w:r>
        <w:rPr>
          <w:color w:val="363636"/>
        </w:rPr>
        <w:t>wind</w:t>
      </w:r>
      <w:r>
        <w:rPr>
          <w:color w:val="363636"/>
          <w:spacing w:val="42"/>
        </w:rPr>
        <w:t xml:space="preserve"> </w:t>
      </w:r>
      <w:r>
        <w:rPr>
          <w:color w:val="363636"/>
        </w:rPr>
        <w:t>turbine</w:t>
      </w:r>
      <w:r>
        <w:rPr>
          <w:color w:val="363636"/>
          <w:spacing w:val="34"/>
        </w:rPr>
        <w:t xml:space="preserve"> </w:t>
      </w:r>
      <w:r>
        <w:rPr>
          <w:color w:val="363636"/>
        </w:rPr>
        <w:t>proposed</w:t>
      </w:r>
      <w:r>
        <w:rPr>
          <w:color w:val="363636"/>
          <w:spacing w:val="9"/>
        </w:rPr>
        <w:t xml:space="preserve"> </w:t>
      </w:r>
      <w:r>
        <w:rPr>
          <w:color w:val="363636"/>
        </w:rPr>
        <w:t>for</w:t>
      </w:r>
      <w:r>
        <w:rPr>
          <w:color w:val="363636"/>
          <w:spacing w:val="22"/>
        </w:rPr>
        <w:t xml:space="preserve"> </w:t>
      </w:r>
      <w:r>
        <w:rPr>
          <w:color w:val="363636"/>
          <w:spacing w:val="-1"/>
        </w:rPr>
        <w:t>con</w:t>
      </w:r>
      <w:r>
        <w:rPr>
          <w:color w:val="525252"/>
          <w:spacing w:val="-2"/>
        </w:rPr>
        <w:t>s</w:t>
      </w:r>
      <w:r>
        <w:rPr>
          <w:color w:val="363636"/>
          <w:spacing w:val="-1"/>
        </w:rPr>
        <w:t>truction</w:t>
      </w:r>
      <w:r>
        <w:rPr>
          <w:color w:val="363636"/>
          <w:spacing w:val="4"/>
        </w:rPr>
        <w:t xml:space="preserve"> </w:t>
      </w:r>
      <w:r>
        <w:rPr>
          <w:color w:val="363636"/>
        </w:rPr>
        <w:t>within</w:t>
      </w:r>
      <w:r>
        <w:rPr>
          <w:color w:val="363636"/>
          <w:spacing w:val="4"/>
        </w:rPr>
        <w:t xml:space="preserve"> </w:t>
      </w:r>
      <w:r>
        <w:rPr>
          <w:color w:val="363636"/>
        </w:rPr>
        <w:t>200</w:t>
      </w:r>
      <w:r>
        <w:rPr>
          <w:color w:val="363636"/>
          <w:spacing w:val="15"/>
        </w:rPr>
        <w:t xml:space="preserve"> </w:t>
      </w:r>
      <w:r>
        <w:rPr>
          <w:color w:val="363636"/>
        </w:rPr>
        <w:t>metres</w:t>
      </w:r>
      <w:r>
        <w:rPr>
          <w:color w:val="363636"/>
          <w:spacing w:val="5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13"/>
        </w:rPr>
        <w:t xml:space="preserve"> </w:t>
      </w:r>
      <w:r>
        <w:rPr>
          <w:color w:val="363636"/>
        </w:rPr>
        <w:t>AusNet</w:t>
      </w:r>
      <w:r>
        <w:rPr>
          <w:color w:val="363636"/>
          <w:spacing w:val="28"/>
        </w:rPr>
        <w:t xml:space="preserve"> </w:t>
      </w:r>
      <w:r>
        <w:rPr>
          <w:color w:val="363636"/>
        </w:rPr>
        <w:t>Transmission</w:t>
      </w:r>
      <w:r>
        <w:rPr>
          <w:color w:val="363636"/>
          <w:spacing w:val="36"/>
          <w:w w:val="108"/>
        </w:rPr>
        <w:t xml:space="preserve"> </w:t>
      </w:r>
      <w:r>
        <w:rPr>
          <w:color w:val="363636"/>
        </w:rPr>
        <w:t>Group'</w:t>
      </w:r>
      <w:r>
        <w:rPr>
          <w:color w:val="525252"/>
          <w:spacing w:val="1"/>
        </w:rPr>
        <w:t>s</w:t>
      </w:r>
      <w:r>
        <w:rPr>
          <w:color w:val="525252"/>
          <w:spacing w:val="-2"/>
        </w:rPr>
        <w:t xml:space="preserve"> </w:t>
      </w:r>
      <w:r>
        <w:rPr>
          <w:color w:val="363636"/>
        </w:rPr>
        <w:t>easement</w:t>
      </w:r>
      <w:r>
        <w:rPr>
          <w:color w:val="363636"/>
          <w:spacing w:val="10"/>
        </w:rPr>
        <w:t xml:space="preserve"> </w:t>
      </w:r>
      <w:r>
        <w:rPr>
          <w:color w:val="363636"/>
        </w:rPr>
        <w:t>will</w:t>
      </w:r>
      <w:r>
        <w:rPr>
          <w:color w:val="363636"/>
          <w:spacing w:val="5"/>
        </w:rPr>
        <w:t xml:space="preserve"> </w:t>
      </w:r>
      <w:r>
        <w:rPr>
          <w:color w:val="363636"/>
        </w:rPr>
        <w:t>be</w:t>
      </w:r>
      <w:r>
        <w:rPr>
          <w:color w:val="363636"/>
          <w:spacing w:val="-11"/>
        </w:rPr>
        <w:t xml:space="preserve"> </w:t>
      </w:r>
      <w:r>
        <w:rPr>
          <w:color w:val="363636"/>
        </w:rPr>
        <w:t>assessed</w:t>
      </w:r>
      <w:r>
        <w:rPr>
          <w:color w:val="363636"/>
          <w:spacing w:val="8"/>
        </w:rPr>
        <w:t xml:space="preserve"> </w:t>
      </w:r>
      <w:r>
        <w:rPr>
          <w:color w:val="363636"/>
        </w:rPr>
        <w:t>by</w:t>
      </w:r>
      <w:r>
        <w:rPr>
          <w:color w:val="363636"/>
          <w:spacing w:val="-7"/>
        </w:rPr>
        <w:t xml:space="preserve"> </w:t>
      </w:r>
      <w:r>
        <w:rPr>
          <w:color w:val="363636"/>
        </w:rPr>
        <w:t>AusNet</w:t>
      </w:r>
      <w:r>
        <w:rPr>
          <w:color w:val="363636"/>
          <w:spacing w:val="6"/>
        </w:rPr>
        <w:t xml:space="preserve"> </w:t>
      </w:r>
      <w:r>
        <w:rPr>
          <w:color w:val="363636"/>
        </w:rPr>
        <w:t>Services (subject to</w:t>
      </w:r>
      <w:r>
        <w:rPr>
          <w:color w:val="363636"/>
          <w:spacing w:val="-4"/>
        </w:rPr>
        <w:t xml:space="preserve"> </w:t>
      </w:r>
      <w:r>
        <w:rPr>
          <w:color w:val="363636"/>
          <w:spacing w:val="1"/>
        </w:rPr>
        <w:t>assessment</w:t>
      </w:r>
      <w:r>
        <w:rPr>
          <w:color w:val="525252"/>
          <w:spacing w:val="1"/>
        </w:rPr>
        <w:t>s</w:t>
      </w:r>
      <w:r>
        <w:rPr>
          <w:color w:val="525252"/>
          <w:spacing w:val="-8"/>
        </w:rPr>
        <w:t xml:space="preserve"> </w:t>
      </w:r>
      <w:r>
        <w:rPr>
          <w:color w:val="363636"/>
        </w:rPr>
        <w:t>b</w:t>
      </w:r>
      <w:r>
        <w:rPr>
          <w:color w:val="525252"/>
        </w:rPr>
        <w:t>e</w:t>
      </w:r>
      <w:r>
        <w:rPr>
          <w:color w:val="363636"/>
        </w:rPr>
        <w:t>ing</w:t>
      </w:r>
      <w:r>
        <w:rPr>
          <w:color w:val="363636"/>
          <w:spacing w:val="-22"/>
        </w:rPr>
        <w:t xml:space="preserve"> </w:t>
      </w:r>
      <w:r>
        <w:rPr>
          <w:color w:val="363636"/>
        </w:rPr>
        <w:t>funded</w:t>
      </w:r>
      <w:r>
        <w:rPr>
          <w:color w:val="363636"/>
          <w:spacing w:val="27"/>
          <w:w w:val="101"/>
        </w:rPr>
        <w:t xml:space="preserve"> </w:t>
      </w:r>
      <w:r>
        <w:rPr>
          <w:color w:val="363636"/>
        </w:rPr>
        <w:t>by</w:t>
      </w:r>
      <w:r>
        <w:rPr>
          <w:color w:val="363636"/>
          <w:spacing w:val="45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4"/>
        </w:rPr>
        <w:t xml:space="preserve"> </w:t>
      </w:r>
      <w:r>
        <w:rPr>
          <w:color w:val="363636"/>
        </w:rPr>
        <w:t>operator)</w:t>
      </w:r>
      <w:r>
        <w:rPr>
          <w:color w:val="363636"/>
          <w:spacing w:val="16"/>
        </w:rPr>
        <w:t xml:space="preserve"> </w:t>
      </w:r>
      <w:r>
        <w:rPr>
          <w:color w:val="363636"/>
        </w:rPr>
        <w:t>and,</w:t>
      </w:r>
      <w:r>
        <w:rPr>
          <w:color w:val="363636"/>
          <w:spacing w:val="46"/>
        </w:rPr>
        <w:t xml:space="preserve"> </w:t>
      </w:r>
      <w:r>
        <w:rPr>
          <w:color w:val="363636"/>
        </w:rPr>
        <w:t>where</w:t>
      </w:r>
      <w:r>
        <w:rPr>
          <w:color w:val="363636"/>
          <w:spacing w:val="15"/>
        </w:rPr>
        <w:t xml:space="preserve"> </w:t>
      </w:r>
      <w:r>
        <w:rPr>
          <w:color w:val="363636"/>
        </w:rPr>
        <w:t>pos</w:t>
      </w:r>
      <w:r>
        <w:rPr>
          <w:color w:val="525252"/>
          <w:spacing w:val="4"/>
        </w:rPr>
        <w:t>s</w:t>
      </w:r>
      <w:r>
        <w:rPr>
          <w:color w:val="363636"/>
          <w:spacing w:val="-14"/>
        </w:rPr>
        <w:t>i</w:t>
      </w:r>
      <w:r>
        <w:rPr>
          <w:color w:val="363636"/>
        </w:rPr>
        <w:t>bl</w:t>
      </w:r>
      <w:r>
        <w:rPr>
          <w:color w:val="363636"/>
          <w:spacing w:val="-12"/>
        </w:rPr>
        <w:t>e</w:t>
      </w:r>
      <w:r>
        <w:rPr>
          <w:color w:val="676767"/>
        </w:rPr>
        <w:t>,</w:t>
      </w:r>
      <w:r>
        <w:rPr>
          <w:color w:val="676767"/>
          <w:spacing w:val="44"/>
        </w:rPr>
        <w:t xml:space="preserve"> </w:t>
      </w:r>
      <w:r>
        <w:rPr>
          <w:color w:val="363636"/>
        </w:rPr>
        <w:t>alternat</w:t>
      </w:r>
      <w:r>
        <w:rPr>
          <w:color w:val="363636"/>
          <w:spacing w:val="1"/>
        </w:rPr>
        <w:t>i</w:t>
      </w:r>
      <w:r>
        <w:rPr>
          <w:color w:val="363636"/>
        </w:rPr>
        <w:t>ve</w:t>
      </w:r>
      <w:r>
        <w:rPr>
          <w:color w:val="363636"/>
          <w:spacing w:val="3"/>
        </w:rPr>
        <w:t xml:space="preserve"> </w:t>
      </w:r>
      <w:r>
        <w:rPr>
          <w:color w:val="363636"/>
        </w:rPr>
        <w:t>su</w:t>
      </w:r>
      <w:r>
        <w:rPr>
          <w:color w:val="363636"/>
          <w:spacing w:val="-10"/>
        </w:rPr>
        <w:t>i</w:t>
      </w:r>
      <w:r>
        <w:rPr>
          <w:color w:val="363636"/>
        </w:rPr>
        <w:t>table</w:t>
      </w:r>
      <w:r>
        <w:rPr>
          <w:color w:val="363636"/>
          <w:spacing w:val="12"/>
        </w:rPr>
        <w:t xml:space="preserve"> </w:t>
      </w:r>
      <w:r>
        <w:rPr>
          <w:color w:val="363636"/>
          <w:spacing w:val="-18"/>
        </w:rPr>
        <w:t>l</w:t>
      </w:r>
      <w:r>
        <w:rPr>
          <w:color w:val="363636"/>
        </w:rPr>
        <w:t>o</w:t>
      </w:r>
      <w:r>
        <w:rPr>
          <w:color w:val="363636"/>
          <w:spacing w:val="3"/>
        </w:rPr>
        <w:t>c</w:t>
      </w:r>
      <w:r>
        <w:rPr>
          <w:color w:val="525252"/>
          <w:spacing w:val="2"/>
        </w:rPr>
        <w:t>a</w:t>
      </w:r>
      <w:r>
        <w:rPr>
          <w:color w:val="363636"/>
        </w:rPr>
        <w:t>t</w:t>
      </w:r>
      <w:r>
        <w:rPr>
          <w:color w:val="363636"/>
          <w:spacing w:val="-12"/>
        </w:rPr>
        <w:t>i</w:t>
      </w:r>
      <w:r>
        <w:rPr>
          <w:color w:val="363636"/>
        </w:rPr>
        <w:t>ons</w:t>
      </w:r>
      <w:r>
        <w:rPr>
          <w:color w:val="363636"/>
          <w:spacing w:val="51"/>
        </w:rPr>
        <w:t xml:space="preserve"> </w:t>
      </w:r>
      <w:r>
        <w:rPr>
          <w:color w:val="363636"/>
        </w:rPr>
        <w:t>agree</w:t>
      </w:r>
      <w:r>
        <w:rPr>
          <w:color w:val="363636"/>
          <w:spacing w:val="2"/>
        </w:rPr>
        <w:t>d</w:t>
      </w:r>
      <w:r>
        <w:rPr>
          <w:color w:val="525252"/>
        </w:rPr>
        <w:t>,</w:t>
      </w:r>
      <w:r>
        <w:rPr>
          <w:color w:val="525252"/>
          <w:spacing w:val="3"/>
        </w:rPr>
        <w:t xml:space="preserve"> </w:t>
      </w:r>
      <w:r>
        <w:rPr>
          <w:color w:val="363636"/>
        </w:rPr>
        <w:t>and</w:t>
      </w:r>
      <w:r>
        <w:rPr>
          <w:color w:val="363636"/>
          <w:spacing w:val="11"/>
        </w:rPr>
        <w:t xml:space="preserve"> </w:t>
      </w:r>
      <w:r>
        <w:rPr>
          <w:color w:val="363636"/>
          <w:spacing w:val="-6"/>
        </w:rPr>
        <w:t>n</w:t>
      </w:r>
      <w:r>
        <w:rPr>
          <w:color w:val="525252"/>
        </w:rPr>
        <w:t>o</w:t>
      </w:r>
      <w:r>
        <w:rPr>
          <w:color w:val="525252"/>
          <w:w w:val="102"/>
        </w:rPr>
        <w:t xml:space="preserve"> </w:t>
      </w:r>
      <w:r>
        <w:rPr>
          <w:color w:val="363636"/>
        </w:rPr>
        <w:t>anemometry</w:t>
      </w:r>
      <w:r>
        <w:rPr>
          <w:color w:val="363636"/>
          <w:spacing w:val="51"/>
        </w:rPr>
        <w:t xml:space="preserve"> </w:t>
      </w:r>
      <w:r>
        <w:rPr>
          <w:color w:val="363636"/>
        </w:rPr>
        <w:t>m</w:t>
      </w:r>
      <w:r>
        <w:rPr>
          <w:color w:val="363636"/>
          <w:spacing w:val="-2"/>
        </w:rPr>
        <w:t>a</w:t>
      </w:r>
      <w:r>
        <w:rPr>
          <w:color w:val="525252"/>
          <w:spacing w:val="-5"/>
        </w:rPr>
        <w:t>s</w:t>
      </w:r>
      <w:r>
        <w:rPr>
          <w:color w:val="363636"/>
          <w:spacing w:val="1"/>
        </w:rPr>
        <w:t>t</w:t>
      </w:r>
      <w:r>
        <w:rPr>
          <w:color w:val="525252"/>
        </w:rPr>
        <w:t>s</w:t>
      </w:r>
      <w:r>
        <w:rPr>
          <w:color w:val="525252"/>
          <w:spacing w:val="18"/>
        </w:rPr>
        <w:t xml:space="preserve"> </w:t>
      </w:r>
      <w:r>
        <w:rPr>
          <w:color w:val="525252"/>
          <w:spacing w:val="4"/>
        </w:rPr>
        <w:t>s</w:t>
      </w:r>
      <w:r>
        <w:rPr>
          <w:color w:val="363636"/>
        </w:rPr>
        <w:t>ha</w:t>
      </w:r>
      <w:r>
        <w:rPr>
          <w:color w:val="363636"/>
          <w:spacing w:val="-2"/>
        </w:rPr>
        <w:t>l</w:t>
      </w:r>
      <w:r>
        <w:rPr>
          <w:color w:val="363636"/>
        </w:rPr>
        <w:t>l</w:t>
      </w:r>
      <w:r>
        <w:rPr>
          <w:color w:val="363636"/>
          <w:spacing w:val="-17"/>
        </w:rPr>
        <w:t xml:space="preserve"> </w:t>
      </w:r>
      <w:r>
        <w:rPr>
          <w:color w:val="363636"/>
          <w:spacing w:val="-13"/>
        </w:rPr>
        <w:t>b</w:t>
      </w:r>
      <w:r>
        <w:rPr>
          <w:color w:val="525252"/>
        </w:rPr>
        <w:t>e</w:t>
      </w:r>
      <w:r>
        <w:rPr>
          <w:color w:val="525252"/>
          <w:spacing w:val="3"/>
        </w:rPr>
        <w:t xml:space="preserve"> </w:t>
      </w:r>
      <w:r>
        <w:rPr>
          <w:color w:val="525252"/>
          <w:spacing w:val="-2"/>
        </w:rPr>
        <w:t>c</w:t>
      </w:r>
      <w:r>
        <w:rPr>
          <w:color w:val="363636"/>
        </w:rPr>
        <w:t>o</w:t>
      </w:r>
      <w:r>
        <w:rPr>
          <w:color w:val="363636"/>
          <w:spacing w:val="-4"/>
        </w:rPr>
        <w:t>n</w:t>
      </w:r>
      <w:r>
        <w:rPr>
          <w:color w:val="525252"/>
          <w:spacing w:val="4"/>
        </w:rPr>
        <w:t>s</w:t>
      </w:r>
      <w:r>
        <w:rPr>
          <w:color w:val="363636"/>
        </w:rPr>
        <w:t>tructed</w:t>
      </w:r>
      <w:r>
        <w:rPr>
          <w:color w:val="363636"/>
          <w:spacing w:val="31"/>
        </w:rPr>
        <w:t xml:space="preserve"> </w:t>
      </w:r>
      <w:r>
        <w:rPr>
          <w:color w:val="363636"/>
        </w:rPr>
        <w:t>with</w:t>
      </w:r>
      <w:r>
        <w:rPr>
          <w:color w:val="363636"/>
          <w:spacing w:val="5"/>
        </w:rPr>
        <w:t>i</w:t>
      </w:r>
      <w:r>
        <w:rPr>
          <w:color w:val="363636"/>
        </w:rPr>
        <w:t>n</w:t>
      </w:r>
      <w:r>
        <w:rPr>
          <w:color w:val="363636"/>
          <w:spacing w:val="1"/>
        </w:rPr>
        <w:t xml:space="preserve"> </w:t>
      </w:r>
      <w:r>
        <w:rPr>
          <w:color w:val="363636"/>
          <w:spacing w:val="-50"/>
        </w:rPr>
        <w:t>1</w:t>
      </w:r>
      <w:r>
        <w:rPr>
          <w:color w:val="363636"/>
        </w:rPr>
        <w:t>00</w:t>
      </w:r>
      <w:r>
        <w:rPr>
          <w:color w:val="363636"/>
          <w:spacing w:val="14"/>
        </w:rPr>
        <w:t xml:space="preserve"> </w:t>
      </w:r>
      <w:r>
        <w:rPr>
          <w:color w:val="363636"/>
        </w:rPr>
        <w:t>metres</w:t>
      </w:r>
      <w:r>
        <w:rPr>
          <w:color w:val="363636"/>
          <w:spacing w:val="8"/>
        </w:rPr>
        <w:t xml:space="preserve"> </w:t>
      </w:r>
      <w:r>
        <w:rPr>
          <w:color w:val="363636"/>
        </w:rPr>
        <w:t>of</w:t>
      </w:r>
      <w:r>
        <w:rPr>
          <w:color w:val="363636"/>
          <w:spacing w:val="8"/>
        </w:rPr>
        <w:t xml:space="preserve"> </w:t>
      </w:r>
      <w:r>
        <w:rPr>
          <w:color w:val="363636"/>
        </w:rPr>
        <w:t>the</w:t>
      </w:r>
      <w:r>
        <w:rPr>
          <w:color w:val="363636"/>
          <w:spacing w:val="21"/>
        </w:rPr>
        <w:t xml:space="preserve"> </w:t>
      </w:r>
      <w:r>
        <w:rPr>
          <w:color w:val="363636"/>
        </w:rPr>
        <w:t>easement.</w:t>
      </w:r>
    </w:p>
    <w:p w14:paraId="13EDDE31" w14:textId="77777777" w:rsidR="00A5052B" w:rsidRDefault="00A5052B">
      <w:pPr>
        <w:spacing w:line="320" w:lineRule="auto"/>
        <w:jc w:val="both"/>
        <w:sectPr w:rsidR="00A5052B">
          <w:pgSz w:w="11910" w:h="16830"/>
          <w:pgMar w:top="1100" w:right="1000" w:bottom="840" w:left="1580" w:header="0" w:footer="645" w:gutter="0"/>
          <w:cols w:space="720"/>
        </w:sectPr>
      </w:pPr>
    </w:p>
    <w:p w14:paraId="13EDDE32" w14:textId="77777777" w:rsidR="00A5052B" w:rsidRDefault="00A72E41">
      <w:pPr>
        <w:pStyle w:val="BodyText"/>
        <w:numPr>
          <w:ilvl w:val="0"/>
          <w:numId w:val="6"/>
        </w:numPr>
        <w:tabs>
          <w:tab w:val="left" w:pos="505"/>
        </w:tabs>
        <w:spacing w:before="47" w:line="320" w:lineRule="auto"/>
        <w:ind w:left="490" w:right="469" w:hanging="346"/>
        <w:jc w:val="both"/>
      </w:pPr>
      <w:r>
        <w:rPr>
          <w:color w:val="232323"/>
        </w:rPr>
        <w:lastRenderedPageBreak/>
        <w:t>No</w:t>
      </w:r>
      <w:r>
        <w:rPr>
          <w:color w:val="232323"/>
          <w:spacing w:val="37"/>
        </w:rPr>
        <w:t xml:space="preserve"> </w:t>
      </w:r>
      <w:r>
        <w:rPr>
          <w:color w:val="232323"/>
        </w:rPr>
        <w:t>bu</w:t>
      </w:r>
      <w:r>
        <w:rPr>
          <w:color w:val="232323"/>
          <w:spacing w:val="-10"/>
        </w:rPr>
        <w:t>i</w:t>
      </w:r>
      <w:r>
        <w:rPr>
          <w:color w:val="232323"/>
          <w:spacing w:val="-18"/>
        </w:rPr>
        <w:t>l</w:t>
      </w:r>
      <w:r>
        <w:rPr>
          <w:color w:val="232323"/>
        </w:rPr>
        <w:t>d</w:t>
      </w:r>
      <w:r>
        <w:rPr>
          <w:color w:val="232323"/>
          <w:spacing w:val="-7"/>
        </w:rPr>
        <w:t>i</w:t>
      </w:r>
      <w:r>
        <w:rPr>
          <w:color w:val="232323"/>
        </w:rPr>
        <w:t>ngs</w:t>
      </w:r>
      <w:r>
        <w:rPr>
          <w:color w:val="232323"/>
          <w:spacing w:val="30"/>
        </w:rPr>
        <w:t xml:space="preserve"> </w:t>
      </w:r>
      <w:r>
        <w:rPr>
          <w:color w:val="232323"/>
        </w:rPr>
        <w:t>or</w:t>
      </w:r>
      <w:r>
        <w:rPr>
          <w:color w:val="232323"/>
          <w:spacing w:val="33"/>
        </w:rPr>
        <w:t xml:space="preserve"> </w:t>
      </w:r>
      <w:r>
        <w:rPr>
          <w:color w:val="232323"/>
        </w:rPr>
        <w:t>structures</w:t>
      </w:r>
      <w:r>
        <w:rPr>
          <w:color w:val="232323"/>
          <w:spacing w:val="41"/>
        </w:rPr>
        <w:t xml:space="preserve"> </w:t>
      </w:r>
      <w:r>
        <w:rPr>
          <w:color w:val="232323"/>
        </w:rPr>
        <w:t>are</w:t>
      </w:r>
      <w:r>
        <w:rPr>
          <w:color w:val="232323"/>
          <w:spacing w:val="39"/>
        </w:rPr>
        <w:t xml:space="preserve"> </w:t>
      </w:r>
      <w:r>
        <w:rPr>
          <w:color w:val="232323"/>
        </w:rPr>
        <w:t>perm</w:t>
      </w:r>
      <w:r>
        <w:rPr>
          <w:color w:val="232323"/>
          <w:spacing w:val="-12"/>
        </w:rPr>
        <w:t>i</w:t>
      </w:r>
      <w:r>
        <w:rPr>
          <w:color w:val="232323"/>
        </w:rPr>
        <w:t>tted</w:t>
      </w:r>
      <w:r>
        <w:rPr>
          <w:color w:val="232323"/>
          <w:spacing w:val="36"/>
        </w:rPr>
        <w:t xml:space="preserve"> </w:t>
      </w:r>
      <w:r>
        <w:rPr>
          <w:color w:val="232323"/>
        </w:rPr>
        <w:t>on</w:t>
      </w:r>
      <w:r>
        <w:rPr>
          <w:color w:val="232323"/>
          <w:spacing w:val="30"/>
        </w:rPr>
        <w:t xml:space="preserve"> </w:t>
      </w:r>
      <w:r>
        <w:rPr>
          <w:color w:val="232323"/>
        </w:rPr>
        <w:t>AusNet</w:t>
      </w:r>
      <w:r>
        <w:rPr>
          <w:color w:val="232323"/>
          <w:spacing w:val="55"/>
        </w:rPr>
        <w:t xml:space="preserve"> </w:t>
      </w:r>
      <w:r>
        <w:rPr>
          <w:color w:val="232323"/>
        </w:rPr>
        <w:t>Transm</w:t>
      </w:r>
      <w:r>
        <w:rPr>
          <w:color w:val="232323"/>
          <w:spacing w:val="12"/>
        </w:rPr>
        <w:t>i</w:t>
      </w:r>
      <w:r>
        <w:rPr>
          <w:color w:val="232323"/>
        </w:rPr>
        <w:t>ssion</w:t>
      </w:r>
      <w:r>
        <w:rPr>
          <w:color w:val="232323"/>
          <w:spacing w:val="23"/>
        </w:rPr>
        <w:t xml:space="preserve"> </w:t>
      </w:r>
      <w:r>
        <w:rPr>
          <w:color w:val="232323"/>
        </w:rPr>
        <w:t>Group's</w:t>
      </w:r>
      <w:r>
        <w:rPr>
          <w:color w:val="232323"/>
          <w:spacing w:val="40"/>
        </w:rPr>
        <w:t xml:space="preserve"> </w:t>
      </w:r>
      <w:r>
        <w:rPr>
          <w:color w:val="343434"/>
        </w:rPr>
        <w:t>easement</w:t>
      </w:r>
      <w:r>
        <w:rPr>
          <w:color w:val="343434"/>
          <w:spacing w:val="44"/>
        </w:rPr>
        <w:t xml:space="preserve"> </w:t>
      </w:r>
      <w:r>
        <w:rPr>
          <w:color w:val="232323"/>
        </w:rPr>
        <w:t>other</w:t>
      </w:r>
      <w:r>
        <w:rPr>
          <w:color w:val="232323"/>
          <w:w w:val="105"/>
        </w:rPr>
        <w:t xml:space="preserve"> </w:t>
      </w:r>
      <w:r>
        <w:rPr>
          <w:color w:val="232323"/>
        </w:rPr>
        <w:t>than</w:t>
      </w:r>
      <w:r>
        <w:rPr>
          <w:color w:val="232323"/>
          <w:spacing w:val="46"/>
        </w:rPr>
        <w:t xml:space="preserve"> </w:t>
      </w:r>
      <w:r>
        <w:rPr>
          <w:color w:val="232323"/>
          <w:spacing w:val="-2"/>
        </w:rPr>
        <w:t>i</w:t>
      </w:r>
      <w:r>
        <w:rPr>
          <w:color w:val="232323"/>
          <w:spacing w:val="-3"/>
        </w:rPr>
        <w:t>nterface</w:t>
      </w:r>
      <w:r>
        <w:rPr>
          <w:color w:val="232323"/>
          <w:spacing w:val="29"/>
        </w:rPr>
        <w:t xml:space="preserve"> </w:t>
      </w:r>
      <w:r>
        <w:rPr>
          <w:color w:val="232323"/>
        </w:rPr>
        <w:t>works</w:t>
      </w:r>
      <w:r>
        <w:rPr>
          <w:color w:val="232323"/>
          <w:spacing w:val="49"/>
        </w:rPr>
        <w:t xml:space="preserve"> </w:t>
      </w:r>
      <w:r>
        <w:rPr>
          <w:color w:val="232323"/>
          <w:spacing w:val="-1"/>
        </w:rPr>
        <w:t>required</w:t>
      </w:r>
      <w:r>
        <w:rPr>
          <w:color w:val="232323"/>
          <w:spacing w:val="22"/>
        </w:rPr>
        <w:t xml:space="preserve"> </w:t>
      </w:r>
      <w:r>
        <w:rPr>
          <w:color w:val="232323"/>
        </w:rPr>
        <w:t xml:space="preserve">for  </w:t>
      </w:r>
      <w:r>
        <w:rPr>
          <w:color w:val="343434"/>
        </w:rPr>
        <w:t>connection</w:t>
      </w:r>
      <w:r>
        <w:rPr>
          <w:color w:val="343434"/>
          <w:spacing w:val="27"/>
        </w:rPr>
        <w:t xml:space="preserve"> </w:t>
      </w:r>
      <w:r>
        <w:rPr>
          <w:color w:val="232323"/>
        </w:rPr>
        <w:t>of</w:t>
      </w:r>
      <w:r>
        <w:rPr>
          <w:color w:val="232323"/>
          <w:spacing w:val="37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22"/>
        </w:rPr>
        <w:t xml:space="preserve"> </w:t>
      </w:r>
      <w:r>
        <w:rPr>
          <w:color w:val="232323"/>
        </w:rPr>
        <w:t>wind</w:t>
      </w:r>
      <w:r>
        <w:rPr>
          <w:color w:val="232323"/>
          <w:spacing w:val="27"/>
        </w:rPr>
        <w:t xml:space="preserve"> </w:t>
      </w:r>
      <w:r>
        <w:rPr>
          <w:color w:val="232323"/>
        </w:rPr>
        <w:t>farm</w:t>
      </w:r>
      <w:r>
        <w:rPr>
          <w:color w:val="232323"/>
          <w:spacing w:val="47"/>
        </w:rPr>
        <w:t xml:space="preserve"> </w:t>
      </w:r>
      <w:r>
        <w:rPr>
          <w:color w:val="232323"/>
          <w:spacing w:val="-1"/>
        </w:rPr>
        <w:t>electrical</w:t>
      </w:r>
      <w:r>
        <w:rPr>
          <w:color w:val="232323"/>
          <w:spacing w:val="33"/>
        </w:rPr>
        <w:t xml:space="preserve"> </w:t>
      </w:r>
      <w:r>
        <w:rPr>
          <w:color w:val="343434"/>
        </w:rPr>
        <w:t>system</w:t>
      </w:r>
      <w:r>
        <w:rPr>
          <w:color w:val="343434"/>
          <w:spacing w:val="40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31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39"/>
        </w:rPr>
        <w:t xml:space="preserve"> </w:t>
      </w:r>
      <w:r>
        <w:rPr>
          <w:color w:val="343434"/>
        </w:rPr>
        <w:t>500</w:t>
      </w:r>
      <w:r>
        <w:rPr>
          <w:color w:val="343434"/>
          <w:spacing w:val="32"/>
          <w:w w:val="101"/>
        </w:rPr>
        <w:t xml:space="preserve"> </w:t>
      </w:r>
      <w:r>
        <w:rPr>
          <w:color w:val="232323"/>
        </w:rPr>
        <w:t>k</w:t>
      </w:r>
      <w:r>
        <w:rPr>
          <w:color w:val="232323"/>
          <w:spacing w:val="-12"/>
        </w:rPr>
        <w:t>i</w:t>
      </w:r>
      <w:r>
        <w:rPr>
          <w:color w:val="232323"/>
          <w:spacing w:val="-18"/>
        </w:rPr>
        <w:t>l</w:t>
      </w:r>
      <w:r>
        <w:rPr>
          <w:color w:val="232323"/>
        </w:rPr>
        <w:t>ovolt</w:t>
      </w:r>
      <w:r>
        <w:rPr>
          <w:color w:val="232323"/>
          <w:spacing w:val="15"/>
        </w:rPr>
        <w:t xml:space="preserve"> </w:t>
      </w:r>
      <w:r>
        <w:rPr>
          <w:color w:val="232323"/>
        </w:rPr>
        <w:t>transm</w:t>
      </w:r>
      <w:r>
        <w:rPr>
          <w:color w:val="232323"/>
          <w:spacing w:val="8"/>
        </w:rPr>
        <w:t>i</w:t>
      </w:r>
      <w:r>
        <w:rPr>
          <w:color w:val="232323"/>
        </w:rPr>
        <w:t>ssion</w:t>
      </w:r>
      <w:r>
        <w:rPr>
          <w:color w:val="232323"/>
          <w:spacing w:val="24"/>
        </w:rPr>
        <w:t xml:space="preserve"> </w:t>
      </w:r>
      <w:r>
        <w:rPr>
          <w:color w:val="232323"/>
        </w:rPr>
        <w:t>line.</w:t>
      </w:r>
      <w:r>
        <w:rPr>
          <w:color w:val="232323"/>
          <w:spacing w:val="24"/>
        </w:rPr>
        <w:t xml:space="preserve"> </w:t>
      </w:r>
      <w:r>
        <w:rPr>
          <w:color w:val="232323"/>
        </w:rPr>
        <w:t>Des</w:t>
      </w:r>
      <w:r>
        <w:rPr>
          <w:color w:val="232323"/>
          <w:spacing w:val="-14"/>
        </w:rPr>
        <w:t>i</w:t>
      </w:r>
      <w:r>
        <w:rPr>
          <w:color w:val="232323"/>
        </w:rPr>
        <w:t>gn</w:t>
      </w:r>
      <w:r>
        <w:rPr>
          <w:color w:val="232323"/>
          <w:spacing w:val="33"/>
        </w:rPr>
        <w:t xml:space="preserve"> </w:t>
      </w:r>
      <w:r>
        <w:rPr>
          <w:color w:val="232323"/>
        </w:rPr>
        <w:t>plans</w:t>
      </w:r>
      <w:r>
        <w:rPr>
          <w:color w:val="232323"/>
          <w:spacing w:val="8"/>
        </w:rPr>
        <w:t xml:space="preserve"> </w:t>
      </w:r>
      <w:r>
        <w:rPr>
          <w:color w:val="232323"/>
        </w:rPr>
        <w:t>for</w:t>
      </w:r>
      <w:r>
        <w:rPr>
          <w:color w:val="232323"/>
          <w:spacing w:val="25"/>
        </w:rPr>
        <w:t xml:space="preserve"> </w:t>
      </w:r>
      <w:r>
        <w:rPr>
          <w:color w:val="343434"/>
        </w:rPr>
        <w:t>such</w:t>
      </w:r>
      <w:r>
        <w:rPr>
          <w:color w:val="343434"/>
          <w:spacing w:val="25"/>
        </w:rPr>
        <w:t xml:space="preserve"> </w:t>
      </w:r>
      <w:r>
        <w:rPr>
          <w:color w:val="232323"/>
        </w:rPr>
        <w:t>work</w:t>
      </w:r>
      <w:r>
        <w:rPr>
          <w:color w:val="232323"/>
          <w:spacing w:val="46"/>
        </w:rPr>
        <w:t xml:space="preserve"> </w:t>
      </w:r>
      <w:r>
        <w:rPr>
          <w:color w:val="232323"/>
        </w:rPr>
        <w:t>must</w:t>
      </w:r>
      <w:r>
        <w:rPr>
          <w:color w:val="232323"/>
          <w:spacing w:val="20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15"/>
        </w:rPr>
        <w:t xml:space="preserve"> </w:t>
      </w:r>
      <w:r>
        <w:rPr>
          <w:color w:val="343434"/>
        </w:rPr>
        <w:t>submitted</w:t>
      </w:r>
      <w:r>
        <w:rPr>
          <w:color w:val="343434"/>
          <w:spacing w:val="27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17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17"/>
        </w:rPr>
        <w:t xml:space="preserve"> </w:t>
      </w:r>
      <w:r>
        <w:rPr>
          <w:color w:val="343434"/>
        </w:rPr>
        <w:t>approved</w:t>
      </w:r>
      <w:r>
        <w:rPr>
          <w:color w:val="343434"/>
          <w:spacing w:val="27"/>
        </w:rPr>
        <w:t xml:space="preserve"> </w:t>
      </w:r>
      <w:r>
        <w:rPr>
          <w:color w:val="232323"/>
          <w:spacing w:val="-17"/>
        </w:rPr>
        <w:t>i</w:t>
      </w:r>
      <w:r>
        <w:rPr>
          <w:color w:val="232323"/>
        </w:rPr>
        <w:t>n</w:t>
      </w:r>
      <w:r>
        <w:rPr>
          <w:color w:val="232323"/>
          <w:w w:val="109"/>
        </w:rPr>
        <w:t xml:space="preserve"> </w:t>
      </w:r>
      <w:r>
        <w:rPr>
          <w:color w:val="232323"/>
        </w:rPr>
        <w:t>writing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by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AusNet</w:t>
      </w:r>
      <w:r>
        <w:rPr>
          <w:color w:val="232323"/>
          <w:spacing w:val="19"/>
        </w:rPr>
        <w:t xml:space="preserve"> </w:t>
      </w:r>
      <w:r>
        <w:rPr>
          <w:color w:val="232323"/>
        </w:rPr>
        <w:t>Transmission</w:t>
      </w:r>
      <w:r>
        <w:rPr>
          <w:color w:val="232323"/>
          <w:spacing w:val="4"/>
        </w:rPr>
        <w:t xml:space="preserve"> </w:t>
      </w:r>
      <w:r>
        <w:rPr>
          <w:color w:val="232323"/>
        </w:rPr>
        <w:t>Group</w:t>
      </w:r>
      <w:r>
        <w:rPr>
          <w:color w:val="232323"/>
          <w:spacing w:val="15"/>
        </w:rPr>
        <w:t xml:space="preserve"> </w:t>
      </w:r>
      <w:r>
        <w:rPr>
          <w:color w:val="232323"/>
          <w:spacing w:val="-3"/>
        </w:rPr>
        <w:t>prior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9"/>
        </w:rPr>
        <w:t xml:space="preserve"> </w:t>
      </w:r>
      <w:r>
        <w:rPr>
          <w:color w:val="232323"/>
        </w:rPr>
        <w:t>commencement</w:t>
      </w:r>
      <w:r>
        <w:rPr>
          <w:color w:val="232323"/>
          <w:spacing w:val="43"/>
        </w:rPr>
        <w:t xml:space="preserve"> </w:t>
      </w:r>
      <w:r>
        <w:rPr>
          <w:color w:val="232323"/>
        </w:rPr>
        <w:t>of</w:t>
      </w:r>
      <w:r>
        <w:rPr>
          <w:color w:val="232323"/>
          <w:spacing w:val="4"/>
        </w:rPr>
        <w:t xml:space="preserve"> </w:t>
      </w:r>
      <w:r>
        <w:rPr>
          <w:color w:val="343434"/>
        </w:rPr>
        <w:t>construction.</w:t>
      </w:r>
    </w:p>
    <w:p w14:paraId="13EDDE33" w14:textId="77777777" w:rsidR="00A5052B" w:rsidRDefault="00A5052B">
      <w:pPr>
        <w:spacing w:before="1"/>
        <w:rPr>
          <w:rFonts w:ascii="Arial" w:eastAsia="Arial" w:hAnsi="Arial" w:cs="Arial"/>
          <w:sz w:val="21"/>
          <w:szCs w:val="21"/>
        </w:rPr>
      </w:pPr>
    </w:p>
    <w:p w14:paraId="13EDDE34" w14:textId="77777777" w:rsidR="00A5052B" w:rsidRDefault="00A72E41">
      <w:pPr>
        <w:pStyle w:val="BodyText"/>
        <w:numPr>
          <w:ilvl w:val="0"/>
          <w:numId w:val="6"/>
        </w:numPr>
        <w:tabs>
          <w:tab w:val="left" w:pos="505"/>
        </w:tabs>
        <w:spacing w:line="323" w:lineRule="auto"/>
        <w:ind w:left="490" w:right="497" w:hanging="353"/>
        <w:jc w:val="both"/>
      </w:pPr>
      <w:r>
        <w:rPr>
          <w:color w:val="232323"/>
          <w:w w:val="105"/>
        </w:rPr>
        <w:t>Deta</w:t>
      </w:r>
      <w:r>
        <w:rPr>
          <w:color w:val="232323"/>
          <w:spacing w:val="-2"/>
          <w:w w:val="105"/>
        </w:rPr>
        <w:t>i</w:t>
      </w:r>
      <w:r>
        <w:rPr>
          <w:color w:val="232323"/>
          <w:spacing w:val="-19"/>
          <w:w w:val="105"/>
        </w:rPr>
        <w:t>l</w:t>
      </w:r>
      <w:r>
        <w:rPr>
          <w:color w:val="232323"/>
          <w:w w:val="105"/>
        </w:rPr>
        <w:t>s</w:t>
      </w:r>
      <w:r>
        <w:rPr>
          <w:color w:val="232323"/>
          <w:spacing w:val="-11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11"/>
          <w:w w:val="105"/>
        </w:rPr>
        <w:t xml:space="preserve"> </w:t>
      </w:r>
      <w:r>
        <w:rPr>
          <w:color w:val="343434"/>
          <w:w w:val="105"/>
        </w:rPr>
        <w:t>any</w:t>
      </w:r>
      <w:r>
        <w:rPr>
          <w:color w:val="343434"/>
          <w:spacing w:val="-4"/>
          <w:w w:val="105"/>
        </w:rPr>
        <w:t xml:space="preserve"> </w:t>
      </w:r>
      <w:r>
        <w:rPr>
          <w:color w:val="232323"/>
          <w:w w:val="105"/>
        </w:rPr>
        <w:t>road</w:t>
      </w:r>
      <w:r>
        <w:rPr>
          <w:color w:val="232323"/>
          <w:spacing w:val="-18"/>
          <w:w w:val="105"/>
        </w:rPr>
        <w:t xml:space="preserve"> </w:t>
      </w:r>
      <w:r>
        <w:rPr>
          <w:color w:val="232323"/>
          <w:w w:val="105"/>
        </w:rPr>
        <w:t>or</w:t>
      </w:r>
      <w:r>
        <w:rPr>
          <w:color w:val="232323"/>
          <w:spacing w:val="-10"/>
          <w:w w:val="105"/>
        </w:rPr>
        <w:t xml:space="preserve"> </w:t>
      </w:r>
      <w:r>
        <w:rPr>
          <w:color w:val="232323"/>
          <w:w w:val="105"/>
        </w:rPr>
        <w:t>track</w:t>
      </w:r>
      <w:r>
        <w:rPr>
          <w:color w:val="232323"/>
          <w:spacing w:val="-3"/>
          <w:w w:val="105"/>
        </w:rPr>
        <w:t xml:space="preserve"> </w:t>
      </w:r>
      <w:r>
        <w:rPr>
          <w:color w:val="343434"/>
          <w:w w:val="105"/>
        </w:rPr>
        <w:t>construct</w:t>
      </w:r>
      <w:r>
        <w:rPr>
          <w:color w:val="343434"/>
          <w:spacing w:val="3"/>
          <w:w w:val="105"/>
        </w:rPr>
        <w:t>i</w:t>
      </w:r>
      <w:r>
        <w:rPr>
          <w:color w:val="343434"/>
          <w:w w:val="105"/>
        </w:rPr>
        <w:t>on</w:t>
      </w:r>
      <w:r>
        <w:rPr>
          <w:color w:val="343434"/>
          <w:spacing w:val="-11"/>
          <w:w w:val="105"/>
        </w:rPr>
        <w:t xml:space="preserve"> </w:t>
      </w:r>
      <w:r>
        <w:rPr>
          <w:color w:val="232323"/>
          <w:w w:val="105"/>
        </w:rPr>
        <w:t>and</w:t>
      </w:r>
      <w:r>
        <w:rPr>
          <w:color w:val="232323"/>
          <w:spacing w:val="-16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2"/>
          <w:w w:val="105"/>
        </w:rPr>
        <w:t xml:space="preserve"> </w:t>
      </w:r>
      <w:r>
        <w:rPr>
          <w:color w:val="232323"/>
          <w:spacing w:val="-15"/>
          <w:w w:val="105"/>
        </w:rPr>
        <w:t>i</w:t>
      </w:r>
      <w:r>
        <w:rPr>
          <w:color w:val="232323"/>
          <w:w w:val="105"/>
        </w:rPr>
        <w:t>nstallat</w:t>
      </w:r>
      <w:r>
        <w:rPr>
          <w:color w:val="232323"/>
          <w:spacing w:val="-8"/>
          <w:w w:val="105"/>
        </w:rPr>
        <w:t>i</w:t>
      </w:r>
      <w:r>
        <w:rPr>
          <w:color w:val="232323"/>
          <w:w w:val="105"/>
        </w:rPr>
        <w:t>on</w:t>
      </w:r>
      <w:r>
        <w:rPr>
          <w:color w:val="232323"/>
          <w:spacing w:val="-16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-11"/>
          <w:w w:val="105"/>
        </w:rPr>
        <w:t xml:space="preserve"> </w:t>
      </w:r>
      <w:r>
        <w:rPr>
          <w:color w:val="343434"/>
          <w:w w:val="105"/>
        </w:rPr>
        <w:t>serv</w:t>
      </w:r>
      <w:r>
        <w:rPr>
          <w:color w:val="343434"/>
          <w:spacing w:val="3"/>
          <w:w w:val="105"/>
        </w:rPr>
        <w:t>i</w:t>
      </w:r>
      <w:r>
        <w:rPr>
          <w:color w:val="343434"/>
          <w:w w:val="105"/>
        </w:rPr>
        <w:t>ces</w:t>
      </w:r>
      <w:r>
        <w:rPr>
          <w:color w:val="343434"/>
          <w:spacing w:val="-15"/>
          <w:w w:val="105"/>
        </w:rPr>
        <w:t xml:space="preserve"> </w:t>
      </w:r>
      <w:r>
        <w:rPr>
          <w:color w:val="232323"/>
          <w:w w:val="105"/>
        </w:rPr>
        <w:t>with</w:t>
      </w:r>
      <w:r>
        <w:rPr>
          <w:color w:val="232323"/>
          <w:spacing w:val="12"/>
          <w:w w:val="105"/>
        </w:rPr>
        <w:t>i</w:t>
      </w:r>
      <w:r>
        <w:rPr>
          <w:color w:val="232323"/>
          <w:w w:val="105"/>
        </w:rPr>
        <w:t>n</w:t>
      </w:r>
      <w:r>
        <w:rPr>
          <w:color w:val="232323"/>
          <w:spacing w:val="-25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2"/>
          <w:w w:val="105"/>
        </w:rPr>
        <w:t xml:space="preserve"> </w:t>
      </w:r>
      <w:r>
        <w:rPr>
          <w:color w:val="343434"/>
          <w:w w:val="105"/>
        </w:rPr>
        <w:t>easement</w:t>
      </w:r>
      <w:r>
        <w:rPr>
          <w:color w:val="343434"/>
          <w:w w:val="98"/>
        </w:rPr>
        <w:t xml:space="preserve"> </w:t>
      </w:r>
      <w:r>
        <w:rPr>
          <w:color w:val="232323"/>
          <w:w w:val="105"/>
        </w:rPr>
        <w:t>must</w:t>
      </w:r>
      <w:r>
        <w:rPr>
          <w:color w:val="232323"/>
          <w:spacing w:val="34"/>
          <w:w w:val="105"/>
        </w:rPr>
        <w:t xml:space="preserve"> </w:t>
      </w:r>
      <w:r>
        <w:rPr>
          <w:color w:val="232323"/>
          <w:w w:val="105"/>
        </w:rPr>
        <w:t>be</w:t>
      </w:r>
      <w:r>
        <w:rPr>
          <w:color w:val="232323"/>
          <w:spacing w:val="38"/>
          <w:w w:val="105"/>
        </w:rPr>
        <w:t xml:space="preserve"> </w:t>
      </w:r>
      <w:r>
        <w:rPr>
          <w:color w:val="343434"/>
          <w:w w:val="105"/>
        </w:rPr>
        <w:t>submitted</w:t>
      </w:r>
      <w:r>
        <w:rPr>
          <w:color w:val="343434"/>
          <w:spacing w:val="41"/>
          <w:w w:val="105"/>
        </w:rPr>
        <w:t xml:space="preserve"> </w:t>
      </w:r>
      <w:r>
        <w:rPr>
          <w:color w:val="232323"/>
          <w:w w:val="105"/>
        </w:rPr>
        <w:t>to</w:t>
      </w:r>
      <w:r>
        <w:rPr>
          <w:color w:val="232323"/>
          <w:spacing w:val="32"/>
          <w:w w:val="105"/>
        </w:rPr>
        <w:t xml:space="preserve"> </w:t>
      </w:r>
      <w:r>
        <w:rPr>
          <w:color w:val="232323"/>
          <w:w w:val="105"/>
        </w:rPr>
        <w:t>AusNet</w:t>
      </w:r>
      <w:r>
        <w:rPr>
          <w:color w:val="232323"/>
          <w:spacing w:val="43"/>
          <w:w w:val="105"/>
        </w:rPr>
        <w:t xml:space="preserve"> </w:t>
      </w:r>
      <w:r>
        <w:rPr>
          <w:color w:val="232323"/>
          <w:w w:val="105"/>
        </w:rPr>
        <w:t>Transmission</w:t>
      </w:r>
      <w:r>
        <w:rPr>
          <w:color w:val="232323"/>
          <w:spacing w:val="31"/>
          <w:w w:val="105"/>
        </w:rPr>
        <w:t xml:space="preserve"> </w:t>
      </w:r>
      <w:r>
        <w:rPr>
          <w:color w:val="232323"/>
          <w:w w:val="105"/>
        </w:rPr>
        <w:t>Group</w:t>
      </w:r>
      <w:r>
        <w:rPr>
          <w:color w:val="232323"/>
          <w:spacing w:val="26"/>
          <w:w w:val="105"/>
        </w:rPr>
        <w:t xml:space="preserve"> </w:t>
      </w:r>
      <w:r>
        <w:rPr>
          <w:color w:val="232323"/>
          <w:w w:val="105"/>
        </w:rPr>
        <w:t>and</w:t>
      </w:r>
      <w:r>
        <w:rPr>
          <w:color w:val="232323"/>
          <w:spacing w:val="31"/>
          <w:w w:val="105"/>
        </w:rPr>
        <w:t xml:space="preserve"> </w:t>
      </w:r>
      <w:r>
        <w:rPr>
          <w:color w:val="343434"/>
          <w:w w:val="105"/>
        </w:rPr>
        <w:t>approved</w:t>
      </w:r>
      <w:r>
        <w:rPr>
          <w:color w:val="343434"/>
          <w:spacing w:val="48"/>
          <w:w w:val="105"/>
        </w:rPr>
        <w:t xml:space="preserve"> </w:t>
      </w:r>
      <w:r>
        <w:rPr>
          <w:color w:val="232323"/>
          <w:spacing w:val="-10"/>
          <w:w w:val="105"/>
        </w:rPr>
        <w:t>i</w:t>
      </w:r>
      <w:r>
        <w:rPr>
          <w:color w:val="232323"/>
          <w:spacing w:val="-14"/>
          <w:w w:val="105"/>
        </w:rPr>
        <w:t>n</w:t>
      </w:r>
      <w:r>
        <w:rPr>
          <w:color w:val="232323"/>
          <w:spacing w:val="13"/>
          <w:w w:val="105"/>
        </w:rPr>
        <w:t xml:space="preserve"> </w:t>
      </w:r>
      <w:r>
        <w:rPr>
          <w:color w:val="232323"/>
          <w:w w:val="105"/>
        </w:rPr>
        <w:t>writi</w:t>
      </w:r>
      <w:r>
        <w:rPr>
          <w:color w:val="232323"/>
          <w:spacing w:val="1"/>
          <w:w w:val="105"/>
        </w:rPr>
        <w:t>ng</w:t>
      </w:r>
      <w:r>
        <w:rPr>
          <w:color w:val="232323"/>
          <w:spacing w:val="19"/>
          <w:w w:val="105"/>
        </w:rPr>
        <w:t xml:space="preserve"> </w:t>
      </w:r>
      <w:r>
        <w:rPr>
          <w:color w:val="232323"/>
          <w:spacing w:val="-3"/>
          <w:w w:val="105"/>
        </w:rPr>
        <w:t>prior</w:t>
      </w:r>
      <w:r>
        <w:rPr>
          <w:color w:val="232323"/>
          <w:spacing w:val="26"/>
          <w:w w:val="105"/>
        </w:rPr>
        <w:t xml:space="preserve"> </w:t>
      </w:r>
      <w:r>
        <w:rPr>
          <w:color w:val="232323"/>
          <w:w w:val="105"/>
        </w:rPr>
        <w:t>to</w:t>
      </w:r>
      <w:r>
        <w:rPr>
          <w:color w:val="232323"/>
          <w:spacing w:val="26"/>
          <w:w w:val="105"/>
        </w:rPr>
        <w:t xml:space="preserve"> </w:t>
      </w:r>
      <w:r>
        <w:rPr>
          <w:color w:val="343434"/>
          <w:w w:val="105"/>
        </w:rPr>
        <w:t>the</w:t>
      </w:r>
      <w:r>
        <w:rPr>
          <w:color w:val="343434"/>
          <w:spacing w:val="27"/>
          <w:w w:val="102"/>
        </w:rPr>
        <w:t xml:space="preserve"> </w:t>
      </w:r>
      <w:r>
        <w:rPr>
          <w:color w:val="343434"/>
          <w:w w:val="105"/>
        </w:rPr>
        <w:t>commencement</w:t>
      </w:r>
      <w:r>
        <w:rPr>
          <w:color w:val="343434"/>
          <w:spacing w:val="-10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-28"/>
          <w:w w:val="105"/>
        </w:rPr>
        <w:t xml:space="preserve"> </w:t>
      </w:r>
      <w:r>
        <w:rPr>
          <w:color w:val="232323"/>
          <w:w w:val="105"/>
        </w:rPr>
        <w:t>work</w:t>
      </w:r>
      <w:r>
        <w:rPr>
          <w:color w:val="232323"/>
          <w:spacing w:val="-15"/>
          <w:w w:val="105"/>
        </w:rPr>
        <w:t xml:space="preserve"> </w:t>
      </w:r>
      <w:r>
        <w:rPr>
          <w:color w:val="232323"/>
          <w:w w:val="105"/>
        </w:rPr>
        <w:t>on</w:t>
      </w:r>
      <w:r>
        <w:rPr>
          <w:color w:val="232323"/>
          <w:spacing w:val="-22"/>
          <w:w w:val="105"/>
        </w:rPr>
        <w:t xml:space="preserve"> </w:t>
      </w:r>
      <w:r>
        <w:rPr>
          <w:color w:val="232323"/>
          <w:spacing w:val="-3"/>
          <w:w w:val="105"/>
        </w:rPr>
        <w:t>si</w:t>
      </w:r>
      <w:r>
        <w:rPr>
          <w:color w:val="232323"/>
          <w:spacing w:val="-2"/>
          <w:w w:val="105"/>
        </w:rPr>
        <w:t>te.</w:t>
      </w:r>
    </w:p>
    <w:p w14:paraId="13EDDE35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36" w14:textId="77777777" w:rsidR="00A5052B" w:rsidRDefault="00A72E41">
      <w:pPr>
        <w:pStyle w:val="BodyText"/>
        <w:numPr>
          <w:ilvl w:val="0"/>
          <w:numId w:val="6"/>
        </w:numPr>
        <w:tabs>
          <w:tab w:val="left" w:pos="491"/>
        </w:tabs>
        <w:spacing w:line="315" w:lineRule="auto"/>
        <w:ind w:left="497" w:right="484" w:hanging="367"/>
        <w:jc w:val="both"/>
      </w:pPr>
      <w:r>
        <w:rPr>
          <w:color w:val="232323"/>
        </w:rPr>
        <w:t>Gates</w:t>
      </w:r>
      <w:r>
        <w:rPr>
          <w:color w:val="232323"/>
          <w:spacing w:val="2"/>
        </w:rPr>
        <w:t xml:space="preserve"> </w:t>
      </w:r>
      <w:r>
        <w:rPr>
          <w:color w:val="232323"/>
        </w:rPr>
        <w:t>must</w:t>
      </w:r>
      <w:r>
        <w:rPr>
          <w:color w:val="232323"/>
          <w:spacing w:val="3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1"/>
        </w:rPr>
        <w:t xml:space="preserve"> </w:t>
      </w:r>
      <w:r>
        <w:rPr>
          <w:color w:val="343434"/>
          <w:spacing w:val="-18"/>
        </w:rPr>
        <w:t>i</w:t>
      </w:r>
      <w:r>
        <w:rPr>
          <w:color w:val="343434"/>
        </w:rPr>
        <w:t>nstalled</w:t>
      </w:r>
      <w:r>
        <w:rPr>
          <w:color w:val="343434"/>
          <w:spacing w:val="11"/>
        </w:rPr>
        <w:t xml:space="preserve"> </w:t>
      </w:r>
      <w:r>
        <w:rPr>
          <w:color w:val="232323"/>
        </w:rPr>
        <w:t>in</w:t>
      </w:r>
      <w:r>
        <w:rPr>
          <w:color w:val="232323"/>
          <w:spacing w:val="-20"/>
        </w:rPr>
        <w:t xml:space="preserve"> </w:t>
      </w:r>
      <w:r>
        <w:rPr>
          <w:color w:val="232323"/>
        </w:rPr>
        <w:t>any new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boundary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fences</w:t>
      </w:r>
      <w:r>
        <w:rPr>
          <w:color w:val="232323"/>
          <w:spacing w:val="1"/>
        </w:rPr>
        <w:t xml:space="preserve"> </w:t>
      </w:r>
      <w:r>
        <w:rPr>
          <w:color w:val="232323"/>
        </w:rPr>
        <w:t>that</w:t>
      </w:r>
      <w:r>
        <w:rPr>
          <w:color w:val="232323"/>
          <w:spacing w:val="5"/>
        </w:rPr>
        <w:t xml:space="preserve"> </w:t>
      </w:r>
      <w:r>
        <w:rPr>
          <w:color w:val="232323"/>
        </w:rPr>
        <w:t>cross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easement</w:t>
      </w:r>
      <w:r>
        <w:rPr>
          <w:color w:val="232323"/>
          <w:spacing w:val="12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enab</w:t>
      </w:r>
      <w:r>
        <w:rPr>
          <w:color w:val="232323"/>
          <w:spacing w:val="1"/>
        </w:rPr>
        <w:t>l</w:t>
      </w:r>
      <w:r>
        <w:rPr>
          <w:color w:val="232323"/>
        </w:rPr>
        <w:t>e</w:t>
      </w:r>
      <w:r>
        <w:rPr>
          <w:color w:val="232323"/>
          <w:spacing w:val="-11"/>
        </w:rPr>
        <w:t xml:space="preserve"> </w:t>
      </w:r>
      <w:r>
        <w:rPr>
          <w:color w:val="343434"/>
        </w:rPr>
        <w:t>access</w:t>
      </w:r>
      <w:r>
        <w:rPr>
          <w:color w:val="343434"/>
          <w:w w:val="92"/>
        </w:rPr>
        <w:t xml:space="preserve"> </w:t>
      </w:r>
      <w:r>
        <w:rPr>
          <w:color w:val="232323"/>
        </w:rPr>
        <w:t>by</w:t>
      </w:r>
      <w:r>
        <w:rPr>
          <w:color w:val="232323"/>
          <w:spacing w:val="-34"/>
        </w:rPr>
        <w:t xml:space="preserve"> </w:t>
      </w:r>
      <w:r>
        <w:rPr>
          <w:color w:val="232323"/>
        </w:rPr>
        <w:t>AusNet</w:t>
      </w:r>
      <w:r>
        <w:rPr>
          <w:color w:val="232323"/>
          <w:spacing w:val="-15"/>
        </w:rPr>
        <w:t xml:space="preserve"> </w:t>
      </w:r>
      <w:r>
        <w:rPr>
          <w:color w:val="232323"/>
          <w:spacing w:val="1"/>
        </w:rPr>
        <w:t>Transmissi</w:t>
      </w:r>
      <w:r>
        <w:rPr>
          <w:color w:val="232323"/>
        </w:rPr>
        <w:t>on</w:t>
      </w:r>
      <w:r>
        <w:rPr>
          <w:color w:val="232323"/>
          <w:spacing w:val="-29"/>
        </w:rPr>
        <w:t xml:space="preserve"> </w:t>
      </w:r>
      <w:r>
        <w:rPr>
          <w:color w:val="232323"/>
        </w:rPr>
        <w:t>Group</w:t>
      </w:r>
      <w:r>
        <w:rPr>
          <w:color w:val="232323"/>
          <w:spacing w:val="-23"/>
        </w:rPr>
        <w:t xml:space="preserve"> </w:t>
      </w:r>
      <w:r>
        <w:rPr>
          <w:color w:val="343434"/>
        </w:rPr>
        <w:t>vehicles.</w:t>
      </w:r>
    </w:p>
    <w:p w14:paraId="13EDDE37" w14:textId="77777777" w:rsidR="00A5052B" w:rsidRDefault="00A5052B">
      <w:pPr>
        <w:spacing w:before="5"/>
        <w:rPr>
          <w:rFonts w:ascii="Arial" w:eastAsia="Arial" w:hAnsi="Arial" w:cs="Arial"/>
          <w:sz w:val="21"/>
          <w:szCs w:val="21"/>
        </w:rPr>
      </w:pPr>
    </w:p>
    <w:p w14:paraId="13EDDE38" w14:textId="77777777" w:rsidR="00A5052B" w:rsidRDefault="00A72E41">
      <w:pPr>
        <w:pStyle w:val="BodyText"/>
        <w:numPr>
          <w:ilvl w:val="0"/>
          <w:numId w:val="6"/>
        </w:numPr>
        <w:tabs>
          <w:tab w:val="left" w:pos="498"/>
        </w:tabs>
        <w:spacing w:line="323" w:lineRule="auto"/>
        <w:ind w:left="476" w:right="491" w:hanging="346"/>
        <w:jc w:val="both"/>
      </w:pPr>
      <w:r>
        <w:rPr>
          <w:color w:val="232323"/>
        </w:rPr>
        <w:t>Natural</w:t>
      </w:r>
      <w:r>
        <w:rPr>
          <w:color w:val="232323"/>
          <w:spacing w:val="36"/>
        </w:rPr>
        <w:t xml:space="preserve"> </w:t>
      </w:r>
      <w:r>
        <w:rPr>
          <w:color w:val="232323"/>
        </w:rPr>
        <w:t>ground</w:t>
      </w:r>
      <w:r>
        <w:rPr>
          <w:color w:val="232323"/>
          <w:spacing w:val="46"/>
        </w:rPr>
        <w:t xml:space="preserve"> </w:t>
      </w:r>
      <w:r>
        <w:rPr>
          <w:color w:val="343434"/>
        </w:rPr>
        <w:t>surface</w:t>
      </w:r>
      <w:r>
        <w:rPr>
          <w:color w:val="343434"/>
          <w:spacing w:val="5"/>
        </w:rPr>
        <w:t xml:space="preserve"> </w:t>
      </w:r>
      <w:r>
        <w:rPr>
          <w:color w:val="232323"/>
          <w:spacing w:val="-18"/>
        </w:rPr>
        <w:t>l</w:t>
      </w:r>
      <w:r>
        <w:rPr>
          <w:color w:val="232323"/>
        </w:rPr>
        <w:t>evels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on</w:t>
      </w:r>
      <w:r>
        <w:rPr>
          <w:color w:val="232323"/>
          <w:spacing w:val="35"/>
        </w:rPr>
        <w:t xml:space="preserve"> </w:t>
      </w:r>
      <w:r>
        <w:rPr>
          <w:color w:val="232323"/>
        </w:rPr>
        <w:t>the  easement</w:t>
      </w:r>
      <w:r>
        <w:rPr>
          <w:color w:val="232323"/>
          <w:spacing w:val="8"/>
        </w:rPr>
        <w:t xml:space="preserve"> </w:t>
      </w:r>
      <w:r>
        <w:rPr>
          <w:color w:val="232323"/>
        </w:rPr>
        <w:t>must</w:t>
      </w:r>
      <w:r>
        <w:rPr>
          <w:color w:val="232323"/>
          <w:spacing w:val="54"/>
        </w:rPr>
        <w:t xml:space="preserve"> </w:t>
      </w:r>
      <w:r>
        <w:rPr>
          <w:color w:val="232323"/>
        </w:rPr>
        <w:t>not</w:t>
      </w:r>
      <w:r>
        <w:rPr>
          <w:color w:val="232323"/>
          <w:spacing w:val="41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26"/>
        </w:rPr>
        <w:t xml:space="preserve"> </w:t>
      </w:r>
      <w:r>
        <w:rPr>
          <w:color w:val="232323"/>
        </w:rPr>
        <w:t>altered</w:t>
      </w:r>
      <w:r>
        <w:rPr>
          <w:color w:val="232323"/>
          <w:spacing w:val="3"/>
        </w:rPr>
        <w:t xml:space="preserve"> </w:t>
      </w:r>
      <w:r>
        <w:rPr>
          <w:color w:val="232323"/>
        </w:rPr>
        <w:t>by</w:t>
      </w:r>
      <w:r>
        <w:rPr>
          <w:color w:val="232323"/>
          <w:spacing w:val="26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47"/>
        </w:rPr>
        <w:t xml:space="preserve"> </w:t>
      </w:r>
      <w:r>
        <w:rPr>
          <w:color w:val="343434"/>
        </w:rPr>
        <w:t>stockp</w:t>
      </w:r>
      <w:r>
        <w:rPr>
          <w:color w:val="343434"/>
          <w:spacing w:val="12"/>
        </w:rPr>
        <w:t>i</w:t>
      </w:r>
      <w:r>
        <w:rPr>
          <w:color w:val="343434"/>
          <w:spacing w:val="-14"/>
        </w:rPr>
        <w:t>li</w:t>
      </w:r>
      <w:r>
        <w:rPr>
          <w:color w:val="343434"/>
        </w:rPr>
        <w:t>ng</w:t>
      </w:r>
      <w:r>
        <w:rPr>
          <w:color w:val="343434"/>
          <w:spacing w:val="29"/>
        </w:rPr>
        <w:t xml:space="preserve"> </w:t>
      </w:r>
      <w:r>
        <w:rPr>
          <w:color w:val="343434"/>
        </w:rPr>
        <w:t>of</w:t>
      </w:r>
      <w:r>
        <w:rPr>
          <w:color w:val="343434"/>
          <w:w w:val="105"/>
        </w:rPr>
        <w:t xml:space="preserve"> </w:t>
      </w:r>
      <w:r>
        <w:rPr>
          <w:color w:val="232323"/>
        </w:rPr>
        <w:t>excavated</w:t>
      </w:r>
      <w:r>
        <w:rPr>
          <w:color w:val="232323"/>
          <w:spacing w:val="29"/>
        </w:rPr>
        <w:t xml:space="preserve"> </w:t>
      </w:r>
      <w:r>
        <w:rPr>
          <w:color w:val="232323"/>
        </w:rPr>
        <w:t>mater</w:t>
      </w:r>
      <w:r>
        <w:rPr>
          <w:color w:val="232323"/>
          <w:spacing w:val="-6"/>
        </w:rPr>
        <w:t>i</w:t>
      </w:r>
      <w:r>
        <w:rPr>
          <w:color w:val="232323"/>
        </w:rPr>
        <w:t>al</w:t>
      </w:r>
      <w:r>
        <w:rPr>
          <w:color w:val="232323"/>
          <w:spacing w:val="1"/>
        </w:rPr>
        <w:t xml:space="preserve"> </w:t>
      </w:r>
      <w:r>
        <w:rPr>
          <w:color w:val="232323"/>
        </w:rPr>
        <w:t>or</w:t>
      </w:r>
      <w:r>
        <w:rPr>
          <w:color w:val="232323"/>
          <w:spacing w:val="21"/>
        </w:rPr>
        <w:t xml:space="preserve"> </w:t>
      </w:r>
      <w:r>
        <w:rPr>
          <w:color w:val="232323"/>
        </w:rPr>
        <w:t>by</w:t>
      </w:r>
      <w:r>
        <w:rPr>
          <w:color w:val="232323"/>
          <w:spacing w:val="19"/>
        </w:rPr>
        <w:t xml:space="preserve"> </w:t>
      </w:r>
      <w:r>
        <w:rPr>
          <w:color w:val="232323"/>
          <w:spacing w:val="-18"/>
        </w:rPr>
        <w:t>l</w:t>
      </w:r>
      <w:r>
        <w:rPr>
          <w:color w:val="232323"/>
        </w:rPr>
        <w:t>andscap</w:t>
      </w:r>
      <w:r>
        <w:rPr>
          <w:color w:val="232323"/>
          <w:spacing w:val="15"/>
        </w:rPr>
        <w:t>i</w:t>
      </w:r>
      <w:r>
        <w:rPr>
          <w:color w:val="232323"/>
        </w:rPr>
        <w:t>ng</w:t>
      </w:r>
      <w:r>
        <w:rPr>
          <w:color w:val="232323"/>
          <w:spacing w:val="52"/>
        </w:rPr>
        <w:t xml:space="preserve"> </w:t>
      </w:r>
      <w:r>
        <w:rPr>
          <w:color w:val="232323"/>
        </w:rPr>
        <w:t>w</w:t>
      </w:r>
      <w:r>
        <w:rPr>
          <w:color w:val="232323"/>
          <w:spacing w:val="-5"/>
        </w:rPr>
        <w:t>i</w:t>
      </w:r>
      <w:r>
        <w:rPr>
          <w:color w:val="232323"/>
        </w:rPr>
        <w:t>thout</w:t>
      </w:r>
      <w:r>
        <w:rPr>
          <w:color w:val="232323"/>
          <w:spacing w:val="29"/>
        </w:rPr>
        <w:t xml:space="preserve"> </w:t>
      </w:r>
      <w:r>
        <w:rPr>
          <w:color w:val="232323"/>
        </w:rPr>
        <w:t>pr</w:t>
      </w:r>
      <w:r>
        <w:rPr>
          <w:color w:val="232323"/>
          <w:spacing w:val="-11"/>
        </w:rPr>
        <w:t>i</w:t>
      </w:r>
      <w:r>
        <w:rPr>
          <w:color w:val="232323"/>
        </w:rPr>
        <w:t>or</w:t>
      </w:r>
      <w:r>
        <w:rPr>
          <w:color w:val="232323"/>
          <w:spacing w:val="13"/>
        </w:rPr>
        <w:t xml:space="preserve"> </w:t>
      </w:r>
      <w:r>
        <w:rPr>
          <w:color w:val="232323"/>
        </w:rPr>
        <w:t>wr</w:t>
      </w:r>
      <w:r>
        <w:rPr>
          <w:color w:val="232323"/>
          <w:spacing w:val="-3"/>
        </w:rPr>
        <w:t>i</w:t>
      </w:r>
      <w:r>
        <w:rPr>
          <w:color w:val="232323"/>
        </w:rPr>
        <w:t>tten</w:t>
      </w:r>
      <w:r>
        <w:rPr>
          <w:color w:val="232323"/>
          <w:spacing w:val="8"/>
        </w:rPr>
        <w:t xml:space="preserve"> </w:t>
      </w:r>
      <w:r>
        <w:rPr>
          <w:color w:val="232323"/>
        </w:rPr>
        <w:t>approval</w:t>
      </w:r>
      <w:r>
        <w:rPr>
          <w:color w:val="232323"/>
          <w:spacing w:val="17"/>
        </w:rPr>
        <w:t xml:space="preserve"> </w:t>
      </w:r>
      <w:r>
        <w:rPr>
          <w:color w:val="232323"/>
        </w:rPr>
        <w:t>from</w:t>
      </w:r>
      <w:r>
        <w:rPr>
          <w:color w:val="232323"/>
          <w:spacing w:val="16"/>
        </w:rPr>
        <w:t xml:space="preserve"> </w:t>
      </w:r>
      <w:r>
        <w:rPr>
          <w:color w:val="232323"/>
        </w:rPr>
        <w:t>AusNet</w:t>
      </w:r>
      <w:r>
        <w:rPr>
          <w:color w:val="232323"/>
          <w:w w:val="96"/>
        </w:rPr>
        <w:t xml:space="preserve"> </w:t>
      </w:r>
      <w:r>
        <w:rPr>
          <w:color w:val="232323"/>
          <w:w w:val="95"/>
        </w:rPr>
        <w:t>Transm</w:t>
      </w:r>
      <w:r>
        <w:rPr>
          <w:color w:val="232323"/>
          <w:spacing w:val="11"/>
          <w:w w:val="95"/>
        </w:rPr>
        <w:t>i</w:t>
      </w:r>
      <w:r>
        <w:rPr>
          <w:color w:val="232323"/>
          <w:w w:val="95"/>
        </w:rPr>
        <w:t xml:space="preserve">ssion </w:t>
      </w:r>
      <w:r>
        <w:rPr>
          <w:color w:val="232323"/>
          <w:spacing w:val="1"/>
          <w:w w:val="95"/>
        </w:rPr>
        <w:t xml:space="preserve"> </w:t>
      </w:r>
      <w:r>
        <w:rPr>
          <w:color w:val="232323"/>
          <w:w w:val="95"/>
        </w:rPr>
        <w:t>Group.</w:t>
      </w:r>
    </w:p>
    <w:p w14:paraId="13EDDE39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3A" w14:textId="77777777" w:rsidR="00A5052B" w:rsidRDefault="00A72E41">
      <w:pPr>
        <w:pStyle w:val="BodyText"/>
        <w:numPr>
          <w:ilvl w:val="0"/>
          <w:numId w:val="6"/>
        </w:numPr>
        <w:tabs>
          <w:tab w:val="left" w:pos="491"/>
        </w:tabs>
        <w:spacing w:line="323" w:lineRule="auto"/>
        <w:ind w:left="490" w:right="479" w:hanging="360"/>
        <w:jc w:val="both"/>
      </w:pPr>
      <w:r>
        <w:rPr>
          <w:color w:val="232323"/>
        </w:rPr>
        <w:t>A</w:t>
      </w:r>
      <w:r>
        <w:rPr>
          <w:color w:val="232323"/>
          <w:spacing w:val="34"/>
        </w:rPr>
        <w:t xml:space="preserve"> </w:t>
      </w:r>
      <w:r>
        <w:rPr>
          <w:color w:val="343434"/>
          <w:spacing w:val="-3"/>
        </w:rPr>
        <w:t>'Permit</w:t>
      </w:r>
      <w:r>
        <w:rPr>
          <w:color w:val="343434"/>
          <w:spacing w:val="10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16"/>
        </w:rPr>
        <w:t xml:space="preserve"> </w:t>
      </w:r>
      <w:r>
        <w:rPr>
          <w:color w:val="232323"/>
        </w:rPr>
        <w:t>Work</w:t>
      </w:r>
      <w:r>
        <w:rPr>
          <w:color w:val="232323"/>
          <w:spacing w:val="20"/>
        </w:rPr>
        <w:t xml:space="preserve"> </w:t>
      </w:r>
      <w:r>
        <w:rPr>
          <w:color w:val="232323"/>
        </w:rPr>
        <w:t>Adjacent</w:t>
      </w:r>
      <w:r>
        <w:rPr>
          <w:color w:val="232323"/>
          <w:spacing w:val="38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23"/>
        </w:rPr>
        <w:t xml:space="preserve"> </w:t>
      </w:r>
      <w:r>
        <w:rPr>
          <w:color w:val="232323"/>
        </w:rPr>
        <w:t>Exposed</w:t>
      </w:r>
      <w:r>
        <w:rPr>
          <w:color w:val="232323"/>
          <w:spacing w:val="26"/>
        </w:rPr>
        <w:t xml:space="preserve"> </w:t>
      </w:r>
      <w:r>
        <w:rPr>
          <w:color w:val="232323"/>
          <w:spacing w:val="-4"/>
        </w:rPr>
        <w:t>Hi</w:t>
      </w:r>
      <w:r>
        <w:rPr>
          <w:color w:val="232323"/>
          <w:spacing w:val="-5"/>
        </w:rPr>
        <w:t>gh</w:t>
      </w:r>
      <w:r>
        <w:rPr>
          <w:color w:val="232323"/>
          <w:spacing w:val="1"/>
        </w:rPr>
        <w:t xml:space="preserve"> </w:t>
      </w:r>
      <w:r>
        <w:rPr>
          <w:color w:val="232323"/>
        </w:rPr>
        <w:t>Voltage</w:t>
      </w:r>
      <w:r>
        <w:rPr>
          <w:color w:val="232323"/>
          <w:spacing w:val="36"/>
        </w:rPr>
        <w:t xml:space="preserve"> </w:t>
      </w:r>
      <w:r>
        <w:rPr>
          <w:color w:val="232323"/>
          <w:spacing w:val="-3"/>
        </w:rPr>
        <w:t>El</w:t>
      </w:r>
      <w:r>
        <w:rPr>
          <w:color w:val="232323"/>
          <w:spacing w:val="-2"/>
        </w:rPr>
        <w:t>ectrical</w:t>
      </w:r>
      <w:r>
        <w:rPr>
          <w:color w:val="232323"/>
          <w:spacing w:val="12"/>
        </w:rPr>
        <w:t xml:space="preserve"> </w:t>
      </w:r>
      <w:r>
        <w:rPr>
          <w:color w:val="232323"/>
        </w:rPr>
        <w:t>Apparatus'</w:t>
      </w:r>
      <w:r>
        <w:rPr>
          <w:color w:val="232323"/>
          <w:spacing w:val="41"/>
        </w:rPr>
        <w:t xml:space="preserve"> </w:t>
      </w:r>
      <w:r>
        <w:rPr>
          <w:color w:val="232323"/>
        </w:rPr>
        <w:t>must</w:t>
      </w:r>
      <w:r>
        <w:rPr>
          <w:color w:val="232323"/>
          <w:spacing w:val="16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-2"/>
        </w:rPr>
        <w:t xml:space="preserve"> </w:t>
      </w:r>
      <w:r>
        <w:rPr>
          <w:color w:val="343434"/>
          <w:spacing w:val="-1"/>
        </w:rPr>
        <w:t>obtained</w:t>
      </w:r>
      <w:r>
        <w:rPr>
          <w:color w:val="343434"/>
          <w:spacing w:val="33"/>
          <w:w w:val="102"/>
        </w:rPr>
        <w:t xml:space="preserve"> </w:t>
      </w:r>
      <w:r>
        <w:rPr>
          <w:color w:val="232323"/>
        </w:rPr>
        <w:t>prior</w:t>
      </w:r>
      <w:r>
        <w:rPr>
          <w:color w:val="232323"/>
          <w:spacing w:val="3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13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16"/>
        </w:rPr>
        <w:t xml:space="preserve"> </w:t>
      </w:r>
      <w:r>
        <w:rPr>
          <w:color w:val="343434"/>
        </w:rPr>
        <w:t>commencement</w:t>
      </w:r>
      <w:r>
        <w:rPr>
          <w:color w:val="343434"/>
          <w:spacing w:val="34"/>
        </w:rPr>
        <w:t xml:space="preserve"> </w:t>
      </w:r>
      <w:r>
        <w:rPr>
          <w:color w:val="343434"/>
        </w:rPr>
        <w:t>of</w:t>
      </w:r>
      <w:r>
        <w:rPr>
          <w:color w:val="343434"/>
          <w:spacing w:val="11"/>
        </w:rPr>
        <w:t xml:space="preserve"> </w:t>
      </w:r>
      <w:r>
        <w:rPr>
          <w:color w:val="343434"/>
        </w:rPr>
        <w:t>any</w:t>
      </w:r>
      <w:r>
        <w:rPr>
          <w:color w:val="343434"/>
          <w:spacing w:val="12"/>
        </w:rPr>
        <w:t xml:space="preserve"> </w:t>
      </w:r>
      <w:r>
        <w:rPr>
          <w:color w:val="232323"/>
        </w:rPr>
        <w:t>works</w:t>
      </w:r>
      <w:r>
        <w:rPr>
          <w:color w:val="232323"/>
          <w:spacing w:val="19"/>
        </w:rPr>
        <w:t xml:space="preserve"> </w:t>
      </w:r>
      <w:r>
        <w:rPr>
          <w:color w:val="232323"/>
        </w:rPr>
        <w:t>on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16"/>
        </w:rPr>
        <w:t xml:space="preserve"> </w:t>
      </w:r>
      <w:r>
        <w:rPr>
          <w:color w:val="343434"/>
        </w:rPr>
        <w:t>easement</w:t>
      </w:r>
      <w:r>
        <w:rPr>
          <w:color w:val="343434"/>
          <w:spacing w:val="21"/>
        </w:rPr>
        <w:t xml:space="preserve"> </w:t>
      </w:r>
      <w:r>
        <w:rPr>
          <w:color w:val="232323"/>
        </w:rPr>
        <w:t>that</w:t>
      </w:r>
      <w:r>
        <w:rPr>
          <w:color w:val="232323"/>
          <w:spacing w:val="23"/>
        </w:rPr>
        <w:t xml:space="preserve"> </w:t>
      </w:r>
      <w:r>
        <w:rPr>
          <w:color w:val="232323"/>
          <w:spacing w:val="-4"/>
        </w:rPr>
        <w:t>i</w:t>
      </w:r>
      <w:r>
        <w:rPr>
          <w:color w:val="232323"/>
          <w:spacing w:val="-5"/>
        </w:rPr>
        <w:t>nvol</w:t>
      </w:r>
      <w:r>
        <w:rPr>
          <w:color w:val="232323"/>
          <w:spacing w:val="-6"/>
        </w:rPr>
        <w:t>ves</w:t>
      </w:r>
      <w:r>
        <w:rPr>
          <w:color w:val="232323"/>
          <w:spacing w:val="10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24"/>
        </w:rPr>
        <w:t xml:space="preserve"> </w:t>
      </w:r>
      <w:r>
        <w:rPr>
          <w:color w:val="232323"/>
        </w:rPr>
        <w:t>use</w:t>
      </w:r>
      <w:r>
        <w:rPr>
          <w:color w:val="232323"/>
          <w:spacing w:val="7"/>
        </w:rPr>
        <w:t xml:space="preserve"> </w:t>
      </w:r>
      <w:r>
        <w:rPr>
          <w:color w:val="343434"/>
        </w:rPr>
        <w:t>of</w:t>
      </w:r>
      <w:r>
        <w:rPr>
          <w:color w:val="343434"/>
          <w:spacing w:val="11"/>
        </w:rPr>
        <w:t xml:space="preserve"> </w:t>
      </w:r>
      <w:r>
        <w:rPr>
          <w:color w:val="343434"/>
        </w:rPr>
        <w:t>any</w:t>
      </w:r>
      <w:r>
        <w:rPr>
          <w:color w:val="343434"/>
          <w:spacing w:val="20"/>
        </w:rPr>
        <w:t xml:space="preserve"> </w:t>
      </w:r>
      <w:r>
        <w:rPr>
          <w:color w:val="232323"/>
          <w:spacing w:val="-3"/>
        </w:rPr>
        <w:t>plant</w:t>
      </w:r>
      <w:r>
        <w:rPr>
          <w:color w:val="232323"/>
          <w:spacing w:val="25"/>
          <w:w w:val="101"/>
        </w:rPr>
        <w:t xml:space="preserve"> </w:t>
      </w:r>
      <w:r>
        <w:rPr>
          <w:color w:val="232323"/>
        </w:rPr>
        <w:t>or</w:t>
      </w:r>
      <w:r>
        <w:rPr>
          <w:color w:val="232323"/>
          <w:spacing w:val="24"/>
        </w:rPr>
        <w:t xml:space="preserve"> </w:t>
      </w:r>
      <w:r>
        <w:rPr>
          <w:color w:val="232323"/>
          <w:spacing w:val="-1"/>
        </w:rPr>
        <w:t>equipment</w:t>
      </w:r>
      <w:r>
        <w:rPr>
          <w:color w:val="232323"/>
          <w:spacing w:val="16"/>
        </w:rPr>
        <w:t xml:space="preserve"> </w:t>
      </w:r>
      <w:r>
        <w:rPr>
          <w:color w:val="343434"/>
          <w:spacing w:val="1"/>
        </w:rPr>
        <w:t>exceeding</w:t>
      </w:r>
      <w:r>
        <w:rPr>
          <w:color w:val="343434"/>
          <w:spacing w:val="-7"/>
        </w:rPr>
        <w:t xml:space="preserve"> </w:t>
      </w:r>
      <w:r>
        <w:rPr>
          <w:color w:val="343434"/>
        </w:rPr>
        <w:t>3</w:t>
      </w:r>
      <w:r>
        <w:rPr>
          <w:color w:val="343434"/>
          <w:spacing w:val="14"/>
        </w:rPr>
        <w:t xml:space="preserve"> </w:t>
      </w:r>
      <w:r>
        <w:rPr>
          <w:color w:val="232323"/>
        </w:rPr>
        <w:t>metres</w:t>
      </w:r>
      <w:r>
        <w:rPr>
          <w:color w:val="232323"/>
          <w:spacing w:val="12"/>
        </w:rPr>
        <w:t xml:space="preserve"> </w:t>
      </w:r>
      <w:r>
        <w:rPr>
          <w:color w:val="232323"/>
        </w:rPr>
        <w:t>operati</w:t>
      </w:r>
      <w:r>
        <w:rPr>
          <w:color w:val="232323"/>
          <w:spacing w:val="1"/>
        </w:rPr>
        <w:t>ng</w:t>
      </w:r>
      <w:r>
        <w:rPr>
          <w:color w:val="232323"/>
          <w:spacing w:val="4"/>
        </w:rPr>
        <w:t xml:space="preserve"> </w:t>
      </w:r>
      <w:r>
        <w:rPr>
          <w:color w:val="232323"/>
        </w:rPr>
        <w:t>hei</w:t>
      </w:r>
      <w:r>
        <w:rPr>
          <w:color w:val="232323"/>
          <w:spacing w:val="1"/>
        </w:rPr>
        <w:t>ght</w:t>
      </w:r>
      <w:r>
        <w:rPr>
          <w:color w:val="525252"/>
        </w:rPr>
        <w:t>.</w:t>
      </w:r>
    </w:p>
    <w:p w14:paraId="13EDDE3B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3C" w14:textId="77777777" w:rsidR="00A5052B" w:rsidRDefault="00A72E41">
      <w:pPr>
        <w:pStyle w:val="BodyText"/>
        <w:numPr>
          <w:ilvl w:val="0"/>
          <w:numId w:val="6"/>
        </w:numPr>
        <w:tabs>
          <w:tab w:val="left" w:pos="491"/>
        </w:tabs>
        <w:spacing w:line="315" w:lineRule="auto"/>
        <w:ind w:left="490" w:right="489" w:hanging="360"/>
        <w:jc w:val="both"/>
      </w:pPr>
      <w:r>
        <w:rPr>
          <w:color w:val="232323"/>
          <w:w w:val="105"/>
        </w:rPr>
        <w:t>Park</w:t>
      </w:r>
      <w:r>
        <w:rPr>
          <w:color w:val="232323"/>
          <w:spacing w:val="2"/>
          <w:w w:val="105"/>
        </w:rPr>
        <w:t>i</w:t>
      </w:r>
      <w:r>
        <w:rPr>
          <w:color w:val="232323"/>
          <w:w w:val="105"/>
        </w:rPr>
        <w:t>n</w:t>
      </w:r>
      <w:r>
        <w:rPr>
          <w:color w:val="232323"/>
          <w:spacing w:val="-17"/>
          <w:w w:val="105"/>
        </w:rPr>
        <w:t>g</w:t>
      </w:r>
      <w:r>
        <w:rPr>
          <w:color w:val="232323"/>
          <w:spacing w:val="1"/>
          <w:w w:val="105"/>
        </w:rPr>
        <w:t>,</w:t>
      </w:r>
      <w:r>
        <w:rPr>
          <w:color w:val="232323"/>
          <w:spacing w:val="-19"/>
          <w:w w:val="105"/>
        </w:rPr>
        <w:t>l</w:t>
      </w:r>
      <w:r>
        <w:rPr>
          <w:color w:val="232323"/>
          <w:w w:val="105"/>
        </w:rPr>
        <w:t>oad</w:t>
      </w:r>
      <w:r>
        <w:rPr>
          <w:color w:val="232323"/>
          <w:spacing w:val="7"/>
          <w:w w:val="105"/>
        </w:rPr>
        <w:t>i</w:t>
      </w:r>
      <w:r>
        <w:rPr>
          <w:color w:val="232323"/>
          <w:w w:val="105"/>
        </w:rPr>
        <w:t>ng,</w:t>
      </w:r>
      <w:r>
        <w:rPr>
          <w:color w:val="232323"/>
          <w:spacing w:val="-19"/>
          <w:w w:val="105"/>
        </w:rPr>
        <w:t xml:space="preserve"> </w:t>
      </w:r>
      <w:r>
        <w:rPr>
          <w:color w:val="232323"/>
          <w:w w:val="105"/>
        </w:rPr>
        <w:t>un</w:t>
      </w:r>
      <w:r>
        <w:rPr>
          <w:color w:val="232323"/>
          <w:spacing w:val="-17"/>
          <w:w w:val="105"/>
        </w:rPr>
        <w:t>l</w:t>
      </w:r>
      <w:r>
        <w:rPr>
          <w:color w:val="232323"/>
          <w:w w:val="105"/>
        </w:rPr>
        <w:t>oad</w:t>
      </w:r>
      <w:r>
        <w:rPr>
          <w:color w:val="232323"/>
          <w:spacing w:val="6"/>
          <w:w w:val="105"/>
        </w:rPr>
        <w:t>i</w:t>
      </w:r>
      <w:r>
        <w:rPr>
          <w:color w:val="232323"/>
          <w:w w:val="105"/>
        </w:rPr>
        <w:t>ng</w:t>
      </w:r>
      <w:r>
        <w:rPr>
          <w:color w:val="232323"/>
          <w:spacing w:val="-27"/>
          <w:w w:val="105"/>
        </w:rPr>
        <w:t xml:space="preserve"> </w:t>
      </w:r>
      <w:r>
        <w:rPr>
          <w:color w:val="232323"/>
          <w:w w:val="105"/>
        </w:rPr>
        <w:t>and</w:t>
      </w:r>
      <w:r>
        <w:rPr>
          <w:color w:val="232323"/>
          <w:spacing w:val="-18"/>
          <w:w w:val="105"/>
        </w:rPr>
        <w:t xml:space="preserve"> </w:t>
      </w:r>
      <w:r>
        <w:rPr>
          <w:color w:val="232323"/>
          <w:spacing w:val="-19"/>
          <w:w w:val="105"/>
        </w:rPr>
        <w:t>l</w:t>
      </w:r>
      <w:r>
        <w:rPr>
          <w:color w:val="232323"/>
          <w:w w:val="105"/>
        </w:rPr>
        <w:t>oad</w:t>
      </w:r>
      <w:r>
        <w:rPr>
          <w:color w:val="232323"/>
          <w:spacing w:val="-16"/>
          <w:w w:val="105"/>
        </w:rPr>
        <w:t xml:space="preserve"> </w:t>
      </w:r>
      <w:r>
        <w:rPr>
          <w:color w:val="232323"/>
          <w:w w:val="105"/>
        </w:rPr>
        <w:t>adjustment</w:t>
      </w:r>
      <w:r>
        <w:rPr>
          <w:color w:val="232323"/>
          <w:spacing w:val="-11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-14"/>
          <w:w w:val="105"/>
        </w:rPr>
        <w:t xml:space="preserve"> </w:t>
      </w:r>
      <w:r>
        <w:rPr>
          <w:color w:val="232323"/>
          <w:w w:val="105"/>
        </w:rPr>
        <w:t>large</w:t>
      </w:r>
      <w:r>
        <w:rPr>
          <w:color w:val="232323"/>
          <w:spacing w:val="-19"/>
          <w:w w:val="105"/>
        </w:rPr>
        <w:t xml:space="preserve"> </w:t>
      </w:r>
      <w:r>
        <w:rPr>
          <w:color w:val="232323"/>
          <w:w w:val="105"/>
        </w:rPr>
        <w:t>commercial</w:t>
      </w:r>
      <w:r>
        <w:rPr>
          <w:color w:val="232323"/>
          <w:spacing w:val="-15"/>
          <w:w w:val="105"/>
        </w:rPr>
        <w:t xml:space="preserve"> </w:t>
      </w:r>
      <w:r>
        <w:rPr>
          <w:color w:val="343434"/>
          <w:w w:val="105"/>
        </w:rPr>
        <w:t>veh</w:t>
      </w:r>
      <w:r>
        <w:rPr>
          <w:color w:val="343434"/>
          <w:spacing w:val="3"/>
          <w:w w:val="105"/>
        </w:rPr>
        <w:t>i</w:t>
      </w:r>
      <w:r>
        <w:rPr>
          <w:color w:val="343434"/>
          <w:w w:val="105"/>
        </w:rPr>
        <w:t>cles</w:t>
      </w:r>
      <w:r>
        <w:rPr>
          <w:color w:val="343434"/>
          <w:spacing w:val="-16"/>
          <w:w w:val="105"/>
        </w:rPr>
        <w:t xml:space="preserve"> </w:t>
      </w:r>
      <w:r>
        <w:rPr>
          <w:color w:val="232323"/>
          <w:spacing w:val="-19"/>
          <w:w w:val="105"/>
        </w:rPr>
        <w:t>i</w:t>
      </w:r>
      <w:r>
        <w:rPr>
          <w:color w:val="232323"/>
          <w:w w:val="105"/>
        </w:rPr>
        <w:t>s</w:t>
      </w:r>
      <w:r>
        <w:rPr>
          <w:color w:val="232323"/>
          <w:spacing w:val="-18"/>
          <w:w w:val="105"/>
        </w:rPr>
        <w:t xml:space="preserve"> </w:t>
      </w:r>
      <w:r>
        <w:rPr>
          <w:color w:val="232323"/>
          <w:w w:val="105"/>
        </w:rPr>
        <w:t>not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w w:val="105"/>
        </w:rPr>
        <w:t>perm</w:t>
      </w:r>
      <w:r>
        <w:rPr>
          <w:color w:val="232323"/>
          <w:spacing w:val="-12"/>
          <w:w w:val="105"/>
        </w:rPr>
        <w:t>i</w:t>
      </w:r>
      <w:r>
        <w:rPr>
          <w:color w:val="232323"/>
          <w:w w:val="105"/>
        </w:rPr>
        <w:t>tted</w:t>
      </w:r>
      <w:r>
        <w:rPr>
          <w:color w:val="232323"/>
          <w:w w:val="111"/>
        </w:rPr>
        <w:t xml:space="preserve"> </w:t>
      </w:r>
      <w:r>
        <w:rPr>
          <w:color w:val="232323"/>
          <w:w w:val="105"/>
        </w:rPr>
        <w:t>on</w:t>
      </w:r>
      <w:r>
        <w:rPr>
          <w:color w:val="232323"/>
          <w:spacing w:val="-29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15"/>
          <w:w w:val="105"/>
        </w:rPr>
        <w:t xml:space="preserve"> </w:t>
      </w:r>
      <w:r>
        <w:rPr>
          <w:color w:val="343434"/>
          <w:w w:val="105"/>
        </w:rPr>
        <w:t>easement</w:t>
      </w:r>
      <w:r>
        <w:rPr>
          <w:color w:val="343434"/>
          <w:spacing w:val="-40"/>
          <w:w w:val="105"/>
        </w:rPr>
        <w:t xml:space="preserve"> </w:t>
      </w:r>
      <w:r>
        <w:rPr>
          <w:color w:val="525252"/>
          <w:w w:val="105"/>
        </w:rPr>
        <w:t>.</w:t>
      </w:r>
    </w:p>
    <w:p w14:paraId="13EDDE3D" w14:textId="77777777" w:rsidR="00A5052B" w:rsidRDefault="00A5052B">
      <w:pPr>
        <w:spacing w:before="1"/>
        <w:rPr>
          <w:rFonts w:ascii="Arial" w:eastAsia="Arial" w:hAnsi="Arial" w:cs="Arial"/>
        </w:rPr>
      </w:pPr>
    </w:p>
    <w:p w14:paraId="13EDDE3E" w14:textId="77777777" w:rsidR="00A5052B" w:rsidRDefault="00A72E41">
      <w:pPr>
        <w:pStyle w:val="BodyText"/>
        <w:numPr>
          <w:ilvl w:val="0"/>
          <w:numId w:val="6"/>
        </w:numPr>
        <w:tabs>
          <w:tab w:val="left" w:pos="491"/>
        </w:tabs>
        <w:spacing w:line="323" w:lineRule="auto"/>
        <w:ind w:left="490" w:right="486" w:hanging="360"/>
        <w:jc w:val="both"/>
      </w:pPr>
      <w:r>
        <w:rPr>
          <w:color w:val="232323"/>
          <w:w w:val="105"/>
        </w:rPr>
        <w:t>All</w:t>
      </w:r>
      <w:r>
        <w:rPr>
          <w:color w:val="232323"/>
          <w:spacing w:val="19"/>
          <w:w w:val="105"/>
        </w:rPr>
        <w:t xml:space="preserve"> </w:t>
      </w:r>
      <w:r>
        <w:rPr>
          <w:color w:val="232323"/>
          <w:w w:val="105"/>
        </w:rPr>
        <w:t>future</w:t>
      </w:r>
      <w:r>
        <w:rPr>
          <w:color w:val="232323"/>
          <w:spacing w:val="32"/>
          <w:w w:val="105"/>
        </w:rPr>
        <w:t xml:space="preserve"> </w:t>
      </w:r>
      <w:r>
        <w:rPr>
          <w:color w:val="232323"/>
          <w:w w:val="105"/>
        </w:rPr>
        <w:t>works</w:t>
      </w:r>
      <w:r>
        <w:rPr>
          <w:color w:val="232323"/>
          <w:spacing w:val="22"/>
          <w:w w:val="105"/>
        </w:rPr>
        <w:t xml:space="preserve"> </w:t>
      </w:r>
      <w:r>
        <w:rPr>
          <w:color w:val="232323"/>
          <w:spacing w:val="-9"/>
          <w:w w:val="105"/>
        </w:rPr>
        <w:t>i</w:t>
      </w:r>
      <w:r>
        <w:rPr>
          <w:color w:val="232323"/>
          <w:spacing w:val="-17"/>
          <w:w w:val="105"/>
        </w:rPr>
        <w:t>n</w:t>
      </w:r>
      <w:r>
        <w:rPr>
          <w:color w:val="232323"/>
          <w:spacing w:val="4"/>
          <w:w w:val="105"/>
        </w:rPr>
        <w:t xml:space="preserve"> </w:t>
      </w:r>
      <w:r>
        <w:rPr>
          <w:color w:val="343434"/>
          <w:w w:val="105"/>
        </w:rPr>
        <w:t>the</w:t>
      </w:r>
      <w:r>
        <w:rPr>
          <w:color w:val="343434"/>
          <w:spacing w:val="15"/>
          <w:w w:val="105"/>
        </w:rPr>
        <w:t xml:space="preserve"> </w:t>
      </w:r>
      <w:r>
        <w:rPr>
          <w:color w:val="232323"/>
          <w:w w:val="105"/>
        </w:rPr>
        <w:t>easement</w:t>
      </w:r>
      <w:r>
        <w:rPr>
          <w:color w:val="232323"/>
          <w:spacing w:val="27"/>
          <w:w w:val="105"/>
        </w:rPr>
        <w:t xml:space="preserve"> </w:t>
      </w:r>
      <w:r>
        <w:rPr>
          <w:color w:val="232323"/>
          <w:w w:val="105"/>
        </w:rPr>
        <w:t>must</w:t>
      </w:r>
      <w:r>
        <w:rPr>
          <w:color w:val="232323"/>
          <w:spacing w:val="27"/>
          <w:w w:val="105"/>
        </w:rPr>
        <w:t xml:space="preserve"> </w:t>
      </w:r>
      <w:r>
        <w:rPr>
          <w:color w:val="232323"/>
          <w:w w:val="105"/>
        </w:rPr>
        <w:t>be</w:t>
      </w:r>
      <w:r>
        <w:rPr>
          <w:color w:val="232323"/>
          <w:spacing w:val="13"/>
          <w:w w:val="105"/>
        </w:rPr>
        <w:t xml:space="preserve"> </w:t>
      </w:r>
      <w:r>
        <w:rPr>
          <w:color w:val="343434"/>
          <w:w w:val="105"/>
        </w:rPr>
        <w:t>submitted</w:t>
      </w:r>
      <w:r>
        <w:rPr>
          <w:color w:val="343434"/>
          <w:spacing w:val="25"/>
          <w:w w:val="105"/>
        </w:rPr>
        <w:t xml:space="preserve"> </w:t>
      </w:r>
      <w:r>
        <w:rPr>
          <w:color w:val="232323"/>
          <w:w w:val="105"/>
        </w:rPr>
        <w:t>to</w:t>
      </w:r>
      <w:r>
        <w:rPr>
          <w:color w:val="232323"/>
          <w:spacing w:val="13"/>
          <w:w w:val="105"/>
        </w:rPr>
        <w:t xml:space="preserve"> </w:t>
      </w:r>
      <w:r>
        <w:rPr>
          <w:color w:val="232323"/>
          <w:w w:val="105"/>
        </w:rPr>
        <w:t>AusNet</w:t>
      </w:r>
      <w:r>
        <w:rPr>
          <w:color w:val="232323"/>
          <w:spacing w:val="24"/>
          <w:w w:val="105"/>
        </w:rPr>
        <w:t xml:space="preserve"> </w:t>
      </w:r>
      <w:r>
        <w:rPr>
          <w:color w:val="232323"/>
          <w:w w:val="105"/>
        </w:rPr>
        <w:t>Transmission</w:t>
      </w:r>
      <w:r>
        <w:rPr>
          <w:color w:val="232323"/>
          <w:spacing w:val="18"/>
          <w:w w:val="105"/>
        </w:rPr>
        <w:t xml:space="preserve"> </w:t>
      </w:r>
      <w:r>
        <w:rPr>
          <w:color w:val="232323"/>
          <w:w w:val="105"/>
        </w:rPr>
        <w:t>Group</w:t>
      </w:r>
      <w:r>
        <w:rPr>
          <w:color w:val="232323"/>
          <w:spacing w:val="21"/>
          <w:w w:val="105"/>
        </w:rPr>
        <w:t xml:space="preserve"> </w:t>
      </w:r>
      <w:r>
        <w:rPr>
          <w:color w:val="232323"/>
          <w:w w:val="105"/>
        </w:rPr>
        <w:t>and</w:t>
      </w:r>
      <w:r>
        <w:rPr>
          <w:color w:val="232323"/>
          <w:spacing w:val="26"/>
        </w:rPr>
        <w:t xml:space="preserve"> </w:t>
      </w:r>
      <w:r>
        <w:rPr>
          <w:color w:val="343434"/>
          <w:w w:val="105"/>
        </w:rPr>
        <w:t xml:space="preserve">approved </w:t>
      </w:r>
      <w:r>
        <w:rPr>
          <w:color w:val="232323"/>
          <w:spacing w:val="-8"/>
          <w:w w:val="105"/>
        </w:rPr>
        <w:t>i</w:t>
      </w:r>
      <w:r>
        <w:rPr>
          <w:color w:val="232323"/>
          <w:spacing w:val="-11"/>
          <w:w w:val="105"/>
        </w:rPr>
        <w:t>n</w:t>
      </w:r>
      <w:r>
        <w:rPr>
          <w:color w:val="232323"/>
          <w:spacing w:val="-25"/>
          <w:w w:val="105"/>
        </w:rPr>
        <w:t xml:space="preserve"> </w:t>
      </w:r>
      <w:r>
        <w:rPr>
          <w:color w:val="232323"/>
          <w:w w:val="105"/>
        </w:rPr>
        <w:t>writing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spacing w:val="-3"/>
          <w:w w:val="105"/>
        </w:rPr>
        <w:t>prior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w w:val="105"/>
        </w:rPr>
        <w:t>to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6"/>
          <w:w w:val="105"/>
        </w:rPr>
        <w:t xml:space="preserve"> </w:t>
      </w:r>
      <w:r>
        <w:rPr>
          <w:color w:val="343434"/>
          <w:w w:val="105"/>
        </w:rPr>
        <w:t>commencement</w:t>
      </w:r>
      <w:r>
        <w:rPr>
          <w:color w:val="343434"/>
          <w:spacing w:val="16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10"/>
          <w:w w:val="105"/>
        </w:rPr>
        <w:t xml:space="preserve"> </w:t>
      </w:r>
      <w:r>
        <w:rPr>
          <w:color w:val="232323"/>
          <w:w w:val="105"/>
        </w:rPr>
        <w:t>work</w:t>
      </w:r>
      <w:r>
        <w:rPr>
          <w:color w:val="232323"/>
          <w:spacing w:val="-1"/>
          <w:w w:val="105"/>
        </w:rPr>
        <w:t xml:space="preserve"> </w:t>
      </w:r>
      <w:r>
        <w:rPr>
          <w:color w:val="232323"/>
          <w:w w:val="105"/>
        </w:rPr>
        <w:t>on</w:t>
      </w:r>
      <w:r>
        <w:rPr>
          <w:color w:val="232323"/>
          <w:spacing w:val="-23"/>
          <w:w w:val="105"/>
        </w:rPr>
        <w:t xml:space="preserve"> </w:t>
      </w:r>
      <w:r>
        <w:rPr>
          <w:color w:val="343434"/>
          <w:spacing w:val="-4"/>
          <w:w w:val="105"/>
        </w:rPr>
        <w:t>si</w:t>
      </w:r>
      <w:r>
        <w:rPr>
          <w:color w:val="343434"/>
          <w:spacing w:val="-3"/>
          <w:w w:val="105"/>
        </w:rPr>
        <w:t>te.</w:t>
      </w:r>
    </w:p>
    <w:p w14:paraId="13EDDE3F" w14:textId="77777777" w:rsidR="00A5052B" w:rsidRDefault="00A5052B">
      <w:pPr>
        <w:spacing w:before="3"/>
        <w:rPr>
          <w:rFonts w:ascii="Arial" w:eastAsia="Arial" w:hAnsi="Arial" w:cs="Arial"/>
          <w:sz w:val="21"/>
          <w:szCs w:val="21"/>
        </w:rPr>
      </w:pPr>
    </w:p>
    <w:p w14:paraId="13EDDE40" w14:textId="77777777" w:rsidR="00A5052B" w:rsidRDefault="00A72E41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32323"/>
          <w:sz w:val="18"/>
        </w:rPr>
        <w:t>COMPLAINTS</w:t>
      </w:r>
    </w:p>
    <w:p w14:paraId="13EDDE41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42" w14:textId="77777777" w:rsidR="00A5052B" w:rsidRDefault="00A72E41">
      <w:pPr>
        <w:spacing w:before="133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32323"/>
          <w:w w:val="105"/>
          <w:sz w:val="18"/>
        </w:rPr>
        <w:t>Complaint</w:t>
      </w:r>
      <w:r>
        <w:rPr>
          <w:rFonts w:ascii="Arial"/>
          <w:b/>
          <w:color w:val="232323"/>
          <w:spacing w:val="-14"/>
          <w:w w:val="105"/>
          <w:sz w:val="18"/>
        </w:rPr>
        <w:t xml:space="preserve"> </w:t>
      </w:r>
      <w:r>
        <w:rPr>
          <w:rFonts w:ascii="Arial"/>
          <w:b/>
          <w:color w:val="232323"/>
          <w:spacing w:val="-2"/>
          <w:w w:val="105"/>
          <w:sz w:val="18"/>
        </w:rPr>
        <w:t>Investigation</w:t>
      </w:r>
      <w:r>
        <w:rPr>
          <w:rFonts w:ascii="Arial"/>
          <w:b/>
          <w:color w:val="232323"/>
          <w:spacing w:val="-11"/>
          <w:w w:val="105"/>
          <w:sz w:val="18"/>
        </w:rPr>
        <w:t xml:space="preserve"> </w:t>
      </w:r>
      <w:r>
        <w:rPr>
          <w:rFonts w:ascii="Arial"/>
          <w:b/>
          <w:color w:val="232323"/>
          <w:w w:val="105"/>
          <w:sz w:val="18"/>
        </w:rPr>
        <w:t>and</w:t>
      </w:r>
      <w:r>
        <w:rPr>
          <w:rFonts w:ascii="Arial"/>
          <w:b/>
          <w:color w:val="232323"/>
          <w:spacing w:val="1"/>
          <w:w w:val="105"/>
          <w:sz w:val="18"/>
        </w:rPr>
        <w:t xml:space="preserve"> </w:t>
      </w:r>
      <w:r>
        <w:rPr>
          <w:rFonts w:ascii="Arial"/>
          <w:b/>
          <w:color w:val="232323"/>
          <w:w w:val="105"/>
          <w:sz w:val="18"/>
        </w:rPr>
        <w:t>Response</w:t>
      </w:r>
      <w:r>
        <w:rPr>
          <w:rFonts w:ascii="Arial"/>
          <w:b/>
          <w:color w:val="232323"/>
          <w:spacing w:val="12"/>
          <w:w w:val="105"/>
          <w:sz w:val="18"/>
        </w:rPr>
        <w:t xml:space="preserve"> </w:t>
      </w:r>
      <w:r>
        <w:rPr>
          <w:rFonts w:ascii="Arial"/>
          <w:b/>
          <w:color w:val="232323"/>
          <w:spacing w:val="-6"/>
          <w:w w:val="105"/>
          <w:sz w:val="18"/>
        </w:rPr>
        <w:t>Pl</w:t>
      </w:r>
      <w:r>
        <w:rPr>
          <w:rFonts w:ascii="Arial"/>
          <w:b/>
          <w:color w:val="232323"/>
          <w:spacing w:val="-5"/>
          <w:w w:val="105"/>
          <w:sz w:val="18"/>
        </w:rPr>
        <w:t>an</w:t>
      </w:r>
    </w:p>
    <w:p w14:paraId="13EDDE43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44" w14:textId="77777777" w:rsidR="00A5052B" w:rsidRDefault="00A72E41">
      <w:pPr>
        <w:pStyle w:val="BodyText"/>
        <w:numPr>
          <w:ilvl w:val="0"/>
          <w:numId w:val="6"/>
        </w:numPr>
        <w:tabs>
          <w:tab w:val="left" w:pos="491"/>
        </w:tabs>
        <w:spacing w:before="121" w:line="323" w:lineRule="auto"/>
        <w:ind w:left="476" w:right="508" w:hanging="346"/>
        <w:jc w:val="both"/>
      </w:pPr>
      <w:r>
        <w:rPr>
          <w:color w:val="232323"/>
        </w:rPr>
        <w:t>Before</w:t>
      </w:r>
      <w:r>
        <w:rPr>
          <w:color w:val="232323"/>
          <w:spacing w:val="17"/>
        </w:rPr>
        <w:t xml:space="preserve"> </w:t>
      </w:r>
      <w:r>
        <w:rPr>
          <w:color w:val="232323"/>
        </w:rPr>
        <w:t>development</w:t>
      </w:r>
      <w:r>
        <w:rPr>
          <w:color w:val="232323"/>
          <w:spacing w:val="33"/>
        </w:rPr>
        <w:t xml:space="preserve"> </w:t>
      </w:r>
      <w:r>
        <w:rPr>
          <w:color w:val="343434"/>
        </w:rPr>
        <w:t>starts,</w:t>
      </w:r>
      <w:r>
        <w:rPr>
          <w:color w:val="343434"/>
          <w:spacing w:val="9"/>
        </w:rPr>
        <w:t xml:space="preserve"> </w:t>
      </w:r>
      <w:r>
        <w:rPr>
          <w:color w:val="343434"/>
        </w:rPr>
        <w:t>a</w:t>
      </w:r>
      <w:r>
        <w:rPr>
          <w:color w:val="343434"/>
          <w:spacing w:val="18"/>
        </w:rPr>
        <w:t xml:space="preserve"> </w:t>
      </w:r>
      <w:r>
        <w:rPr>
          <w:color w:val="232323"/>
          <w:spacing w:val="-1"/>
        </w:rPr>
        <w:t>Complaint</w:t>
      </w:r>
      <w:r>
        <w:rPr>
          <w:color w:val="232323"/>
          <w:spacing w:val="7"/>
        </w:rPr>
        <w:t xml:space="preserve"> </w:t>
      </w:r>
      <w:r>
        <w:rPr>
          <w:color w:val="232323"/>
          <w:spacing w:val="-2"/>
        </w:rPr>
        <w:t>Investigation</w:t>
      </w:r>
      <w:r>
        <w:rPr>
          <w:color w:val="232323"/>
          <w:spacing w:val="10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23"/>
        </w:rPr>
        <w:t xml:space="preserve"> </w:t>
      </w:r>
      <w:r>
        <w:rPr>
          <w:color w:val="232323"/>
        </w:rPr>
        <w:t>Response</w:t>
      </w:r>
      <w:r>
        <w:rPr>
          <w:color w:val="232323"/>
          <w:spacing w:val="22"/>
        </w:rPr>
        <w:t xml:space="preserve"> </w:t>
      </w:r>
      <w:r>
        <w:rPr>
          <w:color w:val="343434"/>
          <w:spacing w:val="-4"/>
        </w:rPr>
        <w:t>Pl</w:t>
      </w:r>
      <w:r>
        <w:rPr>
          <w:color w:val="343434"/>
          <w:spacing w:val="-3"/>
        </w:rPr>
        <w:t>an</w:t>
      </w:r>
      <w:r>
        <w:rPr>
          <w:color w:val="343434"/>
          <w:spacing w:val="11"/>
        </w:rPr>
        <w:t xml:space="preserve"> </w:t>
      </w:r>
      <w:r>
        <w:rPr>
          <w:color w:val="232323"/>
        </w:rPr>
        <w:t>must</w:t>
      </w:r>
      <w:r>
        <w:rPr>
          <w:color w:val="232323"/>
          <w:spacing w:val="9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-3"/>
        </w:rPr>
        <w:t xml:space="preserve"> </w:t>
      </w:r>
      <w:r>
        <w:rPr>
          <w:color w:val="343434"/>
        </w:rPr>
        <w:t>submitted</w:t>
      </w:r>
      <w:r>
        <w:rPr>
          <w:color w:val="343434"/>
          <w:spacing w:val="42"/>
          <w:w w:val="103"/>
        </w:rPr>
        <w:t xml:space="preserve"> </w:t>
      </w:r>
      <w:r>
        <w:rPr>
          <w:color w:val="232323"/>
        </w:rPr>
        <w:t>to,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approved</w:t>
      </w:r>
      <w:r>
        <w:rPr>
          <w:color w:val="232323"/>
          <w:spacing w:val="22"/>
        </w:rPr>
        <w:t xml:space="preserve"> </w:t>
      </w:r>
      <w:r>
        <w:rPr>
          <w:color w:val="343434"/>
        </w:rPr>
        <w:t>and</w:t>
      </w:r>
      <w:r>
        <w:rPr>
          <w:color w:val="343434"/>
          <w:spacing w:val="-6"/>
        </w:rPr>
        <w:t xml:space="preserve"> </w:t>
      </w:r>
      <w:r>
        <w:rPr>
          <w:color w:val="232323"/>
        </w:rPr>
        <w:t>endorsed</w:t>
      </w:r>
      <w:r>
        <w:rPr>
          <w:color w:val="232323"/>
          <w:spacing w:val="23"/>
        </w:rPr>
        <w:t xml:space="preserve"> </w:t>
      </w:r>
      <w:r>
        <w:rPr>
          <w:color w:val="232323"/>
        </w:rPr>
        <w:t>by</w:t>
      </w:r>
      <w:r>
        <w:rPr>
          <w:color w:val="232323"/>
          <w:spacing w:val="-9"/>
        </w:rPr>
        <w:t xml:space="preserve"> </w:t>
      </w:r>
      <w:r>
        <w:rPr>
          <w:color w:val="343434"/>
        </w:rPr>
        <w:t>the</w:t>
      </w:r>
      <w:r>
        <w:rPr>
          <w:color w:val="343434"/>
          <w:spacing w:val="23"/>
        </w:rPr>
        <w:t xml:space="preserve"> </w:t>
      </w:r>
      <w:r>
        <w:rPr>
          <w:color w:val="232323"/>
        </w:rPr>
        <w:t>responsible</w:t>
      </w:r>
      <w:r>
        <w:rPr>
          <w:color w:val="232323"/>
          <w:spacing w:val="26"/>
        </w:rPr>
        <w:t xml:space="preserve"> </w:t>
      </w:r>
      <w:r>
        <w:rPr>
          <w:color w:val="343434"/>
        </w:rPr>
        <w:t>authority.</w:t>
      </w:r>
    </w:p>
    <w:p w14:paraId="13EDDE45" w14:textId="77777777" w:rsidR="00A5052B" w:rsidRDefault="00A5052B">
      <w:pPr>
        <w:spacing w:before="3"/>
        <w:rPr>
          <w:rFonts w:ascii="Arial" w:eastAsia="Arial" w:hAnsi="Arial" w:cs="Arial"/>
          <w:sz w:val="20"/>
          <w:szCs w:val="20"/>
        </w:rPr>
      </w:pPr>
    </w:p>
    <w:p w14:paraId="13EDDE46" w14:textId="77777777" w:rsidR="00A5052B" w:rsidRDefault="00A72E41">
      <w:pPr>
        <w:pStyle w:val="BodyText"/>
        <w:ind w:left="475" w:firstLine="0"/>
      </w:pPr>
      <w:r>
        <w:rPr>
          <w:color w:val="343434"/>
        </w:rPr>
        <w:t>The</w:t>
      </w:r>
      <w:r>
        <w:rPr>
          <w:color w:val="343434"/>
          <w:spacing w:val="-7"/>
        </w:rPr>
        <w:t xml:space="preserve"> </w:t>
      </w:r>
      <w:r>
        <w:rPr>
          <w:color w:val="232323"/>
          <w:spacing w:val="-1"/>
        </w:rPr>
        <w:t>Complaint</w:t>
      </w:r>
      <w:r>
        <w:rPr>
          <w:color w:val="232323"/>
          <w:spacing w:val="-6"/>
        </w:rPr>
        <w:t xml:space="preserve"> </w:t>
      </w:r>
      <w:r>
        <w:rPr>
          <w:color w:val="232323"/>
          <w:spacing w:val="-1"/>
        </w:rPr>
        <w:t>Investigation</w:t>
      </w:r>
      <w:r>
        <w:rPr>
          <w:color w:val="232323"/>
          <w:spacing w:val="-22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Response</w:t>
      </w:r>
      <w:r>
        <w:rPr>
          <w:color w:val="232323"/>
          <w:spacing w:val="4"/>
        </w:rPr>
        <w:t xml:space="preserve"> </w:t>
      </w:r>
      <w:r>
        <w:rPr>
          <w:color w:val="343434"/>
        </w:rPr>
        <w:t>Plan</w:t>
      </w:r>
      <w:r>
        <w:rPr>
          <w:color w:val="343434"/>
          <w:spacing w:val="-11"/>
        </w:rPr>
        <w:t xml:space="preserve"> </w:t>
      </w:r>
      <w:r>
        <w:rPr>
          <w:color w:val="232323"/>
        </w:rPr>
        <w:t>must:</w:t>
      </w:r>
    </w:p>
    <w:p w14:paraId="13EDDE47" w14:textId="77777777" w:rsidR="00A5052B" w:rsidRDefault="00A5052B">
      <w:pPr>
        <w:spacing w:before="2"/>
        <w:rPr>
          <w:rFonts w:ascii="Arial" w:eastAsia="Arial" w:hAnsi="Arial" w:cs="Arial"/>
          <w:sz w:val="28"/>
          <w:szCs w:val="28"/>
        </w:rPr>
      </w:pPr>
    </w:p>
    <w:p w14:paraId="13EDDE48" w14:textId="77777777" w:rsidR="00A5052B" w:rsidRDefault="00A72E41">
      <w:pPr>
        <w:pStyle w:val="BodyText"/>
        <w:numPr>
          <w:ilvl w:val="1"/>
          <w:numId w:val="6"/>
        </w:numPr>
        <w:tabs>
          <w:tab w:val="left" w:pos="851"/>
        </w:tabs>
        <w:ind w:left="836" w:hanging="353"/>
      </w:pPr>
      <w:r>
        <w:rPr>
          <w:color w:val="343434"/>
          <w:w w:val="105"/>
        </w:rPr>
        <w:t>respond</w:t>
      </w:r>
      <w:r>
        <w:rPr>
          <w:color w:val="343434"/>
          <w:spacing w:val="-22"/>
          <w:w w:val="105"/>
        </w:rPr>
        <w:t xml:space="preserve"> </w:t>
      </w:r>
      <w:r>
        <w:rPr>
          <w:color w:val="232323"/>
          <w:w w:val="105"/>
        </w:rPr>
        <w:t>to</w:t>
      </w:r>
      <w:r>
        <w:rPr>
          <w:color w:val="232323"/>
          <w:spacing w:val="-16"/>
          <w:w w:val="105"/>
        </w:rPr>
        <w:t xml:space="preserve"> </w:t>
      </w:r>
      <w:r>
        <w:rPr>
          <w:color w:val="232323"/>
          <w:w w:val="105"/>
        </w:rPr>
        <w:t>all</w:t>
      </w:r>
      <w:r>
        <w:rPr>
          <w:color w:val="232323"/>
          <w:spacing w:val="-29"/>
          <w:w w:val="105"/>
        </w:rPr>
        <w:t xml:space="preserve"> </w:t>
      </w:r>
      <w:r>
        <w:rPr>
          <w:color w:val="232323"/>
          <w:w w:val="105"/>
        </w:rPr>
        <w:t>aspects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23"/>
          <w:w w:val="105"/>
        </w:rPr>
        <w:t xml:space="preserve"> </w:t>
      </w:r>
      <w:r>
        <w:rPr>
          <w:color w:val="343434"/>
          <w:w w:val="105"/>
        </w:rPr>
        <w:t>the</w:t>
      </w:r>
      <w:r>
        <w:rPr>
          <w:color w:val="343434"/>
          <w:spacing w:val="-13"/>
          <w:w w:val="105"/>
        </w:rPr>
        <w:t xml:space="preserve"> </w:t>
      </w:r>
      <w:r>
        <w:rPr>
          <w:color w:val="343434"/>
          <w:w w:val="105"/>
        </w:rPr>
        <w:t>construction</w:t>
      </w:r>
      <w:r>
        <w:rPr>
          <w:color w:val="343434"/>
          <w:spacing w:val="-17"/>
          <w:w w:val="105"/>
        </w:rPr>
        <w:t xml:space="preserve"> </w:t>
      </w:r>
      <w:r>
        <w:rPr>
          <w:color w:val="343434"/>
          <w:w w:val="105"/>
        </w:rPr>
        <w:t>and</w:t>
      </w:r>
      <w:r>
        <w:rPr>
          <w:color w:val="343434"/>
          <w:spacing w:val="-16"/>
          <w:w w:val="105"/>
        </w:rPr>
        <w:t xml:space="preserve"> </w:t>
      </w:r>
      <w:r>
        <w:rPr>
          <w:color w:val="343434"/>
          <w:w w:val="105"/>
        </w:rPr>
        <w:t>operation</w:t>
      </w:r>
      <w:r>
        <w:rPr>
          <w:color w:val="343434"/>
          <w:spacing w:val="-23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-22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19"/>
          <w:w w:val="105"/>
        </w:rPr>
        <w:t xml:space="preserve"> </w:t>
      </w:r>
      <w:r>
        <w:rPr>
          <w:color w:val="343434"/>
          <w:w w:val="105"/>
        </w:rPr>
        <w:t>wind</w:t>
      </w:r>
      <w:r>
        <w:rPr>
          <w:color w:val="343434"/>
          <w:spacing w:val="-28"/>
          <w:w w:val="105"/>
        </w:rPr>
        <w:t xml:space="preserve"> </w:t>
      </w:r>
      <w:r>
        <w:rPr>
          <w:color w:val="232323"/>
          <w:w w:val="105"/>
        </w:rPr>
        <w:t>farm</w:t>
      </w:r>
    </w:p>
    <w:p w14:paraId="13EDDE49" w14:textId="77777777" w:rsidR="00A5052B" w:rsidRDefault="00A5052B">
      <w:pPr>
        <w:spacing w:before="7"/>
        <w:rPr>
          <w:rFonts w:ascii="Arial" w:eastAsia="Arial" w:hAnsi="Arial" w:cs="Arial"/>
          <w:sz w:val="27"/>
          <w:szCs w:val="27"/>
        </w:rPr>
      </w:pPr>
    </w:p>
    <w:p w14:paraId="13EDDE4A" w14:textId="77777777" w:rsidR="00A5052B" w:rsidRDefault="00A72E41">
      <w:pPr>
        <w:numPr>
          <w:ilvl w:val="1"/>
          <w:numId w:val="6"/>
        </w:numPr>
        <w:tabs>
          <w:tab w:val="left" w:pos="851"/>
          <w:tab w:val="left" w:pos="3787"/>
          <w:tab w:val="left" w:pos="5213"/>
        </w:tabs>
        <w:spacing w:line="315" w:lineRule="auto"/>
        <w:ind w:left="836" w:right="508" w:hanging="346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43434"/>
          <w:sz w:val="20"/>
        </w:rPr>
        <w:t xml:space="preserve">be  </w:t>
      </w:r>
      <w:r>
        <w:rPr>
          <w:rFonts w:ascii="Arial"/>
          <w:color w:val="343434"/>
          <w:spacing w:val="15"/>
          <w:sz w:val="20"/>
        </w:rPr>
        <w:t xml:space="preserve"> </w:t>
      </w:r>
      <w:r>
        <w:rPr>
          <w:rFonts w:ascii="Arial"/>
          <w:color w:val="343434"/>
          <w:sz w:val="20"/>
        </w:rPr>
        <w:t xml:space="preserve">prepared  </w:t>
      </w:r>
      <w:r>
        <w:rPr>
          <w:rFonts w:ascii="Arial"/>
          <w:color w:val="343434"/>
          <w:spacing w:val="22"/>
          <w:sz w:val="20"/>
        </w:rPr>
        <w:t xml:space="preserve"> </w:t>
      </w:r>
      <w:r>
        <w:rPr>
          <w:rFonts w:ascii="Arial"/>
          <w:color w:val="232323"/>
          <w:spacing w:val="-14"/>
          <w:sz w:val="20"/>
        </w:rPr>
        <w:t>i</w:t>
      </w:r>
      <w:r>
        <w:rPr>
          <w:rFonts w:ascii="Arial"/>
          <w:color w:val="232323"/>
          <w:sz w:val="20"/>
        </w:rPr>
        <w:t xml:space="preserve">n </w:t>
      </w:r>
      <w:r>
        <w:rPr>
          <w:rFonts w:ascii="Arial"/>
          <w:color w:val="232323"/>
          <w:spacing w:val="53"/>
          <w:sz w:val="20"/>
        </w:rPr>
        <w:t xml:space="preserve"> </w:t>
      </w:r>
      <w:r>
        <w:rPr>
          <w:rFonts w:ascii="Arial"/>
          <w:color w:val="232323"/>
          <w:sz w:val="20"/>
        </w:rPr>
        <w:t>accordance</w:t>
      </w:r>
      <w:r>
        <w:rPr>
          <w:rFonts w:ascii="Arial"/>
          <w:color w:val="232323"/>
          <w:sz w:val="20"/>
        </w:rPr>
        <w:tab/>
        <w:t>w</w:t>
      </w:r>
      <w:r>
        <w:rPr>
          <w:rFonts w:ascii="Arial"/>
          <w:color w:val="232323"/>
          <w:spacing w:val="-11"/>
          <w:sz w:val="20"/>
        </w:rPr>
        <w:t>i</w:t>
      </w:r>
      <w:r>
        <w:rPr>
          <w:rFonts w:ascii="Arial"/>
          <w:color w:val="232323"/>
          <w:sz w:val="20"/>
        </w:rPr>
        <w:t xml:space="preserve">th </w:t>
      </w:r>
      <w:r>
        <w:rPr>
          <w:rFonts w:ascii="Arial"/>
          <w:color w:val="232323"/>
          <w:spacing w:val="39"/>
          <w:sz w:val="20"/>
        </w:rPr>
        <w:t xml:space="preserve"> </w:t>
      </w:r>
      <w:r>
        <w:rPr>
          <w:rFonts w:ascii="Arial"/>
          <w:color w:val="232323"/>
          <w:sz w:val="20"/>
        </w:rPr>
        <w:t>AS/NZS</w:t>
      </w:r>
      <w:r>
        <w:rPr>
          <w:rFonts w:ascii="Arial"/>
          <w:color w:val="232323"/>
          <w:sz w:val="20"/>
        </w:rPr>
        <w:tab/>
      </w:r>
      <w:r>
        <w:rPr>
          <w:rFonts w:ascii="Arial"/>
          <w:color w:val="343434"/>
          <w:spacing w:val="-50"/>
          <w:sz w:val="20"/>
        </w:rPr>
        <w:t>1</w:t>
      </w:r>
      <w:r>
        <w:rPr>
          <w:rFonts w:ascii="Arial"/>
          <w:color w:val="343434"/>
          <w:sz w:val="20"/>
        </w:rPr>
        <w:t>0002</w:t>
      </w:r>
      <w:r>
        <w:rPr>
          <w:rFonts w:ascii="Arial"/>
          <w:color w:val="343434"/>
          <w:spacing w:val="3"/>
          <w:sz w:val="20"/>
        </w:rPr>
        <w:t>:</w:t>
      </w:r>
      <w:r>
        <w:rPr>
          <w:rFonts w:ascii="Arial"/>
          <w:color w:val="343434"/>
          <w:sz w:val="20"/>
        </w:rPr>
        <w:t>20</w:t>
      </w:r>
      <w:r>
        <w:rPr>
          <w:rFonts w:ascii="Arial"/>
          <w:color w:val="343434"/>
          <w:spacing w:val="-39"/>
          <w:sz w:val="20"/>
        </w:rPr>
        <w:t>1</w:t>
      </w:r>
      <w:r>
        <w:rPr>
          <w:rFonts w:ascii="Arial"/>
          <w:color w:val="343434"/>
          <w:sz w:val="20"/>
        </w:rPr>
        <w:t xml:space="preserve">4  </w:t>
      </w:r>
      <w:r>
        <w:rPr>
          <w:rFonts w:ascii="Arial"/>
          <w:color w:val="343434"/>
          <w:spacing w:val="49"/>
          <w:sz w:val="20"/>
        </w:rPr>
        <w:t xml:space="preserve"> </w:t>
      </w:r>
      <w:r>
        <w:rPr>
          <w:rFonts w:ascii="Arial"/>
          <w:i/>
          <w:color w:val="343434"/>
          <w:sz w:val="20"/>
        </w:rPr>
        <w:t xml:space="preserve">Guidelines  </w:t>
      </w:r>
      <w:r>
        <w:rPr>
          <w:rFonts w:ascii="Arial"/>
          <w:i/>
          <w:color w:val="343434"/>
          <w:spacing w:val="8"/>
          <w:sz w:val="20"/>
        </w:rPr>
        <w:t xml:space="preserve"> </w:t>
      </w:r>
      <w:r>
        <w:rPr>
          <w:rFonts w:ascii="Arial"/>
          <w:i/>
          <w:color w:val="343434"/>
          <w:sz w:val="20"/>
        </w:rPr>
        <w:t xml:space="preserve">for    </w:t>
      </w:r>
      <w:r>
        <w:rPr>
          <w:rFonts w:ascii="Arial"/>
          <w:i/>
          <w:color w:val="525252"/>
          <w:spacing w:val="-8"/>
          <w:sz w:val="20"/>
        </w:rPr>
        <w:t>c</w:t>
      </w:r>
      <w:r>
        <w:rPr>
          <w:rFonts w:ascii="Arial"/>
          <w:i/>
          <w:color w:val="343434"/>
          <w:sz w:val="20"/>
        </w:rPr>
        <w:t>omplaint</w:t>
      </w:r>
      <w:r>
        <w:rPr>
          <w:rFonts w:ascii="Arial"/>
          <w:i/>
          <w:color w:val="343434"/>
          <w:w w:val="103"/>
          <w:sz w:val="20"/>
        </w:rPr>
        <w:t xml:space="preserve"> </w:t>
      </w:r>
      <w:r>
        <w:rPr>
          <w:rFonts w:ascii="Arial"/>
          <w:i/>
          <w:color w:val="343434"/>
          <w:sz w:val="20"/>
        </w:rPr>
        <w:t>management</w:t>
      </w:r>
      <w:r>
        <w:rPr>
          <w:rFonts w:ascii="Arial"/>
          <w:i/>
          <w:color w:val="343434"/>
          <w:spacing w:val="3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in</w:t>
      </w:r>
      <w:r>
        <w:rPr>
          <w:rFonts w:ascii="Arial"/>
          <w:i/>
          <w:color w:val="232323"/>
          <w:spacing w:val="-5"/>
          <w:sz w:val="20"/>
        </w:rPr>
        <w:t xml:space="preserve"> </w:t>
      </w:r>
      <w:r>
        <w:rPr>
          <w:rFonts w:ascii="Arial"/>
          <w:i/>
          <w:color w:val="343434"/>
          <w:sz w:val="20"/>
        </w:rPr>
        <w:t>organisations</w:t>
      </w:r>
    </w:p>
    <w:p w14:paraId="13EDDE4B" w14:textId="77777777" w:rsidR="00A5052B" w:rsidRDefault="00A5052B">
      <w:pPr>
        <w:spacing w:before="5"/>
        <w:rPr>
          <w:rFonts w:ascii="Arial" w:eastAsia="Arial" w:hAnsi="Arial" w:cs="Arial"/>
          <w:i/>
          <w:sz w:val="21"/>
          <w:szCs w:val="21"/>
        </w:rPr>
      </w:pPr>
    </w:p>
    <w:p w14:paraId="13EDDE4C" w14:textId="77777777" w:rsidR="00A5052B" w:rsidRDefault="00A72E41">
      <w:pPr>
        <w:pStyle w:val="BodyText"/>
        <w:numPr>
          <w:ilvl w:val="1"/>
          <w:numId w:val="6"/>
        </w:numPr>
        <w:tabs>
          <w:tab w:val="left" w:pos="851"/>
        </w:tabs>
        <w:spacing w:line="323" w:lineRule="auto"/>
        <w:ind w:left="850" w:right="486" w:hanging="374"/>
      </w:pPr>
      <w:r>
        <w:rPr>
          <w:color w:val="343434"/>
          <w:spacing w:val="-19"/>
          <w:w w:val="105"/>
        </w:rPr>
        <w:t>i</w:t>
      </w:r>
      <w:r>
        <w:rPr>
          <w:color w:val="343434"/>
          <w:w w:val="105"/>
        </w:rPr>
        <w:t>nclude</w:t>
      </w:r>
      <w:r>
        <w:rPr>
          <w:color w:val="343434"/>
          <w:spacing w:val="17"/>
          <w:w w:val="105"/>
        </w:rPr>
        <w:t xml:space="preserve"> </w:t>
      </w:r>
      <w:r>
        <w:rPr>
          <w:color w:val="343434"/>
          <w:w w:val="105"/>
        </w:rPr>
        <w:t>a</w:t>
      </w:r>
      <w:r>
        <w:rPr>
          <w:color w:val="343434"/>
          <w:spacing w:val="22"/>
          <w:w w:val="105"/>
        </w:rPr>
        <w:t xml:space="preserve"> </w:t>
      </w:r>
      <w:r>
        <w:rPr>
          <w:color w:val="232323"/>
          <w:w w:val="105"/>
        </w:rPr>
        <w:t>process</w:t>
      </w:r>
      <w:r>
        <w:rPr>
          <w:color w:val="232323"/>
          <w:spacing w:val="8"/>
          <w:w w:val="105"/>
        </w:rPr>
        <w:t xml:space="preserve"> </w:t>
      </w:r>
      <w:r>
        <w:rPr>
          <w:color w:val="343434"/>
          <w:w w:val="105"/>
        </w:rPr>
        <w:t>to</w:t>
      </w:r>
      <w:r>
        <w:rPr>
          <w:color w:val="343434"/>
          <w:spacing w:val="25"/>
          <w:w w:val="105"/>
        </w:rPr>
        <w:t xml:space="preserve"> </w:t>
      </w:r>
      <w:r>
        <w:rPr>
          <w:color w:val="343434"/>
          <w:w w:val="105"/>
        </w:rPr>
        <w:t>invest</w:t>
      </w:r>
      <w:r>
        <w:rPr>
          <w:color w:val="343434"/>
          <w:spacing w:val="-3"/>
          <w:w w:val="105"/>
        </w:rPr>
        <w:t>i</w:t>
      </w:r>
      <w:r>
        <w:rPr>
          <w:color w:val="343434"/>
          <w:w w:val="105"/>
        </w:rPr>
        <w:t>gate</w:t>
      </w:r>
      <w:r>
        <w:rPr>
          <w:color w:val="343434"/>
          <w:spacing w:val="25"/>
          <w:w w:val="105"/>
        </w:rPr>
        <w:t xml:space="preserve"> </w:t>
      </w:r>
      <w:r>
        <w:rPr>
          <w:color w:val="232323"/>
          <w:w w:val="105"/>
        </w:rPr>
        <w:t>and</w:t>
      </w:r>
      <w:r>
        <w:rPr>
          <w:color w:val="232323"/>
          <w:spacing w:val="24"/>
          <w:w w:val="105"/>
        </w:rPr>
        <w:t xml:space="preserve"> </w:t>
      </w:r>
      <w:r>
        <w:rPr>
          <w:color w:val="232323"/>
          <w:w w:val="105"/>
        </w:rPr>
        <w:t>resolve</w:t>
      </w:r>
      <w:r>
        <w:rPr>
          <w:color w:val="232323"/>
          <w:spacing w:val="21"/>
          <w:w w:val="105"/>
        </w:rPr>
        <w:t xml:space="preserve"> </w:t>
      </w:r>
      <w:r>
        <w:rPr>
          <w:color w:val="343434"/>
          <w:w w:val="105"/>
        </w:rPr>
        <w:t>comp</w:t>
      </w:r>
      <w:r>
        <w:rPr>
          <w:color w:val="343434"/>
          <w:spacing w:val="3"/>
          <w:w w:val="105"/>
        </w:rPr>
        <w:t>l</w:t>
      </w:r>
      <w:r>
        <w:rPr>
          <w:color w:val="343434"/>
          <w:w w:val="105"/>
        </w:rPr>
        <w:t>a</w:t>
      </w:r>
      <w:r>
        <w:rPr>
          <w:color w:val="343434"/>
          <w:spacing w:val="-5"/>
          <w:w w:val="105"/>
        </w:rPr>
        <w:t>i</w:t>
      </w:r>
      <w:r>
        <w:rPr>
          <w:color w:val="343434"/>
          <w:w w:val="105"/>
        </w:rPr>
        <w:t>nts</w:t>
      </w:r>
      <w:r>
        <w:rPr>
          <w:color w:val="343434"/>
          <w:spacing w:val="14"/>
          <w:w w:val="105"/>
        </w:rPr>
        <w:t xml:space="preserve"> </w:t>
      </w:r>
      <w:r>
        <w:rPr>
          <w:color w:val="232323"/>
          <w:w w:val="105"/>
        </w:rPr>
        <w:t>(different</w:t>
      </w:r>
      <w:r>
        <w:rPr>
          <w:color w:val="232323"/>
          <w:spacing w:val="25"/>
          <w:w w:val="105"/>
        </w:rPr>
        <w:t xml:space="preserve"> </w:t>
      </w:r>
      <w:r>
        <w:rPr>
          <w:color w:val="232323"/>
          <w:w w:val="105"/>
        </w:rPr>
        <w:t>processes</w:t>
      </w:r>
      <w:r>
        <w:rPr>
          <w:color w:val="232323"/>
          <w:spacing w:val="28"/>
          <w:w w:val="105"/>
        </w:rPr>
        <w:t xml:space="preserve"> </w:t>
      </w:r>
      <w:r>
        <w:rPr>
          <w:color w:val="232323"/>
          <w:w w:val="105"/>
        </w:rPr>
        <w:t>may</w:t>
      </w:r>
      <w:r>
        <w:rPr>
          <w:color w:val="232323"/>
          <w:spacing w:val="26"/>
          <w:w w:val="105"/>
        </w:rPr>
        <w:t xml:space="preserve"> </w:t>
      </w:r>
      <w:r>
        <w:rPr>
          <w:color w:val="232323"/>
          <w:w w:val="105"/>
        </w:rPr>
        <w:t>be</w:t>
      </w:r>
      <w:r>
        <w:rPr>
          <w:color w:val="232323"/>
          <w:w w:val="98"/>
        </w:rPr>
        <w:t xml:space="preserve"> </w:t>
      </w:r>
      <w:r>
        <w:rPr>
          <w:color w:val="232323"/>
          <w:spacing w:val="-1"/>
          <w:w w:val="105"/>
        </w:rPr>
        <w:t>required</w:t>
      </w:r>
      <w:r>
        <w:rPr>
          <w:color w:val="232323"/>
          <w:spacing w:val="-22"/>
          <w:w w:val="105"/>
        </w:rPr>
        <w:t xml:space="preserve"> </w:t>
      </w:r>
      <w:r>
        <w:rPr>
          <w:color w:val="343434"/>
          <w:w w:val="105"/>
        </w:rPr>
        <w:t>for</w:t>
      </w:r>
      <w:r>
        <w:rPr>
          <w:color w:val="343434"/>
          <w:spacing w:val="-11"/>
          <w:w w:val="105"/>
        </w:rPr>
        <w:t xml:space="preserve"> </w:t>
      </w:r>
      <w:r>
        <w:rPr>
          <w:color w:val="232323"/>
          <w:w w:val="105"/>
        </w:rPr>
        <w:t>different</w:t>
      </w:r>
      <w:r>
        <w:rPr>
          <w:color w:val="232323"/>
          <w:spacing w:val="-3"/>
          <w:w w:val="105"/>
        </w:rPr>
        <w:t xml:space="preserve"> </w:t>
      </w:r>
      <w:r>
        <w:rPr>
          <w:color w:val="232323"/>
          <w:w w:val="105"/>
        </w:rPr>
        <w:t>types</w:t>
      </w:r>
      <w:r>
        <w:rPr>
          <w:color w:val="232323"/>
          <w:spacing w:val="-10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-18"/>
          <w:w w:val="105"/>
        </w:rPr>
        <w:t xml:space="preserve"> </w:t>
      </w:r>
      <w:r>
        <w:rPr>
          <w:color w:val="343434"/>
          <w:w w:val="105"/>
        </w:rPr>
        <w:t>complaints).</w:t>
      </w:r>
    </w:p>
    <w:p w14:paraId="13EDDE4D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4E" w14:textId="77777777" w:rsidR="00A5052B" w:rsidRDefault="00A72E41">
      <w:pPr>
        <w:pStyle w:val="BodyText"/>
        <w:numPr>
          <w:ilvl w:val="0"/>
          <w:numId w:val="6"/>
        </w:numPr>
        <w:tabs>
          <w:tab w:val="left" w:pos="476"/>
        </w:tabs>
        <w:spacing w:line="323" w:lineRule="auto"/>
        <w:ind w:left="476" w:right="490" w:hanging="353"/>
        <w:jc w:val="both"/>
      </w:pPr>
      <w:r>
        <w:rPr>
          <w:color w:val="343434"/>
        </w:rPr>
        <w:t>The</w:t>
      </w:r>
      <w:r>
        <w:rPr>
          <w:color w:val="343434"/>
          <w:spacing w:val="26"/>
        </w:rPr>
        <w:t xml:space="preserve"> </w:t>
      </w:r>
      <w:r>
        <w:rPr>
          <w:color w:val="343434"/>
        </w:rPr>
        <w:t>Comp</w:t>
      </w:r>
      <w:r>
        <w:rPr>
          <w:color w:val="343434"/>
          <w:spacing w:val="3"/>
        </w:rPr>
        <w:t>l</w:t>
      </w:r>
      <w:r>
        <w:rPr>
          <w:color w:val="343434"/>
        </w:rPr>
        <w:t>a</w:t>
      </w:r>
      <w:r>
        <w:rPr>
          <w:color w:val="343434"/>
          <w:spacing w:val="1"/>
        </w:rPr>
        <w:t>i</w:t>
      </w:r>
      <w:r>
        <w:rPr>
          <w:color w:val="343434"/>
        </w:rPr>
        <w:t>nt</w:t>
      </w:r>
      <w:r>
        <w:rPr>
          <w:color w:val="343434"/>
          <w:spacing w:val="28"/>
        </w:rPr>
        <w:t xml:space="preserve"> </w:t>
      </w:r>
      <w:r>
        <w:rPr>
          <w:color w:val="232323"/>
          <w:spacing w:val="-23"/>
        </w:rPr>
        <w:t>I</w:t>
      </w:r>
      <w:r>
        <w:rPr>
          <w:color w:val="232323"/>
        </w:rPr>
        <w:t>nvest</w:t>
      </w:r>
      <w:r>
        <w:rPr>
          <w:color w:val="232323"/>
          <w:spacing w:val="-13"/>
        </w:rPr>
        <w:t>i</w:t>
      </w:r>
      <w:r>
        <w:rPr>
          <w:color w:val="232323"/>
        </w:rPr>
        <w:t>gation</w:t>
      </w:r>
      <w:r>
        <w:rPr>
          <w:color w:val="232323"/>
          <w:spacing w:val="25"/>
        </w:rPr>
        <w:t xml:space="preserve"> </w:t>
      </w:r>
      <w:r>
        <w:rPr>
          <w:color w:val="343434"/>
        </w:rPr>
        <w:t>and</w:t>
      </w:r>
      <w:r>
        <w:rPr>
          <w:color w:val="343434"/>
          <w:spacing w:val="31"/>
        </w:rPr>
        <w:t xml:space="preserve"> </w:t>
      </w:r>
      <w:r>
        <w:rPr>
          <w:color w:val="343434"/>
        </w:rPr>
        <w:t>Response</w:t>
      </w:r>
      <w:r>
        <w:rPr>
          <w:color w:val="343434"/>
          <w:spacing w:val="39"/>
        </w:rPr>
        <w:t xml:space="preserve"> </w:t>
      </w:r>
      <w:r>
        <w:rPr>
          <w:color w:val="343434"/>
        </w:rPr>
        <w:t>P</w:t>
      </w:r>
      <w:r>
        <w:rPr>
          <w:color w:val="343434"/>
          <w:spacing w:val="-12"/>
        </w:rPr>
        <w:t>l</w:t>
      </w:r>
      <w:r>
        <w:rPr>
          <w:color w:val="343434"/>
        </w:rPr>
        <w:t>an</w:t>
      </w:r>
      <w:r>
        <w:rPr>
          <w:color w:val="343434"/>
          <w:spacing w:val="32"/>
        </w:rPr>
        <w:t xml:space="preserve"> </w:t>
      </w:r>
      <w:r>
        <w:rPr>
          <w:color w:val="343434"/>
        </w:rPr>
        <w:t>must</w:t>
      </w:r>
      <w:r>
        <w:rPr>
          <w:color w:val="343434"/>
          <w:spacing w:val="26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24"/>
        </w:rPr>
        <w:t xml:space="preserve"> </w:t>
      </w:r>
      <w:r>
        <w:rPr>
          <w:color w:val="232323"/>
          <w:spacing w:val="-18"/>
        </w:rPr>
        <w:t>i</w:t>
      </w:r>
      <w:r>
        <w:rPr>
          <w:color w:val="232323"/>
        </w:rPr>
        <w:t>mp</w:t>
      </w:r>
      <w:r>
        <w:rPr>
          <w:color w:val="232323"/>
          <w:spacing w:val="-8"/>
        </w:rPr>
        <w:t>l</w:t>
      </w:r>
      <w:r>
        <w:rPr>
          <w:color w:val="232323"/>
        </w:rPr>
        <w:t>emented</w:t>
      </w:r>
      <w:r>
        <w:rPr>
          <w:color w:val="232323"/>
          <w:spacing w:val="17"/>
        </w:rPr>
        <w:t xml:space="preserve"> </w:t>
      </w:r>
      <w:r>
        <w:rPr>
          <w:color w:val="343434"/>
        </w:rPr>
        <w:t>to</w:t>
      </w:r>
      <w:r>
        <w:rPr>
          <w:color w:val="343434"/>
          <w:spacing w:val="25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27"/>
        </w:rPr>
        <w:t xml:space="preserve"> </w:t>
      </w:r>
      <w:r>
        <w:rPr>
          <w:color w:val="343434"/>
        </w:rPr>
        <w:t>sat</w:t>
      </w:r>
      <w:r>
        <w:rPr>
          <w:color w:val="343434"/>
          <w:spacing w:val="-1"/>
        </w:rPr>
        <w:t>i</w:t>
      </w:r>
      <w:r>
        <w:rPr>
          <w:color w:val="343434"/>
        </w:rPr>
        <w:t>sfact</w:t>
      </w:r>
      <w:r>
        <w:rPr>
          <w:color w:val="343434"/>
          <w:spacing w:val="4"/>
        </w:rPr>
        <w:t>i</w:t>
      </w:r>
      <w:r>
        <w:rPr>
          <w:color w:val="343434"/>
        </w:rPr>
        <w:t>on</w:t>
      </w:r>
      <w:r>
        <w:rPr>
          <w:color w:val="343434"/>
          <w:spacing w:val="16"/>
        </w:rPr>
        <w:t xml:space="preserve"> </w:t>
      </w:r>
      <w:r>
        <w:rPr>
          <w:color w:val="232323"/>
        </w:rPr>
        <w:t>of</w:t>
      </w:r>
      <w:r>
        <w:rPr>
          <w:color w:val="232323"/>
          <w:w w:val="105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11"/>
        </w:rPr>
        <w:t xml:space="preserve"> </w:t>
      </w:r>
      <w:r>
        <w:rPr>
          <w:color w:val="232323"/>
        </w:rPr>
        <w:t>responsible</w:t>
      </w:r>
      <w:r>
        <w:rPr>
          <w:color w:val="232323"/>
          <w:spacing w:val="5"/>
        </w:rPr>
        <w:t xml:space="preserve"> </w:t>
      </w:r>
      <w:r>
        <w:rPr>
          <w:color w:val="343434"/>
        </w:rPr>
        <w:t>authority.</w:t>
      </w:r>
      <w:r>
        <w:rPr>
          <w:color w:val="343434"/>
          <w:spacing w:val="-4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12"/>
        </w:rPr>
        <w:t xml:space="preserve"> </w:t>
      </w:r>
      <w:r>
        <w:rPr>
          <w:color w:val="343434"/>
        </w:rPr>
        <w:t>endorsed</w:t>
      </w:r>
      <w:r>
        <w:rPr>
          <w:color w:val="343434"/>
          <w:spacing w:val="14"/>
        </w:rPr>
        <w:t xml:space="preserve"> </w:t>
      </w:r>
      <w:r>
        <w:rPr>
          <w:color w:val="343434"/>
          <w:spacing w:val="-1"/>
        </w:rPr>
        <w:t>Complaint</w:t>
      </w:r>
      <w:r>
        <w:rPr>
          <w:color w:val="343434"/>
          <w:spacing w:val="11"/>
        </w:rPr>
        <w:t xml:space="preserve"> </w:t>
      </w:r>
      <w:r>
        <w:rPr>
          <w:color w:val="232323"/>
          <w:spacing w:val="-2"/>
        </w:rPr>
        <w:t>Investigation</w:t>
      </w:r>
      <w:r>
        <w:rPr>
          <w:color w:val="232323"/>
        </w:rPr>
        <w:t xml:space="preserve"> </w:t>
      </w:r>
      <w:r>
        <w:rPr>
          <w:color w:val="343434"/>
        </w:rPr>
        <w:t>and</w:t>
      </w:r>
      <w:r>
        <w:rPr>
          <w:color w:val="343434"/>
          <w:spacing w:val="17"/>
        </w:rPr>
        <w:t xml:space="preserve"> </w:t>
      </w:r>
      <w:r>
        <w:rPr>
          <w:color w:val="343434"/>
        </w:rPr>
        <w:t>Response</w:t>
      </w:r>
      <w:r>
        <w:rPr>
          <w:color w:val="343434"/>
          <w:spacing w:val="16"/>
        </w:rPr>
        <w:t xml:space="preserve"> </w:t>
      </w:r>
      <w:r>
        <w:rPr>
          <w:color w:val="232323"/>
          <w:spacing w:val="-4"/>
        </w:rPr>
        <w:t>Plan</w:t>
      </w:r>
      <w:r>
        <w:rPr>
          <w:color w:val="232323"/>
          <w:spacing w:val="17"/>
        </w:rPr>
        <w:t xml:space="preserve"> </w:t>
      </w:r>
      <w:r>
        <w:rPr>
          <w:color w:val="343434"/>
        </w:rPr>
        <w:t>must</w:t>
      </w:r>
      <w:r>
        <w:rPr>
          <w:color w:val="343434"/>
          <w:spacing w:val="12"/>
        </w:rPr>
        <w:t xml:space="preserve"> </w:t>
      </w:r>
      <w:r>
        <w:rPr>
          <w:color w:val="232323"/>
        </w:rPr>
        <w:t>not</w:t>
      </w:r>
      <w:r>
        <w:rPr>
          <w:color w:val="232323"/>
          <w:spacing w:val="29"/>
          <w:w w:val="107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2"/>
        </w:rPr>
        <w:t xml:space="preserve"> </w:t>
      </w:r>
      <w:r>
        <w:rPr>
          <w:color w:val="343434"/>
        </w:rPr>
        <w:t>altered</w:t>
      </w:r>
      <w:r>
        <w:rPr>
          <w:color w:val="343434"/>
          <w:spacing w:val="22"/>
        </w:rPr>
        <w:t xml:space="preserve"> </w:t>
      </w:r>
      <w:r>
        <w:rPr>
          <w:color w:val="343434"/>
        </w:rPr>
        <w:t>or</w:t>
      </w:r>
      <w:r>
        <w:rPr>
          <w:color w:val="343434"/>
          <w:spacing w:val="13"/>
        </w:rPr>
        <w:t xml:space="preserve"> </w:t>
      </w:r>
      <w:r>
        <w:rPr>
          <w:color w:val="343434"/>
          <w:spacing w:val="-2"/>
        </w:rPr>
        <w:t>modified</w:t>
      </w:r>
      <w:r>
        <w:rPr>
          <w:color w:val="343434"/>
          <w:spacing w:val="31"/>
        </w:rPr>
        <w:t xml:space="preserve"> </w:t>
      </w:r>
      <w:r>
        <w:rPr>
          <w:color w:val="343434"/>
        </w:rPr>
        <w:t>without</w:t>
      </w:r>
      <w:r>
        <w:rPr>
          <w:color w:val="343434"/>
          <w:spacing w:val="43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27"/>
        </w:rPr>
        <w:t xml:space="preserve"> </w:t>
      </w:r>
      <w:r>
        <w:rPr>
          <w:color w:val="343434"/>
          <w:spacing w:val="-2"/>
        </w:rPr>
        <w:t>written</w:t>
      </w:r>
      <w:r>
        <w:rPr>
          <w:color w:val="343434"/>
          <w:spacing w:val="17"/>
        </w:rPr>
        <w:t xml:space="preserve"> </w:t>
      </w:r>
      <w:r>
        <w:rPr>
          <w:color w:val="343434"/>
        </w:rPr>
        <w:t>consent</w:t>
      </w:r>
      <w:r>
        <w:rPr>
          <w:color w:val="343434"/>
          <w:spacing w:val="34"/>
        </w:rPr>
        <w:t xml:space="preserve"> </w:t>
      </w:r>
      <w:r>
        <w:rPr>
          <w:color w:val="343434"/>
        </w:rPr>
        <w:t>of</w:t>
      </w:r>
      <w:r>
        <w:rPr>
          <w:color w:val="343434"/>
          <w:spacing w:val="10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27"/>
        </w:rPr>
        <w:t xml:space="preserve"> </w:t>
      </w:r>
      <w:r>
        <w:rPr>
          <w:color w:val="232323"/>
          <w:spacing w:val="-2"/>
        </w:rPr>
        <w:t>responsibl</w:t>
      </w:r>
      <w:r>
        <w:rPr>
          <w:color w:val="232323"/>
          <w:spacing w:val="-3"/>
        </w:rPr>
        <w:t>e</w:t>
      </w:r>
      <w:r>
        <w:rPr>
          <w:color w:val="232323"/>
          <w:spacing w:val="18"/>
        </w:rPr>
        <w:t xml:space="preserve"> </w:t>
      </w:r>
      <w:r>
        <w:rPr>
          <w:color w:val="343434"/>
        </w:rPr>
        <w:t>authority.</w:t>
      </w:r>
    </w:p>
    <w:p w14:paraId="13EDDE4F" w14:textId="77777777" w:rsidR="00A5052B" w:rsidRDefault="00A5052B">
      <w:pPr>
        <w:spacing w:before="6"/>
        <w:rPr>
          <w:rFonts w:ascii="Arial" w:eastAsia="Arial" w:hAnsi="Arial" w:cs="Arial"/>
        </w:rPr>
      </w:pPr>
    </w:p>
    <w:p w14:paraId="13EDDE50" w14:textId="77777777" w:rsidR="00A5052B" w:rsidRDefault="00A72E41">
      <w:pPr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32323"/>
          <w:w w:val="105"/>
          <w:sz w:val="18"/>
        </w:rPr>
        <w:t>Publish</w:t>
      </w:r>
      <w:r>
        <w:rPr>
          <w:rFonts w:ascii="Arial"/>
          <w:b/>
          <w:color w:val="232323"/>
          <w:spacing w:val="12"/>
          <w:w w:val="105"/>
          <w:sz w:val="18"/>
        </w:rPr>
        <w:t xml:space="preserve"> </w:t>
      </w:r>
      <w:r>
        <w:rPr>
          <w:rFonts w:ascii="Arial"/>
          <w:b/>
          <w:color w:val="232323"/>
          <w:spacing w:val="-18"/>
          <w:w w:val="105"/>
          <w:sz w:val="18"/>
        </w:rPr>
        <w:t>i</w:t>
      </w:r>
      <w:r>
        <w:rPr>
          <w:rFonts w:ascii="Arial"/>
          <w:b/>
          <w:color w:val="232323"/>
          <w:w w:val="105"/>
          <w:sz w:val="18"/>
        </w:rPr>
        <w:t>nformat</w:t>
      </w:r>
      <w:r>
        <w:rPr>
          <w:rFonts w:ascii="Arial"/>
          <w:b/>
          <w:color w:val="232323"/>
          <w:spacing w:val="-7"/>
          <w:w w:val="105"/>
          <w:sz w:val="18"/>
        </w:rPr>
        <w:t>i</w:t>
      </w:r>
      <w:r>
        <w:rPr>
          <w:rFonts w:ascii="Arial"/>
          <w:b/>
          <w:color w:val="232323"/>
          <w:w w:val="105"/>
          <w:sz w:val="18"/>
        </w:rPr>
        <w:t>on</w:t>
      </w:r>
      <w:r>
        <w:rPr>
          <w:rFonts w:ascii="Arial"/>
          <w:b/>
          <w:color w:val="232323"/>
          <w:spacing w:val="7"/>
          <w:w w:val="105"/>
          <w:sz w:val="18"/>
        </w:rPr>
        <w:t xml:space="preserve"> </w:t>
      </w:r>
      <w:r>
        <w:rPr>
          <w:rFonts w:ascii="Arial"/>
          <w:b/>
          <w:color w:val="232323"/>
          <w:w w:val="105"/>
          <w:sz w:val="18"/>
        </w:rPr>
        <w:t>about</w:t>
      </w:r>
      <w:r>
        <w:rPr>
          <w:rFonts w:ascii="Arial"/>
          <w:b/>
          <w:color w:val="232323"/>
          <w:spacing w:val="22"/>
          <w:w w:val="105"/>
          <w:sz w:val="18"/>
        </w:rPr>
        <w:t xml:space="preserve"> </w:t>
      </w:r>
      <w:r>
        <w:rPr>
          <w:rFonts w:ascii="Arial"/>
          <w:b/>
          <w:color w:val="232323"/>
          <w:w w:val="105"/>
          <w:sz w:val="18"/>
        </w:rPr>
        <w:t>compla</w:t>
      </w:r>
      <w:r>
        <w:rPr>
          <w:rFonts w:ascii="Arial"/>
          <w:b/>
          <w:color w:val="232323"/>
          <w:spacing w:val="6"/>
          <w:w w:val="105"/>
          <w:sz w:val="18"/>
        </w:rPr>
        <w:t>i</w:t>
      </w:r>
      <w:r>
        <w:rPr>
          <w:rFonts w:ascii="Arial"/>
          <w:b/>
          <w:color w:val="232323"/>
          <w:w w:val="105"/>
          <w:sz w:val="18"/>
        </w:rPr>
        <w:t>nts</w:t>
      </w:r>
    </w:p>
    <w:p w14:paraId="13EDDE51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52" w14:textId="77777777" w:rsidR="00A5052B" w:rsidRDefault="00A72E41">
      <w:pPr>
        <w:pStyle w:val="BodyText"/>
        <w:numPr>
          <w:ilvl w:val="0"/>
          <w:numId w:val="6"/>
        </w:numPr>
        <w:tabs>
          <w:tab w:val="left" w:pos="476"/>
        </w:tabs>
        <w:spacing w:before="114"/>
        <w:ind w:left="476" w:hanging="360"/>
        <w:jc w:val="left"/>
      </w:pPr>
      <w:r>
        <w:rPr>
          <w:color w:val="343434"/>
          <w:w w:val="105"/>
        </w:rPr>
        <w:t>T</w:t>
      </w:r>
      <w:r>
        <w:rPr>
          <w:color w:val="343434"/>
          <w:spacing w:val="8"/>
          <w:w w:val="105"/>
        </w:rPr>
        <w:t>h</w:t>
      </w:r>
      <w:r>
        <w:rPr>
          <w:color w:val="525252"/>
          <w:w w:val="105"/>
        </w:rPr>
        <w:t>e</w:t>
      </w:r>
      <w:r>
        <w:rPr>
          <w:color w:val="525252"/>
          <w:spacing w:val="-13"/>
          <w:w w:val="105"/>
        </w:rPr>
        <w:t xml:space="preserve"> </w:t>
      </w:r>
      <w:r>
        <w:rPr>
          <w:color w:val="343434"/>
          <w:w w:val="105"/>
        </w:rPr>
        <w:t>operator</w:t>
      </w:r>
      <w:r>
        <w:rPr>
          <w:color w:val="343434"/>
          <w:spacing w:val="2"/>
          <w:w w:val="105"/>
        </w:rPr>
        <w:t xml:space="preserve"> </w:t>
      </w:r>
      <w:r>
        <w:rPr>
          <w:color w:val="343434"/>
          <w:w w:val="105"/>
        </w:rPr>
        <w:t>must</w:t>
      </w:r>
      <w:r>
        <w:rPr>
          <w:color w:val="343434"/>
          <w:spacing w:val="-7"/>
          <w:w w:val="105"/>
        </w:rPr>
        <w:t xml:space="preserve"> </w:t>
      </w:r>
      <w:r>
        <w:rPr>
          <w:color w:val="343434"/>
          <w:w w:val="105"/>
        </w:rPr>
        <w:t>pub</w:t>
      </w:r>
      <w:r>
        <w:rPr>
          <w:color w:val="343434"/>
          <w:spacing w:val="-1"/>
          <w:w w:val="105"/>
        </w:rPr>
        <w:t>l</w:t>
      </w:r>
      <w:r>
        <w:rPr>
          <w:color w:val="343434"/>
          <w:spacing w:val="-19"/>
          <w:w w:val="105"/>
        </w:rPr>
        <w:t>i</w:t>
      </w:r>
      <w:r>
        <w:rPr>
          <w:color w:val="525252"/>
          <w:spacing w:val="3"/>
          <w:w w:val="105"/>
        </w:rPr>
        <w:t>s</w:t>
      </w:r>
      <w:r>
        <w:rPr>
          <w:color w:val="343434"/>
          <w:w w:val="105"/>
        </w:rPr>
        <w:t>h</w:t>
      </w:r>
      <w:r>
        <w:rPr>
          <w:color w:val="343434"/>
          <w:spacing w:val="-24"/>
          <w:w w:val="105"/>
        </w:rPr>
        <w:t xml:space="preserve"> </w:t>
      </w:r>
      <w:r>
        <w:rPr>
          <w:color w:val="343434"/>
          <w:w w:val="105"/>
        </w:rPr>
        <w:t>the</w:t>
      </w:r>
      <w:r>
        <w:rPr>
          <w:color w:val="343434"/>
          <w:spacing w:val="-7"/>
          <w:w w:val="105"/>
        </w:rPr>
        <w:t xml:space="preserve"> </w:t>
      </w:r>
      <w:r>
        <w:rPr>
          <w:color w:val="343434"/>
          <w:w w:val="105"/>
        </w:rPr>
        <w:t>follow</w:t>
      </w:r>
      <w:r>
        <w:rPr>
          <w:color w:val="343434"/>
          <w:spacing w:val="16"/>
          <w:w w:val="105"/>
        </w:rPr>
        <w:t>i</w:t>
      </w:r>
      <w:r>
        <w:rPr>
          <w:color w:val="343434"/>
          <w:spacing w:val="-14"/>
          <w:w w:val="105"/>
        </w:rPr>
        <w:t>n</w:t>
      </w:r>
      <w:r>
        <w:rPr>
          <w:color w:val="525252"/>
          <w:w w:val="105"/>
        </w:rPr>
        <w:t>g</w:t>
      </w:r>
      <w:r>
        <w:rPr>
          <w:color w:val="525252"/>
          <w:spacing w:val="-17"/>
          <w:w w:val="105"/>
        </w:rPr>
        <w:t xml:space="preserve"> </w:t>
      </w:r>
      <w:r>
        <w:rPr>
          <w:color w:val="343434"/>
          <w:w w:val="105"/>
        </w:rPr>
        <w:t>informat</w:t>
      </w:r>
      <w:r>
        <w:rPr>
          <w:color w:val="343434"/>
          <w:spacing w:val="-1"/>
          <w:w w:val="105"/>
        </w:rPr>
        <w:t>i</w:t>
      </w:r>
      <w:r>
        <w:rPr>
          <w:color w:val="343434"/>
          <w:w w:val="105"/>
        </w:rPr>
        <w:t>on</w:t>
      </w:r>
      <w:r>
        <w:rPr>
          <w:color w:val="343434"/>
          <w:spacing w:val="-15"/>
          <w:w w:val="105"/>
        </w:rPr>
        <w:t xml:space="preserve"> </w:t>
      </w:r>
      <w:r>
        <w:rPr>
          <w:color w:val="343434"/>
          <w:w w:val="105"/>
        </w:rPr>
        <w:t>on</w:t>
      </w:r>
      <w:r>
        <w:rPr>
          <w:color w:val="343434"/>
          <w:spacing w:val="-23"/>
          <w:w w:val="105"/>
        </w:rPr>
        <w:t xml:space="preserve"> </w:t>
      </w:r>
      <w:r>
        <w:rPr>
          <w:color w:val="343434"/>
          <w:w w:val="105"/>
        </w:rPr>
        <w:t>t</w:t>
      </w:r>
      <w:r>
        <w:rPr>
          <w:color w:val="343434"/>
          <w:spacing w:val="-3"/>
          <w:w w:val="105"/>
        </w:rPr>
        <w:t>h</w:t>
      </w:r>
      <w:r>
        <w:rPr>
          <w:color w:val="525252"/>
          <w:w w:val="105"/>
        </w:rPr>
        <w:t>e</w:t>
      </w:r>
      <w:r>
        <w:rPr>
          <w:color w:val="525252"/>
          <w:spacing w:val="-8"/>
          <w:w w:val="105"/>
        </w:rPr>
        <w:t xml:space="preserve"> </w:t>
      </w:r>
      <w:r>
        <w:rPr>
          <w:color w:val="343434"/>
          <w:w w:val="105"/>
        </w:rPr>
        <w:t>proj</w:t>
      </w:r>
      <w:r>
        <w:rPr>
          <w:color w:val="343434"/>
          <w:spacing w:val="-2"/>
          <w:w w:val="105"/>
        </w:rPr>
        <w:t>e</w:t>
      </w:r>
      <w:r>
        <w:rPr>
          <w:color w:val="525252"/>
          <w:w w:val="105"/>
        </w:rPr>
        <w:t>c</w:t>
      </w:r>
      <w:r>
        <w:rPr>
          <w:color w:val="343434"/>
          <w:w w:val="105"/>
        </w:rPr>
        <w:t>t</w:t>
      </w:r>
      <w:r>
        <w:rPr>
          <w:color w:val="343434"/>
          <w:spacing w:val="-5"/>
          <w:w w:val="105"/>
        </w:rPr>
        <w:t xml:space="preserve"> </w:t>
      </w:r>
      <w:r>
        <w:rPr>
          <w:color w:val="232323"/>
          <w:w w:val="105"/>
        </w:rPr>
        <w:t>webs</w:t>
      </w:r>
      <w:r>
        <w:rPr>
          <w:color w:val="232323"/>
          <w:spacing w:val="3"/>
          <w:w w:val="105"/>
        </w:rPr>
        <w:t>i</w:t>
      </w:r>
      <w:r>
        <w:rPr>
          <w:color w:val="232323"/>
          <w:w w:val="105"/>
        </w:rPr>
        <w:t>t</w:t>
      </w:r>
      <w:r>
        <w:rPr>
          <w:color w:val="232323"/>
          <w:spacing w:val="10"/>
          <w:w w:val="105"/>
        </w:rPr>
        <w:t>e</w:t>
      </w:r>
      <w:r>
        <w:rPr>
          <w:color w:val="525252"/>
          <w:w w:val="105"/>
        </w:rPr>
        <w:t>:</w:t>
      </w:r>
    </w:p>
    <w:p w14:paraId="13EDDE53" w14:textId="77777777" w:rsidR="00A5052B" w:rsidRDefault="00A5052B">
      <w:pPr>
        <w:sectPr w:rsidR="00A5052B">
          <w:pgSz w:w="11910" w:h="16830"/>
          <w:pgMar w:top="1040" w:right="1000" w:bottom="840" w:left="1540" w:header="0" w:footer="645" w:gutter="0"/>
          <w:cols w:space="720"/>
        </w:sectPr>
      </w:pPr>
    </w:p>
    <w:p w14:paraId="13EDDE54" w14:textId="77777777" w:rsidR="00A5052B" w:rsidRDefault="00A72E41">
      <w:pPr>
        <w:pStyle w:val="BodyText"/>
        <w:numPr>
          <w:ilvl w:val="1"/>
          <w:numId w:val="6"/>
        </w:numPr>
        <w:tabs>
          <w:tab w:val="left" w:pos="917"/>
        </w:tabs>
        <w:spacing w:before="52"/>
        <w:ind w:left="916" w:hanging="360"/>
      </w:pPr>
      <w:r>
        <w:rPr>
          <w:color w:val="383838"/>
        </w:rPr>
        <w:lastRenderedPageBreak/>
        <w:t>a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copy</w:t>
      </w:r>
      <w:r>
        <w:rPr>
          <w:color w:val="383838"/>
          <w:spacing w:val="-5"/>
        </w:rPr>
        <w:t xml:space="preserve"> </w:t>
      </w:r>
      <w:r>
        <w:rPr>
          <w:color w:val="4D4D4D"/>
        </w:rPr>
        <w:t>of</w:t>
      </w:r>
      <w:r>
        <w:rPr>
          <w:color w:val="4D4D4D"/>
          <w:spacing w:val="-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endorsed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Compla</w:t>
      </w:r>
      <w:r>
        <w:rPr>
          <w:color w:val="383838"/>
          <w:spacing w:val="8"/>
        </w:rPr>
        <w:t>i</w:t>
      </w:r>
      <w:r>
        <w:rPr>
          <w:color w:val="383838"/>
        </w:rPr>
        <w:t>nts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Invest</w:t>
      </w:r>
      <w:r>
        <w:rPr>
          <w:color w:val="383838"/>
          <w:spacing w:val="-25"/>
        </w:rPr>
        <w:t>i</w:t>
      </w:r>
      <w:r>
        <w:rPr>
          <w:color w:val="383838"/>
        </w:rPr>
        <w:t>gat</w:t>
      </w:r>
      <w:r>
        <w:rPr>
          <w:color w:val="383838"/>
          <w:spacing w:val="-3"/>
        </w:rPr>
        <w:t>i</w:t>
      </w:r>
      <w:r>
        <w:rPr>
          <w:color w:val="383838"/>
        </w:rPr>
        <w:t>on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Response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P</w:t>
      </w:r>
      <w:r>
        <w:rPr>
          <w:color w:val="383838"/>
          <w:spacing w:val="-12"/>
        </w:rPr>
        <w:t>l</w:t>
      </w:r>
      <w:r>
        <w:rPr>
          <w:color w:val="383838"/>
        </w:rPr>
        <w:t>an</w:t>
      </w:r>
    </w:p>
    <w:p w14:paraId="13EDDE55" w14:textId="77777777" w:rsidR="00A5052B" w:rsidRDefault="00A5052B">
      <w:pPr>
        <w:spacing w:before="7"/>
        <w:rPr>
          <w:rFonts w:ascii="Arial" w:eastAsia="Arial" w:hAnsi="Arial" w:cs="Arial"/>
          <w:sz w:val="27"/>
          <w:szCs w:val="27"/>
        </w:rPr>
      </w:pPr>
    </w:p>
    <w:p w14:paraId="13EDDE56" w14:textId="77777777" w:rsidR="00A5052B" w:rsidRDefault="00A72E41">
      <w:pPr>
        <w:pStyle w:val="BodyText"/>
        <w:numPr>
          <w:ilvl w:val="1"/>
          <w:numId w:val="6"/>
        </w:numPr>
        <w:tabs>
          <w:tab w:val="left" w:pos="917"/>
        </w:tabs>
        <w:spacing w:line="315" w:lineRule="auto"/>
        <w:ind w:left="916" w:right="375" w:hanging="352"/>
        <w:jc w:val="both"/>
      </w:pPr>
      <w:r>
        <w:rPr>
          <w:color w:val="383838"/>
          <w:w w:val="105"/>
        </w:rPr>
        <w:t>a</w:t>
      </w:r>
      <w:r>
        <w:rPr>
          <w:color w:val="383838"/>
          <w:spacing w:val="49"/>
          <w:w w:val="105"/>
        </w:rPr>
        <w:t xml:space="preserve"> </w:t>
      </w:r>
      <w:r>
        <w:rPr>
          <w:color w:val="383838"/>
          <w:w w:val="105"/>
        </w:rPr>
        <w:t>toll</w:t>
      </w:r>
      <w:r>
        <w:rPr>
          <w:color w:val="383838"/>
          <w:spacing w:val="47"/>
          <w:w w:val="105"/>
        </w:rPr>
        <w:t xml:space="preserve"> </w:t>
      </w:r>
      <w:r>
        <w:rPr>
          <w:color w:val="383838"/>
          <w:w w:val="105"/>
        </w:rPr>
        <w:t>free</w:t>
      </w:r>
      <w:r>
        <w:rPr>
          <w:color w:val="383838"/>
          <w:spacing w:val="45"/>
          <w:w w:val="105"/>
        </w:rPr>
        <w:t xml:space="preserve"> </w:t>
      </w:r>
      <w:r>
        <w:rPr>
          <w:color w:val="383838"/>
          <w:spacing w:val="-1"/>
          <w:w w:val="105"/>
        </w:rPr>
        <w:t>tel</w:t>
      </w:r>
      <w:r>
        <w:rPr>
          <w:color w:val="383838"/>
          <w:spacing w:val="-2"/>
          <w:w w:val="105"/>
        </w:rPr>
        <w:t>ephone</w:t>
      </w:r>
      <w:r>
        <w:rPr>
          <w:color w:val="383838"/>
          <w:spacing w:val="57"/>
          <w:w w:val="105"/>
        </w:rPr>
        <w:t xml:space="preserve"> </w:t>
      </w:r>
      <w:r>
        <w:rPr>
          <w:color w:val="383838"/>
          <w:w w:val="105"/>
        </w:rPr>
        <w:t>number</w:t>
      </w:r>
      <w:r>
        <w:rPr>
          <w:color w:val="383838"/>
          <w:spacing w:val="47"/>
          <w:w w:val="105"/>
        </w:rPr>
        <w:t xml:space="preserve"> </w:t>
      </w:r>
      <w:r>
        <w:rPr>
          <w:color w:val="383838"/>
          <w:w w:val="105"/>
        </w:rPr>
        <w:t>and</w:t>
      </w:r>
      <w:r>
        <w:rPr>
          <w:color w:val="383838"/>
          <w:spacing w:val="46"/>
          <w:w w:val="105"/>
        </w:rPr>
        <w:t xml:space="preserve"> </w:t>
      </w:r>
      <w:r>
        <w:rPr>
          <w:color w:val="383838"/>
          <w:spacing w:val="1"/>
          <w:w w:val="105"/>
        </w:rPr>
        <w:t>emai</w:t>
      </w:r>
      <w:r>
        <w:rPr>
          <w:color w:val="383838"/>
          <w:w w:val="105"/>
        </w:rPr>
        <w:t>l</w:t>
      </w:r>
      <w:r>
        <w:rPr>
          <w:color w:val="383838"/>
          <w:spacing w:val="21"/>
          <w:w w:val="105"/>
        </w:rPr>
        <w:t xml:space="preserve"> </w:t>
      </w:r>
      <w:r>
        <w:rPr>
          <w:color w:val="383838"/>
          <w:w w:val="105"/>
        </w:rPr>
        <w:t>contact</w:t>
      </w:r>
      <w:r>
        <w:rPr>
          <w:color w:val="383838"/>
          <w:spacing w:val="45"/>
          <w:w w:val="105"/>
        </w:rPr>
        <w:t xml:space="preserve"> </w:t>
      </w:r>
      <w:r>
        <w:rPr>
          <w:color w:val="383838"/>
          <w:w w:val="105"/>
        </w:rPr>
        <w:t>for</w:t>
      </w:r>
      <w:r>
        <w:rPr>
          <w:color w:val="383838"/>
          <w:spacing w:val="45"/>
          <w:w w:val="105"/>
        </w:rPr>
        <w:t xml:space="preserve"> </w:t>
      </w:r>
      <w:r>
        <w:rPr>
          <w:color w:val="383838"/>
          <w:w w:val="105"/>
        </w:rPr>
        <w:t>complaints</w:t>
      </w:r>
      <w:r>
        <w:rPr>
          <w:color w:val="383838"/>
          <w:spacing w:val="39"/>
          <w:w w:val="105"/>
        </w:rPr>
        <w:t xml:space="preserve"> </w:t>
      </w:r>
      <w:r>
        <w:rPr>
          <w:color w:val="383838"/>
          <w:w w:val="105"/>
        </w:rPr>
        <w:t>and</w:t>
      </w:r>
      <w:r>
        <w:rPr>
          <w:color w:val="383838"/>
          <w:spacing w:val="45"/>
          <w:w w:val="105"/>
        </w:rPr>
        <w:t xml:space="preserve"> </w:t>
      </w:r>
      <w:r>
        <w:rPr>
          <w:color w:val="2A2A2A"/>
          <w:w w:val="105"/>
        </w:rPr>
        <w:t>queries</w:t>
      </w:r>
      <w:r>
        <w:rPr>
          <w:color w:val="2A2A2A"/>
          <w:spacing w:val="46"/>
          <w:w w:val="105"/>
        </w:rPr>
        <w:t xml:space="preserve"> </w:t>
      </w:r>
      <w:r>
        <w:rPr>
          <w:color w:val="383838"/>
          <w:w w:val="105"/>
        </w:rPr>
        <w:t>to</w:t>
      </w:r>
      <w:r>
        <w:rPr>
          <w:color w:val="383838"/>
          <w:spacing w:val="39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34"/>
          <w:w w:val="105"/>
        </w:rPr>
        <w:t xml:space="preserve"> </w:t>
      </w:r>
      <w:r>
        <w:rPr>
          <w:color w:val="383838"/>
          <w:w w:val="105"/>
        </w:rPr>
        <w:t>operator</w:t>
      </w:r>
    </w:p>
    <w:p w14:paraId="13EDDE57" w14:textId="77777777" w:rsidR="00A5052B" w:rsidRDefault="00A5052B">
      <w:pPr>
        <w:spacing w:before="3"/>
        <w:rPr>
          <w:rFonts w:ascii="Arial" w:eastAsia="Arial" w:hAnsi="Arial" w:cs="Arial"/>
        </w:rPr>
      </w:pPr>
    </w:p>
    <w:p w14:paraId="13EDDE58" w14:textId="77777777" w:rsidR="00A5052B" w:rsidRDefault="00A72E41">
      <w:pPr>
        <w:ind w:left="18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A2A2A"/>
          <w:spacing w:val="-1"/>
          <w:sz w:val="19"/>
        </w:rPr>
        <w:t>Complaints</w:t>
      </w:r>
      <w:r>
        <w:rPr>
          <w:rFonts w:ascii="Arial"/>
          <w:b/>
          <w:color w:val="2A2A2A"/>
          <w:spacing w:val="-5"/>
          <w:sz w:val="19"/>
        </w:rPr>
        <w:t xml:space="preserve"> </w:t>
      </w:r>
      <w:r>
        <w:rPr>
          <w:rFonts w:ascii="Arial"/>
          <w:b/>
          <w:color w:val="383838"/>
          <w:spacing w:val="-2"/>
          <w:sz w:val="19"/>
        </w:rPr>
        <w:t>register</w:t>
      </w:r>
    </w:p>
    <w:p w14:paraId="13EDDE59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5A" w14:textId="77777777" w:rsidR="00A5052B" w:rsidRDefault="00A72E41">
      <w:pPr>
        <w:pStyle w:val="BodyText"/>
        <w:numPr>
          <w:ilvl w:val="0"/>
          <w:numId w:val="6"/>
        </w:numPr>
        <w:tabs>
          <w:tab w:val="left" w:pos="557"/>
        </w:tabs>
        <w:spacing w:before="119"/>
        <w:ind w:left="556" w:hanging="367"/>
        <w:jc w:val="left"/>
      </w:pPr>
      <w:r>
        <w:rPr>
          <w:color w:val="2A2A2A"/>
        </w:rPr>
        <w:t>Before</w:t>
      </w:r>
      <w:r>
        <w:rPr>
          <w:color w:val="2A2A2A"/>
          <w:spacing w:val="-6"/>
        </w:rPr>
        <w:t xml:space="preserve"> </w:t>
      </w:r>
      <w:r>
        <w:rPr>
          <w:color w:val="383838"/>
        </w:rPr>
        <w:t>development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starts,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Complaints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2"/>
        </w:rPr>
        <w:t>Regi</w:t>
      </w:r>
      <w:r>
        <w:rPr>
          <w:color w:val="383838"/>
          <w:spacing w:val="-1"/>
        </w:rPr>
        <w:t>ster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must be</w:t>
      </w:r>
      <w:r>
        <w:rPr>
          <w:color w:val="383838"/>
          <w:spacing w:val="-10"/>
        </w:rPr>
        <w:t xml:space="preserve"> </w:t>
      </w:r>
      <w:r>
        <w:rPr>
          <w:color w:val="383838"/>
        </w:rPr>
        <w:t>established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which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records:</w:t>
      </w:r>
    </w:p>
    <w:p w14:paraId="13EDDE5B" w14:textId="77777777" w:rsidR="00A5052B" w:rsidRDefault="00A5052B">
      <w:pPr>
        <w:spacing w:before="7"/>
        <w:rPr>
          <w:rFonts w:ascii="Arial" w:eastAsia="Arial" w:hAnsi="Arial" w:cs="Arial"/>
          <w:sz w:val="27"/>
          <w:szCs w:val="27"/>
        </w:rPr>
      </w:pPr>
    </w:p>
    <w:p w14:paraId="13EDDE5C" w14:textId="77777777" w:rsidR="00A5052B" w:rsidRDefault="00A72E41">
      <w:pPr>
        <w:pStyle w:val="BodyText"/>
        <w:numPr>
          <w:ilvl w:val="1"/>
          <w:numId w:val="6"/>
        </w:numPr>
        <w:tabs>
          <w:tab w:val="left" w:pos="903"/>
        </w:tabs>
        <w:spacing w:line="319" w:lineRule="auto"/>
        <w:ind w:left="902" w:right="379" w:hanging="353"/>
        <w:jc w:val="both"/>
      </w:pPr>
      <w:r>
        <w:rPr>
          <w:color w:val="383838"/>
        </w:rPr>
        <w:t>the</w:t>
      </w:r>
      <w:r>
        <w:rPr>
          <w:color w:val="383838"/>
          <w:spacing w:val="50"/>
        </w:rPr>
        <w:t xml:space="preserve"> </w:t>
      </w:r>
      <w:r>
        <w:rPr>
          <w:color w:val="383838"/>
        </w:rPr>
        <w:t>complainant's</w:t>
      </w:r>
      <w:r>
        <w:rPr>
          <w:color w:val="383838"/>
          <w:spacing w:val="12"/>
        </w:rPr>
        <w:t xml:space="preserve"> </w:t>
      </w:r>
      <w:r>
        <w:rPr>
          <w:color w:val="2A2A2A"/>
        </w:rPr>
        <w:t>name</w:t>
      </w:r>
      <w:r>
        <w:rPr>
          <w:color w:val="2A2A2A"/>
          <w:spacing w:val="29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address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(if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prov</w:t>
      </w:r>
      <w:r>
        <w:rPr>
          <w:color w:val="383838"/>
          <w:spacing w:val="-8"/>
        </w:rPr>
        <w:t>i</w:t>
      </w:r>
      <w:r>
        <w:rPr>
          <w:color w:val="383838"/>
        </w:rPr>
        <w:t>ded),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20"/>
        </w:rPr>
        <w:t>i</w:t>
      </w:r>
      <w:r>
        <w:rPr>
          <w:color w:val="383838"/>
        </w:rPr>
        <w:t>nclud</w:t>
      </w:r>
      <w:r>
        <w:rPr>
          <w:color w:val="383838"/>
          <w:spacing w:val="4"/>
        </w:rPr>
        <w:t>i</w:t>
      </w:r>
      <w:r>
        <w:rPr>
          <w:color w:val="383838"/>
        </w:rPr>
        <w:t>ng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(for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no</w:t>
      </w:r>
      <w:r>
        <w:rPr>
          <w:color w:val="383838"/>
          <w:spacing w:val="-10"/>
        </w:rPr>
        <w:t>i</w:t>
      </w:r>
      <w:r>
        <w:rPr>
          <w:color w:val="383838"/>
        </w:rPr>
        <w:t>se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comp</w:t>
      </w:r>
      <w:r>
        <w:rPr>
          <w:color w:val="383838"/>
          <w:spacing w:val="-8"/>
        </w:rPr>
        <w:t>l</w:t>
      </w:r>
      <w:r>
        <w:rPr>
          <w:color w:val="383838"/>
        </w:rPr>
        <w:t>aints)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any</w:t>
      </w:r>
      <w:r>
        <w:rPr>
          <w:color w:val="383838"/>
          <w:w w:val="99"/>
        </w:rPr>
        <w:t xml:space="preserve"> </w:t>
      </w:r>
      <w:r>
        <w:rPr>
          <w:color w:val="2A2A2A"/>
        </w:rPr>
        <w:t>app</w:t>
      </w:r>
      <w:r>
        <w:rPr>
          <w:color w:val="2A2A2A"/>
          <w:spacing w:val="5"/>
        </w:rPr>
        <w:t>l</w:t>
      </w:r>
      <w:r>
        <w:rPr>
          <w:color w:val="2A2A2A"/>
          <w:spacing w:val="-18"/>
        </w:rPr>
        <w:t>i</w:t>
      </w:r>
      <w:r>
        <w:rPr>
          <w:color w:val="2A2A2A"/>
        </w:rPr>
        <w:t>cable</w:t>
      </w:r>
      <w:r>
        <w:rPr>
          <w:color w:val="2A2A2A"/>
          <w:spacing w:val="35"/>
        </w:rPr>
        <w:t xml:space="preserve"> </w:t>
      </w:r>
      <w:r>
        <w:rPr>
          <w:color w:val="383838"/>
        </w:rPr>
        <w:t>property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reference</w:t>
      </w:r>
      <w:r>
        <w:rPr>
          <w:color w:val="383838"/>
          <w:spacing w:val="43"/>
        </w:rPr>
        <w:t xml:space="preserve"> </w:t>
      </w:r>
      <w:r>
        <w:rPr>
          <w:color w:val="383838"/>
        </w:rPr>
        <w:t>number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contained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No</w:t>
      </w:r>
      <w:r>
        <w:rPr>
          <w:color w:val="383838"/>
          <w:spacing w:val="-11"/>
        </w:rPr>
        <w:t>i</w:t>
      </w:r>
      <w:r>
        <w:rPr>
          <w:color w:val="383838"/>
        </w:rPr>
        <w:t>se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V</w:t>
      </w:r>
      <w:r>
        <w:rPr>
          <w:color w:val="383838"/>
          <w:spacing w:val="2"/>
        </w:rPr>
        <w:t>i</w:t>
      </w:r>
      <w:r>
        <w:rPr>
          <w:color w:val="383838"/>
        </w:rPr>
        <w:t>brat</w:t>
      </w:r>
      <w:r>
        <w:rPr>
          <w:color w:val="383838"/>
          <w:spacing w:val="-7"/>
        </w:rPr>
        <w:t>i</w:t>
      </w:r>
      <w:r>
        <w:rPr>
          <w:color w:val="383838"/>
        </w:rPr>
        <w:t>on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Assessment</w:t>
      </w:r>
      <w:r>
        <w:rPr>
          <w:color w:val="383838"/>
          <w:w w:val="94"/>
        </w:rPr>
        <w:t xml:space="preserve"> </w:t>
      </w:r>
      <w:r>
        <w:rPr>
          <w:color w:val="383838"/>
        </w:rPr>
        <w:t>contained</w:t>
      </w:r>
      <w:r>
        <w:rPr>
          <w:color w:val="383838"/>
          <w:spacing w:val="-10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-27"/>
        </w:rPr>
        <w:t xml:space="preserve"> </w:t>
      </w:r>
      <w:r>
        <w:rPr>
          <w:color w:val="2A2A2A"/>
          <w:spacing w:val="1"/>
        </w:rPr>
        <w:t>Technical</w:t>
      </w:r>
      <w:r>
        <w:rPr>
          <w:color w:val="2A2A2A"/>
          <w:spacing w:val="-17"/>
        </w:rPr>
        <w:t xml:space="preserve"> </w:t>
      </w:r>
      <w:r>
        <w:rPr>
          <w:color w:val="383838"/>
        </w:rPr>
        <w:t>Appendix</w:t>
      </w:r>
      <w:r>
        <w:rPr>
          <w:color w:val="383838"/>
          <w:spacing w:val="23"/>
        </w:rPr>
        <w:t xml:space="preserve"> </w:t>
      </w:r>
      <w:r>
        <w:rPr>
          <w:color w:val="383838"/>
          <w:w w:val="115"/>
        </w:rPr>
        <w:t>Nl</w:t>
      </w:r>
      <w:r>
        <w:rPr>
          <w:color w:val="383838"/>
          <w:spacing w:val="-38"/>
          <w:w w:val="11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9"/>
        </w:rPr>
        <w:t xml:space="preserve"> </w:t>
      </w:r>
      <w:r>
        <w:rPr>
          <w:color w:val="383838"/>
        </w:rPr>
        <w:t xml:space="preserve">the </w:t>
      </w:r>
      <w:r>
        <w:rPr>
          <w:color w:val="383838"/>
          <w:spacing w:val="-1"/>
        </w:rPr>
        <w:t>Golden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Plains</w:t>
      </w:r>
      <w:r>
        <w:rPr>
          <w:color w:val="383838"/>
          <w:spacing w:val="-23"/>
        </w:rPr>
        <w:t xml:space="preserve"> </w:t>
      </w:r>
      <w:r>
        <w:rPr>
          <w:color w:val="383838"/>
          <w:spacing w:val="1"/>
        </w:rPr>
        <w:t>Wind</w:t>
      </w:r>
      <w:r>
        <w:rPr>
          <w:color w:val="383838"/>
          <w:spacing w:val="-11"/>
        </w:rPr>
        <w:t xml:space="preserve"> </w:t>
      </w:r>
      <w:r>
        <w:rPr>
          <w:color w:val="383838"/>
        </w:rPr>
        <w:t>Farm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EES</w:t>
      </w:r>
    </w:p>
    <w:p w14:paraId="13EDDE5D" w14:textId="77777777" w:rsidR="00A5052B" w:rsidRDefault="00A5052B">
      <w:pPr>
        <w:spacing w:before="2"/>
        <w:rPr>
          <w:rFonts w:ascii="Arial" w:eastAsia="Arial" w:hAnsi="Arial" w:cs="Arial"/>
          <w:sz w:val="21"/>
          <w:szCs w:val="21"/>
        </w:rPr>
      </w:pPr>
    </w:p>
    <w:p w14:paraId="13EDDE5E" w14:textId="77777777" w:rsidR="00A5052B" w:rsidRDefault="00A72E41">
      <w:pPr>
        <w:pStyle w:val="BodyText"/>
        <w:numPr>
          <w:ilvl w:val="1"/>
          <w:numId w:val="6"/>
        </w:numPr>
        <w:tabs>
          <w:tab w:val="left" w:pos="903"/>
        </w:tabs>
        <w:ind w:left="902" w:hanging="346"/>
      </w:pPr>
      <w:r>
        <w:rPr>
          <w:color w:val="383838"/>
        </w:rPr>
        <w:t>a</w:t>
      </w:r>
      <w:r>
        <w:rPr>
          <w:color w:val="383838"/>
          <w:spacing w:val="23"/>
        </w:rPr>
        <w:t xml:space="preserve"> </w:t>
      </w:r>
      <w:r>
        <w:rPr>
          <w:color w:val="2A2A2A"/>
        </w:rPr>
        <w:t>receipt</w:t>
      </w:r>
      <w:r>
        <w:rPr>
          <w:color w:val="2A2A2A"/>
          <w:spacing w:val="12"/>
        </w:rPr>
        <w:t xml:space="preserve"> </w:t>
      </w:r>
      <w:r>
        <w:rPr>
          <w:color w:val="383838"/>
        </w:rPr>
        <w:t>number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each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complaint,</w:t>
      </w:r>
      <w:r>
        <w:rPr>
          <w:color w:val="383838"/>
          <w:spacing w:val="-13"/>
        </w:rPr>
        <w:t xml:space="preserve"> </w:t>
      </w:r>
      <w:r>
        <w:rPr>
          <w:color w:val="383838"/>
        </w:rPr>
        <w:t>which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communicated</w:t>
      </w:r>
      <w:r>
        <w:rPr>
          <w:color w:val="383838"/>
          <w:spacing w:val="5"/>
        </w:rPr>
        <w:t xml:space="preserve"> </w:t>
      </w:r>
      <w:r>
        <w:rPr>
          <w:color w:val="2A2A2A"/>
        </w:rPr>
        <w:t>to</w:t>
      </w:r>
      <w:r>
        <w:rPr>
          <w:color w:val="2A2A2A"/>
          <w:spacing w:val="1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complainant</w:t>
      </w:r>
    </w:p>
    <w:p w14:paraId="13EDDE5F" w14:textId="77777777" w:rsidR="00A5052B" w:rsidRDefault="00A5052B">
      <w:pPr>
        <w:spacing w:before="7"/>
        <w:rPr>
          <w:rFonts w:ascii="Arial" w:eastAsia="Arial" w:hAnsi="Arial" w:cs="Arial"/>
          <w:sz w:val="27"/>
          <w:szCs w:val="27"/>
        </w:rPr>
      </w:pPr>
    </w:p>
    <w:p w14:paraId="13EDDE60" w14:textId="77777777" w:rsidR="00A5052B" w:rsidRDefault="00A72E41">
      <w:pPr>
        <w:pStyle w:val="BodyText"/>
        <w:numPr>
          <w:ilvl w:val="1"/>
          <w:numId w:val="6"/>
        </w:numPr>
        <w:tabs>
          <w:tab w:val="left" w:pos="903"/>
        </w:tabs>
        <w:spacing w:line="308" w:lineRule="auto"/>
        <w:ind w:left="902" w:right="382" w:hanging="360"/>
        <w:jc w:val="both"/>
      </w:pPr>
      <w:r>
        <w:rPr>
          <w:color w:val="383838"/>
          <w:w w:val="105"/>
        </w:rPr>
        <w:t>the</w:t>
      </w:r>
      <w:r>
        <w:rPr>
          <w:color w:val="383838"/>
          <w:spacing w:val="-4"/>
          <w:w w:val="105"/>
        </w:rPr>
        <w:t xml:space="preserve"> </w:t>
      </w:r>
      <w:r>
        <w:rPr>
          <w:color w:val="2A2A2A"/>
          <w:w w:val="105"/>
        </w:rPr>
        <w:t>time</w:t>
      </w:r>
      <w:r>
        <w:rPr>
          <w:color w:val="2A2A2A"/>
          <w:spacing w:val="-11"/>
          <w:w w:val="105"/>
        </w:rPr>
        <w:t xml:space="preserve"> </w:t>
      </w:r>
      <w:r>
        <w:rPr>
          <w:color w:val="383838"/>
          <w:w w:val="105"/>
        </w:rPr>
        <w:t>and</w:t>
      </w:r>
      <w:r>
        <w:rPr>
          <w:color w:val="383838"/>
          <w:spacing w:val="-6"/>
          <w:w w:val="105"/>
        </w:rPr>
        <w:t xml:space="preserve"> </w:t>
      </w:r>
      <w:r>
        <w:rPr>
          <w:color w:val="383838"/>
          <w:w w:val="105"/>
        </w:rPr>
        <w:t>date</w:t>
      </w:r>
      <w:r>
        <w:rPr>
          <w:color w:val="383838"/>
          <w:spacing w:val="-5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-6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10"/>
          <w:w w:val="105"/>
        </w:rPr>
        <w:t xml:space="preserve"> </w:t>
      </w:r>
      <w:r>
        <w:rPr>
          <w:color w:val="383838"/>
          <w:spacing w:val="-19"/>
          <w:w w:val="105"/>
        </w:rPr>
        <w:t>i</w:t>
      </w:r>
      <w:r>
        <w:rPr>
          <w:color w:val="383838"/>
          <w:w w:val="105"/>
        </w:rPr>
        <w:t>ncident,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and</w:t>
      </w:r>
      <w:r>
        <w:rPr>
          <w:color w:val="383838"/>
          <w:spacing w:val="-12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2"/>
          <w:w w:val="105"/>
        </w:rPr>
        <w:t xml:space="preserve"> </w:t>
      </w:r>
      <w:r>
        <w:rPr>
          <w:color w:val="383838"/>
          <w:w w:val="105"/>
        </w:rPr>
        <w:t>prevailing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weather</w:t>
      </w:r>
      <w:r>
        <w:rPr>
          <w:color w:val="383838"/>
          <w:spacing w:val="11"/>
          <w:w w:val="105"/>
        </w:rPr>
        <w:t xml:space="preserve"> </w:t>
      </w:r>
      <w:r>
        <w:rPr>
          <w:color w:val="383838"/>
          <w:w w:val="105"/>
        </w:rPr>
        <w:t>and</w:t>
      </w:r>
      <w:r>
        <w:rPr>
          <w:color w:val="383838"/>
          <w:spacing w:val="-12"/>
          <w:w w:val="105"/>
        </w:rPr>
        <w:t xml:space="preserve"> </w:t>
      </w:r>
      <w:r>
        <w:rPr>
          <w:color w:val="383838"/>
          <w:w w:val="105"/>
        </w:rPr>
        <w:t>operat</w:t>
      </w:r>
      <w:r>
        <w:rPr>
          <w:color w:val="383838"/>
          <w:spacing w:val="7"/>
          <w:w w:val="105"/>
        </w:rPr>
        <w:t>i</w:t>
      </w:r>
      <w:r>
        <w:rPr>
          <w:color w:val="383838"/>
          <w:w w:val="105"/>
        </w:rPr>
        <w:t>onal</w:t>
      </w:r>
      <w:r>
        <w:rPr>
          <w:color w:val="383838"/>
          <w:spacing w:val="-4"/>
          <w:w w:val="105"/>
        </w:rPr>
        <w:t xml:space="preserve"> </w:t>
      </w:r>
      <w:r>
        <w:rPr>
          <w:color w:val="383838"/>
          <w:w w:val="105"/>
        </w:rPr>
        <w:t>cond</w:t>
      </w:r>
      <w:r>
        <w:rPr>
          <w:color w:val="383838"/>
          <w:spacing w:val="-7"/>
          <w:w w:val="105"/>
        </w:rPr>
        <w:t>i</w:t>
      </w:r>
      <w:r>
        <w:rPr>
          <w:color w:val="383838"/>
          <w:w w:val="105"/>
        </w:rPr>
        <w:t>t</w:t>
      </w:r>
      <w:r>
        <w:rPr>
          <w:color w:val="383838"/>
          <w:spacing w:val="-5"/>
          <w:w w:val="105"/>
        </w:rPr>
        <w:t>i</w:t>
      </w:r>
      <w:r>
        <w:rPr>
          <w:color w:val="383838"/>
          <w:w w:val="105"/>
        </w:rPr>
        <w:t>ons</w:t>
      </w:r>
      <w:r>
        <w:rPr>
          <w:color w:val="383838"/>
          <w:w w:val="98"/>
        </w:rPr>
        <w:t xml:space="preserve"> </w:t>
      </w:r>
      <w:r>
        <w:rPr>
          <w:color w:val="383838"/>
          <w:w w:val="105"/>
        </w:rPr>
        <w:t>at</w:t>
      </w:r>
      <w:r>
        <w:rPr>
          <w:color w:val="383838"/>
          <w:spacing w:val="-5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-6"/>
          <w:w w:val="105"/>
        </w:rPr>
        <w:t xml:space="preserve"> </w:t>
      </w:r>
      <w:r>
        <w:rPr>
          <w:color w:val="2A2A2A"/>
          <w:w w:val="105"/>
        </w:rPr>
        <w:t xml:space="preserve">time </w:t>
      </w:r>
      <w:r>
        <w:rPr>
          <w:color w:val="383838"/>
          <w:w w:val="105"/>
        </w:rPr>
        <w:t>of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2"/>
          <w:w w:val="105"/>
        </w:rPr>
        <w:t xml:space="preserve"> </w:t>
      </w:r>
      <w:r>
        <w:rPr>
          <w:color w:val="383838"/>
          <w:spacing w:val="-18"/>
          <w:w w:val="105"/>
        </w:rPr>
        <w:t>i</w:t>
      </w:r>
      <w:r>
        <w:rPr>
          <w:color w:val="383838"/>
          <w:w w:val="105"/>
        </w:rPr>
        <w:t>ncident</w:t>
      </w:r>
    </w:p>
    <w:p w14:paraId="13EDDE61" w14:textId="77777777" w:rsidR="00A5052B" w:rsidRDefault="00A5052B">
      <w:pPr>
        <w:spacing w:before="8"/>
        <w:rPr>
          <w:rFonts w:ascii="Arial" w:eastAsia="Arial" w:hAnsi="Arial" w:cs="Arial"/>
        </w:rPr>
      </w:pPr>
    </w:p>
    <w:p w14:paraId="13EDDE62" w14:textId="77777777" w:rsidR="00A5052B" w:rsidRDefault="00A72E41">
      <w:pPr>
        <w:pStyle w:val="BodyText"/>
        <w:numPr>
          <w:ilvl w:val="1"/>
          <w:numId w:val="6"/>
        </w:numPr>
        <w:tabs>
          <w:tab w:val="left" w:pos="903"/>
        </w:tabs>
        <w:spacing w:line="323" w:lineRule="auto"/>
        <w:ind w:left="902" w:right="391" w:hanging="360"/>
        <w:jc w:val="both"/>
      </w:pPr>
      <w:r>
        <w:rPr>
          <w:color w:val="383838"/>
          <w:w w:val="105"/>
        </w:rPr>
        <w:t>a</w:t>
      </w:r>
      <w:r>
        <w:rPr>
          <w:color w:val="383838"/>
          <w:spacing w:val="56"/>
          <w:w w:val="105"/>
        </w:rPr>
        <w:t xml:space="preserve"> </w:t>
      </w:r>
      <w:r>
        <w:rPr>
          <w:color w:val="2A2A2A"/>
          <w:w w:val="105"/>
        </w:rPr>
        <w:t>descr</w:t>
      </w:r>
      <w:r>
        <w:rPr>
          <w:color w:val="2A2A2A"/>
          <w:spacing w:val="10"/>
          <w:w w:val="105"/>
        </w:rPr>
        <w:t>i</w:t>
      </w:r>
      <w:r>
        <w:rPr>
          <w:color w:val="2A2A2A"/>
          <w:w w:val="105"/>
        </w:rPr>
        <w:t>pt</w:t>
      </w:r>
      <w:r>
        <w:rPr>
          <w:color w:val="2A2A2A"/>
          <w:spacing w:val="-12"/>
          <w:w w:val="105"/>
        </w:rPr>
        <w:t>i</w:t>
      </w:r>
      <w:r>
        <w:rPr>
          <w:color w:val="2A2A2A"/>
          <w:w w:val="105"/>
        </w:rPr>
        <w:t>on</w:t>
      </w:r>
      <w:r>
        <w:rPr>
          <w:color w:val="2A2A2A"/>
          <w:spacing w:val="51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44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47"/>
          <w:w w:val="105"/>
        </w:rPr>
        <w:t xml:space="preserve"> </w:t>
      </w:r>
      <w:r>
        <w:rPr>
          <w:color w:val="383838"/>
          <w:w w:val="105"/>
        </w:rPr>
        <w:t>comp</w:t>
      </w:r>
      <w:r>
        <w:rPr>
          <w:color w:val="383838"/>
          <w:spacing w:val="3"/>
          <w:w w:val="105"/>
        </w:rPr>
        <w:t>l</w:t>
      </w:r>
      <w:r>
        <w:rPr>
          <w:color w:val="383838"/>
          <w:w w:val="105"/>
        </w:rPr>
        <w:t>ainant's</w:t>
      </w:r>
      <w:r>
        <w:rPr>
          <w:color w:val="383838"/>
          <w:spacing w:val="50"/>
          <w:w w:val="105"/>
        </w:rPr>
        <w:t xml:space="preserve"> </w:t>
      </w:r>
      <w:r>
        <w:rPr>
          <w:color w:val="383838"/>
          <w:w w:val="105"/>
        </w:rPr>
        <w:t>concerns,</w:t>
      </w:r>
      <w:r>
        <w:rPr>
          <w:color w:val="383838"/>
          <w:spacing w:val="1"/>
          <w:w w:val="105"/>
        </w:rPr>
        <w:t xml:space="preserve"> </w:t>
      </w:r>
      <w:r>
        <w:rPr>
          <w:color w:val="2A2A2A"/>
          <w:spacing w:val="-18"/>
          <w:w w:val="105"/>
        </w:rPr>
        <w:t>i</w:t>
      </w:r>
      <w:r>
        <w:rPr>
          <w:color w:val="2A2A2A"/>
          <w:w w:val="105"/>
        </w:rPr>
        <w:t>nclud</w:t>
      </w:r>
      <w:r>
        <w:rPr>
          <w:color w:val="2A2A2A"/>
          <w:spacing w:val="5"/>
          <w:w w:val="105"/>
        </w:rPr>
        <w:t>i</w:t>
      </w:r>
      <w:r>
        <w:rPr>
          <w:color w:val="2A2A2A"/>
          <w:w w:val="105"/>
        </w:rPr>
        <w:t>ng</w:t>
      </w:r>
      <w:r>
        <w:rPr>
          <w:color w:val="2A2A2A"/>
          <w:spacing w:val="33"/>
          <w:w w:val="105"/>
        </w:rPr>
        <w:t xml:space="preserve"> </w:t>
      </w:r>
      <w:r>
        <w:rPr>
          <w:color w:val="383838"/>
          <w:w w:val="105"/>
        </w:rPr>
        <w:t>(for</w:t>
      </w:r>
      <w:r>
        <w:rPr>
          <w:color w:val="383838"/>
          <w:spacing w:val="50"/>
          <w:w w:val="105"/>
        </w:rPr>
        <w:t xml:space="preserve"> </w:t>
      </w:r>
      <w:r>
        <w:rPr>
          <w:color w:val="383838"/>
          <w:w w:val="105"/>
        </w:rPr>
        <w:t>a</w:t>
      </w:r>
      <w:r>
        <w:rPr>
          <w:color w:val="383838"/>
          <w:spacing w:val="11"/>
          <w:w w:val="105"/>
        </w:rPr>
        <w:t xml:space="preserve"> </w:t>
      </w:r>
      <w:r>
        <w:rPr>
          <w:color w:val="383838"/>
          <w:w w:val="105"/>
        </w:rPr>
        <w:t>noise</w:t>
      </w:r>
      <w:r>
        <w:rPr>
          <w:color w:val="383838"/>
          <w:spacing w:val="51"/>
          <w:w w:val="105"/>
        </w:rPr>
        <w:t xml:space="preserve"> </w:t>
      </w:r>
      <w:r>
        <w:rPr>
          <w:color w:val="383838"/>
          <w:w w:val="105"/>
        </w:rPr>
        <w:t>comp</w:t>
      </w:r>
      <w:r>
        <w:rPr>
          <w:color w:val="383838"/>
          <w:spacing w:val="-1"/>
          <w:w w:val="105"/>
        </w:rPr>
        <w:t>l</w:t>
      </w:r>
      <w:r>
        <w:rPr>
          <w:color w:val="383838"/>
          <w:w w:val="105"/>
        </w:rPr>
        <w:t>a</w:t>
      </w:r>
      <w:r>
        <w:rPr>
          <w:color w:val="383838"/>
          <w:spacing w:val="2"/>
          <w:w w:val="105"/>
        </w:rPr>
        <w:t>i</w:t>
      </w:r>
      <w:r>
        <w:rPr>
          <w:color w:val="383838"/>
          <w:w w:val="105"/>
        </w:rPr>
        <w:t>nt)</w:t>
      </w:r>
      <w:r>
        <w:rPr>
          <w:color w:val="383838"/>
          <w:spacing w:val="44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w w:val="102"/>
        </w:rPr>
        <w:t xml:space="preserve"> </w:t>
      </w:r>
      <w:r>
        <w:rPr>
          <w:color w:val="2A2A2A"/>
          <w:spacing w:val="-1"/>
          <w:w w:val="105"/>
        </w:rPr>
        <w:t>potential</w:t>
      </w:r>
      <w:r>
        <w:rPr>
          <w:color w:val="2A2A2A"/>
          <w:spacing w:val="-43"/>
          <w:w w:val="105"/>
        </w:rPr>
        <w:t xml:space="preserve"> </w:t>
      </w:r>
      <w:r>
        <w:rPr>
          <w:color w:val="383838"/>
          <w:w w:val="105"/>
        </w:rPr>
        <w:t>occurrence</w:t>
      </w:r>
      <w:r>
        <w:rPr>
          <w:color w:val="383838"/>
          <w:spacing w:val="-33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-39"/>
          <w:w w:val="105"/>
        </w:rPr>
        <w:t xml:space="preserve"> </w:t>
      </w:r>
      <w:r>
        <w:rPr>
          <w:color w:val="383838"/>
          <w:w w:val="105"/>
        </w:rPr>
        <w:t>special</w:t>
      </w:r>
      <w:r>
        <w:rPr>
          <w:color w:val="383838"/>
          <w:spacing w:val="-31"/>
          <w:w w:val="105"/>
        </w:rPr>
        <w:t xml:space="preserve"> </w:t>
      </w:r>
      <w:r>
        <w:rPr>
          <w:color w:val="383838"/>
          <w:spacing w:val="-1"/>
          <w:w w:val="105"/>
        </w:rPr>
        <w:t>audible</w:t>
      </w:r>
      <w:r>
        <w:rPr>
          <w:color w:val="383838"/>
          <w:spacing w:val="-38"/>
          <w:w w:val="105"/>
        </w:rPr>
        <w:t xml:space="preserve"> </w:t>
      </w:r>
      <w:r>
        <w:rPr>
          <w:color w:val="383838"/>
          <w:w w:val="105"/>
        </w:rPr>
        <w:t>characteristics</w:t>
      </w:r>
    </w:p>
    <w:p w14:paraId="13EDDE63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64" w14:textId="77777777" w:rsidR="00A5052B" w:rsidRDefault="00A72E41">
      <w:pPr>
        <w:pStyle w:val="BodyText"/>
        <w:numPr>
          <w:ilvl w:val="1"/>
          <w:numId w:val="6"/>
        </w:numPr>
        <w:tabs>
          <w:tab w:val="left" w:pos="896"/>
        </w:tabs>
        <w:spacing w:line="308" w:lineRule="auto"/>
        <w:ind w:left="902" w:right="327" w:hanging="360"/>
        <w:jc w:val="both"/>
      </w:pPr>
      <w:r>
        <w:rPr>
          <w:color w:val="383838"/>
          <w:w w:val="105"/>
        </w:rPr>
        <w:t>the</w:t>
      </w:r>
      <w:r>
        <w:rPr>
          <w:color w:val="383838"/>
          <w:spacing w:val="6"/>
          <w:w w:val="105"/>
        </w:rPr>
        <w:t xml:space="preserve"> </w:t>
      </w:r>
      <w:r>
        <w:rPr>
          <w:color w:val="383838"/>
          <w:w w:val="105"/>
        </w:rPr>
        <w:t>process</w:t>
      </w:r>
      <w:r>
        <w:rPr>
          <w:color w:val="383838"/>
          <w:spacing w:val="3"/>
          <w:w w:val="105"/>
        </w:rPr>
        <w:t xml:space="preserve"> </w:t>
      </w:r>
      <w:r>
        <w:rPr>
          <w:color w:val="383838"/>
          <w:w w:val="105"/>
        </w:rPr>
        <w:t>for</w:t>
      </w:r>
      <w:r>
        <w:rPr>
          <w:color w:val="383838"/>
          <w:spacing w:val="11"/>
          <w:w w:val="105"/>
        </w:rPr>
        <w:t xml:space="preserve"> </w:t>
      </w:r>
      <w:r>
        <w:rPr>
          <w:color w:val="383838"/>
          <w:spacing w:val="-3"/>
          <w:w w:val="105"/>
        </w:rPr>
        <w:t>i</w:t>
      </w:r>
      <w:r>
        <w:rPr>
          <w:color w:val="383838"/>
          <w:spacing w:val="-5"/>
          <w:w w:val="105"/>
        </w:rPr>
        <w:t>nvesti</w:t>
      </w:r>
      <w:r>
        <w:rPr>
          <w:color w:val="383838"/>
          <w:spacing w:val="-4"/>
          <w:w w:val="105"/>
        </w:rPr>
        <w:t>gati</w:t>
      </w:r>
      <w:r>
        <w:rPr>
          <w:color w:val="383838"/>
          <w:spacing w:val="-5"/>
          <w:w w:val="105"/>
        </w:rPr>
        <w:t>ng</w:t>
      </w:r>
      <w:r>
        <w:rPr>
          <w:color w:val="383838"/>
          <w:spacing w:val="42"/>
          <w:w w:val="105"/>
        </w:rPr>
        <w:t xml:space="preserve"> </w:t>
      </w:r>
      <w:r>
        <w:rPr>
          <w:color w:val="2A2A2A"/>
          <w:w w:val="105"/>
        </w:rPr>
        <w:t xml:space="preserve">the  </w:t>
      </w:r>
      <w:r>
        <w:rPr>
          <w:color w:val="383838"/>
          <w:w w:val="105"/>
        </w:rPr>
        <w:t>complaint,</w:t>
      </w:r>
      <w:r>
        <w:rPr>
          <w:color w:val="383838"/>
          <w:spacing w:val="53"/>
          <w:w w:val="105"/>
        </w:rPr>
        <w:t xml:space="preserve"> </w:t>
      </w:r>
      <w:r>
        <w:rPr>
          <w:color w:val="383838"/>
          <w:w w:val="105"/>
        </w:rPr>
        <w:t>and</w:t>
      </w:r>
      <w:r>
        <w:rPr>
          <w:color w:val="383838"/>
          <w:spacing w:val="48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57"/>
          <w:w w:val="105"/>
        </w:rPr>
        <w:t xml:space="preserve"> </w:t>
      </w:r>
      <w:r>
        <w:rPr>
          <w:color w:val="383838"/>
          <w:w w:val="105"/>
        </w:rPr>
        <w:t>outcome</w:t>
      </w:r>
      <w:r>
        <w:rPr>
          <w:color w:val="383838"/>
          <w:spacing w:val="9"/>
          <w:w w:val="105"/>
        </w:rPr>
        <w:t xml:space="preserve"> </w:t>
      </w:r>
      <w:r>
        <w:rPr>
          <w:color w:val="383838"/>
          <w:w w:val="105"/>
        </w:rPr>
        <w:t>of</w:t>
      </w:r>
      <w:r>
        <w:rPr>
          <w:color w:val="383838"/>
          <w:spacing w:val="54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spacing w:val="-2"/>
          <w:w w:val="105"/>
        </w:rPr>
        <w:t>investigati</w:t>
      </w:r>
      <w:r>
        <w:rPr>
          <w:color w:val="2A2A2A"/>
          <w:spacing w:val="-1"/>
          <w:w w:val="105"/>
        </w:rPr>
        <w:t>on</w:t>
      </w:r>
      <w:r>
        <w:rPr>
          <w:color w:val="4D4D4D"/>
          <w:spacing w:val="-1"/>
          <w:w w:val="105"/>
        </w:rPr>
        <w:t>,</w:t>
      </w:r>
      <w:r>
        <w:rPr>
          <w:color w:val="4D4D4D"/>
          <w:spacing w:val="31"/>
          <w:w w:val="201"/>
        </w:rPr>
        <w:t xml:space="preserve"> </w:t>
      </w:r>
      <w:r>
        <w:rPr>
          <w:color w:val="383838"/>
          <w:spacing w:val="-2"/>
          <w:w w:val="105"/>
        </w:rPr>
        <w:t>i</w:t>
      </w:r>
      <w:r>
        <w:rPr>
          <w:color w:val="383838"/>
          <w:spacing w:val="-4"/>
          <w:w w:val="105"/>
        </w:rPr>
        <w:t>ncluding:</w:t>
      </w:r>
    </w:p>
    <w:p w14:paraId="13EDDE65" w14:textId="77777777" w:rsidR="00A5052B" w:rsidRDefault="00A5052B">
      <w:pPr>
        <w:spacing w:before="8"/>
        <w:rPr>
          <w:rFonts w:ascii="Arial" w:eastAsia="Arial" w:hAnsi="Arial" w:cs="Arial"/>
        </w:rPr>
      </w:pPr>
    </w:p>
    <w:p w14:paraId="13EDDE66" w14:textId="77777777" w:rsidR="00A5052B" w:rsidRDefault="00A72E41">
      <w:pPr>
        <w:pStyle w:val="BodyText"/>
        <w:numPr>
          <w:ilvl w:val="2"/>
          <w:numId w:val="6"/>
        </w:numPr>
        <w:tabs>
          <w:tab w:val="left" w:pos="1248"/>
        </w:tabs>
        <w:ind w:left="1262"/>
      </w:pPr>
      <w:r>
        <w:rPr>
          <w:color w:val="383838"/>
          <w:w w:val="105"/>
        </w:rPr>
        <w:t>the</w:t>
      </w:r>
      <w:r>
        <w:rPr>
          <w:color w:val="383838"/>
          <w:spacing w:val="-9"/>
          <w:w w:val="105"/>
        </w:rPr>
        <w:t xml:space="preserve"> </w:t>
      </w:r>
      <w:r>
        <w:rPr>
          <w:color w:val="383838"/>
          <w:spacing w:val="-2"/>
          <w:w w:val="105"/>
        </w:rPr>
        <w:t>actions</w:t>
      </w:r>
      <w:r>
        <w:rPr>
          <w:color w:val="383838"/>
          <w:spacing w:val="-25"/>
          <w:w w:val="105"/>
        </w:rPr>
        <w:t xml:space="preserve"> </w:t>
      </w:r>
      <w:r>
        <w:rPr>
          <w:color w:val="383838"/>
          <w:w w:val="105"/>
        </w:rPr>
        <w:t>taken</w:t>
      </w:r>
      <w:r>
        <w:rPr>
          <w:color w:val="383838"/>
          <w:spacing w:val="-14"/>
          <w:w w:val="105"/>
        </w:rPr>
        <w:t xml:space="preserve"> </w:t>
      </w:r>
      <w:r>
        <w:rPr>
          <w:color w:val="383838"/>
          <w:w w:val="105"/>
        </w:rPr>
        <w:t>to</w:t>
      </w:r>
      <w:r>
        <w:rPr>
          <w:color w:val="383838"/>
          <w:spacing w:val="-10"/>
          <w:w w:val="105"/>
        </w:rPr>
        <w:t xml:space="preserve"> </w:t>
      </w:r>
      <w:r>
        <w:rPr>
          <w:color w:val="383838"/>
          <w:w w:val="105"/>
        </w:rPr>
        <w:t>resolve</w:t>
      </w:r>
      <w:r>
        <w:rPr>
          <w:color w:val="383838"/>
          <w:spacing w:val="-18"/>
          <w:w w:val="105"/>
        </w:rPr>
        <w:t xml:space="preserve"> </w:t>
      </w:r>
      <w:r>
        <w:rPr>
          <w:color w:val="383838"/>
          <w:w w:val="105"/>
        </w:rPr>
        <w:t>the</w:t>
      </w:r>
      <w:r>
        <w:rPr>
          <w:color w:val="383838"/>
          <w:spacing w:val="-19"/>
          <w:w w:val="105"/>
        </w:rPr>
        <w:t xml:space="preserve"> </w:t>
      </w:r>
      <w:r>
        <w:rPr>
          <w:color w:val="383838"/>
          <w:w w:val="105"/>
        </w:rPr>
        <w:t>complaint</w:t>
      </w:r>
    </w:p>
    <w:p w14:paraId="13EDDE67" w14:textId="77777777" w:rsidR="00A5052B" w:rsidRDefault="00A5052B">
      <w:pPr>
        <w:spacing w:before="4"/>
        <w:rPr>
          <w:rFonts w:ascii="Arial" w:eastAsia="Arial" w:hAnsi="Arial" w:cs="Arial"/>
          <w:sz w:val="26"/>
          <w:szCs w:val="26"/>
        </w:rPr>
      </w:pPr>
    </w:p>
    <w:p w14:paraId="13EDDE68" w14:textId="77777777" w:rsidR="00A5052B" w:rsidRDefault="00A72E41">
      <w:pPr>
        <w:pStyle w:val="BodyText"/>
        <w:numPr>
          <w:ilvl w:val="2"/>
          <w:numId w:val="6"/>
        </w:numPr>
        <w:tabs>
          <w:tab w:val="left" w:pos="1248"/>
        </w:tabs>
        <w:spacing w:line="323" w:lineRule="auto"/>
        <w:ind w:left="1262" w:right="393"/>
      </w:pPr>
      <w:r>
        <w:rPr>
          <w:color w:val="383838"/>
        </w:rPr>
        <w:t xml:space="preserve">for 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2"/>
        </w:rPr>
        <w:t>noi</w:t>
      </w:r>
      <w:r>
        <w:rPr>
          <w:color w:val="383838"/>
          <w:spacing w:val="-3"/>
        </w:rPr>
        <w:t>se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complaints,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findi</w:t>
      </w:r>
      <w:r>
        <w:rPr>
          <w:color w:val="383838"/>
          <w:spacing w:val="1"/>
        </w:rPr>
        <w:t>ngs</w:t>
      </w:r>
      <w:r>
        <w:rPr>
          <w:color w:val="383838"/>
          <w:spacing w:val="40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1"/>
        </w:rPr>
        <w:t>recommendations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50"/>
        </w:rPr>
        <w:t xml:space="preserve"> </w:t>
      </w:r>
      <w:r>
        <w:rPr>
          <w:color w:val="4D4D4D"/>
        </w:rPr>
        <w:t>an</w:t>
      </w:r>
      <w:r>
        <w:rPr>
          <w:color w:val="4D4D4D"/>
          <w:spacing w:val="42"/>
        </w:rPr>
        <w:t xml:space="preserve"> </w:t>
      </w:r>
      <w:r>
        <w:rPr>
          <w:color w:val="383838"/>
          <w:spacing w:val="-1"/>
        </w:rPr>
        <w:t>investigation</w:t>
      </w:r>
      <w:r>
        <w:rPr>
          <w:color w:val="383838"/>
          <w:spacing w:val="50"/>
        </w:rPr>
        <w:t xml:space="preserve"> </w:t>
      </w:r>
      <w:r>
        <w:rPr>
          <w:color w:val="383838"/>
        </w:rPr>
        <w:t>report</w:t>
      </w:r>
      <w:r>
        <w:rPr>
          <w:color w:val="383838"/>
          <w:spacing w:val="42"/>
          <w:w w:val="103"/>
        </w:rPr>
        <w:t xml:space="preserve"> </w:t>
      </w:r>
      <w:r>
        <w:rPr>
          <w:color w:val="383838"/>
        </w:rPr>
        <w:t>undertaken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-10"/>
        </w:rPr>
        <w:t xml:space="preserve"> </w:t>
      </w:r>
      <w:r>
        <w:rPr>
          <w:color w:val="383838"/>
        </w:rPr>
        <w:t>accordance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2"/>
        </w:rPr>
        <w:t>with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endorsed</w:t>
      </w:r>
      <w:r>
        <w:rPr>
          <w:color w:val="383838"/>
          <w:spacing w:val="28"/>
        </w:rPr>
        <w:t xml:space="preserve"> </w:t>
      </w:r>
      <w:r>
        <w:rPr>
          <w:color w:val="2A2A2A"/>
          <w:spacing w:val="-4"/>
        </w:rPr>
        <w:t>Noi</w:t>
      </w:r>
      <w:r>
        <w:rPr>
          <w:color w:val="2A2A2A"/>
          <w:spacing w:val="-5"/>
        </w:rPr>
        <w:t>se</w:t>
      </w:r>
      <w:r>
        <w:rPr>
          <w:color w:val="2A2A2A"/>
          <w:spacing w:val="8"/>
        </w:rPr>
        <w:t xml:space="preserve"> </w:t>
      </w:r>
      <w:r>
        <w:rPr>
          <w:color w:val="383838"/>
        </w:rPr>
        <w:t>Management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4"/>
        </w:rPr>
        <w:t>Pl</w:t>
      </w:r>
      <w:r>
        <w:rPr>
          <w:color w:val="383838"/>
          <w:spacing w:val="-3"/>
        </w:rPr>
        <w:t>an.</w:t>
      </w:r>
    </w:p>
    <w:p w14:paraId="13EDDE69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6A" w14:textId="77777777" w:rsidR="00A5052B" w:rsidRDefault="00A72E41">
      <w:pPr>
        <w:pStyle w:val="BodyText"/>
        <w:numPr>
          <w:ilvl w:val="0"/>
          <w:numId w:val="6"/>
        </w:numPr>
        <w:tabs>
          <w:tab w:val="left" w:pos="528"/>
        </w:tabs>
        <w:ind w:left="528" w:hanging="360"/>
        <w:jc w:val="left"/>
      </w:pPr>
      <w:r>
        <w:rPr>
          <w:color w:val="383838"/>
        </w:rPr>
        <w:t>All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complaints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3"/>
        </w:rPr>
        <w:t>received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recorded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7"/>
        </w:rPr>
        <w:t>i</w:t>
      </w:r>
      <w:r>
        <w:rPr>
          <w:color w:val="383838"/>
          <w:spacing w:val="-11"/>
        </w:rPr>
        <w:t>n</w:t>
      </w:r>
      <w:r>
        <w:rPr>
          <w:color w:val="383838"/>
          <w:spacing w:val="-1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1"/>
        </w:rPr>
        <w:t>Complai</w:t>
      </w:r>
      <w:r>
        <w:rPr>
          <w:color w:val="383838"/>
        </w:rPr>
        <w:t>nts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3"/>
        </w:rPr>
        <w:t>Regi</w:t>
      </w:r>
      <w:r>
        <w:rPr>
          <w:color w:val="383838"/>
          <w:spacing w:val="-2"/>
        </w:rPr>
        <w:t>ster.</w:t>
      </w:r>
    </w:p>
    <w:p w14:paraId="13EDDE6B" w14:textId="77777777" w:rsidR="00A5052B" w:rsidRDefault="00A5052B">
      <w:pPr>
        <w:spacing w:before="11"/>
        <w:rPr>
          <w:rFonts w:ascii="Arial" w:eastAsia="Arial" w:hAnsi="Arial" w:cs="Arial"/>
          <w:sz w:val="26"/>
          <w:szCs w:val="26"/>
        </w:rPr>
      </w:pPr>
    </w:p>
    <w:p w14:paraId="13EDDE6C" w14:textId="77777777" w:rsidR="00A5052B" w:rsidRDefault="00A72E41">
      <w:pPr>
        <w:pStyle w:val="BodyText"/>
        <w:numPr>
          <w:ilvl w:val="0"/>
          <w:numId w:val="6"/>
        </w:numPr>
        <w:tabs>
          <w:tab w:val="left" w:pos="528"/>
        </w:tabs>
        <w:spacing w:line="319" w:lineRule="auto"/>
        <w:ind w:left="528" w:right="375" w:hanging="360"/>
        <w:jc w:val="both"/>
      </w:pPr>
      <w:r>
        <w:rPr>
          <w:color w:val="2A2A2A"/>
        </w:rPr>
        <w:t>A</w:t>
      </w:r>
      <w:r>
        <w:rPr>
          <w:color w:val="2A2A2A"/>
          <w:spacing w:val="22"/>
        </w:rPr>
        <w:t xml:space="preserve"> </w:t>
      </w:r>
      <w:r>
        <w:rPr>
          <w:color w:val="383838"/>
        </w:rPr>
        <w:t>complete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copy</w:t>
      </w:r>
      <w:r>
        <w:rPr>
          <w:color w:val="383838"/>
          <w:spacing w:val="8"/>
        </w:rPr>
        <w:t xml:space="preserve"> </w:t>
      </w:r>
      <w:r>
        <w:rPr>
          <w:color w:val="4D4D4D"/>
        </w:rPr>
        <w:t>of</w:t>
      </w:r>
      <w:r>
        <w:rPr>
          <w:color w:val="4D4D4D"/>
          <w:spacing w:val="4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1"/>
        </w:rPr>
        <w:t>Complai</w:t>
      </w:r>
      <w:r>
        <w:rPr>
          <w:color w:val="383838"/>
        </w:rPr>
        <w:t>nts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2"/>
        </w:rPr>
        <w:t>Regi</w:t>
      </w:r>
      <w:r>
        <w:rPr>
          <w:color w:val="383838"/>
          <w:spacing w:val="-1"/>
        </w:rPr>
        <w:t>ster,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3"/>
        </w:rPr>
        <w:t>along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2"/>
        </w:rPr>
        <w:t>with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1"/>
        </w:rPr>
        <w:t xml:space="preserve"> </w:t>
      </w:r>
      <w:r>
        <w:rPr>
          <w:color w:val="2A2A2A"/>
        </w:rPr>
        <w:t>reference</w:t>
      </w:r>
      <w:r>
        <w:rPr>
          <w:color w:val="2A2A2A"/>
          <w:spacing w:val="23"/>
        </w:rPr>
        <w:t xml:space="preserve"> </w:t>
      </w:r>
      <w:r>
        <w:rPr>
          <w:color w:val="383838"/>
        </w:rPr>
        <w:t>map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complaint</w:t>
      </w:r>
      <w:r>
        <w:rPr>
          <w:color w:val="383838"/>
          <w:spacing w:val="48"/>
          <w:w w:val="111"/>
        </w:rPr>
        <w:t xml:space="preserve"> </w:t>
      </w:r>
      <w:r>
        <w:rPr>
          <w:color w:val="383838"/>
          <w:spacing w:val="-18"/>
        </w:rPr>
        <w:t>l</w:t>
      </w:r>
      <w:r>
        <w:rPr>
          <w:color w:val="383838"/>
        </w:rPr>
        <w:t>ocat</w:t>
      </w:r>
      <w:r>
        <w:rPr>
          <w:color w:val="383838"/>
          <w:spacing w:val="-8"/>
        </w:rPr>
        <w:t>i</w:t>
      </w:r>
      <w:r>
        <w:rPr>
          <w:color w:val="383838"/>
        </w:rPr>
        <w:t>ons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prov</w:t>
      </w:r>
      <w:r>
        <w:rPr>
          <w:color w:val="383838"/>
          <w:spacing w:val="-5"/>
        </w:rPr>
        <w:t>i</w:t>
      </w:r>
      <w:r>
        <w:rPr>
          <w:color w:val="383838"/>
        </w:rPr>
        <w:t>ded</w:t>
      </w:r>
      <w:r>
        <w:rPr>
          <w:color w:val="383838"/>
          <w:spacing w:val="28"/>
        </w:rPr>
        <w:t xml:space="preserve"> </w:t>
      </w:r>
      <w:r>
        <w:rPr>
          <w:color w:val="2A2A2A"/>
        </w:rPr>
        <w:t>to</w:t>
      </w:r>
      <w:r>
        <w:rPr>
          <w:color w:val="2A2A2A"/>
          <w:spacing w:val="3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4"/>
        </w:rPr>
        <w:t xml:space="preserve"> </w:t>
      </w:r>
      <w:r>
        <w:rPr>
          <w:color w:val="383838"/>
        </w:rPr>
        <w:t>respons</w:t>
      </w:r>
      <w:r>
        <w:rPr>
          <w:color w:val="383838"/>
          <w:spacing w:val="7"/>
        </w:rPr>
        <w:t>i</w:t>
      </w:r>
      <w:r>
        <w:rPr>
          <w:color w:val="383838"/>
        </w:rPr>
        <w:t>b</w:t>
      </w:r>
      <w:r>
        <w:rPr>
          <w:color w:val="383838"/>
          <w:spacing w:val="-12"/>
        </w:rPr>
        <w:t>l</w:t>
      </w:r>
      <w:r>
        <w:rPr>
          <w:color w:val="383838"/>
        </w:rPr>
        <w:t>e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authority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each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ann</w:t>
      </w:r>
      <w:r>
        <w:rPr>
          <w:color w:val="383838"/>
          <w:spacing w:val="-8"/>
        </w:rPr>
        <w:t>i</w:t>
      </w:r>
      <w:r>
        <w:rPr>
          <w:color w:val="383838"/>
        </w:rPr>
        <w:t>v</w:t>
      </w:r>
      <w:r>
        <w:rPr>
          <w:color w:val="383838"/>
          <w:spacing w:val="-1"/>
        </w:rPr>
        <w:t>e</w:t>
      </w:r>
      <w:r>
        <w:rPr>
          <w:color w:val="A1A1A1"/>
          <w:spacing w:val="-43"/>
        </w:rPr>
        <w:t>.</w:t>
      </w:r>
      <w:r>
        <w:rPr>
          <w:color w:val="383838"/>
        </w:rPr>
        <w:t>rsary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date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of</w:t>
      </w:r>
      <w:r>
        <w:rPr>
          <w:color w:val="383838"/>
          <w:w w:val="109"/>
        </w:rPr>
        <w:t xml:space="preserve"> </w:t>
      </w:r>
      <w:r>
        <w:rPr>
          <w:color w:val="2A2A2A"/>
          <w:spacing w:val="-1"/>
        </w:rPr>
        <w:t>thi</w:t>
      </w:r>
      <w:r>
        <w:rPr>
          <w:color w:val="2A2A2A"/>
          <w:spacing w:val="-2"/>
        </w:rPr>
        <w:t>s</w:t>
      </w:r>
      <w:r>
        <w:rPr>
          <w:color w:val="2A2A2A"/>
          <w:spacing w:val="22"/>
        </w:rPr>
        <w:t xml:space="preserve"> </w:t>
      </w:r>
      <w:r>
        <w:rPr>
          <w:color w:val="383838"/>
        </w:rPr>
        <w:t>permit,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at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other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2"/>
        </w:rPr>
        <w:t>times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request.</w:t>
      </w:r>
    </w:p>
    <w:p w14:paraId="13EDDE6D" w14:textId="77777777" w:rsidR="00A5052B" w:rsidRDefault="00A5052B">
      <w:pPr>
        <w:spacing w:before="4"/>
        <w:rPr>
          <w:rFonts w:ascii="Arial" w:eastAsia="Arial" w:hAnsi="Arial" w:cs="Arial"/>
          <w:sz w:val="21"/>
          <w:szCs w:val="21"/>
        </w:rPr>
      </w:pPr>
    </w:p>
    <w:p w14:paraId="13EDDE6E" w14:textId="77777777" w:rsidR="00A5052B" w:rsidRDefault="00A72E41">
      <w:pPr>
        <w:ind w:left="168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A2A2A"/>
          <w:sz w:val="19"/>
        </w:rPr>
        <w:t>DECOMMISSIONING</w:t>
      </w:r>
    </w:p>
    <w:p w14:paraId="13EDDE6F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70" w14:textId="77777777" w:rsidR="00A5052B" w:rsidRDefault="00A72E41">
      <w:pPr>
        <w:spacing w:before="121"/>
        <w:ind w:left="168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A2A2A"/>
          <w:sz w:val="19"/>
        </w:rPr>
        <w:t>General</w:t>
      </w:r>
      <w:r>
        <w:rPr>
          <w:rFonts w:ascii="Arial"/>
          <w:b/>
          <w:color w:val="2A2A2A"/>
          <w:spacing w:val="22"/>
          <w:sz w:val="19"/>
        </w:rPr>
        <w:t xml:space="preserve"> </w:t>
      </w:r>
      <w:r>
        <w:rPr>
          <w:rFonts w:ascii="Arial"/>
          <w:b/>
          <w:color w:val="2A2A2A"/>
          <w:sz w:val="19"/>
        </w:rPr>
        <w:t>requirements</w:t>
      </w:r>
    </w:p>
    <w:p w14:paraId="13EDDE71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72" w14:textId="77777777" w:rsidR="00A5052B" w:rsidRDefault="00A72E41">
      <w:pPr>
        <w:pStyle w:val="BodyText"/>
        <w:numPr>
          <w:ilvl w:val="0"/>
          <w:numId w:val="6"/>
        </w:numPr>
        <w:tabs>
          <w:tab w:val="left" w:pos="881"/>
        </w:tabs>
        <w:spacing w:before="112" w:line="315" w:lineRule="auto"/>
        <w:ind w:left="528" w:right="395" w:hanging="346"/>
        <w:jc w:val="left"/>
      </w:pPr>
      <w:r>
        <w:rPr>
          <w:color w:val="2A2A2A"/>
        </w:rPr>
        <w:t xml:space="preserve">The </w:t>
      </w:r>
      <w:r>
        <w:rPr>
          <w:color w:val="2A2A2A"/>
          <w:spacing w:val="46"/>
        </w:rPr>
        <w:t xml:space="preserve"> </w:t>
      </w:r>
      <w:r>
        <w:rPr>
          <w:color w:val="383838"/>
        </w:rPr>
        <w:t>followi</w:t>
      </w:r>
      <w:r>
        <w:rPr>
          <w:color w:val="383838"/>
          <w:spacing w:val="1"/>
        </w:rPr>
        <w:t>ng</w:t>
      </w:r>
      <w:r>
        <w:rPr>
          <w:color w:val="383838"/>
        </w:rPr>
        <w:t xml:space="preserve"> 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 xml:space="preserve">requirements 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 xml:space="preserve">must </w:t>
      </w:r>
      <w:r>
        <w:rPr>
          <w:color w:val="383838"/>
          <w:spacing w:val="47"/>
        </w:rPr>
        <w:t xml:space="preserve"> </w:t>
      </w:r>
      <w:r>
        <w:rPr>
          <w:color w:val="2A2A2A"/>
        </w:rPr>
        <w:t xml:space="preserve">be </w:t>
      </w:r>
      <w:r>
        <w:rPr>
          <w:color w:val="2A2A2A"/>
          <w:spacing w:val="43"/>
        </w:rPr>
        <w:t xml:space="preserve"> </w:t>
      </w:r>
      <w:r>
        <w:rPr>
          <w:color w:val="383838"/>
        </w:rPr>
        <w:t xml:space="preserve">met 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 xml:space="preserve">when 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 xml:space="preserve">a </w:t>
      </w:r>
      <w:r>
        <w:rPr>
          <w:color w:val="383838"/>
          <w:spacing w:val="43"/>
        </w:rPr>
        <w:t xml:space="preserve"> </w:t>
      </w:r>
      <w:r>
        <w:rPr>
          <w:color w:val="383838"/>
        </w:rPr>
        <w:t xml:space="preserve">turbine(s) </w:t>
      </w:r>
      <w:r>
        <w:rPr>
          <w:color w:val="383838"/>
          <w:spacing w:val="43"/>
        </w:rPr>
        <w:t xml:space="preserve"> </w:t>
      </w:r>
      <w:r>
        <w:rPr>
          <w:color w:val="383838"/>
        </w:rPr>
        <w:t xml:space="preserve">permanently </w:t>
      </w:r>
      <w:r>
        <w:rPr>
          <w:color w:val="383838"/>
          <w:spacing w:val="48"/>
        </w:rPr>
        <w:t xml:space="preserve"> </w:t>
      </w:r>
      <w:r>
        <w:rPr>
          <w:color w:val="4D4D4D"/>
        </w:rPr>
        <w:t>ceases</w:t>
      </w:r>
      <w:r>
        <w:rPr>
          <w:color w:val="4D4D4D"/>
          <w:spacing w:val="26"/>
          <w:w w:val="91"/>
        </w:rPr>
        <w:t xml:space="preserve"> </w:t>
      </w:r>
      <w:r>
        <w:rPr>
          <w:color w:val="383838"/>
        </w:rPr>
        <w:t>operation</w:t>
      </w:r>
      <w:r>
        <w:rPr>
          <w:color w:val="696969"/>
        </w:rPr>
        <w:t>:</w:t>
      </w:r>
    </w:p>
    <w:p w14:paraId="13EDDE73" w14:textId="77777777" w:rsidR="00A5052B" w:rsidRDefault="00A5052B">
      <w:pPr>
        <w:spacing w:before="5"/>
        <w:rPr>
          <w:rFonts w:ascii="Arial" w:eastAsia="Arial" w:hAnsi="Arial" w:cs="Arial"/>
          <w:sz w:val="21"/>
          <w:szCs w:val="21"/>
        </w:rPr>
      </w:pPr>
    </w:p>
    <w:p w14:paraId="13EDDE74" w14:textId="77777777" w:rsidR="00A5052B" w:rsidRDefault="00A72E41">
      <w:pPr>
        <w:pStyle w:val="BodyText"/>
        <w:numPr>
          <w:ilvl w:val="1"/>
          <w:numId w:val="6"/>
        </w:numPr>
        <w:tabs>
          <w:tab w:val="left" w:pos="888"/>
        </w:tabs>
        <w:spacing w:line="315" w:lineRule="auto"/>
        <w:ind w:left="888" w:right="383" w:hanging="360"/>
        <w:jc w:val="both"/>
      </w:pPr>
      <w:r>
        <w:rPr>
          <w:color w:val="383838"/>
        </w:rPr>
        <w:t>the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responsible</w:t>
      </w:r>
      <w:r>
        <w:rPr>
          <w:color w:val="383838"/>
          <w:spacing w:val="52"/>
        </w:rPr>
        <w:t xml:space="preserve"> </w:t>
      </w:r>
      <w:r>
        <w:rPr>
          <w:color w:val="383838"/>
          <w:spacing w:val="-1"/>
        </w:rPr>
        <w:t>authority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11"/>
        </w:rPr>
        <w:t xml:space="preserve"> </w:t>
      </w:r>
      <w:r>
        <w:rPr>
          <w:color w:val="2A2A2A"/>
          <w:spacing w:val="-3"/>
        </w:rPr>
        <w:t>notified</w:t>
      </w:r>
      <w:r>
        <w:rPr>
          <w:color w:val="2A2A2A"/>
          <w:spacing w:val="1"/>
        </w:rPr>
        <w:t xml:space="preserve"> </w:t>
      </w:r>
      <w:r>
        <w:rPr>
          <w:color w:val="383838"/>
          <w:spacing w:val="1"/>
        </w:rPr>
        <w:t>within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two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(2)</w:t>
      </w:r>
      <w:r>
        <w:rPr>
          <w:color w:val="383838"/>
          <w:spacing w:val="5"/>
        </w:rPr>
        <w:t xml:space="preserve"> </w:t>
      </w:r>
      <w:r>
        <w:rPr>
          <w:color w:val="4D4D4D"/>
        </w:rPr>
        <w:t>months</w:t>
      </w:r>
      <w:r>
        <w:rPr>
          <w:color w:val="4D4D4D"/>
          <w:spacing w:val="5"/>
        </w:rPr>
        <w:t xml:space="preserve"> </w:t>
      </w:r>
      <w:r>
        <w:rPr>
          <w:color w:val="383838"/>
        </w:rPr>
        <w:t>after  the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turbi</w:t>
      </w:r>
      <w:r>
        <w:rPr>
          <w:color w:val="383838"/>
          <w:spacing w:val="1"/>
        </w:rPr>
        <w:t>ne(s)</w:t>
      </w:r>
      <w:r>
        <w:rPr>
          <w:color w:val="383838"/>
          <w:spacing w:val="26"/>
          <w:w w:val="96"/>
        </w:rPr>
        <w:t xml:space="preserve"> </w:t>
      </w:r>
      <w:r>
        <w:rPr>
          <w:color w:val="383838"/>
        </w:rPr>
        <w:t>permanently</w:t>
      </w:r>
      <w:r>
        <w:rPr>
          <w:color w:val="383838"/>
          <w:spacing w:val="6"/>
        </w:rPr>
        <w:t xml:space="preserve"> </w:t>
      </w:r>
      <w:r>
        <w:rPr>
          <w:color w:val="4D4D4D"/>
        </w:rPr>
        <w:t>ceases</w:t>
      </w:r>
      <w:r>
        <w:rPr>
          <w:color w:val="4D4D4D"/>
          <w:spacing w:val="1"/>
        </w:rPr>
        <w:t xml:space="preserve"> </w:t>
      </w:r>
      <w:r>
        <w:rPr>
          <w:color w:val="383838"/>
        </w:rPr>
        <w:t>operation</w:t>
      </w:r>
    </w:p>
    <w:p w14:paraId="13EDDE75" w14:textId="77777777" w:rsidR="00A5052B" w:rsidRDefault="00A5052B">
      <w:pPr>
        <w:spacing w:before="1"/>
        <w:rPr>
          <w:rFonts w:ascii="Arial" w:eastAsia="Arial" w:hAnsi="Arial" w:cs="Arial"/>
        </w:rPr>
      </w:pPr>
    </w:p>
    <w:p w14:paraId="13EDDE76" w14:textId="77777777" w:rsidR="00A5052B" w:rsidRDefault="00A72E41">
      <w:pPr>
        <w:pStyle w:val="BodyText"/>
        <w:numPr>
          <w:ilvl w:val="1"/>
          <w:numId w:val="6"/>
        </w:numPr>
        <w:tabs>
          <w:tab w:val="left" w:pos="888"/>
        </w:tabs>
        <w:spacing w:line="318" w:lineRule="auto"/>
        <w:ind w:left="880" w:right="389" w:hanging="345"/>
        <w:jc w:val="both"/>
      </w:pPr>
      <w:r>
        <w:rPr>
          <w:color w:val="383838"/>
        </w:rPr>
        <w:t>prior</w:t>
      </w:r>
      <w:r>
        <w:rPr>
          <w:color w:val="383838"/>
          <w:spacing w:val="46"/>
        </w:rPr>
        <w:t xml:space="preserve"> </w:t>
      </w:r>
      <w:r>
        <w:rPr>
          <w:color w:val="4D4D4D"/>
        </w:rPr>
        <w:t>to</w:t>
      </w:r>
      <w:r>
        <w:rPr>
          <w:color w:val="4D4D4D"/>
          <w:spacing w:val="3"/>
        </w:rPr>
        <w:t xml:space="preserve"> </w:t>
      </w:r>
      <w:r>
        <w:rPr>
          <w:color w:val="383838"/>
        </w:rPr>
        <w:t>commencing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decommissioning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1"/>
        </w:rPr>
        <w:t>works</w:t>
      </w:r>
      <w:r>
        <w:rPr>
          <w:color w:val="696969"/>
        </w:rPr>
        <w:t>,</w:t>
      </w:r>
      <w:r>
        <w:rPr>
          <w:color w:val="696969"/>
          <w:spacing w:val="-16"/>
        </w:rPr>
        <w:t xml:space="preserve"> </w:t>
      </w:r>
      <w:r>
        <w:rPr>
          <w:color w:val="4D4D4D"/>
        </w:rPr>
        <w:t>a</w:t>
      </w:r>
      <w:r>
        <w:rPr>
          <w:color w:val="4D4D4D"/>
          <w:spacing w:val="6"/>
        </w:rPr>
        <w:t xml:space="preserve"> </w:t>
      </w:r>
      <w:r>
        <w:rPr>
          <w:color w:val="383838"/>
          <w:spacing w:val="1"/>
        </w:rPr>
        <w:t>decommissi</w:t>
      </w:r>
      <w:r>
        <w:rPr>
          <w:color w:val="383838"/>
        </w:rPr>
        <w:t>oni</w:t>
      </w:r>
      <w:r>
        <w:rPr>
          <w:color w:val="383838"/>
          <w:spacing w:val="1"/>
        </w:rPr>
        <w:t>ng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traffic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management</w:t>
      </w:r>
      <w:r>
        <w:rPr>
          <w:color w:val="383838"/>
          <w:spacing w:val="34"/>
          <w:w w:val="99"/>
        </w:rPr>
        <w:t xml:space="preserve"> </w:t>
      </w:r>
      <w:r>
        <w:rPr>
          <w:color w:val="383838"/>
          <w:spacing w:val="-6"/>
        </w:rPr>
        <w:t>plan</w:t>
      </w:r>
      <w:r>
        <w:rPr>
          <w:color w:val="383838"/>
          <w:spacing w:val="24"/>
        </w:rPr>
        <w:t xml:space="preserve"> </w:t>
      </w:r>
      <w:r>
        <w:rPr>
          <w:color w:val="4D4D4D"/>
        </w:rPr>
        <w:t>specifying</w:t>
      </w:r>
      <w:r>
        <w:rPr>
          <w:color w:val="4D4D4D"/>
          <w:spacing w:val="40"/>
        </w:rPr>
        <w:t xml:space="preserve"> </w:t>
      </w:r>
      <w:r>
        <w:rPr>
          <w:color w:val="383838"/>
        </w:rPr>
        <w:t>measures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3"/>
        </w:rPr>
        <w:t>manage</w:t>
      </w:r>
      <w:r>
        <w:rPr>
          <w:color w:val="383838"/>
          <w:spacing w:val="26"/>
        </w:rPr>
        <w:t xml:space="preserve"> </w:t>
      </w:r>
      <w:r>
        <w:rPr>
          <w:color w:val="383838"/>
        </w:rPr>
        <w:t>traffic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3"/>
        </w:rPr>
        <w:t>i</w:t>
      </w:r>
      <w:r>
        <w:rPr>
          <w:color w:val="383838"/>
          <w:spacing w:val="-5"/>
        </w:rPr>
        <w:t>mpacts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associated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2"/>
        </w:rPr>
        <w:t>with</w:t>
      </w:r>
      <w:r>
        <w:rPr>
          <w:color w:val="383838"/>
          <w:spacing w:val="33"/>
        </w:rPr>
        <w:t xml:space="preserve"> </w:t>
      </w:r>
      <w:r>
        <w:rPr>
          <w:color w:val="4D4D4D"/>
        </w:rPr>
        <w:t>removing</w:t>
      </w:r>
      <w:r>
        <w:rPr>
          <w:color w:val="4D4D4D"/>
          <w:spacing w:val="1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7"/>
          <w:w w:val="105"/>
        </w:rPr>
        <w:t xml:space="preserve"> </w:t>
      </w:r>
      <w:r>
        <w:rPr>
          <w:color w:val="383838"/>
        </w:rPr>
        <w:t>turb</w:t>
      </w:r>
      <w:r>
        <w:rPr>
          <w:color w:val="383838"/>
          <w:spacing w:val="9"/>
        </w:rPr>
        <w:t>i</w:t>
      </w:r>
      <w:r>
        <w:rPr>
          <w:color w:val="383838"/>
        </w:rPr>
        <w:t>ne(s)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assoc</w:t>
      </w:r>
      <w:r>
        <w:rPr>
          <w:color w:val="383838"/>
          <w:spacing w:val="7"/>
        </w:rPr>
        <w:t>i</w:t>
      </w:r>
      <w:r>
        <w:rPr>
          <w:color w:val="383838"/>
        </w:rPr>
        <w:t>ated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7"/>
        </w:rPr>
        <w:t>i</w:t>
      </w:r>
      <w:r>
        <w:rPr>
          <w:color w:val="383838"/>
        </w:rPr>
        <w:t>nfrastructure</w:t>
      </w:r>
      <w:r>
        <w:rPr>
          <w:color w:val="383838"/>
          <w:spacing w:val="25"/>
        </w:rPr>
        <w:t xml:space="preserve"> </w:t>
      </w:r>
      <w:r>
        <w:rPr>
          <w:color w:val="8C8C8C"/>
          <w:spacing w:val="-37"/>
        </w:rPr>
        <w:t>.</w:t>
      </w:r>
      <w:r>
        <w:rPr>
          <w:color w:val="383838"/>
        </w:rPr>
        <w:t>from</w:t>
      </w:r>
      <w:r>
        <w:rPr>
          <w:color w:val="383838"/>
          <w:spacing w:val="5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2"/>
        </w:rPr>
        <w:t xml:space="preserve"> </w:t>
      </w:r>
      <w:r>
        <w:rPr>
          <w:color w:val="4D4D4D"/>
        </w:rPr>
        <w:t>site,</w:t>
      </w:r>
      <w:r>
        <w:rPr>
          <w:color w:val="4D4D4D"/>
          <w:spacing w:val="39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40"/>
        </w:rPr>
        <w:t xml:space="preserve"> </w:t>
      </w:r>
      <w:r>
        <w:rPr>
          <w:color w:val="383838"/>
        </w:rPr>
        <w:t>subm</w:t>
      </w:r>
      <w:r>
        <w:rPr>
          <w:color w:val="383838"/>
          <w:spacing w:val="-5"/>
        </w:rPr>
        <w:t>i</w:t>
      </w:r>
      <w:r>
        <w:rPr>
          <w:color w:val="383838"/>
        </w:rPr>
        <w:t>tted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the</w:t>
      </w:r>
      <w:r>
        <w:rPr>
          <w:color w:val="383838"/>
          <w:w w:val="105"/>
        </w:rPr>
        <w:t xml:space="preserve"> </w:t>
      </w:r>
      <w:r>
        <w:rPr>
          <w:color w:val="4D4D4D"/>
        </w:rPr>
        <w:t>satisfaction</w:t>
      </w:r>
      <w:r>
        <w:rPr>
          <w:color w:val="4D4D4D"/>
          <w:spacing w:val="-4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8"/>
        </w:rPr>
        <w:t xml:space="preserve"> </w:t>
      </w:r>
      <w:r>
        <w:rPr>
          <w:color w:val="2A2A2A"/>
          <w:spacing w:val="-4"/>
        </w:rPr>
        <w:t>r</w:t>
      </w:r>
      <w:r>
        <w:rPr>
          <w:color w:val="4D4D4D"/>
          <w:spacing w:val="-5"/>
        </w:rPr>
        <w:t>espo</w:t>
      </w:r>
      <w:r>
        <w:rPr>
          <w:color w:val="CACACA"/>
          <w:spacing w:val="-24"/>
        </w:rPr>
        <w:t>_</w:t>
      </w:r>
      <w:r>
        <w:rPr>
          <w:color w:val="383838"/>
          <w:spacing w:val="-5"/>
        </w:rPr>
        <w:t>nsi</w:t>
      </w:r>
      <w:r>
        <w:rPr>
          <w:color w:val="383838"/>
          <w:spacing w:val="-4"/>
        </w:rPr>
        <w:t>ble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authority</w:t>
      </w:r>
    </w:p>
    <w:p w14:paraId="13EDDE77" w14:textId="77777777" w:rsidR="00A5052B" w:rsidRDefault="00A5052B">
      <w:pPr>
        <w:spacing w:line="318" w:lineRule="auto"/>
        <w:jc w:val="both"/>
        <w:sectPr w:rsidR="00A5052B">
          <w:pgSz w:w="11910" w:h="16830"/>
          <w:pgMar w:top="1100" w:right="1020" w:bottom="840" w:left="1560" w:header="0" w:footer="645" w:gutter="0"/>
          <w:cols w:space="720"/>
        </w:sectPr>
      </w:pPr>
    </w:p>
    <w:p w14:paraId="13EDDE78" w14:textId="77777777" w:rsidR="00A5052B" w:rsidRDefault="00A72E41">
      <w:pPr>
        <w:pStyle w:val="BodyText"/>
        <w:numPr>
          <w:ilvl w:val="1"/>
          <w:numId w:val="6"/>
        </w:numPr>
        <w:tabs>
          <w:tab w:val="left" w:pos="836"/>
        </w:tabs>
        <w:spacing w:before="53" w:line="323" w:lineRule="auto"/>
        <w:ind w:left="836" w:right="480" w:hanging="360"/>
        <w:jc w:val="both"/>
      </w:pPr>
      <w:r>
        <w:rPr>
          <w:color w:val="232323"/>
        </w:rPr>
        <w:lastRenderedPageBreak/>
        <w:t>all</w:t>
      </w:r>
      <w:r>
        <w:rPr>
          <w:color w:val="232323"/>
          <w:spacing w:val="16"/>
        </w:rPr>
        <w:t xml:space="preserve"> </w:t>
      </w:r>
      <w:r>
        <w:rPr>
          <w:color w:val="232323"/>
          <w:spacing w:val="-17"/>
        </w:rPr>
        <w:t>i</w:t>
      </w:r>
      <w:r>
        <w:rPr>
          <w:color w:val="232323"/>
        </w:rPr>
        <w:t>nfrastructure,</w:t>
      </w:r>
      <w:r>
        <w:rPr>
          <w:color w:val="232323"/>
          <w:spacing w:val="39"/>
        </w:rPr>
        <w:t xml:space="preserve"> </w:t>
      </w:r>
      <w:r>
        <w:rPr>
          <w:color w:val="232323"/>
        </w:rPr>
        <w:t>p</w:t>
      </w:r>
      <w:r>
        <w:rPr>
          <w:color w:val="232323"/>
          <w:spacing w:val="-12"/>
        </w:rPr>
        <w:t>l</w:t>
      </w:r>
      <w:r>
        <w:rPr>
          <w:color w:val="232323"/>
        </w:rPr>
        <w:t>ant,</w:t>
      </w:r>
      <w:r>
        <w:rPr>
          <w:color w:val="232323"/>
          <w:spacing w:val="16"/>
        </w:rPr>
        <w:t xml:space="preserve"> </w:t>
      </w:r>
      <w:r>
        <w:rPr>
          <w:color w:val="232323"/>
        </w:rPr>
        <w:t>equ</w:t>
      </w:r>
      <w:r>
        <w:rPr>
          <w:color w:val="232323"/>
          <w:spacing w:val="5"/>
        </w:rPr>
        <w:t>i</w:t>
      </w:r>
      <w:r>
        <w:rPr>
          <w:color w:val="232323"/>
        </w:rPr>
        <w:t>pment</w:t>
      </w:r>
      <w:r>
        <w:rPr>
          <w:color w:val="232323"/>
          <w:spacing w:val="25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19"/>
        </w:rPr>
        <w:t xml:space="preserve"> </w:t>
      </w:r>
      <w:r>
        <w:rPr>
          <w:color w:val="232323"/>
        </w:rPr>
        <w:t>access</w:t>
      </w:r>
      <w:r>
        <w:rPr>
          <w:color w:val="232323"/>
          <w:spacing w:val="23"/>
        </w:rPr>
        <w:t xml:space="preserve"> </w:t>
      </w:r>
      <w:r>
        <w:rPr>
          <w:color w:val="232323"/>
        </w:rPr>
        <w:t>tracks</w:t>
      </w:r>
      <w:r>
        <w:rPr>
          <w:color w:val="232323"/>
          <w:spacing w:val="21"/>
        </w:rPr>
        <w:t xml:space="preserve"> </w:t>
      </w:r>
      <w:r>
        <w:rPr>
          <w:color w:val="232323"/>
        </w:rPr>
        <w:t>that</w:t>
      </w:r>
      <w:r>
        <w:rPr>
          <w:color w:val="232323"/>
          <w:spacing w:val="32"/>
        </w:rPr>
        <w:t xml:space="preserve"> </w:t>
      </w:r>
      <w:r>
        <w:rPr>
          <w:color w:val="232323"/>
        </w:rPr>
        <w:t>are</w:t>
      </w:r>
      <w:r>
        <w:rPr>
          <w:color w:val="232323"/>
          <w:spacing w:val="26"/>
        </w:rPr>
        <w:t xml:space="preserve"> </w:t>
      </w:r>
      <w:r>
        <w:rPr>
          <w:color w:val="232323"/>
        </w:rPr>
        <w:t>no</w:t>
      </w:r>
      <w:r>
        <w:rPr>
          <w:color w:val="232323"/>
          <w:spacing w:val="18"/>
        </w:rPr>
        <w:t xml:space="preserve"> </w:t>
      </w:r>
      <w:r>
        <w:rPr>
          <w:color w:val="232323"/>
          <w:spacing w:val="-23"/>
        </w:rPr>
        <w:t>l</w:t>
      </w:r>
      <w:r>
        <w:rPr>
          <w:color w:val="232323"/>
        </w:rPr>
        <w:t>onger</w:t>
      </w:r>
      <w:r>
        <w:rPr>
          <w:color w:val="232323"/>
          <w:spacing w:val="39"/>
        </w:rPr>
        <w:t xml:space="preserve"> </w:t>
      </w:r>
      <w:r>
        <w:rPr>
          <w:color w:val="232323"/>
        </w:rPr>
        <w:t>requ</w:t>
      </w:r>
      <w:r>
        <w:rPr>
          <w:color w:val="232323"/>
          <w:spacing w:val="-7"/>
        </w:rPr>
        <w:t>i</w:t>
      </w:r>
      <w:r>
        <w:rPr>
          <w:color w:val="232323"/>
        </w:rPr>
        <w:t>red</w:t>
      </w:r>
      <w:r>
        <w:rPr>
          <w:color w:val="232323"/>
          <w:spacing w:val="10"/>
        </w:rPr>
        <w:t xml:space="preserve"> </w:t>
      </w:r>
      <w:r>
        <w:rPr>
          <w:color w:val="232323"/>
        </w:rPr>
        <w:t>for</w:t>
      </w:r>
      <w:r>
        <w:rPr>
          <w:color w:val="232323"/>
          <w:spacing w:val="28"/>
        </w:rPr>
        <w:t xml:space="preserve"> </w:t>
      </w:r>
      <w:r>
        <w:rPr>
          <w:color w:val="232323"/>
        </w:rPr>
        <w:t>the</w:t>
      </w:r>
      <w:r>
        <w:rPr>
          <w:color w:val="232323"/>
          <w:w w:val="105"/>
        </w:rPr>
        <w:t xml:space="preserve"> </w:t>
      </w:r>
      <w:r>
        <w:rPr>
          <w:color w:val="232323"/>
          <w:spacing w:val="-2"/>
        </w:rPr>
        <w:t>on</w:t>
      </w:r>
      <w:r>
        <w:rPr>
          <w:color w:val="4B4B4B"/>
          <w:spacing w:val="-2"/>
        </w:rPr>
        <w:t>-</w:t>
      </w:r>
      <w:r>
        <w:rPr>
          <w:color w:val="232323"/>
          <w:spacing w:val="-2"/>
        </w:rPr>
        <w:t>going</w:t>
      </w:r>
      <w:r>
        <w:rPr>
          <w:color w:val="232323"/>
          <w:spacing w:val="51"/>
        </w:rPr>
        <w:t xml:space="preserve"> </w:t>
      </w:r>
      <w:r>
        <w:rPr>
          <w:color w:val="232323"/>
        </w:rPr>
        <w:t>use</w:t>
      </w:r>
      <w:r>
        <w:rPr>
          <w:color w:val="232323"/>
          <w:spacing w:val="54"/>
        </w:rPr>
        <w:t xml:space="preserve"> </w:t>
      </w:r>
      <w:r>
        <w:rPr>
          <w:color w:val="232323"/>
        </w:rPr>
        <w:t>or</w:t>
      </w:r>
      <w:r>
        <w:rPr>
          <w:color w:val="232323"/>
          <w:spacing w:val="14"/>
        </w:rPr>
        <w:t xml:space="preserve"> </w:t>
      </w:r>
      <w:r>
        <w:rPr>
          <w:color w:val="232323"/>
        </w:rPr>
        <w:t>decommissioning</w:t>
      </w:r>
      <w:r>
        <w:rPr>
          <w:color w:val="232323"/>
          <w:spacing w:val="38"/>
        </w:rPr>
        <w:t xml:space="preserve"> </w:t>
      </w:r>
      <w:r>
        <w:rPr>
          <w:color w:val="232323"/>
        </w:rPr>
        <w:t>of</w:t>
      </w:r>
      <w:r>
        <w:rPr>
          <w:color w:val="232323"/>
          <w:spacing w:val="52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8"/>
        </w:rPr>
        <w:t xml:space="preserve"> </w:t>
      </w:r>
      <w:r>
        <w:rPr>
          <w:color w:val="232323"/>
        </w:rPr>
        <w:t>facility</w:t>
      </w:r>
      <w:r>
        <w:rPr>
          <w:color w:val="232323"/>
          <w:spacing w:val="26"/>
        </w:rPr>
        <w:t xml:space="preserve"> </w:t>
      </w:r>
      <w:r>
        <w:rPr>
          <w:color w:val="232323"/>
        </w:rPr>
        <w:t>must</w:t>
      </w:r>
      <w:r>
        <w:rPr>
          <w:color w:val="232323"/>
          <w:spacing w:val="16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14"/>
        </w:rPr>
        <w:t xml:space="preserve"> </w:t>
      </w:r>
      <w:r>
        <w:rPr>
          <w:color w:val="232323"/>
        </w:rPr>
        <w:t>removed,  although</w:t>
      </w:r>
      <w:r>
        <w:rPr>
          <w:color w:val="232323"/>
          <w:spacing w:val="11"/>
        </w:rPr>
        <w:t xml:space="preserve"> </w:t>
      </w:r>
      <w:r>
        <w:rPr>
          <w:color w:val="232323"/>
        </w:rPr>
        <w:t>turbi</w:t>
      </w:r>
      <w:r>
        <w:rPr>
          <w:color w:val="232323"/>
          <w:spacing w:val="1"/>
        </w:rPr>
        <w:t>ne</w:t>
      </w:r>
      <w:r>
        <w:rPr>
          <w:color w:val="232323"/>
          <w:spacing w:val="25"/>
          <w:w w:val="98"/>
        </w:rPr>
        <w:t xml:space="preserve"> </w:t>
      </w:r>
      <w:r>
        <w:rPr>
          <w:color w:val="232323"/>
        </w:rPr>
        <w:t>foundations,</w:t>
      </w:r>
      <w:r>
        <w:rPr>
          <w:color w:val="232323"/>
          <w:spacing w:val="43"/>
        </w:rPr>
        <w:t xml:space="preserve"> </w:t>
      </w:r>
      <w:r>
        <w:rPr>
          <w:color w:val="232323"/>
        </w:rPr>
        <w:t>access</w:t>
      </w:r>
      <w:r>
        <w:rPr>
          <w:color w:val="232323"/>
          <w:spacing w:val="50"/>
        </w:rPr>
        <w:t xml:space="preserve"> </w:t>
      </w:r>
      <w:r>
        <w:rPr>
          <w:color w:val="232323"/>
        </w:rPr>
        <w:t>tracks</w:t>
      </w:r>
      <w:r>
        <w:rPr>
          <w:color w:val="232323"/>
          <w:spacing w:val="47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45"/>
        </w:rPr>
        <w:t xml:space="preserve"> </w:t>
      </w:r>
      <w:r>
        <w:rPr>
          <w:color w:val="232323"/>
        </w:rPr>
        <w:t>hardstand</w:t>
      </w:r>
      <w:r>
        <w:rPr>
          <w:color w:val="232323"/>
          <w:spacing w:val="42"/>
        </w:rPr>
        <w:t xml:space="preserve"> </w:t>
      </w:r>
      <w:r>
        <w:rPr>
          <w:color w:val="232323"/>
        </w:rPr>
        <w:t>areas</w:t>
      </w:r>
      <w:r>
        <w:rPr>
          <w:color w:val="232323"/>
          <w:spacing w:val="1"/>
        </w:rPr>
        <w:t xml:space="preserve"> </w:t>
      </w:r>
      <w:r>
        <w:rPr>
          <w:color w:val="232323"/>
        </w:rPr>
        <w:t>may</w:t>
      </w:r>
      <w:r>
        <w:rPr>
          <w:color w:val="232323"/>
          <w:spacing w:val="47"/>
        </w:rPr>
        <w:t xml:space="preserve"> </w:t>
      </w:r>
      <w:r>
        <w:rPr>
          <w:color w:val="232323"/>
        </w:rPr>
        <w:t>remain</w:t>
      </w:r>
      <w:r>
        <w:rPr>
          <w:color w:val="232323"/>
          <w:spacing w:val="34"/>
        </w:rPr>
        <w:t xml:space="preserve"> </w:t>
      </w:r>
      <w:r>
        <w:rPr>
          <w:color w:val="232323"/>
          <w:spacing w:val="-2"/>
        </w:rPr>
        <w:t>with</w:t>
      </w:r>
      <w:r>
        <w:rPr>
          <w:color w:val="232323"/>
          <w:spacing w:val="44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41"/>
        </w:rPr>
        <w:t xml:space="preserve"> </w:t>
      </w:r>
      <w:r>
        <w:rPr>
          <w:color w:val="232323"/>
        </w:rPr>
        <w:t>consent</w:t>
      </w:r>
      <w:r>
        <w:rPr>
          <w:color w:val="232323"/>
          <w:spacing w:val="4"/>
        </w:rPr>
        <w:t xml:space="preserve"> </w:t>
      </w:r>
      <w:r>
        <w:rPr>
          <w:color w:val="232323"/>
        </w:rPr>
        <w:t>of</w:t>
      </w:r>
      <w:r>
        <w:rPr>
          <w:color w:val="232323"/>
          <w:spacing w:val="44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34"/>
          <w:w w:val="105"/>
        </w:rPr>
        <w:t xml:space="preserve"> </w:t>
      </w:r>
      <w:r>
        <w:rPr>
          <w:color w:val="232323"/>
        </w:rPr>
        <w:t>landowner</w:t>
      </w:r>
    </w:p>
    <w:p w14:paraId="13EDDE79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7A" w14:textId="77777777" w:rsidR="00A5052B" w:rsidRDefault="00A72E41">
      <w:pPr>
        <w:pStyle w:val="BodyText"/>
        <w:numPr>
          <w:ilvl w:val="1"/>
          <w:numId w:val="6"/>
        </w:numPr>
        <w:tabs>
          <w:tab w:val="left" w:pos="844"/>
        </w:tabs>
        <w:spacing w:line="319" w:lineRule="auto"/>
        <w:ind w:left="836" w:right="482" w:hanging="360"/>
        <w:jc w:val="both"/>
      </w:pPr>
      <w:r>
        <w:rPr>
          <w:color w:val="232323"/>
          <w:w w:val="105"/>
        </w:rPr>
        <w:t>re</w:t>
      </w:r>
      <w:r>
        <w:rPr>
          <w:color w:val="232323"/>
          <w:spacing w:val="-3"/>
          <w:w w:val="105"/>
        </w:rPr>
        <w:t>i</w:t>
      </w:r>
      <w:r>
        <w:rPr>
          <w:color w:val="232323"/>
          <w:w w:val="105"/>
        </w:rPr>
        <w:t>nstatement</w:t>
      </w:r>
      <w:r>
        <w:rPr>
          <w:color w:val="232323"/>
          <w:spacing w:val="18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2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7"/>
          <w:w w:val="105"/>
        </w:rPr>
        <w:t xml:space="preserve"> </w:t>
      </w:r>
      <w:r>
        <w:rPr>
          <w:color w:val="343434"/>
          <w:w w:val="105"/>
        </w:rPr>
        <w:t>s</w:t>
      </w:r>
      <w:r>
        <w:rPr>
          <w:color w:val="343434"/>
          <w:spacing w:val="-11"/>
          <w:w w:val="105"/>
        </w:rPr>
        <w:t>i</w:t>
      </w:r>
      <w:r>
        <w:rPr>
          <w:color w:val="343434"/>
          <w:w w:val="105"/>
        </w:rPr>
        <w:t>te,</w:t>
      </w:r>
      <w:r>
        <w:rPr>
          <w:color w:val="343434"/>
          <w:spacing w:val="-7"/>
          <w:w w:val="105"/>
        </w:rPr>
        <w:t xml:space="preserve"> </w:t>
      </w:r>
      <w:r>
        <w:rPr>
          <w:color w:val="232323"/>
          <w:w w:val="105"/>
        </w:rPr>
        <w:t>or</w:t>
      </w:r>
      <w:r>
        <w:rPr>
          <w:color w:val="232323"/>
          <w:spacing w:val="13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21"/>
          <w:w w:val="105"/>
        </w:rPr>
        <w:t xml:space="preserve"> </w:t>
      </w:r>
      <w:r>
        <w:rPr>
          <w:color w:val="232323"/>
          <w:w w:val="105"/>
        </w:rPr>
        <w:t>re</w:t>
      </w:r>
      <w:r>
        <w:rPr>
          <w:color w:val="232323"/>
          <w:spacing w:val="-12"/>
          <w:w w:val="105"/>
        </w:rPr>
        <w:t>l</w:t>
      </w:r>
      <w:r>
        <w:rPr>
          <w:color w:val="232323"/>
          <w:w w:val="105"/>
        </w:rPr>
        <w:t>evant</w:t>
      </w:r>
      <w:r>
        <w:rPr>
          <w:color w:val="232323"/>
          <w:spacing w:val="15"/>
          <w:w w:val="105"/>
        </w:rPr>
        <w:t xml:space="preserve"> </w:t>
      </w:r>
      <w:r>
        <w:rPr>
          <w:color w:val="232323"/>
          <w:w w:val="105"/>
        </w:rPr>
        <w:t>part</w:t>
      </w:r>
      <w:r>
        <w:rPr>
          <w:color w:val="232323"/>
          <w:spacing w:val="-2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4"/>
          <w:w w:val="105"/>
        </w:rPr>
        <w:t xml:space="preserve"> </w:t>
      </w:r>
      <w:r>
        <w:rPr>
          <w:color w:val="343434"/>
          <w:w w:val="105"/>
        </w:rPr>
        <w:t>the</w:t>
      </w:r>
      <w:r>
        <w:rPr>
          <w:color w:val="343434"/>
          <w:spacing w:val="-1"/>
          <w:w w:val="105"/>
        </w:rPr>
        <w:t xml:space="preserve"> </w:t>
      </w:r>
      <w:r>
        <w:rPr>
          <w:color w:val="343434"/>
          <w:w w:val="105"/>
        </w:rPr>
        <w:t>site,</w:t>
      </w:r>
      <w:r>
        <w:rPr>
          <w:color w:val="343434"/>
          <w:spacing w:val="4"/>
          <w:w w:val="105"/>
        </w:rPr>
        <w:t xml:space="preserve"> </w:t>
      </w:r>
      <w:r>
        <w:rPr>
          <w:color w:val="232323"/>
          <w:w w:val="105"/>
        </w:rPr>
        <w:t>to</w:t>
      </w:r>
      <w:r>
        <w:rPr>
          <w:color w:val="232323"/>
          <w:spacing w:val="5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7"/>
          <w:w w:val="105"/>
        </w:rPr>
        <w:t xml:space="preserve"> </w:t>
      </w:r>
      <w:r>
        <w:rPr>
          <w:color w:val="343434"/>
          <w:w w:val="105"/>
        </w:rPr>
        <w:t>cond</w:t>
      </w:r>
      <w:r>
        <w:rPr>
          <w:color w:val="343434"/>
          <w:spacing w:val="-9"/>
          <w:w w:val="105"/>
        </w:rPr>
        <w:t>i</w:t>
      </w:r>
      <w:r>
        <w:rPr>
          <w:color w:val="343434"/>
          <w:w w:val="105"/>
        </w:rPr>
        <w:t>t</w:t>
      </w:r>
      <w:r>
        <w:rPr>
          <w:color w:val="343434"/>
          <w:spacing w:val="-7"/>
          <w:w w:val="105"/>
        </w:rPr>
        <w:t>i</w:t>
      </w:r>
      <w:r>
        <w:rPr>
          <w:color w:val="343434"/>
          <w:w w:val="105"/>
        </w:rPr>
        <w:t>on</w:t>
      </w:r>
      <w:r>
        <w:rPr>
          <w:color w:val="343434"/>
          <w:spacing w:val="-1"/>
          <w:w w:val="105"/>
        </w:rPr>
        <w:t xml:space="preserve"> </w:t>
      </w:r>
      <w:r>
        <w:rPr>
          <w:color w:val="232323"/>
          <w:spacing w:val="-33"/>
          <w:w w:val="125"/>
        </w:rPr>
        <w:t>i</w:t>
      </w:r>
      <w:r>
        <w:rPr>
          <w:color w:val="232323"/>
          <w:w w:val="125"/>
        </w:rPr>
        <w:t>t</w:t>
      </w:r>
      <w:r>
        <w:rPr>
          <w:color w:val="232323"/>
          <w:spacing w:val="-3"/>
          <w:w w:val="125"/>
        </w:rPr>
        <w:t xml:space="preserve"> </w:t>
      </w:r>
      <w:r>
        <w:rPr>
          <w:color w:val="232323"/>
          <w:w w:val="105"/>
        </w:rPr>
        <w:t>was</w:t>
      </w:r>
      <w:r>
        <w:rPr>
          <w:color w:val="232323"/>
          <w:spacing w:val="14"/>
          <w:w w:val="105"/>
        </w:rPr>
        <w:t xml:space="preserve"> </w:t>
      </w:r>
      <w:r>
        <w:rPr>
          <w:color w:val="232323"/>
          <w:spacing w:val="-18"/>
          <w:w w:val="105"/>
        </w:rPr>
        <w:t>i</w:t>
      </w:r>
      <w:r>
        <w:rPr>
          <w:color w:val="232323"/>
          <w:w w:val="105"/>
        </w:rPr>
        <w:t>n</w:t>
      </w:r>
      <w:r>
        <w:rPr>
          <w:color w:val="232323"/>
          <w:spacing w:val="2"/>
          <w:w w:val="105"/>
        </w:rPr>
        <w:t xml:space="preserve"> </w:t>
      </w:r>
      <w:r>
        <w:rPr>
          <w:color w:val="232323"/>
          <w:w w:val="105"/>
        </w:rPr>
        <w:t>pr</w:t>
      </w:r>
      <w:r>
        <w:rPr>
          <w:color w:val="232323"/>
          <w:spacing w:val="-12"/>
          <w:w w:val="105"/>
        </w:rPr>
        <w:t>i</w:t>
      </w:r>
      <w:r>
        <w:rPr>
          <w:color w:val="232323"/>
          <w:w w:val="105"/>
        </w:rPr>
        <w:t>or</w:t>
      </w:r>
      <w:r>
        <w:rPr>
          <w:color w:val="232323"/>
          <w:w w:val="106"/>
        </w:rPr>
        <w:t xml:space="preserve"> </w:t>
      </w:r>
      <w:r>
        <w:rPr>
          <w:color w:val="232323"/>
          <w:w w:val="105"/>
        </w:rPr>
        <w:t>to</w:t>
      </w:r>
      <w:r>
        <w:rPr>
          <w:color w:val="232323"/>
          <w:spacing w:val="-11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4"/>
          <w:w w:val="105"/>
        </w:rPr>
        <w:t xml:space="preserve"> </w:t>
      </w:r>
      <w:r>
        <w:rPr>
          <w:color w:val="232323"/>
          <w:w w:val="105"/>
        </w:rPr>
        <w:t>commencement</w:t>
      </w:r>
      <w:r>
        <w:rPr>
          <w:color w:val="232323"/>
          <w:spacing w:val="14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7"/>
          <w:w w:val="105"/>
        </w:rPr>
        <w:t xml:space="preserve"> </w:t>
      </w:r>
      <w:r>
        <w:rPr>
          <w:color w:val="232323"/>
          <w:w w:val="105"/>
        </w:rPr>
        <w:t>development</w:t>
      </w:r>
      <w:r>
        <w:rPr>
          <w:color w:val="232323"/>
          <w:spacing w:val="-1"/>
          <w:w w:val="105"/>
        </w:rPr>
        <w:t xml:space="preserve"> </w:t>
      </w:r>
      <w:r>
        <w:rPr>
          <w:color w:val="232323"/>
          <w:w w:val="105"/>
        </w:rPr>
        <w:t>must</w:t>
      </w:r>
      <w:r>
        <w:rPr>
          <w:color w:val="232323"/>
          <w:spacing w:val="-15"/>
          <w:w w:val="105"/>
        </w:rPr>
        <w:t xml:space="preserve"> </w:t>
      </w:r>
      <w:r>
        <w:rPr>
          <w:color w:val="232323"/>
          <w:w w:val="105"/>
        </w:rPr>
        <w:t>occur</w:t>
      </w:r>
      <w:r>
        <w:rPr>
          <w:color w:val="232323"/>
          <w:spacing w:val="-1"/>
          <w:w w:val="105"/>
        </w:rPr>
        <w:t xml:space="preserve"> </w:t>
      </w:r>
      <w:r>
        <w:rPr>
          <w:color w:val="232323"/>
          <w:w w:val="105"/>
        </w:rPr>
        <w:t>to</w:t>
      </w:r>
      <w:r>
        <w:rPr>
          <w:color w:val="232323"/>
          <w:spacing w:val="-12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4"/>
          <w:w w:val="105"/>
        </w:rPr>
        <w:t xml:space="preserve"> </w:t>
      </w:r>
      <w:r>
        <w:rPr>
          <w:color w:val="343434"/>
          <w:w w:val="105"/>
        </w:rPr>
        <w:t>satisfaction</w:t>
      </w:r>
      <w:r>
        <w:rPr>
          <w:color w:val="343434"/>
          <w:spacing w:val="-12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12"/>
          <w:w w:val="105"/>
        </w:rPr>
        <w:t xml:space="preserve"> </w:t>
      </w:r>
      <w:r>
        <w:rPr>
          <w:color w:val="232323"/>
          <w:w w:val="105"/>
        </w:rPr>
        <w:t xml:space="preserve">the </w:t>
      </w:r>
      <w:r>
        <w:rPr>
          <w:color w:val="232323"/>
          <w:spacing w:val="-3"/>
          <w:w w:val="105"/>
        </w:rPr>
        <w:t>responsi</w:t>
      </w:r>
      <w:r>
        <w:rPr>
          <w:color w:val="232323"/>
          <w:spacing w:val="-2"/>
          <w:w w:val="105"/>
        </w:rPr>
        <w:t>ble</w:t>
      </w:r>
      <w:r>
        <w:rPr>
          <w:color w:val="232323"/>
          <w:spacing w:val="26"/>
          <w:w w:val="104"/>
        </w:rPr>
        <w:t xml:space="preserve"> </w:t>
      </w:r>
      <w:r>
        <w:rPr>
          <w:color w:val="232323"/>
          <w:spacing w:val="-1"/>
          <w:w w:val="105"/>
        </w:rPr>
        <w:t>authority.</w:t>
      </w:r>
    </w:p>
    <w:p w14:paraId="13EDDE7B" w14:textId="77777777" w:rsidR="00A5052B" w:rsidRDefault="00A5052B">
      <w:pPr>
        <w:spacing w:before="11"/>
        <w:rPr>
          <w:rFonts w:ascii="Arial" w:eastAsia="Arial" w:hAnsi="Arial" w:cs="Arial"/>
          <w:sz w:val="21"/>
          <w:szCs w:val="21"/>
        </w:rPr>
      </w:pPr>
    </w:p>
    <w:p w14:paraId="13EDDE7C" w14:textId="77777777" w:rsidR="00A5052B" w:rsidRDefault="00A72E41">
      <w:pPr>
        <w:ind w:left="12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32323"/>
          <w:spacing w:val="-1"/>
          <w:sz w:val="19"/>
        </w:rPr>
        <w:t>Decommi</w:t>
      </w:r>
      <w:r>
        <w:rPr>
          <w:rFonts w:ascii="Arial"/>
          <w:b/>
          <w:color w:val="232323"/>
          <w:spacing w:val="-2"/>
          <w:sz w:val="19"/>
        </w:rPr>
        <w:t>ssi</w:t>
      </w:r>
      <w:r>
        <w:rPr>
          <w:rFonts w:ascii="Arial"/>
          <w:b/>
          <w:color w:val="232323"/>
          <w:spacing w:val="-1"/>
          <w:sz w:val="19"/>
        </w:rPr>
        <w:t>oning</w:t>
      </w:r>
      <w:r>
        <w:rPr>
          <w:rFonts w:ascii="Arial"/>
          <w:b/>
          <w:color w:val="232323"/>
          <w:spacing w:val="-8"/>
          <w:sz w:val="19"/>
        </w:rPr>
        <w:t xml:space="preserve"> </w:t>
      </w:r>
      <w:r>
        <w:rPr>
          <w:rFonts w:ascii="Arial"/>
          <w:b/>
          <w:color w:val="232323"/>
          <w:spacing w:val="-3"/>
          <w:sz w:val="19"/>
        </w:rPr>
        <w:t>Noi</w:t>
      </w:r>
      <w:r>
        <w:rPr>
          <w:rFonts w:ascii="Arial"/>
          <w:b/>
          <w:color w:val="232323"/>
          <w:spacing w:val="-4"/>
          <w:sz w:val="19"/>
        </w:rPr>
        <w:t>se</w:t>
      </w:r>
      <w:r>
        <w:rPr>
          <w:rFonts w:ascii="Arial"/>
          <w:b/>
          <w:color w:val="232323"/>
          <w:spacing w:val="12"/>
          <w:sz w:val="19"/>
        </w:rPr>
        <w:t xml:space="preserve"> </w:t>
      </w:r>
      <w:r>
        <w:rPr>
          <w:rFonts w:ascii="Arial"/>
          <w:b/>
          <w:color w:val="232323"/>
          <w:sz w:val="19"/>
        </w:rPr>
        <w:t>and</w:t>
      </w:r>
      <w:r>
        <w:rPr>
          <w:rFonts w:ascii="Arial"/>
          <w:b/>
          <w:color w:val="232323"/>
          <w:spacing w:val="4"/>
          <w:sz w:val="19"/>
        </w:rPr>
        <w:t xml:space="preserve"> </w:t>
      </w:r>
      <w:r>
        <w:rPr>
          <w:rFonts w:ascii="Arial"/>
          <w:b/>
          <w:color w:val="232323"/>
          <w:spacing w:val="-1"/>
          <w:sz w:val="19"/>
        </w:rPr>
        <w:t>Vibration</w:t>
      </w:r>
      <w:r>
        <w:rPr>
          <w:rFonts w:ascii="Arial"/>
          <w:b/>
          <w:color w:val="232323"/>
          <w:spacing w:val="10"/>
          <w:sz w:val="19"/>
        </w:rPr>
        <w:t xml:space="preserve"> </w:t>
      </w:r>
      <w:r>
        <w:rPr>
          <w:rFonts w:ascii="Arial"/>
          <w:b/>
          <w:color w:val="232323"/>
          <w:sz w:val="19"/>
        </w:rPr>
        <w:t>Management</w:t>
      </w:r>
      <w:r>
        <w:rPr>
          <w:rFonts w:ascii="Arial"/>
          <w:b/>
          <w:color w:val="232323"/>
          <w:spacing w:val="24"/>
          <w:sz w:val="19"/>
        </w:rPr>
        <w:t xml:space="preserve"> </w:t>
      </w:r>
      <w:r>
        <w:rPr>
          <w:rFonts w:ascii="Arial"/>
          <w:b/>
          <w:color w:val="232323"/>
          <w:spacing w:val="-5"/>
          <w:sz w:val="19"/>
        </w:rPr>
        <w:t>Pl</w:t>
      </w:r>
      <w:r>
        <w:rPr>
          <w:rFonts w:ascii="Arial"/>
          <w:b/>
          <w:color w:val="232323"/>
          <w:spacing w:val="-4"/>
          <w:sz w:val="19"/>
        </w:rPr>
        <w:t>an</w:t>
      </w:r>
    </w:p>
    <w:p w14:paraId="13EDDE7D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7E" w14:textId="77777777" w:rsidR="00A5052B" w:rsidRDefault="00A72E41">
      <w:pPr>
        <w:pStyle w:val="BodyText"/>
        <w:numPr>
          <w:ilvl w:val="0"/>
          <w:numId w:val="6"/>
        </w:numPr>
        <w:tabs>
          <w:tab w:val="left" w:pos="844"/>
        </w:tabs>
        <w:spacing w:before="112" w:line="323" w:lineRule="auto"/>
        <w:ind w:left="476" w:right="482" w:hanging="346"/>
        <w:jc w:val="both"/>
      </w:pPr>
      <w:r>
        <w:rPr>
          <w:color w:val="232323"/>
        </w:rPr>
        <w:t>Before</w:t>
      </w:r>
      <w:r>
        <w:rPr>
          <w:color w:val="232323"/>
          <w:spacing w:val="16"/>
        </w:rPr>
        <w:t xml:space="preserve"> </w:t>
      </w:r>
      <w:r>
        <w:rPr>
          <w:color w:val="232323"/>
        </w:rPr>
        <w:t>decommissioning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of</w:t>
      </w:r>
      <w:r>
        <w:rPr>
          <w:color w:val="232323"/>
          <w:spacing w:val="3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15"/>
        </w:rPr>
        <w:t xml:space="preserve"> </w:t>
      </w:r>
      <w:r>
        <w:rPr>
          <w:color w:val="232323"/>
          <w:spacing w:val="1"/>
        </w:rPr>
        <w:t>wind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farm</w:t>
      </w:r>
      <w:r>
        <w:rPr>
          <w:color w:val="232323"/>
          <w:spacing w:val="13"/>
        </w:rPr>
        <w:t xml:space="preserve"> </w:t>
      </w:r>
      <w:r>
        <w:rPr>
          <w:color w:val="343434"/>
        </w:rPr>
        <w:t>starts,</w:t>
      </w:r>
      <w:r>
        <w:rPr>
          <w:color w:val="343434"/>
          <w:spacing w:val="14"/>
        </w:rPr>
        <w:t xml:space="preserve"> </w:t>
      </w:r>
      <w:r>
        <w:rPr>
          <w:color w:val="343434"/>
        </w:rPr>
        <w:t>a</w:t>
      </w:r>
      <w:r>
        <w:rPr>
          <w:color w:val="343434"/>
          <w:spacing w:val="18"/>
        </w:rPr>
        <w:t xml:space="preserve"> </w:t>
      </w:r>
      <w:r>
        <w:rPr>
          <w:color w:val="232323"/>
        </w:rPr>
        <w:t>Decommissioning</w:t>
      </w:r>
      <w:r>
        <w:rPr>
          <w:color w:val="232323"/>
          <w:spacing w:val="-2"/>
        </w:rPr>
        <w:t xml:space="preserve"> Noi</w:t>
      </w:r>
      <w:r>
        <w:rPr>
          <w:color w:val="232323"/>
          <w:spacing w:val="-3"/>
        </w:rPr>
        <w:t>se</w:t>
      </w:r>
      <w:r>
        <w:rPr>
          <w:color w:val="232323"/>
          <w:spacing w:val="13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4"/>
        </w:rPr>
        <w:t xml:space="preserve"> </w:t>
      </w:r>
      <w:r>
        <w:rPr>
          <w:color w:val="232323"/>
        </w:rPr>
        <w:t>Vibration</w:t>
      </w:r>
      <w:r>
        <w:rPr>
          <w:color w:val="232323"/>
          <w:spacing w:val="40"/>
          <w:w w:val="105"/>
        </w:rPr>
        <w:t xml:space="preserve"> </w:t>
      </w:r>
      <w:r>
        <w:rPr>
          <w:color w:val="232323"/>
        </w:rPr>
        <w:t>Management</w:t>
      </w:r>
      <w:r>
        <w:rPr>
          <w:color w:val="232323"/>
          <w:spacing w:val="43"/>
        </w:rPr>
        <w:t xml:space="preserve"> </w:t>
      </w:r>
      <w:r>
        <w:rPr>
          <w:color w:val="232323"/>
        </w:rPr>
        <w:t>P</w:t>
      </w:r>
      <w:r>
        <w:rPr>
          <w:color w:val="232323"/>
          <w:spacing w:val="-12"/>
        </w:rPr>
        <w:t>l</w:t>
      </w:r>
      <w:r>
        <w:rPr>
          <w:color w:val="232323"/>
        </w:rPr>
        <w:t>an</w:t>
      </w:r>
      <w:r>
        <w:rPr>
          <w:color w:val="232323"/>
          <w:spacing w:val="24"/>
        </w:rPr>
        <w:t xml:space="preserve"> </w:t>
      </w:r>
      <w:r>
        <w:rPr>
          <w:color w:val="232323"/>
          <w:spacing w:val="-20"/>
        </w:rPr>
        <w:t>i</w:t>
      </w:r>
      <w:r>
        <w:rPr>
          <w:color w:val="232323"/>
        </w:rPr>
        <w:t>s</w:t>
      </w:r>
      <w:r>
        <w:rPr>
          <w:color w:val="232323"/>
          <w:spacing w:val="14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32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14"/>
        </w:rPr>
        <w:t xml:space="preserve"> </w:t>
      </w:r>
      <w:r>
        <w:rPr>
          <w:color w:val="232323"/>
        </w:rPr>
        <w:t>submitted</w:t>
      </w:r>
      <w:r>
        <w:rPr>
          <w:color w:val="232323"/>
          <w:spacing w:val="25"/>
        </w:rPr>
        <w:t xml:space="preserve"> </w:t>
      </w:r>
      <w:r>
        <w:rPr>
          <w:color w:val="232323"/>
        </w:rPr>
        <w:t>to,</w:t>
      </w:r>
      <w:r>
        <w:rPr>
          <w:color w:val="232323"/>
          <w:spacing w:val="20"/>
        </w:rPr>
        <w:t xml:space="preserve"> </w:t>
      </w:r>
      <w:r>
        <w:rPr>
          <w:color w:val="343434"/>
        </w:rPr>
        <w:t>approved</w:t>
      </w:r>
      <w:r>
        <w:rPr>
          <w:color w:val="343434"/>
          <w:spacing w:val="42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24"/>
        </w:rPr>
        <w:t xml:space="preserve"> </w:t>
      </w:r>
      <w:r>
        <w:rPr>
          <w:color w:val="232323"/>
        </w:rPr>
        <w:t>endorsed</w:t>
      </w:r>
      <w:r>
        <w:rPr>
          <w:color w:val="232323"/>
          <w:spacing w:val="33"/>
        </w:rPr>
        <w:t xml:space="preserve"> </w:t>
      </w:r>
      <w:r>
        <w:rPr>
          <w:color w:val="232323"/>
        </w:rPr>
        <w:t>by</w:t>
      </w:r>
      <w:r>
        <w:rPr>
          <w:color w:val="232323"/>
          <w:spacing w:val="14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43"/>
        </w:rPr>
        <w:t xml:space="preserve"> </w:t>
      </w:r>
      <w:r>
        <w:rPr>
          <w:color w:val="343434"/>
        </w:rPr>
        <w:t>respons</w:t>
      </w:r>
      <w:r>
        <w:rPr>
          <w:color w:val="343434"/>
          <w:spacing w:val="8"/>
        </w:rPr>
        <w:t>i</w:t>
      </w:r>
      <w:r>
        <w:rPr>
          <w:color w:val="343434"/>
        </w:rPr>
        <w:t>b</w:t>
      </w:r>
      <w:r>
        <w:rPr>
          <w:color w:val="343434"/>
          <w:spacing w:val="-12"/>
        </w:rPr>
        <w:t>l</w:t>
      </w:r>
      <w:r>
        <w:rPr>
          <w:color w:val="343434"/>
        </w:rPr>
        <w:t>e</w:t>
      </w:r>
      <w:r>
        <w:rPr>
          <w:color w:val="343434"/>
          <w:w w:val="104"/>
        </w:rPr>
        <w:t xml:space="preserve"> </w:t>
      </w:r>
      <w:r>
        <w:rPr>
          <w:color w:val="232323"/>
          <w:spacing w:val="-1"/>
        </w:rPr>
        <w:t>authority.</w:t>
      </w:r>
    </w:p>
    <w:p w14:paraId="13EDDE7F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80" w14:textId="77777777" w:rsidR="00A5052B" w:rsidRDefault="00A72E41">
      <w:pPr>
        <w:pStyle w:val="BodyText"/>
        <w:numPr>
          <w:ilvl w:val="0"/>
          <w:numId w:val="6"/>
        </w:numPr>
        <w:tabs>
          <w:tab w:val="left" w:pos="829"/>
        </w:tabs>
        <w:ind w:left="828" w:hanging="698"/>
        <w:jc w:val="left"/>
      </w:pPr>
      <w:r>
        <w:rPr>
          <w:color w:val="232323"/>
        </w:rPr>
        <w:t>The</w:t>
      </w:r>
      <w:r>
        <w:rPr>
          <w:color w:val="232323"/>
          <w:spacing w:val="13"/>
        </w:rPr>
        <w:t xml:space="preserve"> </w:t>
      </w:r>
      <w:r>
        <w:rPr>
          <w:color w:val="232323"/>
          <w:spacing w:val="-1"/>
        </w:rPr>
        <w:t>Decommi</w:t>
      </w:r>
      <w:r>
        <w:rPr>
          <w:color w:val="232323"/>
          <w:spacing w:val="-2"/>
        </w:rPr>
        <w:t>ssi</w:t>
      </w:r>
      <w:r>
        <w:rPr>
          <w:color w:val="232323"/>
          <w:spacing w:val="-1"/>
        </w:rPr>
        <w:t>oning</w:t>
      </w:r>
      <w:r>
        <w:rPr>
          <w:color w:val="232323"/>
          <w:spacing w:val="2"/>
        </w:rPr>
        <w:t xml:space="preserve"> </w:t>
      </w:r>
      <w:r>
        <w:rPr>
          <w:color w:val="232323"/>
          <w:spacing w:val="-2"/>
        </w:rPr>
        <w:t>Noi</w:t>
      </w:r>
      <w:r>
        <w:rPr>
          <w:color w:val="232323"/>
          <w:spacing w:val="-3"/>
        </w:rPr>
        <w:t>se</w:t>
      </w:r>
      <w:r>
        <w:rPr>
          <w:color w:val="232323"/>
          <w:spacing w:val="3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-13"/>
        </w:rPr>
        <w:t xml:space="preserve"> </w:t>
      </w:r>
      <w:r>
        <w:rPr>
          <w:color w:val="232323"/>
          <w:spacing w:val="-1"/>
        </w:rPr>
        <w:t>Vibration</w:t>
      </w:r>
      <w:r>
        <w:rPr>
          <w:color w:val="232323"/>
          <w:spacing w:val="11"/>
        </w:rPr>
        <w:t xml:space="preserve"> </w:t>
      </w:r>
      <w:r>
        <w:rPr>
          <w:color w:val="232323"/>
        </w:rPr>
        <w:t>Management</w:t>
      </w:r>
      <w:r>
        <w:rPr>
          <w:color w:val="232323"/>
          <w:spacing w:val="20"/>
        </w:rPr>
        <w:t xml:space="preserve"> </w:t>
      </w:r>
      <w:r>
        <w:rPr>
          <w:color w:val="232323"/>
          <w:spacing w:val="-4"/>
        </w:rPr>
        <w:t>Pl</w:t>
      </w:r>
      <w:r>
        <w:rPr>
          <w:color w:val="232323"/>
          <w:spacing w:val="-3"/>
        </w:rPr>
        <w:t>an</w:t>
      </w:r>
      <w:r>
        <w:rPr>
          <w:color w:val="232323"/>
          <w:spacing w:val="9"/>
        </w:rPr>
        <w:t xml:space="preserve"> </w:t>
      </w:r>
      <w:r>
        <w:rPr>
          <w:color w:val="232323"/>
          <w:spacing w:val="-10"/>
        </w:rPr>
        <w:t>i</w:t>
      </w:r>
      <w:r>
        <w:rPr>
          <w:color w:val="232323"/>
          <w:spacing w:val="-19"/>
        </w:rPr>
        <w:t>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to:</w:t>
      </w:r>
    </w:p>
    <w:p w14:paraId="13EDDE81" w14:textId="77777777" w:rsidR="00A5052B" w:rsidRDefault="00A5052B">
      <w:pPr>
        <w:spacing w:before="7"/>
        <w:rPr>
          <w:rFonts w:ascii="Arial" w:eastAsia="Arial" w:hAnsi="Arial" w:cs="Arial"/>
          <w:sz w:val="27"/>
          <w:szCs w:val="27"/>
        </w:rPr>
      </w:pPr>
    </w:p>
    <w:p w14:paraId="13EDDE82" w14:textId="77777777" w:rsidR="00A5052B" w:rsidRDefault="00A72E41">
      <w:pPr>
        <w:pStyle w:val="BodyText"/>
        <w:numPr>
          <w:ilvl w:val="1"/>
          <w:numId w:val="6"/>
        </w:numPr>
        <w:tabs>
          <w:tab w:val="left" w:pos="836"/>
        </w:tabs>
        <w:spacing w:line="315" w:lineRule="auto"/>
        <w:ind w:left="836" w:right="489" w:hanging="360"/>
        <w:jc w:val="both"/>
      </w:pPr>
      <w:r>
        <w:rPr>
          <w:color w:val="232323"/>
        </w:rPr>
        <w:t>address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48"/>
        </w:rPr>
        <w:t xml:space="preserve"> </w:t>
      </w:r>
      <w:r>
        <w:rPr>
          <w:color w:val="343434"/>
        </w:rPr>
        <w:t>effects</w:t>
      </w:r>
      <w:r>
        <w:rPr>
          <w:color w:val="343434"/>
          <w:spacing w:val="43"/>
        </w:rPr>
        <w:t xml:space="preserve"> </w:t>
      </w:r>
      <w:r>
        <w:rPr>
          <w:color w:val="343434"/>
        </w:rPr>
        <w:t>of</w:t>
      </w:r>
      <w:r>
        <w:rPr>
          <w:color w:val="343434"/>
          <w:spacing w:val="36"/>
        </w:rPr>
        <w:t xml:space="preserve"> </w:t>
      </w:r>
      <w:r>
        <w:rPr>
          <w:color w:val="232323"/>
        </w:rPr>
        <w:t>decommissioning</w:t>
      </w:r>
      <w:r>
        <w:rPr>
          <w:color w:val="232323"/>
          <w:spacing w:val="21"/>
        </w:rPr>
        <w:t xml:space="preserve"> </w:t>
      </w:r>
      <w:r>
        <w:rPr>
          <w:color w:val="232323"/>
          <w:spacing w:val="-4"/>
        </w:rPr>
        <w:t>noi</w:t>
      </w:r>
      <w:r>
        <w:rPr>
          <w:color w:val="232323"/>
          <w:spacing w:val="-5"/>
        </w:rPr>
        <w:t>se</w:t>
      </w:r>
      <w:r>
        <w:rPr>
          <w:color w:val="232323"/>
          <w:spacing w:val="37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29"/>
        </w:rPr>
        <w:t xml:space="preserve"> </w:t>
      </w:r>
      <w:r>
        <w:rPr>
          <w:color w:val="232323"/>
          <w:spacing w:val="-1"/>
        </w:rPr>
        <w:t>vibration</w:t>
      </w:r>
      <w:r>
        <w:rPr>
          <w:color w:val="232323"/>
          <w:spacing w:val="45"/>
        </w:rPr>
        <w:t xml:space="preserve"> </w:t>
      </w:r>
      <w:r>
        <w:rPr>
          <w:color w:val="343434"/>
          <w:spacing w:val="-2"/>
        </w:rPr>
        <w:t>related</w:t>
      </w:r>
      <w:r>
        <w:rPr>
          <w:color w:val="343434"/>
          <w:spacing w:val="39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38"/>
        </w:rPr>
        <w:t xml:space="preserve"> </w:t>
      </w:r>
      <w:r>
        <w:rPr>
          <w:color w:val="232323"/>
        </w:rPr>
        <w:t>on</w:t>
      </w:r>
      <w:r>
        <w:rPr>
          <w:color w:val="4B4B4B"/>
        </w:rPr>
        <w:t>-s</w:t>
      </w:r>
      <w:r>
        <w:rPr>
          <w:color w:val="232323"/>
        </w:rPr>
        <w:t>ite</w:t>
      </w:r>
      <w:r>
        <w:rPr>
          <w:color w:val="232323"/>
          <w:spacing w:val="25"/>
        </w:rPr>
        <w:t xml:space="preserve"> </w:t>
      </w:r>
      <w:r>
        <w:rPr>
          <w:color w:val="343434"/>
          <w:spacing w:val="-2"/>
        </w:rPr>
        <w:t>activiti</w:t>
      </w:r>
      <w:r>
        <w:rPr>
          <w:color w:val="343434"/>
          <w:spacing w:val="-3"/>
        </w:rPr>
        <w:t>es</w:t>
      </w:r>
      <w:r>
        <w:rPr>
          <w:color w:val="343434"/>
          <w:spacing w:val="35"/>
          <w:w w:val="93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18"/>
        </w:rPr>
        <w:t xml:space="preserve"> </w:t>
      </w:r>
      <w:r>
        <w:rPr>
          <w:color w:val="232323"/>
          <w:spacing w:val="-1"/>
        </w:rPr>
        <w:t>off-site</w:t>
      </w:r>
      <w:r>
        <w:rPr>
          <w:color w:val="232323"/>
          <w:spacing w:val="10"/>
        </w:rPr>
        <w:t xml:space="preserve"> </w:t>
      </w:r>
      <w:r>
        <w:rPr>
          <w:color w:val="232323"/>
        </w:rPr>
        <w:t>traffic</w:t>
      </w:r>
      <w:r>
        <w:rPr>
          <w:color w:val="232323"/>
          <w:spacing w:val="38"/>
        </w:rPr>
        <w:t xml:space="preserve"> </w:t>
      </w:r>
      <w:r>
        <w:rPr>
          <w:color w:val="232323"/>
        </w:rPr>
        <w:t>movements</w:t>
      </w:r>
    </w:p>
    <w:p w14:paraId="13EDDE83" w14:textId="77777777" w:rsidR="00A5052B" w:rsidRDefault="00A5052B">
      <w:pPr>
        <w:spacing w:before="1"/>
        <w:rPr>
          <w:rFonts w:ascii="Arial" w:eastAsia="Arial" w:hAnsi="Arial" w:cs="Arial"/>
        </w:rPr>
      </w:pPr>
    </w:p>
    <w:p w14:paraId="13EDDE84" w14:textId="77777777" w:rsidR="00A5052B" w:rsidRDefault="00A72E41">
      <w:pPr>
        <w:pStyle w:val="BodyText"/>
        <w:numPr>
          <w:ilvl w:val="1"/>
          <w:numId w:val="6"/>
        </w:numPr>
        <w:tabs>
          <w:tab w:val="left" w:pos="836"/>
        </w:tabs>
        <w:spacing w:line="319" w:lineRule="auto"/>
        <w:ind w:left="836" w:right="485" w:hanging="360"/>
        <w:jc w:val="both"/>
      </w:pPr>
      <w:r>
        <w:rPr>
          <w:color w:val="232323"/>
          <w:spacing w:val="-2"/>
        </w:rPr>
        <w:t>provide</w:t>
      </w:r>
      <w:r>
        <w:rPr>
          <w:color w:val="232323"/>
          <w:spacing w:val="35"/>
        </w:rPr>
        <w:t xml:space="preserve"> </w:t>
      </w:r>
      <w:r>
        <w:rPr>
          <w:color w:val="232323"/>
        </w:rPr>
        <w:t>a</w:t>
      </w:r>
      <w:r>
        <w:rPr>
          <w:color w:val="232323"/>
          <w:spacing w:val="42"/>
        </w:rPr>
        <w:t xml:space="preserve"> </w:t>
      </w:r>
      <w:r>
        <w:rPr>
          <w:color w:val="232323"/>
        </w:rPr>
        <w:t>clear</w:t>
      </w:r>
      <w:r>
        <w:rPr>
          <w:color w:val="232323"/>
          <w:spacing w:val="51"/>
        </w:rPr>
        <w:t xml:space="preserve"> </w:t>
      </w:r>
      <w:r>
        <w:rPr>
          <w:color w:val="343434"/>
        </w:rPr>
        <w:t>overview</w:t>
      </w:r>
      <w:r>
        <w:rPr>
          <w:color w:val="343434"/>
          <w:spacing w:val="36"/>
        </w:rPr>
        <w:t xml:space="preserve"> </w:t>
      </w:r>
      <w:r>
        <w:rPr>
          <w:color w:val="232323"/>
        </w:rPr>
        <w:t>of</w:t>
      </w:r>
      <w:r>
        <w:rPr>
          <w:color w:val="232323"/>
          <w:spacing w:val="28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2"/>
        </w:rPr>
        <w:t xml:space="preserve"> </w:t>
      </w:r>
      <w:r>
        <w:rPr>
          <w:color w:val="232323"/>
        </w:rPr>
        <w:t>proposed</w:t>
      </w:r>
      <w:r>
        <w:rPr>
          <w:color w:val="232323"/>
          <w:spacing w:val="42"/>
        </w:rPr>
        <w:t xml:space="preserve"> </w:t>
      </w:r>
      <w:r>
        <w:rPr>
          <w:color w:val="232323"/>
        </w:rPr>
        <w:t>decommissioning</w:t>
      </w:r>
      <w:r>
        <w:rPr>
          <w:color w:val="232323"/>
          <w:spacing w:val="31"/>
        </w:rPr>
        <w:t xml:space="preserve"> </w:t>
      </w:r>
      <w:r>
        <w:rPr>
          <w:color w:val="232323"/>
        </w:rPr>
        <w:t>program</w:t>
      </w:r>
      <w:r>
        <w:rPr>
          <w:color w:val="232323"/>
          <w:spacing w:val="44"/>
        </w:rPr>
        <w:t xml:space="preserve"> </w:t>
      </w:r>
      <w:r>
        <w:rPr>
          <w:color w:val="232323"/>
        </w:rPr>
        <w:t>and</w:t>
      </w:r>
      <w:r>
        <w:rPr>
          <w:color w:val="232323"/>
          <w:spacing w:val="48"/>
        </w:rPr>
        <w:t xml:space="preserve"> </w:t>
      </w:r>
      <w:r>
        <w:rPr>
          <w:color w:val="232323"/>
        </w:rPr>
        <w:t>demonstrate</w:t>
      </w:r>
      <w:r>
        <w:rPr>
          <w:color w:val="232323"/>
          <w:spacing w:val="28"/>
          <w:w w:val="101"/>
        </w:rPr>
        <w:t xml:space="preserve"> </w:t>
      </w:r>
      <w:r>
        <w:rPr>
          <w:color w:val="232323"/>
        </w:rPr>
        <w:t>how</w:t>
      </w:r>
      <w:r>
        <w:rPr>
          <w:color w:val="232323"/>
          <w:spacing w:val="16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42"/>
        </w:rPr>
        <w:t xml:space="preserve"> </w:t>
      </w:r>
      <w:r>
        <w:rPr>
          <w:color w:val="232323"/>
        </w:rPr>
        <w:t>proposed</w:t>
      </w:r>
      <w:r>
        <w:rPr>
          <w:color w:val="232323"/>
          <w:spacing w:val="34"/>
        </w:rPr>
        <w:t xml:space="preserve"> </w:t>
      </w:r>
      <w:r>
        <w:rPr>
          <w:color w:val="232323"/>
          <w:spacing w:val="-3"/>
        </w:rPr>
        <w:t>mitigation</w:t>
      </w:r>
      <w:r>
        <w:rPr>
          <w:color w:val="232323"/>
          <w:spacing w:val="30"/>
        </w:rPr>
        <w:t xml:space="preserve"> </w:t>
      </w:r>
      <w:r>
        <w:rPr>
          <w:color w:val="232323"/>
        </w:rPr>
        <w:t>measures</w:t>
      </w:r>
      <w:r>
        <w:rPr>
          <w:color w:val="232323"/>
          <w:spacing w:val="42"/>
        </w:rPr>
        <w:t xml:space="preserve"> </w:t>
      </w:r>
      <w:r>
        <w:rPr>
          <w:color w:val="343434"/>
        </w:rPr>
        <w:t>are</w:t>
      </w:r>
      <w:r>
        <w:rPr>
          <w:color w:val="343434"/>
          <w:spacing w:val="21"/>
        </w:rPr>
        <w:t xml:space="preserve"> </w:t>
      </w:r>
      <w:r>
        <w:rPr>
          <w:color w:val="343434"/>
        </w:rPr>
        <w:t>compliant</w:t>
      </w:r>
      <w:r>
        <w:rPr>
          <w:color w:val="343434"/>
          <w:spacing w:val="48"/>
        </w:rPr>
        <w:t xml:space="preserve"> </w:t>
      </w:r>
      <w:r>
        <w:rPr>
          <w:color w:val="232323"/>
          <w:spacing w:val="-2"/>
        </w:rPr>
        <w:t>with</w:t>
      </w:r>
      <w:r>
        <w:rPr>
          <w:color w:val="232323"/>
          <w:spacing w:val="12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43"/>
        </w:rPr>
        <w:t xml:space="preserve"> </w:t>
      </w:r>
      <w:r>
        <w:rPr>
          <w:color w:val="232323"/>
        </w:rPr>
        <w:t>requirements</w:t>
      </w:r>
      <w:r>
        <w:rPr>
          <w:color w:val="232323"/>
          <w:spacing w:val="31"/>
        </w:rPr>
        <w:t xml:space="preserve"> </w:t>
      </w:r>
      <w:r>
        <w:rPr>
          <w:color w:val="232323"/>
        </w:rPr>
        <w:t>defined</w:t>
      </w:r>
      <w:r>
        <w:rPr>
          <w:color w:val="232323"/>
          <w:spacing w:val="44"/>
        </w:rPr>
        <w:t xml:space="preserve"> </w:t>
      </w:r>
      <w:r>
        <w:rPr>
          <w:color w:val="232323"/>
        </w:rPr>
        <w:t>by</w:t>
      </w:r>
      <w:r>
        <w:rPr>
          <w:color w:val="232323"/>
          <w:spacing w:val="27"/>
          <w:w w:val="101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1"/>
        </w:rPr>
        <w:t xml:space="preserve"> </w:t>
      </w:r>
      <w:r>
        <w:rPr>
          <w:i/>
          <w:color w:val="232323"/>
        </w:rPr>
        <w:t>Victorian</w:t>
      </w:r>
      <w:r>
        <w:rPr>
          <w:i/>
          <w:color w:val="232323"/>
          <w:spacing w:val="-13"/>
        </w:rPr>
        <w:t xml:space="preserve"> </w:t>
      </w:r>
      <w:r>
        <w:rPr>
          <w:i/>
          <w:color w:val="232323"/>
        </w:rPr>
        <w:t>Noise</w:t>
      </w:r>
      <w:r>
        <w:rPr>
          <w:i/>
          <w:color w:val="232323"/>
          <w:spacing w:val="-9"/>
        </w:rPr>
        <w:t xml:space="preserve"> </w:t>
      </w:r>
      <w:r>
        <w:rPr>
          <w:i/>
          <w:color w:val="343434"/>
        </w:rPr>
        <w:t>Control</w:t>
      </w:r>
      <w:r>
        <w:rPr>
          <w:i/>
          <w:color w:val="343434"/>
          <w:spacing w:val="-20"/>
        </w:rPr>
        <w:t xml:space="preserve"> </w:t>
      </w:r>
      <w:r>
        <w:rPr>
          <w:i/>
          <w:color w:val="343434"/>
        </w:rPr>
        <w:t xml:space="preserve">Guidelines </w:t>
      </w:r>
      <w:r>
        <w:rPr>
          <w:color w:val="232323"/>
        </w:rPr>
        <w:t>(EPA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Publicat</w:t>
      </w:r>
      <w:r>
        <w:rPr>
          <w:color w:val="232323"/>
          <w:spacing w:val="-6"/>
        </w:rPr>
        <w:t>i</w:t>
      </w:r>
      <w:r>
        <w:rPr>
          <w:color w:val="232323"/>
        </w:rPr>
        <w:t>on</w:t>
      </w:r>
      <w:r>
        <w:rPr>
          <w:color w:val="232323"/>
          <w:spacing w:val="-8"/>
        </w:rPr>
        <w:t xml:space="preserve"> </w:t>
      </w:r>
      <w:r>
        <w:rPr>
          <w:color w:val="232323"/>
          <w:spacing w:val="-50"/>
        </w:rPr>
        <w:t>1</w:t>
      </w:r>
      <w:r>
        <w:rPr>
          <w:color w:val="232323"/>
        </w:rPr>
        <w:t>254)</w:t>
      </w:r>
    </w:p>
    <w:p w14:paraId="13EDDE85" w14:textId="77777777" w:rsidR="00A5052B" w:rsidRDefault="00A5052B">
      <w:pPr>
        <w:spacing w:before="2"/>
        <w:rPr>
          <w:rFonts w:ascii="Arial" w:eastAsia="Arial" w:hAnsi="Arial" w:cs="Arial"/>
          <w:sz w:val="21"/>
          <w:szCs w:val="21"/>
        </w:rPr>
      </w:pPr>
    </w:p>
    <w:p w14:paraId="13EDDE86" w14:textId="77777777" w:rsidR="00A5052B" w:rsidRDefault="00A72E41">
      <w:pPr>
        <w:numPr>
          <w:ilvl w:val="1"/>
          <w:numId w:val="6"/>
        </w:numPr>
        <w:tabs>
          <w:tab w:val="left" w:pos="836"/>
        </w:tabs>
        <w:spacing w:line="320" w:lineRule="auto"/>
        <w:ind w:left="836" w:right="47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2323"/>
          <w:sz w:val="20"/>
        </w:rPr>
        <w:t>include</w:t>
      </w:r>
      <w:r>
        <w:rPr>
          <w:rFonts w:ascii="Arial"/>
          <w:color w:val="232323"/>
          <w:spacing w:val="20"/>
          <w:sz w:val="20"/>
        </w:rPr>
        <w:t xml:space="preserve"> </w:t>
      </w:r>
      <w:r>
        <w:rPr>
          <w:rFonts w:ascii="Arial"/>
          <w:color w:val="343434"/>
          <w:sz w:val="20"/>
        </w:rPr>
        <w:t>a</w:t>
      </w:r>
      <w:r>
        <w:rPr>
          <w:rFonts w:ascii="Arial"/>
          <w:color w:val="343434"/>
          <w:spacing w:val="23"/>
          <w:sz w:val="20"/>
        </w:rPr>
        <w:t xml:space="preserve"> </w:t>
      </w:r>
      <w:r>
        <w:rPr>
          <w:rFonts w:ascii="Arial"/>
          <w:color w:val="343434"/>
          <w:sz w:val="20"/>
        </w:rPr>
        <w:t>schedu</w:t>
      </w:r>
      <w:r>
        <w:rPr>
          <w:rFonts w:ascii="Arial"/>
          <w:color w:val="343434"/>
          <w:spacing w:val="8"/>
          <w:sz w:val="20"/>
        </w:rPr>
        <w:t>l</w:t>
      </w:r>
      <w:r>
        <w:rPr>
          <w:rFonts w:ascii="Arial"/>
          <w:color w:val="343434"/>
          <w:sz w:val="20"/>
        </w:rPr>
        <w:t>e</w:t>
      </w:r>
      <w:r>
        <w:rPr>
          <w:rFonts w:ascii="Arial"/>
          <w:color w:val="343434"/>
          <w:spacing w:val="10"/>
          <w:sz w:val="20"/>
        </w:rPr>
        <w:t xml:space="preserve"> </w:t>
      </w:r>
      <w:r>
        <w:rPr>
          <w:rFonts w:ascii="Arial"/>
          <w:color w:val="343434"/>
          <w:sz w:val="20"/>
        </w:rPr>
        <w:t>of</w:t>
      </w:r>
      <w:r>
        <w:rPr>
          <w:rFonts w:ascii="Arial"/>
          <w:color w:val="343434"/>
          <w:spacing w:val="32"/>
          <w:sz w:val="20"/>
        </w:rPr>
        <w:t xml:space="preserve"> </w:t>
      </w:r>
      <w:r>
        <w:rPr>
          <w:rFonts w:ascii="Arial"/>
          <w:color w:val="232323"/>
          <w:sz w:val="20"/>
        </w:rPr>
        <w:t>no</w:t>
      </w:r>
      <w:r>
        <w:rPr>
          <w:rFonts w:ascii="Arial"/>
          <w:color w:val="232323"/>
          <w:spacing w:val="-10"/>
          <w:sz w:val="20"/>
        </w:rPr>
        <w:t>i</w:t>
      </w:r>
      <w:r>
        <w:rPr>
          <w:rFonts w:ascii="Arial"/>
          <w:color w:val="232323"/>
          <w:sz w:val="20"/>
        </w:rPr>
        <w:t>se</w:t>
      </w:r>
      <w:r>
        <w:rPr>
          <w:rFonts w:ascii="Arial"/>
          <w:color w:val="232323"/>
          <w:spacing w:val="23"/>
          <w:sz w:val="20"/>
        </w:rPr>
        <w:t xml:space="preserve"> </w:t>
      </w:r>
      <w:r>
        <w:rPr>
          <w:rFonts w:ascii="Arial"/>
          <w:color w:val="343434"/>
          <w:sz w:val="20"/>
        </w:rPr>
        <w:t>em</w:t>
      </w:r>
      <w:r>
        <w:rPr>
          <w:rFonts w:ascii="Arial"/>
          <w:color w:val="343434"/>
          <w:spacing w:val="-1"/>
          <w:sz w:val="20"/>
        </w:rPr>
        <w:t>i</w:t>
      </w:r>
      <w:r>
        <w:rPr>
          <w:rFonts w:ascii="Arial"/>
          <w:color w:val="343434"/>
          <w:sz w:val="20"/>
        </w:rPr>
        <w:t>ss</w:t>
      </w:r>
      <w:r>
        <w:rPr>
          <w:rFonts w:ascii="Arial"/>
          <w:color w:val="343434"/>
          <w:spacing w:val="-8"/>
          <w:sz w:val="20"/>
        </w:rPr>
        <w:t>i</w:t>
      </w:r>
      <w:r>
        <w:rPr>
          <w:rFonts w:ascii="Arial"/>
          <w:color w:val="343434"/>
          <w:sz w:val="20"/>
        </w:rPr>
        <w:t>on</w:t>
      </w:r>
      <w:r>
        <w:rPr>
          <w:rFonts w:ascii="Arial"/>
          <w:color w:val="343434"/>
          <w:spacing w:val="16"/>
          <w:sz w:val="20"/>
        </w:rPr>
        <w:t xml:space="preserve"> </w:t>
      </w:r>
      <w:r>
        <w:rPr>
          <w:rFonts w:ascii="Arial"/>
          <w:color w:val="232323"/>
          <w:sz w:val="20"/>
        </w:rPr>
        <w:t>data</w:t>
      </w:r>
      <w:r>
        <w:rPr>
          <w:rFonts w:ascii="Arial"/>
          <w:color w:val="232323"/>
          <w:spacing w:val="27"/>
          <w:sz w:val="20"/>
        </w:rPr>
        <w:t xml:space="preserve"> </w:t>
      </w:r>
      <w:r>
        <w:rPr>
          <w:rFonts w:ascii="Arial"/>
          <w:color w:val="343434"/>
          <w:sz w:val="20"/>
        </w:rPr>
        <w:t>for</w:t>
      </w:r>
      <w:r>
        <w:rPr>
          <w:rFonts w:ascii="Arial"/>
          <w:color w:val="343434"/>
          <w:spacing w:val="33"/>
          <w:sz w:val="20"/>
        </w:rPr>
        <w:t xml:space="preserve"> </w:t>
      </w:r>
      <w:r>
        <w:rPr>
          <w:rFonts w:ascii="Arial"/>
          <w:color w:val="232323"/>
          <w:sz w:val="20"/>
        </w:rPr>
        <w:t>the</w:t>
      </w:r>
      <w:r>
        <w:rPr>
          <w:rFonts w:ascii="Arial"/>
          <w:color w:val="232323"/>
          <w:spacing w:val="35"/>
          <w:sz w:val="20"/>
        </w:rPr>
        <w:t xml:space="preserve"> </w:t>
      </w:r>
      <w:r>
        <w:rPr>
          <w:rFonts w:ascii="Arial"/>
          <w:color w:val="232323"/>
          <w:sz w:val="20"/>
        </w:rPr>
        <w:t>major</w:t>
      </w:r>
      <w:r>
        <w:rPr>
          <w:rFonts w:ascii="Arial"/>
          <w:color w:val="232323"/>
          <w:spacing w:val="25"/>
          <w:sz w:val="20"/>
        </w:rPr>
        <w:t xml:space="preserve"> </w:t>
      </w:r>
      <w:r>
        <w:rPr>
          <w:rFonts w:ascii="Arial"/>
          <w:color w:val="232323"/>
          <w:sz w:val="20"/>
        </w:rPr>
        <w:t>p</w:t>
      </w:r>
      <w:r>
        <w:rPr>
          <w:rFonts w:ascii="Arial"/>
          <w:color w:val="232323"/>
          <w:spacing w:val="-12"/>
          <w:sz w:val="20"/>
        </w:rPr>
        <w:t>l</w:t>
      </w:r>
      <w:r>
        <w:rPr>
          <w:rFonts w:ascii="Arial"/>
          <w:color w:val="232323"/>
          <w:sz w:val="20"/>
        </w:rPr>
        <w:t>ant</w:t>
      </w:r>
      <w:r>
        <w:rPr>
          <w:rFonts w:ascii="Arial"/>
          <w:color w:val="232323"/>
          <w:spacing w:val="17"/>
          <w:sz w:val="20"/>
        </w:rPr>
        <w:t xml:space="preserve"> </w:t>
      </w:r>
      <w:r>
        <w:rPr>
          <w:rFonts w:ascii="Arial"/>
          <w:color w:val="232323"/>
          <w:spacing w:val="-27"/>
          <w:sz w:val="20"/>
        </w:rPr>
        <w:t>i</w:t>
      </w:r>
      <w:r>
        <w:rPr>
          <w:rFonts w:ascii="Arial"/>
          <w:color w:val="232323"/>
          <w:sz w:val="20"/>
        </w:rPr>
        <w:t>tems</w:t>
      </w:r>
      <w:r>
        <w:rPr>
          <w:rFonts w:ascii="Arial"/>
          <w:color w:val="232323"/>
          <w:spacing w:val="24"/>
          <w:sz w:val="20"/>
        </w:rPr>
        <w:t xml:space="preserve"> </w:t>
      </w:r>
      <w:r>
        <w:rPr>
          <w:rFonts w:ascii="Arial"/>
          <w:color w:val="343434"/>
          <w:sz w:val="20"/>
        </w:rPr>
        <w:t>se</w:t>
      </w:r>
      <w:r>
        <w:rPr>
          <w:rFonts w:ascii="Arial"/>
          <w:color w:val="343434"/>
          <w:spacing w:val="-9"/>
          <w:sz w:val="20"/>
        </w:rPr>
        <w:t>l</w:t>
      </w:r>
      <w:r>
        <w:rPr>
          <w:rFonts w:ascii="Arial"/>
          <w:color w:val="343434"/>
          <w:sz w:val="20"/>
        </w:rPr>
        <w:t>ected</w:t>
      </w:r>
      <w:r>
        <w:rPr>
          <w:rFonts w:ascii="Arial"/>
          <w:color w:val="343434"/>
          <w:spacing w:val="12"/>
          <w:sz w:val="20"/>
        </w:rPr>
        <w:t xml:space="preserve"> </w:t>
      </w:r>
      <w:r>
        <w:rPr>
          <w:rFonts w:ascii="Arial"/>
          <w:color w:val="232323"/>
          <w:sz w:val="20"/>
        </w:rPr>
        <w:t>for</w:t>
      </w:r>
      <w:r>
        <w:rPr>
          <w:rFonts w:ascii="Arial"/>
          <w:color w:val="232323"/>
          <w:w w:val="108"/>
          <w:sz w:val="20"/>
        </w:rPr>
        <w:t xml:space="preserve"> </w:t>
      </w:r>
      <w:r>
        <w:rPr>
          <w:rFonts w:ascii="Arial"/>
          <w:color w:val="232323"/>
          <w:sz w:val="20"/>
        </w:rPr>
        <w:t>decommissioning</w:t>
      </w:r>
      <w:r>
        <w:rPr>
          <w:rFonts w:ascii="Arial"/>
          <w:color w:val="232323"/>
          <w:spacing w:val="27"/>
          <w:sz w:val="20"/>
        </w:rPr>
        <w:t xml:space="preserve"> </w:t>
      </w:r>
      <w:r>
        <w:rPr>
          <w:rFonts w:ascii="Arial"/>
          <w:color w:val="232323"/>
          <w:sz w:val="20"/>
        </w:rPr>
        <w:t>of</w:t>
      </w:r>
      <w:r>
        <w:rPr>
          <w:rFonts w:ascii="Arial"/>
          <w:color w:val="232323"/>
          <w:spacing w:val="18"/>
          <w:sz w:val="20"/>
        </w:rPr>
        <w:t xml:space="preserve"> </w:t>
      </w:r>
      <w:r>
        <w:rPr>
          <w:rFonts w:ascii="Arial"/>
          <w:color w:val="343434"/>
          <w:sz w:val="20"/>
        </w:rPr>
        <w:t>the</w:t>
      </w:r>
      <w:r>
        <w:rPr>
          <w:rFonts w:ascii="Arial"/>
          <w:color w:val="343434"/>
          <w:spacing w:val="47"/>
          <w:sz w:val="20"/>
        </w:rPr>
        <w:t xml:space="preserve"> </w:t>
      </w:r>
      <w:r>
        <w:rPr>
          <w:rFonts w:ascii="Arial"/>
          <w:color w:val="232323"/>
          <w:sz w:val="20"/>
        </w:rPr>
        <w:t>Project,</w:t>
      </w:r>
      <w:r>
        <w:rPr>
          <w:rFonts w:ascii="Arial"/>
          <w:color w:val="232323"/>
          <w:spacing w:val="20"/>
          <w:sz w:val="20"/>
        </w:rPr>
        <w:t xml:space="preserve"> </w:t>
      </w:r>
      <w:r>
        <w:rPr>
          <w:rFonts w:ascii="Arial"/>
          <w:color w:val="232323"/>
          <w:sz w:val="20"/>
        </w:rPr>
        <w:t>and</w:t>
      </w:r>
      <w:r>
        <w:rPr>
          <w:rFonts w:ascii="Arial"/>
          <w:color w:val="232323"/>
          <w:spacing w:val="28"/>
          <w:sz w:val="20"/>
        </w:rPr>
        <w:t xml:space="preserve"> </w:t>
      </w:r>
      <w:r>
        <w:rPr>
          <w:rFonts w:ascii="Arial"/>
          <w:color w:val="343434"/>
          <w:sz w:val="20"/>
        </w:rPr>
        <w:t>a</w:t>
      </w:r>
      <w:r>
        <w:rPr>
          <w:rFonts w:ascii="Arial"/>
          <w:color w:val="343434"/>
          <w:spacing w:val="32"/>
          <w:sz w:val="20"/>
        </w:rPr>
        <w:t xml:space="preserve"> </w:t>
      </w:r>
      <w:r>
        <w:rPr>
          <w:rFonts w:ascii="Arial"/>
          <w:color w:val="343434"/>
          <w:sz w:val="20"/>
        </w:rPr>
        <w:t>comparison</w:t>
      </w:r>
      <w:r>
        <w:rPr>
          <w:rFonts w:ascii="Arial"/>
          <w:color w:val="343434"/>
          <w:spacing w:val="31"/>
          <w:sz w:val="20"/>
        </w:rPr>
        <w:t xml:space="preserve"> </w:t>
      </w:r>
      <w:r>
        <w:rPr>
          <w:rFonts w:ascii="Arial"/>
          <w:color w:val="343434"/>
          <w:sz w:val="20"/>
        </w:rPr>
        <w:t>of</w:t>
      </w:r>
      <w:r>
        <w:rPr>
          <w:rFonts w:ascii="Arial"/>
          <w:color w:val="343434"/>
          <w:spacing w:val="18"/>
          <w:sz w:val="20"/>
        </w:rPr>
        <w:t xml:space="preserve"> </w:t>
      </w:r>
      <w:r>
        <w:rPr>
          <w:rFonts w:ascii="Arial"/>
          <w:color w:val="343434"/>
          <w:sz w:val="20"/>
        </w:rPr>
        <w:t>the</w:t>
      </w:r>
      <w:r>
        <w:rPr>
          <w:rFonts w:ascii="Arial"/>
          <w:color w:val="343434"/>
          <w:spacing w:val="37"/>
          <w:sz w:val="20"/>
        </w:rPr>
        <w:t xml:space="preserve"> </w:t>
      </w:r>
      <w:r>
        <w:rPr>
          <w:rFonts w:ascii="Arial"/>
          <w:color w:val="232323"/>
          <w:sz w:val="20"/>
        </w:rPr>
        <w:t>data</w:t>
      </w:r>
      <w:r>
        <w:rPr>
          <w:rFonts w:ascii="Arial"/>
          <w:color w:val="232323"/>
          <w:spacing w:val="45"/>
          <w:sz w:val="20"/>
        </w:rPr>
        <w:t xml:space="preserve"> </w:t>
      </w:r>
      <w:r>
        <w:rPr>
          <w:rFonts w:ascii="Arial"/>
          <w:color w:val="232323"/>
          <w:sz w:val="20"/>
        </w:rPr>
        <w:t>with</w:t>
      </w:r>
      <w:r>
        <w:rPr>
          <w:rFonts w:ascii="Arial"/>
          <w:color w:val="232323"/>
          <w:spacing w:val="27"/>
          <w:sz w:val="20"/>
        </w:rPr>
        <w:t xml:space="preserve"> </w:t>
      </w:r>
      <w:r>
        <w:rPr>
          <w:rFonts w:ascii="Arial"/>
          <w:color w:val="232323"/>
          <w:sz w:val="20"/>
        </w:rPr>
        <w:t>the</w:t>
      </w:r>
      <w:r>
        <w:rPr>
          <w:rFonts w:ascii="Arial"/>
          <w:color w:val="232323"/>
          <w:spacing w:val="38"/>
          <w:sz w:val="20"/>
        </w:rPr>
        <w:t xml:space="preserve"> </w:t>
      </w:r>
      <w:r>
        <w:rPr>
          <w:rFonts w:ascii="Arial"/>
          <w:color w:val="232323"/>
          <w:spacing w:val="-2"/>
          <w:sz w:val="20"/>
        </w:rPr>
        <w:t>noi</w:t>
      </w:r>
      <w:r>
        <w:rPr>
          <w:rFonts w:ascii="Arial"/>
          <w:color w:val="232323"/>
          <w:spacing w:val="-3"/>
          <w:sz w:val="20"/>
        </w:rPr>
        <w:t>se</w:t>
      </w:r>
      <w:r>
        <w:rPr>
          <w:rFonts w:ascii="Arial"/>
          <w:color w:val="232323"/>
          <w:spacing w:val="27"/>
          <w:sz w:val="20"/>
        </w:rPr>
        <w:t xml:space="preserve"> </w:t>
      </w:r>
      <w:r>
        <w:rPr>
          <w:rFonts w:ascii="Arial"/>
          <w:color w:val="343434"/>
          <w:spacing w:val="-2"/>
          <w:sz w:val="20"/>
        </w:rPr>
        <w:t>emi</w:t>
      </w:r>
      <w:r>
        <w:rPr>
          <w:rFonts w:ascii="Arial"/>
          <w:color w:val="343434"/>
          <w:spacing w:val="-3"/>
          <w:sz w:val="20"/>
        </w:rPr>
        <w:t>ssi</w:t>
      </w:r>
      <w:r>
        <w:rPr>
          <w:rFonts w:ascii="Arial"/>
          <w:color w:val="343434"/>
          <w:spacing w:val="-2"/>
          <w:sz w:val="20"/>
        </w:rPr>
        <w:t>on</w:t>
      </w:r>
      <w:r>
        <w:rPr>
          <w:rFonts w:ascii="Arial"/>
          <w:color w:val="343434"/>
          <w:spacing w:val="21"/>
          <w:w w:val="108"/>
          <w:sz w:val="20"/>
        </w:rPr>
        <w:t xml:space="preserve"> </w:t>
      </w:r>
      <w:r>
        <w:rPr>
          <w:rFonts w:ascii="Arial"/>
          <w:color w:val="232323"/>
          <w:sz w:val="20"/>
        </w:rPr>
        <w:t>ranges</w:t>
      </w:r>
      <w:r>
        <w:rPr>
          <w:rFonts w:ascii="Arial"/>
          <w:color w:val="232323"/>
          <w:spacing w:val="39"/>
          <w:sz w:val="20"/>
        </w:rPr>
        <w:t xml:space="preserve"> </w:t>
      </w:r>
      <w:r>
        <w:rPr>
          <w:rFonts w:ascii="Arial"/>
          <w:color w:val="343434"/>
          <w:sz w:val="20"/>
        </w:rPr>
        <w:t>set</w:t>
      </w:r>
      <w:r>
        <w:rPr>
          <w:rFonts w:ascii="Arial"/>
          <w:color w:val="343434"/>
          <w:spacing w:val="40"/>
          <w:sz w:val="20"/>
        </w:rPr>
        <w:t xml:space="preserve"> </w:t>
      </w:r>
      <w:r>
        <w:rPr>
          <w:rFonts w:ascii="Arial"/>
          <w:color w:val="232323"/>
          <w:sz w:val="20"/>
        </w:rPr>
        <w:t>out</w:t>
      </w:r>
      <w:r>
        <w:rPr>
          <w:rFonts w:ascii="Arial"/>
          <w:color w:val="232323"/>
          <w:spacing w:val="47"/>
          <w:sz w:val="20"/>
        </w:rPr>
        <w:t xml:space="preserve"> </w:t>
      </w:r>
      <w:r>
        <w:rPr>
          <w:rFonts w:ascii="Arial"/>
          <w:color w:val="232323"/>
          <w:sz w:val="20"/>
        </w:rPr>
        <w:t>in</w:t>
      </w:r>
      <w:r>
        <w:rPr>
          <w:rFonts w:ascii="Arial"/>
          <w:color w:val="232323"/>
          <w:spacing w:val="22"/>
          <w:sz w:val="20"/>
        </w:rPr>
        <w:t xml:space="preserve"> </w:t>
      </w:r>
      <w:r>
        <w:rPr>
          <w:rFonts w:ascii="Arial"/>
          <w:color w:val="232323"/>
          <w:sz w:val="20"/>
        </w:rPr>
        <w:t>AS</w:t>
      </w:r>
      <w:r>
        <w:rPr>
          <w:rFonts w:ascii="Arial"/>
          <w:color w:val="232323"/>
          <w:spacing w:val="39"/>
          <w:sz w:val="20"/>
        </w:rPr>
        <w:t xml:space="preserve"> </w:t>
      </w:r>
      <w:r>
        <w:rPr>
          <w:rFonts w:ascii="Arial"/>
          <w:color w:val="232323"/>
          <w:sz w:val="20"/>
        </w:rPr>
        <w:t>2436</w:t>
      </w:r>
      <w:r>
        <w:rPr>
          <w:rFonts w:ascii="Arial"/>
          <w:color w:val="232323"/>
          <w:spacing w:val="-2"/>
          <w:sz w:val="20"/>
        </w:rPr>
        <w:t>:</w:t>
      </w:r>
      <w:r>
        <w:rPr>
          <w:rFonts w:ascii="Arial"/>
          <w:color w:val="232323"/>
          <w:sz w:val="20"/>
        </w:rPr>
        <w:t>20</w:t>
      </w:r>
      <w:r>
        <w:rPr>
          <w:rFonts w:ascii="Arial"/>
          <w:color w:val="232323"/>
          <w:spacing w:val="-25"/>
          <w:sz w:val="20"/>
        </w:rPr>
        <w:t>1</w:t>
      </w:r>
      <w:r>
        <w:rPr>
          <w:rFonts w:ascii="Arial"/>
          <w:color w:val="232323"/>
          <w:sz w:val="20"/>
        </w:rPr>
        <w:t>0:</w:t>
      </w:r>
      <w:r>
        <w:rPr>
          <w:rFonts w:ascii="Arial"/>
          <w:color w:val="232323"/>
          <w:spacing w:val="33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Guide</w:t>
      </w:r>
      <w:r>
        <w:rPr>
          <w:rFonts w:ascii="Arial"/>
          <w:i/>
          <w:color w:val="232323"/>
          <w:spacing w:val="37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to</w:t>
      </w:r>
      <w:r>
        <w:rPr>
          <w:rFonts w:ascii="Arial"/>
          <w:i/>
          <w:color w:val="232323"/>
          <w:spacing w:val="35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noise</w:t>
      </w:r>
      <w:r>
        <w:rPr>
          <w:rFonts w:ascii="Arial"/>
          <w:i/>
          <w:color w:val="232323"/>
          <w:spacing w:val="46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and</w:t>
      </w:r>
      <w:r>
        <w:rPr>
          <w:rFonts w:ascii="Arial"/>
          <w:i/>
          <w:color w:val="232323"/>
          <w:spacing w:val="48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vibration</w:t>
      </w:r>
      <w:r>
        <w:rPr>
          <w:rFonts w:ascii="Arial"/>
          <w:i/>
          <w:color w:val="232323"/>
          <w:spacing w:val="33"/>
          <w:sz w:val="20"/>
        </w:rPr>
        <w:t xml:space="preserve"> </w:t>
      </w:r>
      <w:r>
        <w:rPr>
          <w:rFonts w:ascii="Arial"/>
          <w:i/>
          <w:color w:val="343434"/>
          <w:sz w:val="20"/>
        </w:rPr>
        <w:t>control</w:t>
      </w:r>
      <w:r>
        <w:rPr>
          <w:rFonts w:ascii="Arial"/>
          <w:i/>
          <w:color w:val="343434"/>
          <w:spacing w:val="45"/>
          <w:sz w:val="20"/>
        </w:rPr>
        <w:t xml:space="preserve"> </w:t>
      </w:r>
      <w:r>
        <w:rPr>
          <w:rFonts w:ascii="Arial"/>
          <w:i/>
          <w:color w:val="343434"/>
          <w:sz w:val="20"/>
        </w:rPr>
        <w:t>on</w:t>
      </w:r>
      <w:r>
        <w:rPr>
          <w:rFonts w:ascii="Arial"/>
          <w:i/>
          <w:color w:val="343434"/>
          <w:spacing w:val="33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co</w:t>
      </w:r>
      <w:r>
        <w:rPr>
          <w:rFonts w:ascii="Arial"/>
          <w:i/>
          <w:color w:val="232323"/>
          <w:spacing w:val="-5"/>
          <w:sz w:val="20"/>
        </w:rPr>
        <w:t>n</w:t>
      </w:r>
      <w:r>
        <w:rPr>
          <w:rFonts w:ascii="Arial"/>
          <w:i/>
          <w:color w:val="4B4B4B"/>
          <w:spacing w:val="1"/>
          <w:sz w:val="20"/>
        </w:rPr>
        <w:t>s</w:t>
      </w:r>
      <w:r>
        <w:rPr>
          <w:rFonts w:ascii="Arial"/>
          <w:i/>
          <w:color w:val="232323"/>
          <w:sz w:val="20"/>
        </w:rPr>
        <w:t>tructio</w:t>
      </w:r>
      <w:r>
        <w:rPr>
          <w:rFonts w:ascii="Arial"/>
          <w:i/>
          <w:color w:val="232323"/>
          <w:spacing w:val="-11"/>
          <w:sz w:val="20"/>
        </w:rPr>
        <w:t>n</w:t>
      </w:r>
      <w:r>
        <w:rPr>
          <w:rFonts w:ascii="Arial"/>
          <w:i/>
          <w:color w:val="4B4B4B"/>
          <w:sz w:val="20"/>
        </w:rPr>
        <w:t>,</w:t>
      </w:r>
      <w:r>
        <w:rPr>
          <w:rFonts w:ascii="Arial"/>
          <w:i/>
          <w:color w:val="4B4B4B"/>
          <w:w w:val="163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demolition</w:t>
      </w:r>
      <w:r>
        <w:rPr>
          <w:rFonts w:ascii="Arial"/>
          <w:i/>
          <w:color w:val="232323"/>
          <w:spacing w:val="11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and</w:t>
      </w:r>
      <w:r>
        <w:rPr>
          <w:rFonts w:ascii="Arial"/>
          <w:i/>
          <w:color w:val="232323"/>
          <w:spacing w:val="-8"/>
          <w:sz w:val="20"/>
        </w:rPr>
        <w:t xml:space="preserve"> </w:t>
      </w:r>
      <w:r>
        <w:rPr>
          <w:rFonts w:ascii="Arial"/>
          <w:i/>
          <w:color w:val="232323"/>
          <w:sz w:val="20"/>
        </w:rPr>
        <w:t>maintenance</w:t>
      </w:r>
      <w:r>
        <w:rPr>
          <w:rFonts w:ascii="Arial"/>
          <w:i/>
          <w:color w:val="232323"/>
          <w:spacing w:val="-6"/>
          <w:sz w:val="20"/>
        </w:rPr>
        <w:t xml:space="preserve"> </w:t>
      </w:r>
      <w:r>
        <w:rPr>
          <w:rFonts w:ascii="Arial"/>
          <w:i/>
          <w:color w:val="4B4B4B"/>
          <w:spacing w:val="2"/>
          <w:sz w:val="20"/>
        </w:rPr>
        <w:t>si</w:t>
      </w:r>
      <w:r>
        <w:rPr>
          <w:rFonts w:ascii="Arial"/>
          <w:i/>
          <w:color w:val="232323"/>
          <w:spacing w:val="2"/>
          <w:sz w:val="20"/>
        </w:rPr>
        <w:t>tes</w:t>
      </w:r>
    </w:p>
    <w:p w14:paraId="13EDDE87" w14:textId="77777777" w:rsidR="00A5052B" w:rsidRDefault="00A5052B">
      <w:pPr>
        <w:spacing w:before="1"/>
        <w:rPr>
          <w:rFonts w:ascii="Arial" w:eastAsia="Arial" w:hAnsi="Arial" w:cs="Arial"/>
          <w:i/>
          <w:sz w:val="21"/>
          <w:szCs w:val="21"/>
        </w:rPr>
      </w:pPr>
    </w:p>
    <w:p w14:paraId="13EDDE88" w14:textId="77777777" w:rsidR="00A5052B" w:rsidRDefault="00A72E41">
      <w:pPr>
        <w:pStyle w:val="BodyText"/>
        <w:numPr>
          <w:ilvl w:val="1"/>
          <w:numId w:val="6"/>
        </w:numPr>
        <w:tabs>
          <w:tab w:val="left" w:pos="836"/>
        </w:tabs>
        <w:spacing w:line="323" w:lineRule="auto"/>
        <w:ind w:left="836" w:right="490" w:hanging="360"/>
        <w:jc w:val="both"/>
      </w:pPr>
      <w:r>
        <w:rPr>
          <w:color w:val="232323"/>
          <w:spacing w:val="-2"/>
        </w:rPr>
        <w:t>clearly</w:t>
      </w:r>
      <w:r>
        <w:rPr>
          <w:color w:val="232323"/>
          <w:spacing w:val="47"/>
        </w:rPr>
        <w:t xml:space="preserve"> </w:t>
      </w:r>
      <w:r>
        <w:rPr>
          <w:color w:val="232323"/>
        </w:rPr>
        <w:t xml:space="preserve">define  </w:t>
      </w:r>
      <w:r>
        <w:rPr>
          <w:color w:val="343434"/>
        </w:rPr>
        <w:t>all</w:t>
      </w:r>
      <w:r>
        <w:rPr>
          <w:color w:val="343434"/>
          <w:spacing w:val="39"/>
        </w:rPr>
        <w:t xml:space="preserve"> </w:t>
      </w:r>
      <w:r>
        <w:rPr>
          <w:color w:val="232323"/>
        </w:rPr>
        <w:t>unavoidable</w:t>
      </w:r>
      <w:r>
        <w:rPr>
          <w:color w:val="232323"/>
          <w:spacing w:val="36"/>
        </w:rPr>
        <w:t xml:space="preserve"> </w:t>
      </w:r>
      <w:r>
        <w:rPr>
          <w:color w:val="232323"/>
        </w:rPr>
        <w:t>works</w:t>
      </w:r>
      <w:r>
        <w:rPr>
          <w:color w:val="232323"/>
          <w:spacing w:val="53"/>
        </w:rPr>
        <w:t xml:space="preserve"> </w:t>
      </w:r>
      <w:r>
        <w:rPr>
          <w:color w:val="343434"/>
        </w:rPr>
        <w:t>and</w:t>
      </w:r>
      <w:r>
        <w:rPr>
          <w:color w:val="343434"/>
          <w:spacing w:val="49"/>
        </w:rPr>
        <w:t xml:space="preserve"> </w:t>
      </w:r>
      <w:r>
        <w:rPr>
          <w:color w:val="232323"/>
          <w:spacing w:val="-2"/>
        </w:rPr>
        <w:t>low</w:t>
      </w:r>
      <w:r>
        <w:rPr>
          <w:color w:val="5B5B5B"/>
          <w:spacing w:val="-2"/>
        </w:rPr>
        <w:t>-</w:t>
      </w:r>
      <w:r>
        <w:rPr>
          <w:color w:val="232323"/>
          <w:spacing w:val="-2"/>
        </w:rPr>
        <w:t>noi</w:t>
      </w:r>
      <w:r>
        <w:rPr>
          <w:color w:val="232323"/>
          <w:spacing w:val="-3"/>
        </w:rPr>
        <w:t>se</w:t>
      </w:r>
      <w:r>
        <w:rPr>
          <w:color w:val="232323"/>
          <w:spacing w:val="55"/>
        </w:rPr>
        <w:t xml:space="preserve"> </w:t>
      </w:r>
      <w:r>
        <w:rPr>
          <w:color w:val="343434"/>
          <w:spacing w:val="-3"/>
        </w:rPr>
        <w:t>managed</w:t>
      </w:r>
      <w:r>
        <w:rPr>
          <w:color w:val="5B5B5B"/>
          <w:spacing w:val="-2"/>
        </w:rPr>
        <w:t>-</w:t>
      </w:r>
      <w:r>
        <w:rPr>
          <w:color w:val="232323"/>
          <w:spacing w:val="-2"/>
        </w:rPr>
        <w:t>impact</w:t>
      </w:r>
      <w:r>
        <w:rPr>
          <w:color w:val="232323"/>
          <w:spacing w:val="39"/>
        </w:rPr>
        <w:t xml:space="preserve"> </w:t>
      </w:r>
      <w:r>
        <w:rPr>
          <w:color w:val="343434"/>
        </w:rPr>
        <w:t>works</w:t>
      </w:r>
      <w:r>
        <w:rPr>
          <w:color w:val="343434"/>
          <w:spacing w:val="47"/>
        </w:rPr>
        <w:t xml:space="preserve"> </w:t>
      </w:r>
      <w:r>
        <w:rPr>
          <w:color w:val="343434"/>
        </w:rPr>
        <w:t xml:space="preserve">which  </w:t>
      </w:r>
      <w:r>
        <w:rPr>
          <w:color w:val="232323"/>
        </w:rPr>
        <w:t>may</w:t>
      </w:r>
      <w:r>
        <w:rPr>
          <w:color w:val="232323"/>
          <w:spacing w:val="50"/>
          <w:w w:val="99"/>
        </w:rPr>
        <w:t xml:space="preserve"> </w:t>
      </w:r>
      <w:r>
        <w:rPr>
          <w:color w:val="343434"/>
        </w:rPr>
        <w:t>occur</w:t>
      </w:r>
      <w:r>
        <w:rPr>
          <w:color w:val="343434"/>
          <w:spacing w:val="29"/>
        </w:rPr>
        <w:t xml:space="preserve"> </w:t>
      </w:r>
      <w:r>
        <w:rPr>
          <w:color w:val="232323"/>
        </w:rPr>
        <w:t>outside</w:t>
      </w:r>
      <w:r>
        <w:rPr>
          <w:color w:val="232323"/>
          <w:spacing w:val="28"/>
        </w:rPr>
        <w:t xml:space="preserve"> </w:t>
      </w:r>
      <w:r>
        <w:rPr>
          <w:color w:val="343434"/>
        </w:rPr>
        <w:t>of</w:t>
      </w:r>
      <w:r>
        <w:rPr>
          <w:color w:val="343434"/>
          <w:spacing w:val="22"/>
        </w:rPr>
        <w:t xml:space="preserve"> </w:t>
      </w:r>
      <w:r>
        <w:rPr>
          <w:color w:val="232323"/>
        </w:rPr>
        <w:t>normal</w:t>
      </w:r>
      <w:r>
        <w:rPr>
          <w:color w:val="232323"/>
          <w:spacing w:val="6"/>
        </w:rPr>
        <w:t xml:space="preserve"> </w:t>
      </w:r>
      <w:r>
        <w:rPr>
          <w:color w:val="232323"/>
          <w:spacing w:val="1"/>
        </w:rPr>
        <w:t>working</w:t>
      </w:r>
      <w:r>
        <w:rPr>
          <w:color w:val="232323"/>
          <w:spacing w:val="8"/>
        </w:rPr>
        <w:t xml:space="preserve"> </w:t>
      </w:r>
      <w:r>
        <w:rPr>
          <w:color w:val="232323"/>
        </w:rPr>
        <w:t>hours,</w:t>
      </w:r>
      <w:r>
        <w:rPr>
          <w:color w:val="232323"/>
          <w:spacing w:val="17"/>
        </w:rPr>
        <w:t xml:space="preserve"> </w:t>
      </w:r>
      <w:r>
        <w:rPr>
          <w:color w:val="343434"/>
        </w:rPr>
        <w:t>such</w:t>
      </w:r>
      <w:r>
        <w:rPr>
          <w:color w:val="343434"/>
          <w:spacing w:val="26"/>
        </w:rPr>
        <w:t xml:space="preserve"> </w:t>
      </w:r>
      <w:r>
        <w:rPr>
          <w:color w:val="343434"/>
        </w:rPr>
        <w:t>as</w:t>
      </w:r>
      <w:r>
        <w:rPr>
          <w:color w:val="343434"/>
          <w:spacing w:val="22"/>
        </w:rPr>
        <w:t xml:space="preserve"> </w:t>
      </w:r>
      <w:r>
        <w:rPr>
          <w:color w:val="343434"/>
        </w:rPr>
        <w:t>out</w:t>
      </w:r>
      <w:r>
        <w:rPr>
          <w:color w:val="343434"/>
          <w:spacing w:val="30"/>
        </w:rPr>
        <w:t xml:space="preserve"> </w:t>
      </w:r>
      <w:r>
        <w:rPr>
          <w:color w:val="343434"/>
        </w:rPr>
        <w:t>of</w:t>
      </w:r>
      <w:r>
        <w:rPr>
          <w:color w:val="343434"/>
          <w:spacing w:val="20"/>
        </w:rPr>
        <w:t xml:space="preserve"> </w:t>
      </w:r>
      <w:r>
        <w:rPr>
          <w:color w:val="232323"/>
        </w:rPr>
        <w:t>hours</w:t>
      </w:r>
      <w:r>
        <w:rPr>
          <w:color w:val="232323"/>
          <w:spacing w:val="22"/>
        </w:rPr>
        <w:t xml:space="preserve"> </w:t>
      </w:r>
      <w:r>
        <w:rPr>
          <w:color w:val="232323"/>
        </w:rPr>
        <w:t>removals</w:t>
      </w:r>
      <w:r>
        <w:rPr>
          <w:color w:val="232323"/>
          <w:spacing w:val="21"/>
        </w:rPr>
        <w:t xml:space="preserve"> </w:t>
      </w:r>
      <w:r>
        <w:rPr>
          <w:color w:val="232323"/>
        </w:rPr>
        <w:t>or</w:t>
      </w:r>
      <w:r>
        <w:rPr>
          <w:color w:val="232323"/>
          <w:spacing w:val="22"/>
          <w:w w:val="106"/>
        </w:rPr>
        <w:t xml:space="preserve"> </w:t>
      </w:r>
      <w:r>
        <w:rPr>
          <w:color w:val="232323"/>
        </w:rPr>
        <w:t>decommissioning</w:t>
      </w:r>
      <w:r>
        <w:rPr>
          <w:color w:val="232323"/>
          <w:spacing w:val="-4"/>
        </w:rPr>
        <w:t xml:space="preserve"> </w:t>
      </w:r>
      <w:r>
        <w:rPr>
          <w:color w:val="343434"/>
          <w:spacing w:val="-2"/>
        </w:rPr>
        <w:t>activiti</w:t>
      </w:r>
      <w:r>
        <w:rPr>
          <w:color w:val="343434"/>
          <w:spacing w:val="-3"/>
        </w:rPr>
        <w:t>es</w:t>
      </w:r>
      <w:r>
        <w:rPr>
          <w:color w:val="343434"/>
          <w:spacing w:val="4"/>
        </w:rPr>
        <w:t xml:space="preserve"> </w:t>
      </w:r>
      <w:r>
        <w:rPr>
          <w:color w:val="232323"/>
        </w:rPr>
        <w:t>that</w:t>
      </w:r>
      <w:r>
        <w:rPr>
          <w:color w:val="232323"/>
          <w:spacing w:val="17"/>
        </w:rPr>
        <w:t xml:space="preserve"> </w:t>
      </w:r>
      <w:r>
        <w:rPr>
          <w:color w:val="232323"/>
        </w:rPr>
        <w:t>are</w:t>
      </w:r>
      <w:r>
        <w:rPr>
          <w:color w:val="232323"/>
          <w:spacing w:val="12"/>
        </w:rPr>
        <w:t xml:space="preserve"> </w:t>
      </w:r>
      <w:r>
        <w:rPr>
          <w:color w:val="343434"/>
        </w:rPr>
        <w:t>subject</w:t>
      </w:r>
      <w:r>
        <w:rPr>
          <w:color w:val="343434"/>
          <w:spacing w:val="16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14"/>
        </w:rPr>
        <w:t xml:space="preserve"> </w:t>
      </w:r>
      <w:r>
        <w:rPr>
          <w:color w:val="232323"/>
        </w:rPr>
        <w:t>weather</w:t>
      </w:r>
      <w:r>
        <w:rPr>
          <w:color w:val="232323"/>
          <w:spacing w:val="26"/>
        </w:rPr>
        <w:t xml:space="preserve"> </w:t>
      </w:r>
      <w:r>
        <w:rPr>
          <w:color w:val="343434"/>
          <w:spacing w:val="1"/>
        </w:rPr>
        <w:t>constrai</w:t>
      </w:r>
      <w:r>
        <w:rPr>
          <w:color w:val="343434"/>
        </w:rPr>
        <w:t>nts</w:t>
      </w:r>
    </w:p>
    <w:p w14:paraId="13EDDE89" w14:textId="77777777" w:rsidR="00A5052B" w:rsidRDefault="00A5052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3EDDE8A" w14:textId="77777777" w:rsidR="00A5052B" w:rsidRDefault="00A72E41">
      <w:pPr>
        <w:pStyle w:val="BodyText"/>
        <w:numPr>
          <w:ilvl w:val="1"/>
          <w:numId w:val="6"/>
        </w:numPr>
        <w:tabs>
          <w:tab w:val="left" w:pos="836"/>
        </w:tabs>
        <w:spacing w:line="319" w:lineRule="auto"/>
        <w:ind w:left="836" w:right="486" w:hanging="360"/>
        <w:jc w:val="both"/>
      </w:pPr>
      <w:r>
        <w:rPr>
          <w:color w:val="232323"/>
          <w:spacing w:val="-4"/>
          <w:w w:val="105"/>
        </w:rPr>
        <w:t>de</w:t>
      </w:r>
      <w:r>
        <w:rPr>
          <w:color w:val="4B4B4B"/>
          <w:spacing w:val="-4"/>
          <w:w w:val="105"/>
        </w:rPr>
        <w:t>s</w:t>
      </w:r>
      <w:r>
        <w:rPr>
          <w:color w:val="232323"/>
          <w:spacing w:val="-3"/>
          <w:w w:val="105"/>
        </w:rPr>
        <w:t>cri</w:t>
      </w:r>
      <w:r>
        <w:rPr>
          <w:color w:val="232323"/>
          <w:spacing w:val="-4"/>
          <w:w w:val="105"/>
        </w:rPr>
        <w:t>be</w:t>
      </w:r>
      <w:r>
        <w:rPr>
          <w:color w:val="232323"/>
          <w:spacing w:val="5"/>
          <w:w w:val="105"/>
        </w:rPr>
        <w:t xml:space="preserve"> </w:t>
      </w:r>
      <w:r>
        <w:rPr>
          <w:color w:val="343434"/>
          <w:w w:val="105"/>
        </w:rPr>
        <w:t>the</w:t>
      </w:r>
      <w:r>
        <w:rPr>
          <w:color w:val="343434"/>
          <w:spacing w:val="28"/>
          <w:w w:val="105"/>
        </w:rPr>
        <w:t xml:space="preserve"> </w:t>
      </w:r>
      <w:r>
        <w:rPr>
          <w:color w:val="232323"/>
          <w:w w:val="105"/>
        </w:rPr>
        <w:t>propo</w:t>
      </w:r>
      <w:r>
        <w:rPr>
          <w:color w:val="4B4B4B"/>
          <w:w w:val="105"/>
        </w:rPr>
        <w:t>sed</w:t>
      </w:r>
      <w:r>
        <w:rPr>
          <w:color w:val="4B4B4B"/>
          <w:spacing w:val="18"/>
          <w:w w:val="105"/>
        </w:rPr>
        <w:t xml:space="preserve"> </w:t>
      </w:r>
      <w:r>
        <w:rPr>
          <w:color w:val="4B4B4B"/>
          <w:w w:val="105"/>
        </w:rPr>
        <w:t>s</w:t>
      </w:r>
      <w:r>
        <w:rPr>
          <w:color w:val="4B4B4B"/>
          <w:spacing w:val="13"/>
          <w:w w:val="105"/>
        </w:rPr>
        <w:t>c</w:t>
      </w:r>
      <w:r>
        <w:rPr>
          <w:color w:val="232323"/>
          <w:w w:val="105"/>
        </w:rPr>
        <w:t>hedu</w:t>
      </w:r>
      <w:r>
        <w:rPr>
          <w:color w:val="232323"/>
          <w:spacing w:val="5"/>
          <w:w w:val="105"/>
        </w:rPr>
        <w:t>l</w:t>
      </w:r>
      <w:r>
        <w:rPr>
          <w:color w:val="232323"/>
          <w:spacing w:val="-15"/>
          <w:w w:val="105"/>
        </w:rPr>
        <w:t>i</w:t>
      </w:r>
      <w:r>
        <w:rPr>
          <w:color w:val="232323"/>
          <w:w w:val="105"/>
        </w:rPr>
        <w:t>ng</w:t>
      </w:r>
      <w:r>
        <w:rPr>
          <w:color w:val="232323"/>
          <w:spacing w:val="1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20"/>
          <w:w w:val="105"/>
        </w:rPr>
        <w:t xml:space="preserve"> </w:t>
      </w:r>
      <w:r>
        <w:rPr>
          <w:color w:val="343434"/>
          <w:w w:val="105"/>
        </w:rPr>
        <w:t>any</w:t>
      </w:r>
      <w:r>
        <w:rPr>
          <w:color w:val="343434"/>
          <w:spacing w:val="19"/>
          <w:w w:val="105"/>
        </w:rPr>
        <w:t xml:space="preserve"> </w:t>
      </w:r>
      <w:r>
        <w:rPr>
          <w:color w:val="343434"/>
          <w:w w:val="105"/>
        </w:rPr>
        <w:t>out</w:t>
      </w:r>
      <w:r>
        <w:rPr>
          <w:color w:val="343434"/>
          <w:spacing w:val="20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19"/>
          <w:w w:val="105"/>
        </w:rPr>
        <w:t xml:space="preserve"> </w:t>
      </w:r>
      <w:r>
        <w:rPr>
          <w:color w:val="232323"/>
          <w:spacing w:val="-1"/>
          <w:w w:val="105"/>
        </w:rPr>
        <w:t>hour</w:t>
      </w:r>
      <w:r>
        <w:rPr>
          <w:color w:val="4B4B4B"/>
          <w:spacing w:val="-2"/>
          <w:w w:val="105"/>
        </w:rPr>
        <w:t>s</w:t>
      </w:r>
      <w:r>
        <w:rPr>
          <w:color w:val="4B4B4B"/>
          <w:spacing w:val="13"/>
          <w:w w:val="105"/>
        </w:rPr>
        <w:t xml:space="preserve"> </w:t>
      </w:r>
      <w:r>
        <w:rPr>
          <w:color w:val="232323"/>
          <w:w w:val="105"/>
        </w:rPr>
        <w:t>works</w:t>
      </w:r>
      <w:r>
        <w:rPr>
          <w:color w:val="232323"/>
          <w:spacing w:val="28"/>
          <w:w w:val="105"/>
        </w:rPr>
        <w:t xml:space="preserve"> </w:t>
      </w:r>
      <w:r>
        <w:rPr>
          <w:color w:val="232323"/>
          <w:w w:val="105"/>
        </w:rPr>
        <w:t>and</w:t>
      </w:r>
      <w:r>
        <w:rPr>
          <w:color w:val="232323"/>
          <w:spacing w:val="26"/>
          <w:w w:val="105"/>
        </w:rPr>
        <w:t xml:space="preserve"> </w:t>
      </w:r>
      <w:r>
        <w:rPr>
          <w:color w:val="343434"/>
          <w:spacing w:val="-3"/>
          <w:w w:val="105"/>
        </w:rPr>
        <w:t>provide</w:t>
      </w:r>
      <w:r>
        <w:rPr>
          <w:color w:val="343434"/>
          <w:spacing w:val="18"/>
          <w:w w:val="105"/>
        </w:rPr>
        <w:t xml:space="preserve"> </w:t>
      </w:r>
      <w:r>
        <w:rPr>
          <w:color w:val="343434"/>
          <w:spacing w:val="-3"/>
          <w:w w:val="105"/>
        </w:rPr>
        <w:t>evidence</w:t>
      </w:r>
      <w:r>
        <w:rPr>
          <w:color w:val="343434"/>
          <w:spacing w:val="16"/>
          <w:w w:val="105"/>
        </w:rPr>
        <w:t xml:space="preserve"> </w:t>
      </w:r>
      <w:r>
        <w:rPr>
          <w:color w:val="232323"/>
          <w:w w:val="105"/>
        </w:rPr>
        <w:t>to</w:t>
      </w:r>
      <w:r>
        <w:rPr>
          <w:color w:val="232323"/>
          <w:spacing w:val="28"/>
          <w:w w:val="117"/>
        </w:rPr>
        <w:t xml:space="preserve"> </w:t>
      </w:r>
      <w:r>
        <w:rPr>
          <w:color w:val="343434"/>
          <w:w w:val="105"/>
        </w:rPr>
        <w:t>show</w:t>
      </w:r>
      <w:r>
        <w:rPr>
          <w:color w:val="343434"/>
          <w:spacing w:val="-8"/>
          <w:w w:val="105"/>
        </w:rPr>
        <w:t xml:space="preserve"> </w:t>
      </w:r>
      <w:r>
        <w:rPr>
          <w:color w:val="343434"/>
          <w:w w:val="105"/>
        </w:rPr>
        <w:t>that</w:t>
      </w:r>
      <w:r>
        <w:rPr>
          <w:color w:val="343434"/>
          <w:spacing w:val="-5"/>
          <w:w w:val="105"/>
        </w:rPr>
        <w:t xml:space="preserve"> </w:t>
      </w:r>
      <w:r>
        <w:rPr>
          <w:color w:val="232323"/>
          <w:spacing w:val="-19"/>
          <w:w w:val="105"/>
        </w:rPr>
        <w:t>l</w:t>
      </w:r>
      <w:r>
        <w:rPr>
          <w:color w:val="232323"/>
          <w:w w:val="105"/>
        </w:rPr>
        <w:t>ow</w:t>
      </w:r>
      <w:r>
        <w:rPr>
          <w:color w:val="232323"/>
          <w:spacing w:val="-3"/>
          <w:w w:val="105"/>
        </w:rPr>
        <w:t xml:space="preserve"> </w:t>
      </w:r>
      <w:r>
        <w:rPr>
          <w:color w:val="232323"/>
          <w:w w:val="105"/>
        </w:rPr>
        <w:t>noise</w:t>
      </w:r>
      <w:r>
        <w:rPr>
          <w:color w:val="232323"/>
          <w:spacing w:val="-12"/>
          <w:w w:val="105"/>
        </w:rPr>
        <w:t xml:space="preserve"> </w:t>
      </w:r>
      <w:r>
        <w:rPr>
          <w:color w:val="232323"/>
          <w:w w:val="105"/>
        </w:rPr>
        <w:t>manage</w:t>
      </w:r>
      <w:r>
        <w:rPr>
          <w:color w:val="232323"/>
          <w:spacing w:val="13"/>
          <w:w w:val="105"/>
        </w:rPr>
        <w:t>d</w:t>
      </w:r>
      <w:r>
        <w:rPr>
          <w:color w:val="5B5B5B"/>
          <w:spacing w:val="12"/>
          <w:w w:val="105"/>
        </w:rPr>
        <w:t>-</w:t>
      </w:r>
      <w:r>
        <w:rPr>
          <w:color w:val="232323"/>
          <w:spacing w:val="-19"/>
          <w:w w:val="105"/>
        </w:rPr>
        <w:t>i</w:t>
      </w:r>
      <w:r>
        <w:rPr>
          <w:color w:val="232323"/>
          <w:w w:val="105"/>
        </w:rPr>
        <w:t>mpact</w:t>
      </w:r>
      <w:r>
        <w:rPr>
          <w:color w:val="232323"/>
          <w:spacing w:val="-12"/>
          <w:w w:val="105"/>
        </w:rPr>
        <w:t xml:space="preserve"> </w:t>
      </w:r>
      <w:r>
        <w:rPr>
          <w:color w:val="232323"/>
          <w:w w:val="105"/>
        </w:rPr>
        <w:t>works</w:t>
      </w:r>
      <w:r>
        <w:rPr>
          <w:color w:val="232323"/>
          <w:spacing w:val="-2"/>
          <w:w w:val="105"/>
        </w:rPr>
        <w:t xml:space="preserve"> </w:t>
      </w:r>
      <w:r>
        <w:rPr>
          <w:color w:val="232323"/>
          <w:w w:val="105"/>
        </w:rPr>
        <w:t>meet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15"/>
          <w:w w:val="105"/>
        </w:rPr>
        <w:t xml:space="preserve"> </w:t>
      </w:r>
      <w:r>
        <w:rPr>
          <w:color w:val="343434"/>
          <w:w w:val="105"/>
        </w:rPr>
        <w:t>criter</w:t>
      </w:r>
      <w:r>
        <w:rPr>
          <w:color w:val="343434"/>
          <w:spacing w:val="-3"/>
          <w:w w:val="105"/>
        </w:rPr>
        <w:t>i</w:t>
      </w:r>
      <w:r>
        <w:rPr>
          <w:color w:val="343434"/>
          <w:w w:val="105"/>
        </w:rPr>
        <w:t>a</w:t>
      </w:r>
      <w:r>
        <w:rPr>
          <w:color w:val="343434"/>
          <w:spacing w:val="-12"/>
          <w:w w:val="105"/>
        </w:rPr>
        <w:t xml:space="preserve"> </w:t>
      </w:r>
      <w:r>
        <w:rPr>
          <w:color w:val="232323"/>
          <w:w w:val="105"/>
        </w:rPr>
        <w:t>defined</w:t>
      </w:r>
      <w:r>
        <w:rPr>
          <w:color w:val="232323"/>
          <w:spacing w:val="-5"/>
          <w:w w:val="105"/>
        </w:rPr>
        <w:t xml:space="preserve"> </w:t>
      </w:r>
      <w:r>
        <w:rPr>
          <w:color w:val="232323"/>
          <w:spacing w:val="-19"/>
          <w:w w:val="105"/>
        </w:rPr>
        <w:t>i</w:t>
      </w:r>
      <w:r>
        <w:rPr>
          <w:color w:val="232323"/>
          <w:w w:val="105"/>
        </w:rPr>
        <w:t>n</w:t>
      </w:r>
      <w:r>
        <w:rPr>
          <w:color w:val="232323"/>
          <w:spacing w:val="-20"/>
          <w:w w:val="105"/>
        </w:rPr>
        <w:t xml:space="preserve"> </w:t>
      </w:r>
      <w:r>
        <w:rPr>
          <w:color w:val="343434"/>
          <w:w w:val="105"/>
        </w:rPr>
        <w:t>EPA</w:t>
      </w:r>
      <w:r>
        <w:rPr>
          <w:color w:val="343434"/>
          <w:spacing w:val="-8"/>
          <w:w w:val="105"/>
        </w:rPr>
        <w:t xml:space="preserve"> </w:t>
      </w:r>
      <w:r>
        <w:rPr>
          <w:color w:val="232323"/>
          <w:w w:val="105"/>
        </w:rPr>
        <w:t>Publ</w:t>
      </w:r>
      <w:r>
        <w:rPr>
          <w:color w:val="232323"/>
          <w:spacing w:val="-19"/>
          <w:w w:val="105"/>
        </w:rPr>
        <w:t>i</w:t>
      </w:r>
      <w:r>
        <w:rPr>
          <w:color w:val="232323"/>
          <w:w w:val="105"/>
        </w:rPr>
        <w:t>cat</w:t>
      </w:r>
      <w:r>
        <w:rPr>
          <w:color w:val="232323"/>
          <w:spacing w:val="-3"/>
          <w:w w:val="105"/>
        </w:rPr>
        <w:t>i</w:t>
      </w:r>
      <w:r>
        <w:rPr>
          <w:color w:val="232323"/>
          <w:w w:val="105"/>
        </w:rPr>
        <w:t xml:space="preserve">on </w:t>
      </w:r>
      <w:r>
        <w:rPr>
          <w:color w:val="232323"/>
          <w:spacing w:val="-48"/>
          <w:w w:val="105"/>
        </w:rPr>
        <w:t>1</w:t>
      </w:r>
      <w:r>
        <w:rPr>
          <w:color w:val="232323"/>
          <w:w w:val="105"/>
        </w:rPr>
        <w:t>25</w:t>
      </w:r>
      <w:r>
        <w:rPr>
          <w:color w:val="232323"/>
          <w:spacing w:val="11"/>
          <w:w w:val="105"/>
        </w:rPr>
        <w:t>4</w:t>
      </w:r>
      <w:r>
        <w:rPr>
          <w:color w:val="5B5B5B"/>
          <w:w w:val="105"/>
        </w:rPr>
        <w:t>.</w:t>
      </w:r>
    </w:p>
    <w:p w14:paraId="13EDDE8B" w14:textId="77777777" w:rsidR="00A5052B" w:rsidRDefault="00A5052B">
      <w:pPr>
        <w:spacing w:before="11"/>
        <w:rPr>
          <w:rFonts w:ascii="Arial" w:eastAsia="Arial" w:hAnsi="Arial" w:cs="Arial"/>
          <w:sz w:val="21"/>
          <w:szCs w:val="21"/>
        </w:rPr>
      </w:pPr>
    </w:p>
    <w:p w14:paraId="13EDDE8C" w14:textId="77777777" w:rsidR="00A5052B" w:rsidRDefault="00A72E41">
      <w:pPr>
        <w:ind w:left="11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32323"/>
          <w:spacing w:val="-2"/>
          <w:sz w:val="19"/>
        </w:rPr>
        <w:t>EXPIRY</w:t>
      </w:r>
    </w:p>
    <w:p w14:paraId="13EDDE8D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8E" w14:textId="77777777" w:rsidR="00A5052B" w:rsidRDefault="00A72E41">
      <w:pPr>
        <w:pStyle w:val="BodyText"/>
        <w:numPr>
          <w:ilvl w:val="0"/>
          <w:numId w:val="6"/>
        </w:numPr>
        <w:tabs>
          <w:tab w:val="left" w:pos="822"/>
        </w:tabs>
        <w:spacing w:before="112"/>
        <w:ind w:left="821" w:hanging="691"/>
        <w:jc w:val="left"/>
      </w:pPr>
      <w:r>
        <w:rPr>
          <w:color w:val="232323"/>
          <w:w w:val="105"/>
        </w:rPr>
        <w:t>This</w:t>
      </w:r>
      <w:r>
        <w:rPr>
          <w:color w:val="232323"/>
          <w:spacing w:val="-9"/>
          <w:w w:val="105"/>
        </w:rPr>
        <w:t xml:space="preserve"> </w:t>
      </w:r>
      <w:r>
        <w:rPr>
          <w:color w:val="232323"/>
          <w:spacing w:val="-2"/>
          <w:w w:val="105"/>
        </w:rPr>
        <w:t>permit</w:t>
      </w:r>
      <w:r>
        <w:rPr>
          <w:color w:val="232323"/>
          <w:spacing w:val="-18"/>
          <w:w w:val="105"/>
        </w:rPr>
        <w:t xml:space="preserve"> </w:t>
      </w:r>
      <w:r>
        <w:rPr>
          <w:color w:val="232323"/>
          <w:w w:val="105"/>
        </w:rPr>
        <w:t>will</w:t>
      </w:r>
      <w:r>
        <w:rPr>
          <w:color w:val="232323"/>
          <w:spacing w:val="-9"/>
          <w:w w:val="105"/>
        </w:rPr>
        <w:t xml:space="preserve"> </w:t>
      </w:r>
      <w:r>
        <w:rPr>
          <w:color w:val="343434"/>
          <w:spacing w:val="1"/>
          <w:w w:val="105"/>
        </w:rPr>
        <w:t>expire</w:t>
      </w:r>
      <w:r>
        <w:rPr>
          <w:color w:val="343434"/>
          <w:spacing w:val="-10"/>
          <w:w w:val="105"/>
        </w:rPr>
        <w:t xml:space="preserve"> </w:t>
      </w:r>
      <w:r>
        <w:rPr>
          <w:color w:val="232323"/>
          <w:w w:val="105"/>
        </w:rPr>
        <w:t>if</w:t>
      </w:r>
      <w:r>
        <w:rPr>
          <w:color w:val="232323"/>
          <w:spacing w:val="-24"/>
          <w:w w:val="105"/>
        </w:rPr>
        <w:t xml:space="preserve"> </w:t>
      </w:r>
      <w:r>
        <w:rPr>
          <w:color w:val="343434"/>
          <w:w w:val="105"/>
        </w:rPr>
        <w:t>one</w:t>
      </w:r>
      <w:r>
        <w:rPr>
          <w:color w:val="343434"/>
          <w:spacing w:val="-8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-15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12"/>
          <w:w w:val="105"/>
        </w:rPr>
        <w:t xml:space="preserve"> </w:t>
      </w:r>
      <w:r>
        <w:rPr>
          <w:color w:val="232323"/>
          <w:spacing w:val="1"/>
          <w:w w:val="105"/>
        </w:rPr>
        <w:t>following</w:t>
      </w:r>
      <w:r>
        <w:rPr>
          <w:color w:val="232323"/>
          <w:spacing w:val="-28"/>
          <w:w w:val="105"/>
        </w:rPr>
        <w:t xml:space="preserve"> </w:t>
      </w:r>
      <w:r>
        <w:rPr>
          <w:color w:val="343434"/>
          <w:w w:val="105"/>
        </w:rPr>
        <w:t>applies:</w:t>
      </w:r>
    </w:p>
    <w:p w14:paraId="13EDDE8F" w14:textId="77777777" w:rsidR="00A5052B" w:rsidRDefault="00A5052B">
      <w:pPr>
        <w:spacing w:before="7"/>
        <w:rPr>
          <w:rFonts w:ascii="Arial" w:eastAsia="Arial" w:hAnsi="Arial" w:cs="Arial"/>
          <w:sz w:val="27"/>
          <w:szCs w:val="27"/>
        </w:rPr>
      </w:pPr>
    </w:p>
    <w:p w14:paraId="13EDDE90" w14:textId="77777777" w:rsidR="00A5052B" w:rsidRDefault="00A72E41">
      <w:pPr>
        <w:pStyle w:val="BodyText"/>
        <w:numPr>
          <w:ilvl w:val="1"/>
          <w:numId w:val="6"/>
        </w:numPr>
        <w:tabs>
          <w:tab w:val="left" w:pos="822"/>
        </w:tabs>
        <w:ind w:left="821" w:hanging="345"/>
      </w:pPr>
      <w:r>
        <w:rPr>
          <w:color w:val="232323"/>
          <w:w w:val="105"/>
        </w:rPr>
        <w:t>the</w:t>
      </w:r>
      <w:r>
        <w:rPr>
          <w:color w:val="232323"/>
          <w:spacing w:val="-8"/>
          <w:w w:val="105"/>
        </w:rPr>
        <w:t xml:space="preserve"> </w:t>
      </w:r>
      <w:r>
        <w:rPr>
          <w:color w:val="232323"/>
          <w:w w:val="105"/>
        </w:rPr>
        <w:t>development</w:t>
      </w:r>
      <w:r>
        <w:rPr>
          <w:color w:val="232323"/>
          <w:spacing w:val="11"/>
          <w:w w:val="105"/>
        </w:rPr>
        <w:t xml:space="preserve"> </w:t>
      </w:r>
      <w:r>
        <w:rPr>
          <w:color w:val="232323"/>
          <w:spacing w:val="-6"/>
          <w:w w:val="105"/>
        </w:rPr>
        <w:t>i</w:t>
      </w:r>
      <w:r>
        <w:rPr>
          <w:color w:val="4B4B4B"/>
          <w:spacing w:val="-8"/>
          <w:w w:val="105"/>
        </w:rPr>
        <w:t>s</w:t>
      </w:r>
      <w:r>
        <w:rPr>
          <w:color w:val="4B4B4B"/>
          <w:spacing w:val="-2"/>
          <w:w w:val="105"/>
        </w:rPr>
        <w:t xml:space="preserve"> </w:t>
      </w:r>
      <w:r>
        <w:rPr>
          <w:color w:val="343434"/>
          <w:w w:val="105"/>
        </w:rPr>
        <w:t>not</w:t>
      </w:r>
      <w:r>
        <w:rPr>
          <w:color w:val="343434"/>
          <w:spacing w:val="-10"/>
          <w:w w:val="105"/>
        </w:rPr>
        <w:t xml:space="preserve"> </w:t>
      </w:r>
      <w:r>
        <w:rPr>
          <w:color w:val="343434"/>
          <w:w w:val="105"/>
        </w:rPr>
        <w:t>started</w:t>
      </w:r>
      <w:r>
        <w:rPr>
          <w:color w:val="343434"/>
          <w:spacing w:val="-11"/>
          <w:w w:val="105"/>
        </w:rPr>
        <w:t xml:space="preserve"> </w:t>
      </w:r>
      <w:r>
        <w:rPr>
          <w:color w:val="232323"/>
          <w:spacing w:val="-2"/>
          <w:w w:val="105"/>
        </w:rPr>
        <w:t>within</w:t>
      </w:r>
      <w:r>
        <w:rPr>
          <w:color w:val="232323"/>
          <w:spacing w:val="-19"/>
          <w:w w:val="105"/>
        </w:rPr>
        <w:t xml:space="preserve"> </w:t>
      </w:r>
      <w:r>
        <w:rPr>
          <w:color w:val="4B4B4B"/>
          <w:spacing w:val="1"/>
          <w:w w:val="105"/>
        </w:rPr>
        <w:t>s</w:t>
      </w:r>
      <w:r>
        <w:rPr>
          <w:color w:val="232323"/>
          <w:spacing w:val="1"/>
          <w:w w:val="105"/>
        </w:rPr>
        <w:t>ix</w:t>
      </w:r>
      <w:r>
        <w:rPr>
          <w:color w:val="232323"/>
          <w:spacing w:val="-17"/>
          <w:w w:val="105"/>
        </w:rPr>
        <w:t xml:space="preserve"> </w:t>
      </w:r>
      <w:r>
        <w:rPr>
          <w:color w:val="232323"/>
          <w:w w:val="105"/>
        </w:rPr>
        <w:t>(6)</w:t>
      </w:r>
      <w:r>
        <w:rPr>
          <w:color w:val="232323"/>
          <w:spacing w:val="-13"/>
          <w:w w:val="105"/>
        </w:rPr>
        <w:t xml:space="preserve"> </w:t>
      </w:r>
      <w:r>
        <w:rPr>
          <w:color w:val="232323"/>
          <w:w w:val="105"/>
        </w:rPr>
        <w:t>years</w:t>
      </w:r>
      <w:r>
        <w:rPr>
          <w:color w:val="232323"/>
          <w:spacing w:val="-8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-16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6"/>
          <w:w w:val="105"/>
        </w:rPr>
        <w:t xml:space="preserve"> </w:t>
      </w:r>
      <w:r>
        <w:rPr>
          <w:color w:val="232323"/>
          <w:w w:val="105"/>
        </w:rPr>
        <w:t>date</w:t>
      </w:r>
      <w:r>
        <w:rPr>
          <w:color w:val="232323"/>
          <w:spacing w:val="-9"/>
          <w:w w:val="105"/>
        </w:rPr>
        <w:t xml:space="preserve"> </w:t>
      </w:r>
      <w:r>
        <w:rPr>
          <w:color w:val="232323"/>
          <w:spacing w:val="-1"/>
          <w:w w:val="105"/>
        </w:rPr>
        <w:t>ofthi</w:t>
      </w:r>
      <w:r>
        <w:rPr>
          <w:color w:val="4B4B4B"/>
          <w:spacing w:val="-2"/>
          <w:w w:val="105"/>
        </w:rPr>
        <w:t>s</w:t>
      </w:r>
      <w:r>
        <w:rPr>
          <w:color w:val="4B4B4B"/>
          <w:spacing w:val="-16"/>
          <w:w w:val="105"/>
        </w:rPr>
        <w:t xml:space="preserve"> </w:t>
      </w:r>
      <w:r>
        <w:rPr>
          <w:color w:val="343434"/>
          <w:w w:val="105"/>
        </w:rPr>
        <w:t>permit</w:t>
      </w:r>
    </w:p>
    <w:p w14:paraId="13EDDE91" w14:textId="77777777" w:rsidR="00A5052B" w:rsidRDefault="00A5052B">
      <w:pPr>
        <w:spacing w:before="7"/>
        <w:rPr>
          <w:rFonts w:ascii="Arial" w:eastAsia="Arial" w:hAnsi="Arial" w:cs="Arial"/>
          <w:sz w:val="27"/>
          <w:szCs w:val="27"/>
        </w:rPr>
      </w:pPr>
    </w:p>
    <w:p w14:paraId="13EDDE92" w14:textId="77777777" w:rsidR="00A5052B" w:rsidRDefault="00A72E41">
      <w:pPr>
        <w:pStyle w:val="BodyText"/>
        <w:numPr>
          <w:ilvl w:val="1"/>
          <w:numId w:val="6"/>
        </w:numPr>
        <w:tabs>
          <w:tab w:val="left" w:pos="829"/>
        </w:tabs>
        <w:ind w:left="828" w:hanging="352"/>
      </w:pPr>
      <w:r>
        <w:rPr>
          <w:color w:val="232323"/>
        </w:rPr>
        <w:t>the</w:t>
      </w:r>
      <w:r>
        <w:rPr>
          <w:color w:val="232323"/>
          <w:spacing w:val="20"/>
        </w:rPr>
        <w:t xml:space="preserve"> </w:t>
      </w:r>
      <w:r>
        <w:rPr>
          <w:color w:val="232323"/>
        </w:rPr>
        <w:t>deve</w:t>
      </w:r>
      <w:r>
        <w:rPr>
          <w:color w:val="232323"/>
          <w:spacing w:val="4"/>
        </w:rPr>
        <w:t>l</w:t>
      </w:r>
      <w:r>
        <w:rPr>
          <w:color w:val="232323"/>
        </w:rPr>
        <w:t>opment</w:t>
      </w:r>
      <w:r>
        <w:rPr>
          <w:color w:val="232323"/>
          <w:spacing w:val="46"/>
        </w:rPr>
        <w:t xml:space="preserve"> </w:t>
      </w:r>
      <w:r>
        <w:rPr>
          <w:color w:val="232323"/>
        </w:rPr>
        <w:t>is</w:t>
      </w:r>
      <w:r>
        <w:rPr>
          <w:color w:val="232323"/>
          <w:spacing w:val="18"/>
        </w:rPr>
        <w:t xml:space="preserve"> </w:t>
      </w:r>
      <w:r>
        <w:rPr>
          <w:color w:val="232323"/>
        </w:rPr>
        <w:t>not</w:t>
      </w:r>
      <w:r>
        <w:rPr>
          <w:color w:val="232323"/>
          <w:spacing w:val="6"/>
        </w:rPr>
        <w:t xml:space="preserve"> </w:t>
      </w:r>
      <w:r>
        <w:rPr>
          <w:color w:val="343434"/>
        </w:rPr>
        <w:t>completed</w:t>
      </w:r>
      <w:r>
        <w:rPr>
          <w:color w:val="343434"/>
          <w:spacing w:val="24"/>
        </w:rPr>
        <w:t xml:space="preserve"> </w:t>
      </w:r>
      <w:r>
        <w:rPr>
          <w:color w:val="232323"/>
        </w:rPr>
        <w:t>with</w:t>
      </w:r>
      <w:r>
        <w:rPr>
          <w:color w:val="232323"/>
          <w:spacing w:val="11"/>
        </w:rPr>
        <w:t>i</w:t>
      </w:r>
      <w:r>
        <w:rPr>
          <w:color w:val="232323"/>
        </w:rPr>
        <w:t>n</w:t>
      </w:r>
      <w:r>
        <w:rPr>
          <w:color w:val="232323"/>
          <w:spacing w:val="-14"/>
        </w:rPr>
        <w:t xml:space="preserve"> </w:t>
      </w:r>
      <w:r>
        <w:rPr>
          <w:color w:val="232323"/>
        </w:rPr>
        <w:t>twe</w:t>
      </w:r>
      <w:r>
        <w:rPr>
          <w:color w:val="232323"/>
          <w:spacing w:val="-6"/>
        </w:rPr>
        <w:t>l</w:t>
      </w:r>
      <w:r>
        <w:rPr>
          <w:color w:val="232323"/>
        </w:rPr>
        <w:t>ve</w:t>
      </w:r>
      <w:r>
        <w:rPr>
          <w:color w:val="232323"/>
          <w:spacing w:val="29"/>
        </w:rPr>
        <w:t xml:space="preserve"> </w:t>
      </w:r>
      <w:r>
        <w:rPr>
          <w:color w:val="232323"/>
        </w:rPr>
        <w:t>(</w:t>
      </w:r>
      <w:r>
        <w:rPr>
          <w:color w:val="232323"/>
          <w:spacing w:val="-36"/>
        </w:rPr>
        <w:t>1</w:t>
      </w:r>
      <w:r>
        <w:rPr>
          <w:color w:val="232323"/>
        </w:rPr>
        <w:t>2)</w:t>
      </w:r>
      <w:r>
        <w:rPr>
          <w:color w:val="232323"/>
          <w:spacing w:val="9"/>
        </w:rPr>
        <w:t xml:space="preserve"> </w:t>
      </w:r>
      <w:r>
        <w:rPr>
          <w:color w:val="343434"/>
        </w:rPr>
        <w:t>years</w:t>
      </w:r>
      <w:r>
        <w:rPr>
          <w:color w:val="343434"/>
          <w:spacing w:val="8"/>
        </w:rPr>
        <w:t xml:space="preserve"> </w:t>
      </w:r>
      <w:r>
        <w:rPr>
          <w:color w:val="232323"/>
        </w:rPr>
        <w:t>of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30"/>
        </w:rPr>
        <w:t xml:space="preserve"> </w:t>
      </w:r>
      <w:r>
        <w:rPr>
          <w:color w:val="232323"/>
        </w:rPr>
        <w:t>date</w:t>
      </w:r>
      <w:r>
        <w:rPr>
          <w:color w:val="232323"/>
          <w:spacing w:val="20"/>
        </w:rPr>
        <w:t xml:space="preserve"> </w:t>
      </w:r>
      <w:r>
        <w:rPr>
          <w:color w:val="343434"/>
        </w:rPr>
        <w:t>of</w:t>
      </w:r>
      <w:r>
        <w:rPr>
          <w:color w:val="343434"/>
          <w:spacing w:val="6"/>
        </w:rPr>
        <w:t xml:space="preserve"> </w:t>
      </w:r>
      <w:r>
        <w:rPr>
          <w:color w:val="343434"/>
        </w:rPr>
        <w:t>th</w:t>
      </w:r>
      <w:r>
        <w:rPr>
          <w:color w:val="343434"/>
          <w:spacing w:val="-1"/>
        </w:rPr>
        <w:t>i</w:t>
      </w:r>
      <w:r>
        <w:rPr>
          <w:color w:val="343434"/>
        </w:rPr>
        <w:t>s</w:t>
      </w:r>
      <w:r>
        <w:rPr>
          <w:color w:val="343434"/>
          <w:spacing w:val="15"/>
        </w:rPr>
        <w:t xml:space="preserve"> </w:t>
      </w:r>
      <w:r>
        <w:rPr>
          <w:color w:val="343434"/>
        </w:rPr>
        <w:t>perm</w:t>
      </w:r>
      <w:r>
        <w:rPr>
          <w:color w:val="343434"/>
          <w:spacing w:val="-14"/>
        </w:rPr>
        <w:t>i</w:t>
      </w:r>
      <w:r>
        <w:rPr>
          <w:color w:val="343434"/>
        </w:rPr>
        <w:t>t.</w:t>
      </w:r>
    </w:p>
    <w:p w14:paraId="13EDDE93" w14:textId="77777777" w:rsidR="00A5052B" w:rsidRDefault="00A5052B">
      <w:pPr>
        <w:rPr>
          <w:rFonts w:ascii="Arial" w:eastAsia="Arial" w:hAnsi="Arial" w:cs="Arial"/>
          <w:sz w:val="29"/>
          <w:szCs w:val="29"/>
        </w:rPr>
      </w:pPr>
    </w:p>
    <w:p w14:paraId="13EDDE94" w14:textId="77777777" w:rsidR="00A5052B" w:rsidRDefault="00A72E41">
      <w:pPr>
        <w:ind w:left="11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32323"/>
          <w:w w:val="95"/>
          <w:sz w:val="19"/>
        </w:rPr>
        <w:t>PERMIT</w:t>
      </w:r>
      <w:r>
        <w:rPr>
          <w:rFonts w:ascii="Arial"/>
          <w:b/>
          <w:color w:val="232323"/>
          <w:spacing w:val="18"/>
          <w:w w:val="95"/>
          <w:sz w:val="19"/>
        </w:rPr>
        <w:t xml:space="preserve"> </w:t>
      </w:r>
      <w:r>
        <w:rPr>
          <w:rFonts w:ascii="Arial"/>
          <w:b/>
          <w:color w:val="232323"/>
          <w:w w:val="95"/>
          <w:sz w:val="19"/>
        </w:rPr>
        <w:t>NOTE</w:t>
      </w:r>
    </w:p>
    <w:p w14:paraId="13EDDE95" w14:textId="77777777" w:rsidR="00A5052B" w:rsidRDefault="00A5052B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3EDDE96" w14:textId="77777777" w:rsidR="00A5052B" w:rsidRDefault="00A72E41">
      <w:pPr>
        <w:pStyle w:val="BodyText"/>
        <w:spacing w:before="112" w:line="319" w:lineRule="auto"/>
        <w:ind w:left="115" w:right="596" w:firstLine="0"/>
        <w:rPr>
          <w:rFonts w:cs="Arial"/>
        </w:rPr>
      </w:pPr>
      <w:r>
        <w:rPr>
          <w:color w:val="232323"/>
        </w:rPr>
        <w:t>Any</w:t>
      </w:r>
      <w:r>
        <w:rPr>
          <w:color w:val="232323"/>
          <w:spacing w:val="7"/>
        </w:rPr>
        <w:t xml:space="preserve"> </w:t>
      </w:r>
      <w:r>
        <w:rPr>
          <w:color w:val="232323"/>
        </w:rPr>
        <w:t>works</w:t>
      </w:r>
      <w:r>
        <w:rPr>
          <w:color w:val="232323"/>
          <w:spacing w:val="-1"/>
        </w:rPr>
        <w:t xml:space="preserve"> </w:t>
      </w:r>
      <w:r>
        <w:rPr>
          <w:color w:val="343434"/>
        </w:rPr>
        <w:t>to</w:t>
      </w:r>
      <w:r>
        <w:rPr>
          <w:color w:val="343434"/>
          <w:spacing w:val="-8"/>
        </w:rPr>
        <w:t xml:space="preserve"> </w:t>
      </w:r>
      <w:r>
        <w:rPr>
          <w:color w:val="232323"/>
        </w:rPr>
        <w:t>occur</w:t>
      </w:r>
      <w:r>
        <w:rPr>
          <w:color w:val="232323"/>
          <w:spacing w:val="4"/>
        </w:rPr>
        <w:t xml:space="preserve"> </w:t>
      </w:r>
      <w:r>
        <w:rPr>
          <w:color w:val="343434"/>
        </w:rPr>
        <w:t>on,</w:t>
      </w:r>
      <w:r>
        <w:rPr>
          <w:color w:val="343434"/>
          <w:spacing w:val="-12"/>
        </w:rPr>
        <w:t xml:space="preserve"> </w:t>
      </w:r>
      <w:r>
        <w:rPr>
          <w:color w:val="343434"/>
        </w:rPr>
        <w:t>over</w:t>
      </w:r>
      <w:r>
        <w:rPr>
          <w:color w:val="343434"/>
          <w:spacing w:val="6"/>
        </w:rPr>
        <w:t xml:space="preserve"> </w:t>
      </w:r>
      <w:r>
        <w:rPr>
          <w:color w:val="343434"/>
        </w:rPr>
        <w:t>or</w:t>
      </w:r>
      <w:r>
        <w:rPr>
          <w:color w:val="343434"/>
          <w:spacing w:val="1"/>
        </w:rPr>
        <w:t xml:space="preserve"> </w:t>
      </w:r>
      <w:r>
        <w:rPr>
          <w:color w:val="232323"/>
        </w:rPr>
        <w:t>under</w:t>
      </w:r>
      <w:r>
        <w:rPr>
          <w:color w:val="232323"/>
          <w:spacing w:val="5"/>
        </w:rPr>
        <w:t xml:space="preserve"> </w:t>
      </w:r>
      <w:r>
        <w:rPr>
          <w:color w:val="343434"/>
        </w:rPr>
        <w:t>a</w:t>
      </w:r>
      <w:r>
        <w:rPr>
          <w:color w:val="343434"/>
          <w:spacing w:val="-3"/>
        </w:rPr>
        <w:t xml:space="preserve"> </w:t>
      </w:r>
      <w:r>
        <w:rPr>
          <w:color w:val="232323"/>
          <w:spacing w:val="-1"/>
        </w:rPr>
        <w:t>designated</w:t>
      </w:r>
      <w:r>
        <w:rPr>
          <w:color w:val="232323"/>
          <w:spacing w:val="11"/>
        </w:rPr>
        <w:t xml:space="preserve"> </w:t>
      </w:r>
      <w:r>
        <w:rPr>
          <w:color w:val="232323"/>
        </w:rPr>
        <w:t>waterway</w:t>
      </w:r>
      <w:r>
        <w:rPr>
          <w:color w:val="232323"/>
          <w:spacing w:val="21"/>
        </w:rPr>
        <w:t xml:space="preserve"> </w:t>
      </w:r>
      <w:r>
        <w:rPr>
          <w:color w:val="343434"/>
        </w:rPr>
        <w:t>are</w:t>
      </w:r>
      <w:r>
        <w:rPr>
          <w:color w:val="343434"/>
          <w:spacing w:val="-9"/>
        </w:rPr>
        <w:t xml:space="preserve"> </w:t>
      </w:r>
      <w:r>
        <w:rPr>
          <w:color w:val="232323"/>
        </w:rPr>
        <w:t>to</w:t>
      </w:r>
      <w:r>
        <w:rPr>
          <w:color w:val="232323"/>
          <w:spacing w:val="9"/>
        </w:rPr>
        <w:t xml:space="preserve"> </w:t>
      </w:r>
      <w:r>
        <w:rPr>
          <w:color w:val="232323"/>
        </w:rPr>
        <w:t>be</w:t>
      </w:r>
      <w:r>
        <w:rPr>
          <w:color w:val="232323"/>
          <w:spacing w:val="-1"/>
        </w:rPr>
        <w:t xml:space="preserve"> </w:t>
      </w:r>
      <w:r>
        <w:rPr>
          <w:color w:val="343434"/>
        </w:rPr>
        <w:t>undertaken</w:t>
      </w:r>
      <w:r>
        <w:rPr>
          <w:color w:val="343434"/>
          <w:spacing w:val="10"/>
        </w:rPr>
        <w:t xml:space="preserve"> </w:t>
      </w:r>
      <w:r>
        <w:rPr>
          <w:color w:val="343434"/>
        </w:rPr>
        <w:t>in</w:t>
      </w:r>
      <w:r>
        <w:rPr>
          <w:color w:val="343434"/>
          <w:spacing w:val="-17"/>
        </w:rPr>
        <w:t xml:space="preserve"> </w:t>
      </w:r>
      <w:r>
        <w:rPr>
          <w:color w:val="343434"/>
        </w:rPr>
        <w:t>accordance</w:t>
      </w:r>
      <w:r>
        <w:rPr>
          <w:color w:val="343434"/>
          <w:spacing w:val="23"/>
          <w:w w:val="97"/>
        </w:rPr>
        <w:t xml:space="preserve"> </w:t>
      </w:r>
      <w:r>
        <w:rPr>
          <w:color w:val="232323"/>
        </w:rPr>
        <w:t>with</w:t>
      </w:r>
      <w:r>
        <w:rPr>
          <w:color w:val="232323"/>
          <w:spacing w:val="20"/>
        </w:rPr>
        <w:t xml:space="preserve"> </w:t>
      </w:r>
      <w:r>
        <w:rPr>
          <w:color w:val="343434"/>
        </w:rPr>
        <w:t>a</w:t>
      </w:r>
      <w:r>
        <w:rPr>
          <w:color w:val="343434"/>
          <w:spacing w:val="10"/>
        </w:rPr>
        <w:t xml:space="preserve"> </w:t>
      </w:r>
      <w:r>
        <w:rPr>
          <w:color w:val="232323"/>
          <w:spacing w:val="1"/>
        </w:rPr>
        <w:t>Work</w:t>
      </w:r>
      <w:r>
        <w:rPr>
          <w:color w:val="5B5B5B"/>
          <w:spacing w:val="1"/>
        </w:rPr>
        <w:t xml:space="preserve">s </w:t>
      </w:r>
      <w:r>
        <w:rPr>
          <w:color w:val="343434"/>
        </w:rPr>
        <w:t>on</w:t>
      </w:r>
      <w:r>
        <w:rPr>
          <w:color w:val="343434"/>
          <w:spacing w:val="2"/>
        </w:rPr>
        <w:t xml:space="preserve"> </w:t>
      </w:r>
      <w:r>
        <w:rPr>
          <w:color w:val="232323"/>
          <w:spacing w:val="2"/>
        </w:rPr>
        <w:t>Wat</w:t>
      </w:r>
      <w:r>
        <w:rPr>
          <w:color w:val="4B4B4B"/>
          <w:spacing w:val="2"/>
        </w:rPr>
        <w:t>erwa</w:t>
      </w:r>
      <w:r>
        <w:rPr>
          <w:color w:val="232323"/>
          <w:spacing w:val="3"/>
        </w:rPr>
        <w:t>y</w:t>
      </w:r>
      <w:r>
        <w:rPr>
          <w:color w:val="4B4B4B"/>
          <w:spacing w:val="3"/>
        </w:rPr>
        <w:t>s</w:t>
      </w:r>
      <w:r>
        <w:rPr>
          <w:color w:val="4B4B4B"/>
          <w:spacing w:val="21"/>
        </w:rPr>
        <w:t xml:space="preserve"> </w:t>
      </w:r>
      <w:r>
        <w:rPr>
          <w:color w:val="343434"/>
          <w:spacing w:val="-4"/>
        </w:rPr>
        <w:t>Permi</w:t>
      </w:r>
      <w:r>
        <w:rPr>
          <w:color w:val="343434"/>
          <w:spacing w:val="-3"/>
        </w:rPr>
        <w:t>t</w:t>
      </w:r>
      <w:r>
        <w:rPr>
          <w:color w:val="343434"/>
          <w:spacing w:val="17"/>
        </w:rPr>
        <w:t xml:space="preserve"> </w:t>
      </w:r>
      <w:r>
        <w:rPr>
          <w:color w:val="343434"/>
          <w:spacing w:val="-1"/>
        </w:rPr>
        <w:t>provided</w:t>
      </w:r>
      <w:r>
        <w:rPr>
          <w:color w:val="343434"/>
          <w:spacing w:val="14"/>
        </w:rPr>
        <w:t xml:space="preserve"> </w:t>
      </w:r>
      <w:r>
        <w:rPr>
          <w:color w:val="343434"/>
        </w:rPr>
        <w:t>by</w:t>
      </w:r>
      <w:r>
        <w:rPr>
          <w:color w:val="343434"/>
          <w:spacing w:val="-8"/>
        </w:rPr>
        <w:t xml:space="preserve"> </w:t>
      </w:r>
      <w:r>
        <w:rPr>
          <w:color w:val="232323"/>
        </w:rPr>
        <w:t>the</w:t>
      </w:r>
      <w:r>
        <w:rPr>
          <w:color w:val="232323"/>
          <w:spacing w:val="16"/>
        </w:rPr>
        <w:t xml:space="preserve"> </w:t>
      </w:r>
      <w:r>
        <w:rPr>
          <w:color w:val="232323"/>
          <w:spacing w:val="-2"/>
        </w:rPr>
        <w:t>relevant</w:t>
      </w:r>
      <w:r>
        <w:rPr>
          <w:color w:val="232323"/>
          <w:spacing w:val="16"/>
        </w:rPr>
        <w:t xml:space="preserve"> </w:t>
      </w:r>
      <w:r>
        <w:rPr>
          <w:color w:val="4B4B4B"/>
          <w:spacing w:val="-2"/>
        </w:rPr>
        <w:t>ca</w:t>
      </w:r>
      <w:r>
        <w:rPr>
          <w:color w:val="232323"/>
          <w:spacing w:val="-1"/>
        </w:rPr>
        <w:t>t</w:t>
      </w:r>
      <w:r>
        <w:rPr>
          <w:color w:val="4B4B4B"/>
          <w:spacing w:val="-1"/>
        </w:rPr>
        <w:t>c</w:t>
      </w:r>
      <w:r>
        <w:rPr>
          <w:color w:val="232323"/>
          <w:spacing w:val="-1"/>
        </w:rPr>
        <w:t>hm</w:t>
      </w:r>
      <w:r>
        <w:rPr>
          <w:color w:val="4B4B4B"/>
          <w:spacing w:val="-1"/>
        </w:rPr>
        <w:t>ent</w:t>
      </w:r>
      <w:r>
        <w:rPr>
          <w:color w:val="4B4B4B"/>
          <w:spacing w:val="18"/>
        </w:rPr>
        <w:t xml:space="preserve"> </w:t>
      </w:r>
      <w:r>
        <w:rPr>
          <w:color w:val="343434"/>
        </w:rPr>
        <w:t>management</w:t>
      </w:r>
      <w:r>
        <w:rPr>
          <w:color w:val="343434"/>
          <w:spacing w:val="20"/>
        </w:rPr>
        <w:t xml:space="preserve"> </w:t>
      </w:r>
      <w:r>
        <w:rPr>
          <w:color w:val="343434"/>
          <w:spacing w:val="-1"/>
        </w:rPr>
        <w:t>authority</w:t>
      </w:r>
      <w:r>
        <w:rPr>
          <w:color w:val="343434"/>
          <w:spacing w:val="46"/>
          <w:w w:val="112"/>
        </w:rPr>
        <w:t xml:space="preserve"> </w:t>
      </w:r>
      <w:r>
        <w:rPr>
          <w:color w:val="232323"/>
        </w:rPr>
        <w:t>un</w:t>
      </w:r>
      <w:r>
        <w:rPr>
          <w:color w:val="232323"/>
          <w:spacing w:val="-2"/>
        </w:rPr>
        <w:t>d</w:t>
      </w:r>
      <w:r>
        <w:rPr>
          <w:color w:val="4B4B4B"/>
        </w:rPr>
        <w:t>er</w:t>
      </w:r>
      <w:r>
        <w:rPr>
          <w:color w:val="4B4B4B"/>
          <w:spacing w:val="8"/>
        </w:rPr>
        <w:t xml:space="preserve"> </w:t>
      </w:r>
      <w:r>
        <w:rPr>
          <w:color w:val="343434"/>
        </w:rPr>
        <w:t>t</w:t>
      </w:r>
      <w:r>
        <w:rPr>
          <w:color w:val="343434"/>
          <w:spacing w:val="-3"/>
        </w:rPr>
        <w:t>h</w:t>
      </w:r>
      <w:r>
        <w:rPr>
          <w:color w:val="5B5B5B"/>
        </w:rPr>
        <w:t>e</w:t>
      </w:r>
      <w:r>
        <w:rPr>
          <w:color w:val="5B5B5B"/>
          <w:spacing w:val="19"/>
        </w:rPr>
        <w:t xml:space="preserve"> </w:t>
      </w:r>
      <w:r>
        <w:rPr>
          <w:color w:val="343434"/>
        </w:rPr>
        <w:t>prov</w:t>
      </w:r>
      <w:r>
        <w:rPr>
          <w:color w:val="343434"/>
          <w:spacing w:val="-5"/>
        </w:rPr>
        <w:t>i</w:t>
      </w:r>
      <w:r>
        <w:rPr>
          <w:color w:val="343434"/>
        </w:rPr>
        <w:t>s</w:t>
      </w:r>
      <w:r>
        <w:rPr>
          <w:color w:val="343434"/>
          <w:spacing w:val="-4"/>
        </w:rPr>
        <w:t>i</w:t>
      </w:r>
      <w:r>
        <w:rPr>
          <w:color w:val="343434"/>
        </w:rPr>
        <w:t>ons</w:t>
      </w:r>
      <w:r>
        <w:rPr>
          <w:color w:val="343434"/>
          <w:spacing w:val="9"/>
        </w:rPr>
        <w:t xml:space="preserve"> </w:t>
      </w:r>
      <w:r>
        <w:rPr>
          <w:color w:val="343434"/>
        </w:rPr>
        <w:t>of</w:t>
      </w:r>
      <w:r>
        <w:rPr>
          <w:color w:val="343434"/>
          <w:spacing w:val="24"/>
        </w:rPr>
        <w:t xml:space="preserve"> </w:t>
      </w:r>
      <w:r>
        <w:rPr>
          <w:color w:val="4B4B4B"/>
        </w:rPr>
        <w:t>sec</w:t>
      </w:r>
      <w:r>
        <w:rPr>
          <w:color w:val="4B4B4B"/>
          <w:spacing w:val="16"/>
        </w:rPr>
        <w:t>t</w:t>
      </w:r>
      <w:r>
        <w:rPr>
          <w:color w:val="232323"/>
          <w:spacing w:val="-18"/>
        </w:rPr>
        <w:t>i</w:t>
      </w:r>
      <w:r>
        <w:rPr>
          <w:color w:val="232323"/>
        </w:rPr>
        <w:t>on</w:t>
      </w:r>
      <w:r>
        <w:rPr>
          <w:color w:val="232323"/>
          <w:spacing w:val="6"/>
        </w:rPr>
        <w:t xml:space="preserve"> </w:t>
      </w:r>
      <w:r>
        <w:rPr>
          <w:color w:val="343434"/>
        </w:rPr>
        <w:t>67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of</w:t>
      </w:r>
      <w:r>
        <w:rPr>
          <w:color w:val="343434"/>
          <w:spacing w:val="-4"/>
        </w:rPr>
        <w:t xml:space="preserve"> </w:t>
      </w:r>
      <w:r>
        <w:rPr>
          <w:color w:val="343434"/>
        </w:rPr>
        <w:t>the</w:t>
      </w:r>
      <w:r>
        <w:rPr>
          <w:color w:val="343434"/>
          <w:spacing w:val="40"/>
        </w:rPr>
        <w:t xml:space="preserve"> </w:t>
      </w:r>
      <w:r>
        <w:rPr>
          <w:i/>
          <w:color w:val="232323"/>
        </w:rPr>
        <w:t>Wa</w:t>
      </w:r>
      <w:r>
        <w:rPr>
          <w:i/>
          <w:color w:val="232323"/>
          <w:spacing w:val="-10"/>
        </w:rPr>
        <w:t>t</w:t>
      </w:r>
      <w:r>
        <w:rPr>
          <w:i/>
          <w:color w:val="4B4B4B"/>
        </w:rPr>
        <w:t>er</w:t>
      </w:r>
      <w:r>
        <w:rPr>
          <w:i/>
          <w:color w:val="4B4B4B"/>
          <w:spacing w:val="6"/>
        </w:rPr>
        <w:t xml:space="preserve"> </w:t>
      </w:r>
      <w:r>
        <w:rPr>
          <w:i/>
          <w:color w:val="343434"/>
        </w:rPr>
        <w:t>Act</w:t>
      </w:r>
      <w:r>
        <w:rPr>
          <w:i/>
          <w:color w:val="343434"/>
          <w:spacing w:val="26"/>
        </w:rPr>
        <w:t xml:space="preserve"> </w:t>
      </w:r>
      <w:r>
        <w:rPr>
          <w:i/>
          <w:color w:val="343434"/>
          <w:spacing w:val="-29"/>
        </w:rPr>
        <w:t>1</w:t>
      </w:r>
      <w:r>
        <w:rPr>
          <w:i/>
          <w:color w:val="343434"/>
          <w:spacing w:val="-20"/>
        </w:rPr>
        <w:t>9</w:t>
      </w:r>
      <w:r>
        <w:rPr>
          <w:i/>
          <w:color w:val="343434"/>
        </w:rPr>
        <w:t>8</w:t>
      </w:r>
      <w:r>
        <w:rPr>
          <w:i/>
          <w:color w:val="343434"/>
          <w:spacing w:val="-6"/>
        </w:rPr>
        <w:t>9</w:t>
      </w:r>
      <w:r>
        <w:rPr>
          <w:i/>
          <w:color w:val="5B5B5B"/>
        </w:rPr>
        <w:t>.</w:t>
      </w:r>
    </w:p>
    <w:p w14:paraId="13EDDE97" w14:textId="77777777" w:rsidR="00A5052B" w:rsidRDefault="00A5052B">
      <w:pPr>
        <w:spacing w:line="319" w:lineRule="auto"/>
        <w:rPr>
          <w:rFonts w:ascii="Arial" w:eastAsia="Arial" w:hAnsi="Arial" w:cs="Arial"/>
        </w:rPr>
        <w:sectPr w:rsidR="00A5052B">
          <w:footerReference w:type="default" r:id="rId15"/>
          <w:pgSz w:w="11910" w:h="16830"/>
          <w:pgMar w:top="1020" w:right="1020" w:bottom="840" w:left="1540" w:header="0" w:footer="651" w:gutter="0"/>
          <w:cols w:space="720"/>
        </w:sectPr>
      </w:pPr>
    </w:p>
    <w:p w14:paraId="13EDDE98" w14:textId="77777777" w:rsidR="00A5052B" w:rsidRDefault="00A72E41">
      <w:pPr>
        <w:pStyle w:val="BodyText"/>
        <w:spacing w:before="57" w:line="315" w:lineRule="auto"/>
        <w:ind w:left="241" w:right="486" w:firstLine="0"/>
        <w:rPr>
          <w:rFonts w:cs="Arial"/>
          <w:sz w:val="19"/>
          <w:szCs w:val="19"/>
        </w:rPr>
      </w:pPr>
      <w:r>
        <w:rPr>
          <w:color w:val="3F3F3F"/>
        </w:rPr>
        <w:lastRenderedPageBreak/>
        <w:t>Surfacewater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groundwater</w:t>
      </w:r>
      <w:r>
        <w:rPr>
          <w:color w:val="3F3F3F"/>
          <w:spacing w:val="33"/>
        </w:rPr>
        <w:t xml:space="preserve"> </w:t>
      </w:r>
      <w:r>
        <w:rPr>
          <w:color w:val="3F3F3F"/>
        </w:rPr>
        <w:t>must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not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taken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commercial</w:t>
      </w:r>
      <w:r>
        <w:rPr>
          <w:color w:val="3F3F3F"/>
          <w:spacing w:val="20"/>
        </w:rPr>
        <w:t xml:space="preserve"> </w:t>
      </w:r>
      <w:r>
        <w:rPr>
          <w:color w:val="3F3F3F"/>
        </w:rPr>
        <w:t>use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without</w:t>
      </w:r>
      <w:r>
        <w:rPr>
          <w:color w:val="3F3F3F"/>
          <w:spacing w:val="17"/>
        </w:rPr>
        <w:t xml:space="preserve"> </w:t>
      </w:r>
      <w:r>
        <w:rPr>
          <w:color w:val="525252"/>
        </w:rPr>
        <w:t>a</w:t>
      </w:r>
      <w:r>
        <w:rPr>
          <w:color w:val="525252"/>
          <w:spacing w:val="16"/>
        </w:rPr>
        <w:t xml:space="preserve"> </w:t>
      </w:r>
      <w:r>
        <w:rPr>
          <w:color w:val="3F3F3F"/>
        </w:rPr>
        <w:t>licence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from</w:t>
      </w:r>
      <w:r>
        <w:rPr>
          <w:color w:val="3F3F3F"/>
          <w:spacing w:val="4"/>
        </w:rPr>
        <w:t xml:space="preserve"> </w:t>
      </w:r>
      <w:r>
        <w:rPr>
          <w:color w:val="525252"/>
        </w:rPr>
        <w:t>the</w:t>
      </w:r>
      <w:r>
        <w:rPr>
          <w:color w:val="525252"/>
          <w:w w:val="105"/>
        </w:rPr>
        <w:t xml:space="preserve"> </w:t>
      </w:r>
      <w:r>
        <w:rPr>
          <w:color w:val="3F3F3F"/>
          <w:spacing w:val="-2"/>
        </w:rPr>
        <w:t>relevant</w:t>
      </w:r>
      <w:r>
        <w:rPr>
          <w:color w:val="3F3F3F"/>
          <w:spacing w:val="27"/>
        </w:rPr>
        <w:t xml:space="preserve"> </w:t>
      </w:r>
      <w:r>
        <w:rPr>
          <w:color w:val="3F3F3F"/>
        </w:rPr>
        <w:t>catchment</w:t>
      </w:r>
      <w:r>
        <w:rPr>
          <w:color w:val="3F3F3F"/>
          <w:spacing w:val="41"/>
        </w:rPr>
        <w:t xml:space="preserve"> </w:t>
      </w:r>
      <w:r>
        <w:rPr>
          <w:color w:val="3F3F3F"/>
          <w:spacing w:val="-2"/>
        </w:rPr>
        <w:t>management</w:t>
      </w:r>
      <w:r>
        <w:rPr>
          <w:color w:val="3F3F3F"/>
          <w:spacing w:val="32"/>
        </w:rPr>
        <w:t xml:space="preserve"> </w:t>
      </w:r>
      <w:r>
        <w:rPr>
          <w:color w:val="3F3F3F"/>
        </w:rPr>
        <w:t>authority</w:t>
      </w:r>
      <w:r>
        <w:rPr>
          <w:color w:val="3F3F3F"/>
          <w:spacing w:val="28"/>
        </w:rPr>
        <w:t xml:space="preserve"> </w:t>
      </w:r>
      <w:r>
        <w:rPr>
          <w:color w:val="525252"/>
        </w:rPr>
        <w:t>under</w:t>
      </w:r>
      <w:r>
        <w:rPr>
          <w:color w:val="525252"/>
          <w:spacing w:val="19"/>
        </w:rPr>
        <w:t xml:space="preserve"> </w:t>
      </w:r>
      <w:r>
        <w:rPr>
          <w:color w:val="525252"/>
        </w:rPr>
        <w:t>section</w:t>
      </w:r>
      <w:r>
        <w:rPr>
          <w:color w:val="525252"/>
          <w:spacing w:val="15"/>
        </w:rPr>
        <w:t xml:space="preserve"> </w:t>
      </w:r>
      <w:r>
        <w:rPr>
          <w:color w:val="3F3F3F"/>
        </w:rPr>
        <w:t>51</w:t>
      </w:r>
      <w:r>
        <w:rPr>
          <w:color w:val="3F3F3F"/>
          <w:spacing w:val="-27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38"/>
        </w:rPr>
        <w:t xml:space="preserve"> </w:t>
      </w:r>
      <w:r>
        <w:rPr>
          <w:i/>
          <w:color w:val="525252"/>
          <w:sz w:val="19"/>
        </w:rPr>
        <w:t>Water Act</w:t>
      </w:r>
      <w:r>
        <w:rPr>
          <w:i/>
          <w:color w:val="525252"/>
          <w:spacing w:val="28"/>
          <w:sz w:val="19"/>
        </w:rPr>
        <w:t xml:space="preserve"> </w:t>
      </w:r>
      <w:r>
        <w:rPr>
          <w:i/>
          <w:color w:val="3F3F3F"/>
          <w:sz w:val="19"/>
        </w:rPr>
        <w:t>1989.</w:t>
      </w:r>
    </w:p>
    <w:p w14:paraId="13EDDE99" w14:textId="77777777" w:rsidR="00A5052B" w:rsidRDefault="00A5052B">
      <w:pPr>
        <w:spacing w:before="1"/>
        <w:rPr>
          <w:rFonts w:ascii="Arial" w:eastAsia="Arial" w:hAnsi="Arial" w:cs="Arial"/>
          <w:i/>
        </w:rPr>
      </w:pPr>
    </w:p>
    <w:p w14:paraId="13EDDE9A" w14:textId="77777777" w:rsidR="00A5052B" w:rsidRDefault="00A72E41">
      <w:pPr>
        <w:spacing w:line="322" w:lineRule="auto"/>
        <w:ind w:left="241" w:right="508" w:hanging="1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F3F3F"/>
          <w:w w:val="105"/>
          <w:sz w:val="20"/>
        </w:rPr>
        <w:t>A</w:t>
      </w:r>
      <w:r>
        <w:rPr>
          <w:rFonts w:ascii="Arial"/>
          <w:color w:val="3F3F3F"/>
          <w:spacing w:val="-8"/>
          <w:w w:val="105"/>
          <w:sz w:val="20"/>
        </w:rPr>
        <w:t xml:space="preserve"> </w:t>
      </w:r>
      <w:r>
        <w:rPr>
          <w:rFonts w:ascii="Arial"/>
          <w:color w:val="3F3F3F"/>
          <w:spacing w:val="-3"/>
          <w:w w:val="105"/>
          <w:sz w:val="20"/>
        </w:rPr>
        <w:t>permit</w:t>
      </w:r>
      <w:r>
        <w:rPr>
          <w:rFonts w:ascii="Arial"/>
          <w:color w:val="3F3F3F"/>
          <w:spacing w:val="-14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will</w:t>
      </w:r>
      <w:r>
        <w:rPr>
          <w:rFonts w:ascii="Arial"/>
          <w:color w:val="3F3F3F"/>
          <w:spacing w:val="-8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be</w:t>
      </w:r>
      <w:r>
        <w:rPr>
          <w:rFonts w:ascii="Arial"/>
          <w:color w:val="3F3F3F"/>
          <w:spacing w:val="-12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required</w:t>
      </w:r>
      <w:r>
        <w:rPr>
          <w:rFonts w:ascii="Arial"/>
          <w:color w:val="3F3F3F"/>
          <w:spacing w:val="-16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to</w:t>
      </w:r>
      <w:r>
        <w:rPr>
          <w:rFonts w:ascii="Arial"/>
          <w:color w:val="3F3F3F"/>
          <w:spacing w:val="-6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remove</w:t>
      </w:r>
      <w:r>
        <w:rPr>
          <w:rFonts w:ascii="Arial"/>
          <w:color w:val="3F3F3F"/>
          <w:spacing w:val="-8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protected</w:t>
      </w:r>
      <w:r>
        <w:rPr>
          <w:rFonts w:ascii="Arial"/>
          <w:color w:val="3F3F3F"/>
          <w:spacing w:val="-8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flora</w:t>
      </w:r>
      <w:r>
        <w:rPr>
          <w:rFonts w:ascii="Arial"/>
          <w:color w:val="3F3F3F"/>
          <w:spacing w:val="1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under</w:t>
      </w:r>
      <w:r>
        <w:rPr>
          <w:rFonts w:ascii="Arial"/>
          <w:color w:val="3F3F3F"/>
          <w:spacing w:val="-18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the</w:t>
      </w:r>
      <w:r>
        <w:rPr>
          <w:rFonts w:ascii="Arial"/>
          <w:color w:val="3F3F3F"/>
          <w:spacing w:val="-6"/>
          <w:w w:val="105"/>
          <w:sz w:val="20"/>
        </w:rPr>
        <w:t xml:space="preserve"> </w:t>
      </w:r>
      <w:r>
        <w:rPr>
          <w:rFonts w:ascii="Arial"/>
          <w:i/>
          <w:color w:val="3F3F3F"/>
          <w:w w:val="105"/>
          <w:sz w:val="19"/>
        </w:rPr>
        <w:t>Flora</w:t>
      </w:r>
      <w:r>
        <w:rPr>
          <w:rFonts w:ascii="Arial"/>
          <w:i/>
          <w:color w:val="3F3F3F"/>
          <w:spacing w:val="-11"/>
          <w:w w:val="105"/>
          <w:sz w:val="19"/>
        </w:rPr>
        <w:t xml:space="preserve"> </w:t>
      </w:r>
      <w:r>
        <w:rPr>
          <w:rFonts w:ascii="Arial"/>
          <w:i/>
          <w:color w:val="3F3F3F"/>
          <w:w w:val="105"/>
          <w:sz w:val="19"/>
        </w:rPr>
        <w:t>and</w:t>
      </w:r>
      <w:r>
        <w:rPr>
          <w:rFonts w:ascii="Arial"/>
          <w:i/>
          <w:color w:val="3F3F3F"/>
          <w:spacing w:val="-7"/>
          <w:w w:val="105"/>
          <w:sz w:val="19"/>
        </w:rPr>
        <w:t xml:space="preserve"> </w:t>
      </w:r>
      <w:r>
        <w:rPr>
          <w:rFonts w:ascii="Arial"/>
          <w:i/>
          <w:color w:val="3F3F3F"/>
          <w:w w:val="105"/>
          <w:sz w:val="19"/>
        </w:rPr>
        <w:t>Fauna</w:t>
      </w:r>
      <w:r>
        <w:rPr>
          <w:rFonts w:ascii="Arial"/>
          <w:i/>
          <w:color w:val="3F3F3F"/>
          <w:spacing w:val="-12"/>
          <w:w w:val="105"/>
          <w:sz w:val="19"/>
        </w:rPr>
        <w:t xml:space="preserve"> </w:t>
      </w:r>
      <w:r>
        <w:rPr>
          <w:rFonts w:ascii="Arial"/>
          <w:i/>
          <w:color w:val="3F3F3F"/>
          <w:w w:val="105"/>
          <w:sz w:val="19"/>
        </w:rPr>
        <w:t>Guarantee</w:t>
      </w:r>
      <w:r>
        <w:rPr>
          <w:rFonts w:ascii="Arial"/>
          <w:i/>
          <w:color w:val="3F3F3F"/>
          <w:spacing w:val="-27"/>
          <w:w w:val="105"/>
          <w:sz w:val="19"/>
        </w:rPr>
        <w:t xml:space="preserve"> </w:t>
      </w:r>
      <w:r>
        <w:rPr>
          <w:rFonts w:ascii="Arial"/>
          <w:i/>
          <w:color w:val="3F3F3F"/>
          <w:w w:val="105"/>
          <w:sz w:val="19"/>
        </w:rPr>
        <w:t>Act</w:t>
      </w:r>
      <w:r>
        <w:rPr>
          <w:rFonts w:ascii="Arial"/>
          <w:i/>
          <w:color w:val="3F3F3F"/>
          <w:spacing w:val="25"/>
          <w:w w:val="102"/>
          <w:sz w:val="19"/>
        </w:rPr>
        <w:t xml:space="preserve"> </w:t>
      </w:r>
      <w:r>
        <w:rPr>
          <w:rFonts w:ascii="Arial"/>
          <w:i/>
          <w:color w:val="3F3F3F"/>
          <w:spacing w:val="-34"/>
          <w:w w:val="105"/>
          <w:sz w:val="19"/>
        </w:rPr>
        <w:t>1</w:t>
      </w:r>
      <w:r>
        <w:rPr>
          <w:rFonts w:ascii="Arial"/>
          <w:i/>
          <w:color w:val="3F3F3F"/>
          <w:w w:val="105"/>
          <w:sz w:val="19"/>
        </w:rPr>
        <w:t>988</w:t>
      </w:r>
      <w:r>
        <w:rPr>
          <w:rFonts w:ascii="Arial"/>
          <w:i/>
          <w:color w:val="3F3F3F"/>
          <w:spacing w:val="-19"/>
          <w:w w:val="105"/>
          <w:sz w:val="19"/>
        </w:rPr>
        <w:t xml:space="preserve"> </w:t>
      </w:r>
      <w:r>
        <w:rPr>
          <w:rFonts w:ascii="Arial"/>
          <w:color w:val="3F3F3F"/>
          <w:w w:val="105"/>
          <w:sz w:val="20"/>
        </w:rPr>
        <w:t>from</w:t>
      </w:r>
      <w:r>
        <w:rPr>
          <w:rFonts w:ascii="Arial"/>
          <w:color w:val="3F3F3F"/>
          <w:spacing w:val="-5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pub</w:t>
      </w:r>
      <w:r>
        <w:rPr>
          <w:rFonts w:ascii="Arial"/>
          <w:color w:val="3F3F3F"/>
          <w:spacing w:val="1"/>
          <w:w w:val="105"/>
          <w:sz w:val="20"/>
        </w:rPr>
        <w:t>l</w:t>
      </w:r>
      <w:r>
        <w:rPr>
          <w:rFonts w:ascii="Arial"/>
          <w:color w:val="3F3F3F"/>
          <w:spacing w:val="-19"/>
          <w:w w:val="105"/>
          <w:sz w:val="20"/>
        </w:rPr>
        <w:t>i</w:t>
      </w:r>
      <w:r>
        <w:rPr>
          <w:rFonts w:ascii="Arial"/>
          <w:color w:val="3F3F3F"/>
          <w:w w:val="105"/>
          <w:sz w:val="20"/>
        </w:rPr>
        <w:t>c</w:t>
      </w:r>
      <w:r>
        <w:rPr>
          <w:rFonts w:ascii="Arial"/>
          <w:color w:val="3F3F3F"/>
          <w:spacing w:val="-12"/>
          <w:w w:val="105"/>
          <w:sz w:val="20"/>
        </w:rPr>
        <w:t xml:space="preserve"> </w:t>
      </w:r>
      <w:r>
        <w:rPr>
          <w:rFonts w:ascii="Arial"/>
          <w:color w:val="3F3F3F"/>
          <w:spacing w:val="-19"/>
          <w:w w:val="105"/>
          <w:sz w:val="20"/>
        </w:rPr>
        <w:t>l</w:t>
      </w:r>
      <w:r>
        <w:rPr>
          <w:rFonts w:ascii="Arial"/>
          <w:color w:val="3F3F3F"/>
          <w:w w:val="105"/>
          <w:sz w:val="20"/>
        </w:rPr>
        <w:t>and,</w:t>
      </w:r>
      <w:r>
        <w:rPr>
          <w:rFonts w:ascii="Arial"/>
          <w:color w:val="3F3F3F"/>
          <w:spacing w:val="-16"/>
          <w:w w:val="105"/>
          <w:sz w:val="20"/>
        </w:rPr>
        <w:t xml:space="preserve"> </w:t>
      </w:r>
      <w:r>
        <w:rPr>
          <w:rFonts w:ascii="Arial"/>
          <w:color w:val="3F3F3F"/>
          <w:spacing w:val="-15"/>
          <w:w w:val="105"/>
          <w:sz w:val="20"/>
        </w:rPr>
        <w:t>i</w:t>
      </w:r>
      <w:r>
        <w:rPr>
          <w:rFonts w:ascii="Arial"/>
          <w:color w:val="3F3F3F"/>
          <w:w w:val="105"/>
          <w:sz w:val="20"/>
        </w:rPr>
        <w:t>nclud</w:t>
      </w:r>
      <w:r>
        <w:rPr>
          <w:rFonts w:ascii="Arial"/>
          <w:color w:val="3F3F3F"/>
          <w:spacing w:val="5"/>
          <w:w w:val="105"/>
          <w:sz w:val="20"/>
        </w:rPr>
        <w:t>i</w:t>
      </w:r>
      <w:r>
        <w:rPr>
          <w:rFonts w:ascii="Arial"/>
          <w:color w:val="3F3F3F"/>
          <w:w w:val="105"/>
          <w:sz w:val="20"/>
        </w:rPr>
        <w:t>ng</w:t>
      </w:r>
      <w:r>
        <w:rPr>
          <w:rFonts w:ascii="Arial"/>
          <w:color w:val="3F3F3F"/>
          <w:spacing w:val="-24"/>
          <w:w w:val="105"/>
          <w:sz w:val="20"/>
        </w:rPr>
        <w:t xml:space="preserve"> </w:t>
      </w:r>
      <w:r>
        <w:rPr>
          <w:rFonts w:ascii="Arial"/>
          <w:color w:val="3F3F3F"/>
          <w:w w:val="105"/>
          <w:sz w:val="20"/>
        </w:rPr>
        <w:t>roadsides.</w:t>
      </w:r>
    </w:p>
    <w:p w14:paraId="13EDDE9B" w14:textId="77777777" w:rsidR="00A5052B" w:rsidRDefault="00A5052B">
      <w:pPr>
        <w:spacing w:before="2"/>
        <w:rPr>
          <w:rFonts w:ascii="Arial" w:eastAsia="Arial" w:hAnsi="Arial" w:cs="Arial"/>
          <w:sz w:val="20"/>
          <w:szCs w:val="20"/>
        </w:rPr>
      </w:pPr>
    </w:p>
    <w:p w14:paraId="13EDDE9C" w14:textId="77777777" w:rsidR="00A5052B" w:rsidRDefault="00A72E41">
      <w:pPr>
        <w:pStyle w:val="BodyText"/>
        <w:spacing w:line="318" w:lineRule="auto"/>
        <w:ind w:left="226" w:right="376" w:firstLine="7"/>
      </w:pPr>
      <w:r>
        <w:rPr>
          <w:color w:val="3F3F3F"/>
        </w:rPr>
        <w:t>Wi</w:t>
      </w:r>
      <w:r>
        <w:rPr>
          <w:color w:val="3F3F3F"/>
          <w:spacing w:val="2"/>
        </w:rPr>
        <w:t>l</w:t>
      </w:r>
      <w:r>
        <w:rPr>
          <w:color w:val="3F3F3F"/>
        </w:rPr>
        <w:t>dlife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management</w:t>
      </w:r>
      <w:r>
        <w:rPr>
          <w:color w:val="3F3F3F"/>
          <w:spacing w:val="34"/>
        </w:rPr>
        <w:t xml:space="preserve"> </w:t>
      </w:r>
      <w:r>
        <w:rPr>
          <w:color w:val="3F3F3F"/>
        </w:rPr>
        <w:t>author</w:t>
      </w:r>
      <w:r>
        <w:rPr>
          <w:color w:val="3F3F3F"/>
          <w:spacing w:val="3"/>
        </w:rPr>
        <w:t>i</w:t>
      </w:r>
      <w:r>
        <w:rPr>
          <w:color w:val="3F3F3F"/>
        </w:rPr>
        <w:t>sat</w:t>
      </w:r>
      <w:r>
        <w:rPr>
          <w:color w:val="3F3F3F"/>
          <w:spacing w:val="-8"/>
        </w:rPr>
        <w:t>i</w:t>
      </w:r>
      <w:r>
        <w:rPr>
          <w:color w:val="3F3F3F"/>
        </w:rPr>
        <w:t>on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under</w:t>
      </w:r>
      <w:r>
        <w:rPr>
          <w:color w:val="3F3F3F"/>
          <w:spacing w:val="20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41"/>
        </w:rPr>
        <w:t xml:space="preserve"> </w:t>
      </w:r>
      <w:r>
        <w:rPr>
          <w:i/>
          <w:color w:val="3F3F3F"/>
          <w:sz w:val="19"/>
        </w:rPr>
        <w:t>Wildlife</w:t>
      </w:r>
      <w:r>
        <w:rPr>
          <w:i/>
          <w:color w:val="3F3F3F"/>
          <w:spacing w:val="-12"/>
          <w:sz w:val="19"/>
        </w:rPr>
        <w:t xml:space="preserve"> </w:t>
      </w:r>
      <w:r>
        <w:rPr>
          <w:i/>
          <w:color w:val="3F3F3F"/>
          <w:sz w:val="19"/>
        </w:rPr>
        <w:t>Act</w:t>
      </w:r>
      <w:r>
        <w:rPr>
          <w:i/>
          <w:color w:val="3F3F3F"/>
          <w:spacing w:val="47"/>
          <w:sz w:val="19"/>
        </w:rPr>
        <w:t xml:space="preserve"> </w:t>
      </w:r>
      <w:r>
        <w:rPr>
          <w:i/>
          <w:color w:val="3F3F3F"/>
          <w:sz w:val="19"/>
        </w:rPr>
        <w:t>19</w:t>
      </w:r>
      <w:r>
        <w:rPr>
          <w:i/>
          <w:color w:val="3F3F3F"/>
          <w:spacing w:val="-28"/>
          <w:sz w:val="19"/>
        </w:rPr>
        <w:t>7</w:t>
      </w:r>
      <w:r>
        <w:rPr>
          <w:i/>
          <w:color w:val="3F3F3F"/>
          <w:sz w:val="19"/>
        </w:rPr>
        <w:t>5</w:t>
      </w:r>
      <w:r>
        <w:rPr>
          <w:i/>
          <w:color w:val="3F3F3F"/>
          <w:spacing w:val="30"/>
          <w:sz w:val="19"/>
        </w:rPr>
        <w:t xml:space="preserve"> </w:t>
      </w:r>
      <w:r>
        <w:rPr>
          <w:color w:val="3F3F3F"/>
        </w:rPr>
        <w:t>will</w:t>
      </w:r>
      <w:r>
        <w:rPr>
          <w:color w:val="3F3F3F"/>
          <w:spacing w:val="26"/>
        </w:rPr>
        <w:t xml:space="preserve"> </w:t>
      </w:r>
      <w:r>
        <w:rPr>
          <w:color w:val="3F3F3F"/>
        </w:rPr>
        <w:t>be</w:t>
      </w:r>
      <w:r>
        <w:rPr>
          <w:color w:val="3F3F3F"/>
          <w:spacing w:val="17"/>
        </w:rPr>
        <w:t xml:space="preserve"> </w:t>
      </w:r>
      <w:r>
        <w:rPr>
          <w:color w:val="3F3F3F"/>
        </w:rPr>
        <w:t>require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29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tak</w:t>
      </w:r>
      <w:r>
        <w:rPr>
          <w:color w:val="3F3F3F"/>
          <w:spacing w:val="10"/>
        </w:rPr>
        <w:t>i</w:t>
      </w:r>
      <w:r>
        <w:rPr>
          <w:color w:val="3F3F3F"/>
        </w:rPr>
        <w:t>ng</w:t>
      </w:r>
      <w:r>
        <w:rPr>
          <w:color w:val="3F3F3F"/>
          <w:w w:val="101"/>
        </w:rPr>
        <w:t xml:space="preserve"> </w:t>
      </w:r>
      <w:r>
        <w:rPr>
          <w:color w:val="3F3F3F"/>
        </w:rPr>
        <w:t>and/or</w:t>
      </w:r>
      <w:r>
        <w:rPr>
          <w:color w:val="3F3F3F"/>
          <w:spacing w:val="29"/>
        </w:rPr>
        <w:t xml:space="preserve"> </w:t>
      </w:r>
      <w:r>
        <w:rPr>
          <w:color w:val="3F3F3F"/>
        </w:rPr>
        <w:t>hand</w:t>
      </w:r>
      <w:r>
        <w:rPr>
          <w:color w:val="3F3F3F"/>
          <w:spacing w:val="2"/>
        </w:rPr>
        <w:t>l</w:t>
      </w:r>
      <w:r>
        <w:rPr>
          <w:color w:val="3F3F3F"/>
          <w:spacing w:val="-18"/>
        </w:rPr>
        <w:t>i</w:t>
      </w:r>
      <w:r>
        <w:rPr>
          <w:color w:val="3F3F3F"/>
        </w:rPr>
        <w:t>ng of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any</w:t>
      </w:r>
      <w:r>
        <w:rPr>
          <w:color w:val="3F3F3F"/>
          <w:spacing w:val="17"/>
        </w:rPr>
        <w:t xml:space="preserve"> </w:t>
      </w:r>
      <w:r>
        <w:rPr>
          <w:color w:val="3F3F3F"/>
        </w:rPr>
        <w:t>w</w:t>
      </w:r>
      <w:r>
        <w:rPr>
          <w:color w:val="3F3F3F"/>
          <w:spacing w:val="1"/>
        </w:rPr>
        <w:t>i</w:t>
      </w:r>
      <w:r>
        <w:rPr>
          <w:color w:val="3F3F3F"/>
          <w:spacing w:val="-18"/>
        </w:rPr>
        <w:t>l</w:t>
      </w:r>
      <w:r>
        <w:rPr>
          <w:color w:val="3F3F3F"/>
        </w:rPr>
        <w:t>dlife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dur</w:t>
      </w:r>
      <w:r>
        <w:rPr>
          <w:color w:val="3F3F3F"/>
          <w:spacing w:val="5"/>
        </w:rPr>
        <w:t>i</w:t>
      </w:r>
      <w:r>
        <w:rPr>
          <w:color w:val="3F3F3F"/>
        </w:rPr>
        <w:t>ng</w:t>
      </w:r>
      <w:r>
        <w:rPr>
          <w:color w:val="3F3F3F"/>
          <w:spacing w:val="-10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34"/>
        </w:rPr>
        <w:t xml:space="preserve"> </w:t>
      </w:r>
      <w:r>
        <w:rPr>
          <w:color w:val="525252"/>
        </w:rPr>
        <w:t>construct</w:t>
      </w:r>
      <w:r>
        <w:rPr>
          <w:color w:val="525252"/>
          <w:spacing w:val="2"/>
        </w:rPr>
        <w:t>i</w:t>
      </w:r>
      <w:r>
        <w:rPr>
          <w:color w:val="525252"/>
        </w:rPr>
        <w:t>on,</w:t>
      </w:r>
      <w:r>
        <w:rPr>
          <w:color w:val="525252"/>
          <w:spacing w:val="2"/>
        </w:rPr>
        <w:t xml:space="preserve"> </w:t>
      </w:r>
      <w:r>
        <w:rPr>
          <w:color w:val="3F3F3F"/>
        </w:rPr>
        <w:t>operat</w:t>
      </w:r>
      <w:r>
        <w:rPr>
          <w:color w:val="3F3F3F"/>
          <w:spacing w:val="4"/>
        </w:rPr>
        <w:t>i</w:t>
      </w:r>
      <w:r>
        <w:rPr>
          <w:color w:val="3F3F3F"/>
        </w:rPr>
        <w:t>on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23"/>
        </w:rPr>
        <w:t xml:space="preserve"> </w:t>
      </w:r>
      <w:r>
        <w:rPr>
          <w:color w:val="3F3F3F"/>
        </w:rPr>
        <w:t>decomm</w:t>
      </w:r>
      <w:r>
        <w:rPr>
          <w:color w:val="3F3F3F"/>
          <w:spacing w:val="7"/>
        </w:rPr>
        <w:t>i</w:t>
      </w:r>
      <w:r>
        <w:rPr>
          <w:color w:val="3F3F3F"/>
        </w:rPr>
        <w:t>ssion</w:t>
      </w:r>
      <w:r>
        <w:rPr>
          <w:color w:val="3F3F3F"/>
          <w:spacing w:val="-3"/>
        </w:rPr>
        <w:t>i</w:t>
      </w:r>
      <w:r>
        <w:rPr>
          <w:color w:val="3F3F3F"/>
        </w:rPr>
        <w:t xml:space="preserve">ng </w:t>
      </w:r>
      <w:r>
        <w:rPr>
          <w:color w:val="525252"/>
        </w:rPr>
        <w:t>stages</w:t>
      </w:r>
      <w:r>
        <w:rPr>
          <w:color w:val="525252"/>
          <w:spacing w:val="21"/>
        </w:rPr>
        <w:t xml:space="preserve"> </w:t>
      </w:r>
      <w:r>
        <w:rPr>
          <w:color w:val="525252"/>
        </w:rPr>
        <w:t>of</w:t>
      </w:r>
      <w:r>
        <w:rPr>
          <w:color w:val="525252"/>
          <w:w w:val="109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49"/>
        </w:rPr>
        <w:t xml:space="preserve"> </w:t>
      </w:r>
      <w:r>
        <w:rPr>
          <w:color w:val="3F3F3F"/>
        </w:rPr>
        <w:t>project.</w:t>
      </w:r>
    </w:p>
    <w:p w14:paraId="13EDDE9D" w14:textId="77777777" w:rsidR="00A5052B" w:rsidRDefault="00A5052B">
      <w:pPr>
        <w:rPr>
          <w:rFonts w:ascii="Arial" w:eastAsia="Arial" w:hAnsi="Arial" w:cs="Arial"/>
          <w:sz w:val="20"/>
          <w:szCs w:val="20"/>
        </w:rPr>
      </w:pPr>
    </w:p>
    <w:p w14:paraId="13EDDE9E" w14:textId="77777777" w:rsidR="00A5052B" w:rsidRDefault="00A5052B">
      <w:pPr>
        <w:spacing w:before="11"/>
        <w:rPr>
          <w:rFonts w:ascii="Arial" w:eastAsia="Arial" w:hAnsi="Arial" w:cs="Arial"/>
          <w:sz w:val="24"/>
          <w:szCs w:val="24"/>
        </w:rPr>
      </w:pPr>
    </w:p>
    <w:p w14:paraId="13EDDE9F" w14:textId="77777777" w:rsidR="00A5052B" w:rsidRDefault="00A72E41">
      <w:pPr>
        <w:spacing w:line="20" w:lineRule="atLeast"/>
        <w:ind w:left="17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EF8">
          <v:group id="_x0000_s2093" style="width:441.05pt;height:1.45pt;mso-position-horizontal-relative:char;mso-position-vertical-relative:line" coordsize="8821,29">
            <v:group id="_x0000_s2094" style="position:absolute;left:14;top:14;width:8792;height:2" coordorigin="14,14" coordsize="8792,2">
              <v:shape id="_x0000_s2095" style="position:absolute;left:14;top:14;width:8792;height:2" coordorigin="14,14" coordsize="8792,0" path="m14,14r8792,e" filled="f" strokecolor="#3b3b3b" strokeweight=".50678mm">
                <v:path arrowok="t"/>
              </v:shape>
            </v:group>
            <w10:anchorlock/>
          </v:group>
        </w:pict>
      </w:r>
    </w:p>
    <w:p w14:paraId="13EDDEA0" w14:textId="77777777" w:rsidR="00A5052B" w:rsidRDefault="00A72E41">
      <w:pPr>
        <w:pStyle w:val="Heading2"/>
        <w:tabs>
          <w:tab w:val="left" w:pos="4522"/>
        </w:tabs>
        <w:spacing w:before="157"/>
        <w:ind w:left="219" w:firstLine="237"/>
        <w:rPr>
          <w:rFonts w:ascii="Arial" w:eastAsia="Arial" w:hAnsi="Arial" w:cs="Arial"/>
          <w:b w:val="0"/>
          <w:bCs w:val="0"/>
        </w:rPr>
      </w:pPr>
      <w:r>
        <w:rPr>
          <w:rFonts w:ascii="Arial"/>
          <w:color w:val="2A2A2A"/>
          <w:w w:val="105"/>
        </w:rPr>
        <w:t>Date</w:t>
      </w:r>
      <w:r>
        <w:rPr>
          <w:rFonts w:ascii="Arial"/>
          <w:color w:val="2A2A2A"/>
          <w:spacing w:val="-13"/>
          <w:w w:val="105"/>
        </w:rPr>
        <w:t xml:space="preserve"> </w:t>
      </w:r>
      <w:r>
        <w:rPr>
          <w:rFonts w:ascii="Arial"/>
          <w:color w:val="3F3F3F"/>
          <w:w w:val="105"/>
        </w:rPr>
        <w:t>issued:</w:t>
      </w:r>
      <w:r>
        <w:rPr>
          <w:rFonts w:ascii="Arial"/>
          <w:color w:val="3F3F3F"/>
          <w:spacing w:val="4"/>
          <w:w w:val="105"/>
        </w:rPr>
        <w:t xml:space="preserve"> </w:t>
      </w:r>
      <w:r>
        <w:rPr>
          <w:rFonts w:ascii="Arial"/>
          <w:color w:val="2A2A2A"/>
          <w:w w:val="105"/>
        </w:rPr>
        <w:t>21</w:t>
      </w:r>
      <w:r>
        <w:rPr>
          <w:rFonts w:ascii="Arial"/>
          <w:color w:val="2A2A2A"/>
          <w:spacing w:val="-22"/>
          <w:w w:val="105"/>
        </w:rPr>
        <w:t xml:space="preserve"> </w:t>
      </w:r>
      <w:r>
        <w:rPr>
          <w:rFonts w:ascii="Arial"/>
          <w:color w:val="2A2A2A"/>
          <w:w w:val="105"/>
        </w:rPr>
        <w:t>December</w:t>
      </w:r>
      <w:r>
        <w:rPr>
          <w:rFonts w:ascii="Arial"/>
          <w:color w:val="2A2A2A"/>
          <w:spacing w:val="6"/>
          <w:w w:val="105"/>
        </w:rPr>
        <w:t xml:space="preserve"> </w:t>
      </w:r>
      <w:r>
        <w:rPr>
          <w:rFonts w:ascii="Arial"/>
          <w:color w:val="2A2A2A"/>
          <w:w w:val="105"/>
        </w:rPr>
        <w:t>20</w:t>
      </w:r>
      <w:r>
        <w:rPr>
          <w:rFonts w:ascii="Arial"/>
          <w:color w:val="2A2A2A"/>
          <w:spacing w:val="-27"/>
          <w:w w:val="105"/>
        </w:rPr>
        <w:t>1</w:t>
      </w:r>
      <w:r>
        <w:rPr>
          <w:rFonts w:ascii="Arial"/>
          <w:color w:val="2A2A2A"/>
          <w:w w:val="105"/>
        </w:rPr>
        <w:t>8</w:t>
      </w:r>
      <w:r>
        <w:rPr>
          <w:rFonts w:ascii="Arial"/>
          <w:color w:val="2A2A2A"/>
          <w:w w:val="105"/>
        </w:rPr>
        <w:tab/>
        <w:t>Signature</w:t>
      </w:r>
      <w:r>
        <w:rPr>
          <w:rFonts w:ascii="Arial"/>
          <w:color w:val="2A2A2A"/>
          <w:spacing w:val="-16"/>
          <w:w w:val="105"/>
        </w:rPr>
        <w:t xml:space="preserve"> </w:t>
      </w:r>
      <w:r>
        <w:rPr>
          <w:rFonts w:ascii="Arial"/>
          <w:color w:val="2A2A2A"/>
          <w:w w:val="105"/>
        </w:rPr>
        <w:t>for</w:t>
      </w:r>
      <w:r>
        <w:rPr>
          <w:rFonts w:ascii="Arial"/>
          <w:color w:val="2A2A2A"/>
          <w:spacing w:val="-28"/>
          <w:w w:val="105"/>
        </w:rPr>
        <w:t xml:space="preserve"> </w:t>
      </w:r>
      <w:r>
        <w:rPr>
          <w:rFonts w:ascii="Arial"/>
          <w:color w:val="2A2A2A"/>
          <w:w w:val="105"/>
        </w:rPr>
        <w:t>the</w:t>
      </w:r>
      <w:r>
        <w:rPr>
          <w:rFonts w:ascii="Arial"/>
          <w:color w:val="2A2A2A"/>
          <w:spacing w:val="-16"/>
          <w:w w:val="105"/>
        </w:rPr>
        <w:t xml:space="preserve"> </w:t>
      </w:r>
      <w:r>
        <w:rPr>
          <w:rFonts w:ascii="Arial"/>
          <w:color w:val="2A2A2A"/>
          <w:w w:val="105"/>
        </w:rPr>
        <w:t>respons</w:t>
      </w:r>
      <w:r>
        <w:rPr>
          <w:rFonts w:ascii="Arial"/>
          <w:color w:val="2A2A2A"/>
          <w:spacing w:val="2"/>
          <w:w w:val="105"/>
        </w:rPr>
        <w:t>i</w:t>
      </w:r>
      <w:r>
        <w:rPr>
          <w:rFonts w:ascii="Arial"/>
          <w:color w:val="2A2A2A"/>
          <w:w w:val="105"/>
        </w:rPr>
        <w:t>ble</w:t>
      </w:r>
      <w:r>
        <w:rPr>
          <w:rFonts w:ascii="Arial"/>
          <w:color w:val="2A2A2A"/>
          <w:spacing w:val="-28"/>
          <w:w w:val="105"/>
        </w:rPr>
        <w:t xml:space="preserve"> </w:t>
      </w:r>
      <w:r>
        <w:rPr>
          <w:rFonts w:ascii="Arial"/>
          <w:color w:val="2A2A2A"/>
          <w:w w:val="105"/>
        </w:rPr>
        <w:t>authority:</w:t>
      </w:r>
    </w:p>
    <w:p w14:paraId="13EDDEA1" w14:textId="77777777" w:rsidR="00A5052B" w:rsidRDefault="00A505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EDDEA2" w14:textId="77777777" w:rsidR="00A5052B" w:rsidRDefault="00A5052B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14:paraId="13EDDEA3" w14:textId="77777777" w:rsidR="00A5052B" w:rsidRDefault="00A72E41">
      <w:pPr>
        <w:spacing w:line="200" w:lineRule="atLeast"/>
        <w:ind w:left="463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3EDDEF9" wp14:editId="13EDDEFA">
            <wp:extent cx="1271015" cy="2834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015" cy="28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DDEA4" w14:textId="77777777" w:rsidR="00A5052B" w:rsidRDefault="00A5052B">
      <w:pPr>
        <w:spacing w:before="6"/>
        <w:rPr>
          <w:rFonts w:ascii="Arial" w:eastAsia="Arial" w:hAnsi="Arial" w:cs="Arial"/>
          <w:b/>
          <w:bCs/>
          <w:sz w:val="28"/>
          <w:szCs w:val="28"/>
        </w:rPr>
      </w:pPr>
    </w:p>
    <w:p w14:paraId="13EDDEA5" w14:textId="77777777" w:rsidR="00A5052B" w:rsidRDefault="00A72E41">
      <w:pPr>
        <w:spacing w:line="20" w:lineRule="atLeast"/>
        <w:ind w:left="39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EFC">
          <v:group id="_x0000_s2090" style="width:411.6pt;height:1.45pt;mso-position-horizontal-relative:char;mso-position-vertical-relative:line" coordsize="8232,29">
            <v:group id="_x0000_s2091" style="position:absolute;left:14;top:14;width:8203;height:2" coordorigin="14,14" coordsize="8203,2">
              <v:shape id="_x0000_s2092" style="position:absolute;left:14;top:14;width:8203;height:2" coordorigin="14,14" coordsize="8203,0" path="m14,14r8203,e" filled="f" strokecolor="#3b3b3b" strokeweight=".50678mm">
                <v:path arrowok="t"/>
              </v:shape>
            </v:group>
            <w10:anchorlock/>
          </v:group>
        </w:pict>
      </w:r>
    </w:p>
    <w:p w14:paraId="13EDDEA6" w14:textId="77777777" w:rsidR="00A5052B" w:rsidRDefault="00A72E41">
      <w:pPr>
        <w:spacing w:before="149"/>
        <w:ind w:left="219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2A2A2A"/>
          <w:w w:val="95"/>
          <w:sz w:val="17"/>
        </w:rPr>
        <w:t>THIS</w:t>
      </w:r>
      <w:r>
        <w:rPr>
          <w:rFonts w:ascii="Arial"/>
          <w:b/>
          <w:color w:val="2A2A2A"/>
          <w:spacing w:val="-10"/>
          <w:w w:val="95"/>
          <w:sz w:val="17"/>
        </w:rPr>
        <w:t xml:space="preserve"> </w:t>
      </w:r>
      <w:r>
        <w:rPr>
          <w:rFonts w:ascii="Arial"/>
          <w:b/>
          <w:color w:val="2A2A2A"/>
          <w:w w:val="95"/>
          <w:sz w:val="17"/>
        </w:rPr>
        <w:t>PERMIT</w:t>
      </w:r>
      <w:r>
        <w:rPr>
          <w:rFonts w:ascii="Arial"/>
          <w:b/>
          <w:color w:val="2A2A2A"/>
          <w:spacing w:val="-13"/>
          <w:w w:val="95"/>
          <w:sz w:val="17"/>
        </w:rPr>
        <w:t xml:space="preserve"> </w:t>
      </w:r>
      <w:r>
        <w:rPr>
          <w:rFonts w:ascii="Arial"/>
          <w:b/>
          <w:color w:val="2A2A2A"/>
          <w:w w:val="95"/>
          <w:sz w:val="17"/>
        </w:rPr>
        <w:t>HAS</w:t>
      </w:r>
      <w:r>
        <w:rPr>
          <w:rFonts w:ascii="Arial"/>
          <w:b/>
          <w:color w:val="2A2A2A"/>
          <w:spacing w:val="-15"/>
          <w:w w:val="95"/>
          <w:sz w:val="17"/>
        </w:rPr>
        <w:t xml:space="preserve"> </w:t>
      </w:r>
      <w:r>
        <w:rPr>
          <w:rFonts w:ascii="Arial"/>
          <w:b/>
          <w:color w:val="2A2A2A"/>
          <w:w w:val="95"/>
          <w:sz w:val="17"/>
        </w:rPr>
        <w:t>BEEN</w:t>
      </w:r>
      <w:r>
        <w:rPr>
          <w:rFonts w:ascii="Arial"/>
          <w:b/>
          <w:color w:val="2A2A2A"/>
          <w:spacing w:val="-15"/>
          <w:w w:val="95"/>
          <w:sz w:val="17"/>
        </w:rPr>
        <w:t xml:space="preserve"> </w:t>
      </w:r>
      <w:r>
        <w:rPr>
          <w:rFonts w:ascii="Arial"/>
          <w:b/>
          <w:color w:val="2A2A2A"/>
          <w:w w:val="95"/>
          <w:sz w:val="17"/>
        </w:rPr>
        <w:t>CORRECTED</w:t>
      </w:r>
      <w:r>
        <w:rPr>
          <w:rFonts w:ascii="Arial"/>
          <w:b/>
          <w:color w:val="2A2A2A"/>
          <w:spacing w:val="-9"/>
          <w:w w:val="95"/>
          <w:sz w:val="17"/>
        </w:rPr>
        <w:t xml:space="preserve"> </w:t>
      </w:r>
      <w:r>
        <w:rPr>
          <w:rFonts w:ascii="Arial"/>
          <w:b/>
          <w:color w:val="2A2A2A"/>
          <w:w w:val="95"/>
          <w:sz w:val="17"/>
        </w:rPr>
        <w:t>AS</w:t>
      </w:r>
      <w:r>
        <w:rPr>
          <w:rFonts w:ascii="Arial"/>
          <w:b/>
          <w:color w:val="2A2A2A"/>
          <w:spacing w:val="-8"/>
          <w:w w:val="95"/>
          <w:sz w:val="17"/>
        </w:rPr>
        <w:t xml:space="preserve"> </w:t>
      </w:r>
      <w:r>
        <w:rPr>
          <w:rFonts w:ascii="Arial"/>
          <w:b/>
          <w:color w:val="2A2A2A"/>
          <w:w w:val="95"/>
          <w:sz w:val="17"/>
        </w:rPr>
        <w:t>FOLLOWS:</w:t>
      </w:r>
    </w:p>
    <w:p w14:paraId="13EDDEA7" w14:textId="77777777" w:rsidR="00A5052B" w:rsidRDefault="00A5052B">
      <w:pPr>
        <w:spacing w:before="10"/>
        <w:rPr>
          <w:rFonts w:ascii="Arial" w:eastAsia="Arial" w:hAnsi="Arial" w:cs="Arial"/>
          <w:b/>
          <w:bCs/>
          <w:sz w:val="11"/>
          <w:szCs w:val="11"/>
        </w:rPr>
      </w:pPr>
    </w:p>
    <w:p w14:paraId="13EDDEA8" w14:textId="77777777" w:rsidR="00A5052B" w:rsidRDefault="00A72E41">
      <w:pPr>
        <w:spacing w:line="20" w:lineRule="atLeast"/>
        <w:ind w:left="2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EFE">
          <v:group id="_x0000_s2087" style="width:431pt;height:.75pt;mso-position-horizontal-relative:char;mso-position-vertical-relative:line" coordsize="8620,15">
            <v:group id="_x0000_s2088" style="position:absolute;left:7;top:7;width:8605;height:2" coordorigin="7,7" coordsize="8605,2">
              <v:shape id="_x0000_s2089" style="position:absolute;left:7;top:7;width:8605;height:2" coordorigin="7,7" coordsize="8605,0" path="m7,7r8605,e" filled="f" strokecolor="#676767" strokeweight=".25339mm">
                <v:path arrowok="t"/>
              </v:shape>
            </v:group>
            <w10:anchorlock/>
          </v:group>
        </w:pict>
      </w:r>
    </w:p>
    <w:p w14:paraId="13EDDEA9" w14:textId="77777777" w:rsidR="00A5052B" w:rsidRDefault="00A72E41">
      <w:pPr>
        <w:tabs>
          <w:tab w:val="left" w:pos="2309"/>
        </w:tabs>
        <w:spacing w:before="61"/>
        <w:ind w:left="341"/>
        <w:rPr>
          <w:rFonts w:ascii="Arial" w:eastAsia="Arial" w:hAnsi="Arial" w:cs="Arial"/>
          <w:sz w:val="18"/>
          <w:szCs w:val="18"/>
        </w:rPr>
      </w:pPr>
      <w:r>
        <w:rPr>
          <w:rFonts w:ascii="Arial"/>
          <w:i/>
          <w:color w:val="3F3F3F"/>
          <w:w w:val="105"/>
          <w:sz w:val="18"/>
        </w:rPr>
        <w:t>Date</w:t>
      </w:r>
      <w:r>
        <w:rPr>
          <w:rFonts w:ascii="Arial"/>
          <w:i/>
          <w:color w:val="3F3F3F"/>
          <w:spacing w:val="-24"/>
          <w:w w:val="105"/>
          <w:sz w:val="18"/>
        </w:rPr>
        <w:t xml:space="preserve"> </w:t>
      </w:r>
      <w:r>
        <w:rPr>
          <w:rFonts w:ascii="Arial"/>
          <w:i/>
          <w:color w:val="525252"/>
          <w:spacing w:val="-27"/>
          <w:w w:val="105"/>
          <w:sz w:val="18"/>
        </w:rPr>
        <w:t>o</w:t>
      </w:r>
      <w:r>
        <w:rPr>
          <w:rFonts w:ascii="Arial"/>
          <w:i/>
          <w:color w:val="525252"/>
          <w:w w:val="105"/>
          <w:sz w:val="18"/>
        </w:rPr>
        <w:t>f</w:t>
      </w:r>
      <w:r>
        <w:rPr>
          <w:rFonts w:ascii="Arial"/>
          <w:i/>
          <w:color w:val="525252"/>
          <w:spacing w:val="-17"/>
          <w:w w:val="105"/>
          <w:sz w:val="18"/>
        </w:rPr>
        <w:t xml:space="preserve"> </w:t>
      </w:r>
      <w:r>
        <w:rPr>
          <w:rFonts w:ascii="Arial"/>
          <w:i/>
          <w:color w:val="525252"/>
          <w:w w:val="105"/>
          <w:sz w:val="18"/>
        </w:rPr>
        <w:t>correction</w:t>
      </w:r>
      <w:r>
        <w:rPr>
          <w:rFonts w:ascii="Arial"/>
          <w:i/>
          <w:color w:val="525252"/>
          <w:w w:val="105"/>
          <w:sz w:val="18"/>
        </w:rPr>
        <w:tab/>
      </w:r>
      <w:r>
        <w:rPr>
          <w:rFonts w:ascii="Arial"/>
          <w:i/>
          <w:color w:val="3F3F3F"/>
          <w:w w:val="105"/>
          <w:sz w:val="18"/>
        </w:rPr>
        <w:t>Bri</w:t>
      </w:r>
      <w:r>
        <w:rPr>
          <w:rFonts w:ascii="Arial"/>
          <w:i/>
          <w:color w:val="3F3F3F"/>
          <w:spacing w:val="-29"/>
          <w:w w:val="105"/>
          <w:sz w:val="18"/>
        </w:rPr>
        <w:t>e</w:t>
      </w:r>
      <w:r>
        <w:rPr>
          <w:rFonts w:ascii="Arial"/>
          <w:i/>
          <w:color w:val="3F3F3F"/>
          <w:w w:val="105"/>
          <w:sz w:val="18"/>
        </w:rPr>
        <w:t>f</w:t>
      </w:r>
      <w:r>
        <w:rPr>
          <w:rFonts w:ascii="Arial"/>
          <w:i/>
          <w:color w:val="3F3F3F"/>
          <w:spacing w:val="-17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description</w:t>
      </w:r>
      <w:r>
        <w:rPr>
          <w:rFonts w:ascii="Arial"/>
          <w:i/>
          <w:color w:val="3F3F3F"/>
          <w:spacing w:val="-7"/>
          <w:w w:val="105"/>
          <w:sz w:val="18"/>
        </w:rPr>
        <w:t xml:space="preserve"> </w:t>
      </w:r>
      <w:r>
        <w:rPr>
          <w:rFonts w:ascii="Arial"/>
          <w:i/>
          <w:color w:val="525252"/>
          <w:spacing w:val="-28"/>
          <w:w w:val="105"/>
          <w:sz w:val="18"/>
        </w:rPr>
        <w:t>o</w:t>
      </w:r>
      <w:r>
        <w:rPr>
          <w:rFonts w:ascii="Arial"/>
          <w:i/>
          <w:color w:val="525252"/>
          <w:w w:val="105"/>
          <w:sz w:val="18"/>
        </w:rPr>
        <w:t>f</w:t>
      </w:r>
      <w:r>
        <w:rPr>
          <w:rFonts w:ascii="Arial"/>
          <w:i/>
          <w:color w:val="525252"/>
          <w:spacing w:val="-17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correction</w:t>
      </w:r>
    </w:p>
    <w:p w14:paraId="13EDDEAA" w14:textId="77777777" w:rsidR="00A5052B" w:rsidRDefault="00A5052B">
      <w:pPr>
        <w:spacing w:before="1"/>
        <w:rPr>
          <w:rFonts w:ascii="Arial" w:eastAsia="Arial" w:hAnsi="Arial" w:cs="Arial"/>
          <w:i/>
          <w:sz w:val="6"/>
          <w:szCs w:val="6"/>
        </w:rPr>
      </w:pPr>
    </w:p>
    <w:p w14:paraId="13EDDEAB" w14:textId="77777777" w:rsidR="00A5052B" w:rsidRDefault="00A72E41">
      <w:pPr>
        <w:spacing w:line="20" w:lineRule="atLeas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00">
          <v:group id="_x0000_s2084" style="width:431.35pt;height:.75pt;mso-position-horizontal-relative:char;mso-position-vertical-relative:line" coordsize="8627,15">
            <v:group id="_x0000_s2085" style="position:absolute;left:7;top:7;width:8612;height:2" coordorigin="7,7" coordsize="8612,2">
              <v:shape id="_x0000_s2086" style="position:absolute;left:7;top:7;width:8612;height:2" coordorigin="7,7" coordsize="8612,0" path="m7,7r8612,e" filled="f" strokecolor="#6b6b6b" strokeweight=".25339mm">
                <v:path arrowok="t"/>
              </v:shape>
            </v:group>
            <w10:anchorlock/>
          </v:group>
        </w:pict>
      </w:r>
    </w:p>
    <w:p w14:paraId="13EDDEAC" w14:textId="77777777" w:rsidR="00A5052B" w:rsidRDefault="00A72E41">
      <w:pPr>
        <w:tabs>
          <w:tab w:val="left" w:pos="2302"/>
        </w:tabs>
        <w:spacing w:before="58" w:line="278" w:lineRule="auto"/>
        <w:ind w:left="2309" w:right="794" w:hanging="1969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525252"/>
          <w:w w:val="105"/>
          <w:position w:val="1"/>
          <w:sz w:val="18"/>
        </w:rPr>
        <w:t>7</w:t>
      </w:r>
      <w:r>
        <w:rPr>
          <w:rFonts w:ascii="Arial"/>
          <w:color w:val="525252"/>
          <w:spacing w:val="-35"/>
          <w:w w:val="105"/>
          <w:position w:val="1"/>
          <w:sz w:val="18"/>
        </w:rPr>
        <w:t xml:space="preserve"> </w:t>
      </w:r>
      <w:r>
        <w:rPr>
          <w:rFonts w:ascii="Arial"/>
          <w:color w:val="3F3F3F"/>
          <w:w w:val="105"/>
          <w:position w:val="1"/>
          <w:sz w:val="18"/>
        </w:rPr>
        <w:t>January</w:t>
      </w:r>
      <w:r>
        <w:rPr>
          <w:rFonts w:ascii="Arial"/>
          <w:color w:val="3F3F3F"/>
          <w:spacing w:val="-27"/>
          <w:w w:val="105"/>
          <w:position w:val="1"/>
          <w:sz w:val="18"/>
        </w:rPr>
        <w:t xml:space="preserve"> </w:t>
      </w:r>
      <w:r>
        <w:rPr>
          <w:rFonts w:ascii="Arial"/>
          <w:color w:val="3F3F3F"/>
          <w:w w:val="105"/>
          <w:position w:val="1"/>
          <w:sz w:val="18"/>
        </w:rPr>
        <w:t>20</w:t>
      </w:r>
      <w:r>
        <w:rPr>
          <w:rFonts w:ascii="Arial"/>
          <w:color w:val="3F3F3F"/>
          <w:spacing w:val="-28"/>
          <w:w w:val="105"/>
          <w:position w:val="1"/>
          <w:sz w:val="18"/>
        </w:rPr>
        <w:t>1</w:t>
      </w:r>
      <w:r>
        <w:rPr>
          <w:rFonts w:ascii="Arial"/>
          <w:color w:val="3F3F3F"/>
          <w:w w:val="105"/>
          <w:position w:val="1"/>
          <w:sz w:val="18"/>
        </w:rPr>
        <w:t>9</w:t>
      </w:r>
      <w:r>
        <w:rPr>
          <w:rFonts w:ascii="Arial"/>
          <w:color w:val="3F3F3F"/>
          <w:w w:val="105"/>
          <w:position w:val="1"/>
          <w:sz w:val="18"/>
        </w:rPr>
        <w:tab/>
      </w:r>
      <w:r>
        <w:rPr>
          <w:rFonts w:ascii="Arial"/>
          <w:color w:val="3F3F3F"/>
          <w:w w:val="105"/>
          <w:sz w:val="18"/>
        </w:rPr>
        <w:t>Th</w:t>
      </w:r>
      <w:r>
        <w:rPr>
          <w:rFonts w:ascii="Arial"/>
          <w:color w:val="3F3F3F"/>
          <w:spacing w:val="1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s</w:t>
      </w:r>
      <w:r>
        <w:rPr>
          <w:rFonts w:ascii="Arial"/>
          <w:color w:val="3F3F3F"/>
          <w:spacing w:val="-21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permit</w:t>
      </w:r>
      <w:r>
        <w:rPr>
          <w:rFonts w:ascii="Arial"/>
          <w:color w:val="3F3F3F"/>
          <w:spacing w:val="-24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was</w:t>
      </w:r>
      <w:r>
        <w:rPr>
          <w:rFonts w:ascii="Arial"/>
          <w:color w:val="3F3F3F"/>
          <w:spacing w:val="-21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corrected</w:t>
      </w:r>
      <w:r>
        <w:rPr>
          <w:rFonts w:ascii="Arial"/>
          <w:color w:val="525252"/>
          <w:spacing w:val="-8"/>
          <w:w w:val="105"/>
          <w:sz w:val="18"/>
        </w:rPr>
        <w:t xml:space="preserve"> </w:t>
      </w:r>
      <w:r>
        <w:rPr>
          <w:rFonts w:ascii="Arial"/>
          <w:color w:val="2A2A2A"/>
          <w:w w:val="105"/>
          <w:sz w:val="18"/>
        </w:rPr>
        <w:t>in</w:t>
      </w:r>
      <w:r>
        <w:rPr>
          <w:rFonts w:ascii="Arial"/>
          <w:color w:val="2A2A2A"/>
          <w:spacing w:val="-31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accordance</w:t>
      </w:r>
      <w:r>
        <w:rPr>
          <w:rFonts w:ascii="Arial"/>
          <w:color w:val="525252"/>
          <w:spacing w:val="-1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with</w:t>
      </w:r>
      <w:r>
        <w:rPr>
          <w:rFonts w:ascii="Arial"/>
          <w:color w:val="3F3F3F"/>
          <w:spacing w:val="-2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Section</w:t>
      </w:r>
      <w:r>
        <w:rPr>
          <w:rFonts w:ascii="Arial"/>
          <w:color w:val="3F3F3F"/>
          <w:spacing w:val="-22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7</w:t>
      </w:r>
      <w:r>
        <w:rPr>
          <w:rFonts w:ascii="Arial"/>
          <w:color w:val="525252"/>
          <w:spacing w:val="10"/>
          <w:w w:val="105"/>
          <w:sz w:val="18"/>
        </w:rPr>
        <w:t>1</w:t>
      </w:r>
      <w:r>
        <w:rPr>
          <w:rFonts w:ascii="Arial"/>
          <w:color w:val="3F3F3F"/>
          <w:w w:val="105"/>
          <w:sz w:val="18"/>
        </w:rPr>
        <w:t>of</w:t>
      </w:r>
      <w:r>
        <w:rPr>
          <w:rFonts w:ascii="Arial"/>
          <w:color w:val="3F3F3F"/>
          <w:spacing w:val="-22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the</w:t>
      </w:r>
      <w:r>
        <w:rPr>
          <w:rFonts w:ascii="Arial"/>
          <w:color w:val="3F3F3F"/>
          <w:spacing w:val="-20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Planning</w:t>
      </w:r>
      <w:r>
        <w:rPr>
          <w:rFonts w:ascii="Arial"/>
          <w:i/>
          <w:color w:val="3F3F3F"/>
          <w:spacing w:val="-13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and</w:t>
      </w:r>
      <w:r>
        <w:rPr>
          <w:rFonts w:ascii="Arial"/>
          <w:i/>
          <w:color w:val="3F3F3F"/>
          <w:w w:val="101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Environment</w:t>
      </w:r>
      <w:r>
        <w:rPr>
          <w:rFonts w:ascii="Arial"/>
          <w:i/>
          <w:color w:val="3F3F3F"/>
          <w:spacing w:val="-13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Act 1</w:t>
      </w:r>
      <w:r>
        <w:rPr>
          <w:rFonts w:ascii="Arial"/>
          <w:i/>
          <w:color w:val="3F3F3F"/>
          <w:spacing w:val="-33"/>
          <w:w w:val="105"/>
          <w:sz w:val="18"/>
        </w:rPr>
        <w:t>9</w:t>
      </w:r>
      <w:r>
        <w:rPr>
          <w:rFonts w:ascii="Arial"/>
          <w:i/>
          <w:color w:val="3F3F3F"/>
          <w:w w:val="105"/>
          <w:sz w:val="18"/>
        </w:rPr>
        <w:t>87</w:t>
      </w:r>
      <w:r>
        <w:rPr>
          <w:rFonts w:ascii="Arial"/>
          <w:i/>
          <w:color w:val="3F3F3F"/>
          <w:spacing w:val="-16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by</w:t>
      </w:r>
      <w:r>
        <w:rPr>
          <w:rFonts w:ascii="Arial"/>
          <w:color w:val="3F3F3F"/>
          <w:spacing w:val="-18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add</w:t>
      </w:r>
      <w:r>
        <w:rPr>
          <w:rFonts w:ascii="Arial"/>
          <w:color w:val="3F3F3F"/>
          <w:spacing w:val="1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ng</w:t>
      </w:r>
      <w:r>
        <w:rPr>
          <w:rFonts w:ascii="Arial"/>
          <w:color w:val="3F3F3F"/>
          <w:spacing w:val="-31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condit</w:t>
      </w:r>
      <w:r>
        <w:rPr>
          <w:rFonts w:ascii="Arial"/>
          <w:color w:val="3F3F3F"/>
          <w:spacing w:val="4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ons</w:t>
      </w:r>
      <w:r>
        <w:rPr>
          <w:rFonts w:ascii="Arial"/>
          <w:color w:val="3F3F3F"/>
          <w:spacing w:val="-2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22</w:t>
      </w:r>
      <w:r>
        <w:rPr>
          <w:rFonts w:ascii="Arial"/>
          <w:color w:val="3F3F3F"/>
          <w:spacing w:val="-18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and</w:t>
      </w:r>
      <w:r>
        <w:rPr>
          <w:rFonts w:ascii="Arial"/>
          <w:color w:val="3F3F3F"/>
          <w:spacing w:val="-21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24,</w:t>
      </w:r>
      <w:r>
        <w:rPr>
          <w:rFonts w:ascii="Arial"/>
          <w:color w:val="525252"/>
          <w:spacing w:val="-20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altering</w:t>
      </w:r>
      <w:r>
        <w:rPr>
          <w:rFonts w:ascii="Arial"/>
          <w:color w:val="525252"/>
          <w:spacing w:val="-22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conditions</w:t>
      </w:r>
      <w:r>
        <w:rPr>
          <w:rFonts w:ascii="Arial"/>
          <w:color w:val="525252"/>
          <w:spacing w:val="-4"/>
          <w:w w:val="105"/>
          <w:sz w:val="18"/>
        </w:rPr>
        <w:t xml:space="preserve"> </w:t>
      </w:r>
      <w:r>
        <w:rPr>
          <w:rFonts w:ascii="Arial"/>
          <w:color w:val="3F3F3F"/>
          <w:spacing w:val="-46"/>
          <w:w w:val="105"/>
          <w:sz w:val="18"/>
        </w:rPr>
        <w:t>1</w:t>
      </w:r>
      <w:r>
        <w:rPr>
          <w:rFonts w:ascii="Arial"/>
          <w:color w:val="3F3F3F"/>
          <w:w w:val="105"/>
          <w:sz w:val="18"/>
        </w:rPr>
        <w:t>8,</w:t>
      </w:r>
      <w:r>
        <w:rPr>
          <w:rFonts w:ascii="Arial"/>
          <w:color w:val="3F3F3F"/>
          <w:w w:val="99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23</w:t>
      </w:r>
      <w:r>
        <w:rPr>
          <w:rFonts w:ascii="Arial"/>
          <w:color w:val="525252"/>
          <w:spacing w:val="-17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and</w:t>
      </w:r>
      <w:r>
        <w:rPr>
          <w:rFonts w:ascii="Arial"/>
          <w:color w:val="3F3F3F"/>
          <w:spacing w:val="-15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29,</w:t>
      </w:r>
      <w:r>
        <w:rPr>
          <w:rFonts w:ascii="Arial"/>
          <w:color w:val="525252"/>
          <w:spacing w:val="-16"/>
          <w:w w:val="105"/>
          <w:sz w:val="18"/>
        </w:rPr>
        <w:t xml:space="preserve"> </w:t>
      </w:r>
      <w:r>
        <w:rPr>
          <w:rFonts w:ascii="Arial"/>
          <w:color w:val="525252"/>
          <w:spacing w:val="3"/>
          <w:w w:val="105"/>
          <w:sz w:val="18"/>
        </w:rPr>
        <w:t>a</w:t>
      </w:r>
      <w:r>
        <w:rPr>
          <w:rFonts w:ascii="Arial"/>
          <w:color w:val="2A2A2A"/>
          <w:spacing w:val="2"/>
          <w:w w:val="105"/>
          <w:sz w:val="18"/>
        </w:rPr>
        <w:t>nd</w:t>
      </w:r>
      <w:r>
        <w:rPr>
          <w:rFonts w:ascii="Arial"/>
          <w:color w:val="2A2A2A"/>
          <w:spacing w:val="-28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renumbering</w:t>
      </w:r>
      <w:r>
        <w:rPr>
          <w:rFonts w:ascii="Arial"/>
          <w:color w:val="3F3F3F"/>
          <w:spacing w:val="-31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other</w:t>
      </w:r>
      <w:r>
        <w:rPr>
          <w:rFonts w:ascii="Arial"/>
          <w:color w:val="3F3F3F"/>
          <w:spacing w:val="-7"/>
          <w:w w:val="105"/>
          <w:sz w:val="18"/>
        </w:rPr>
        <w:t xml:space="preserve"> </w:t>
      </w:r>
      <w:r>
        <w:rPr>
          <w:rFonts w:ascii="Arial"/>
          <w:color w:val="3F3F3F"/>
          <w:spacing w:val="-2"/>
          <w:w w:val="105"/>
          <w:sz w:val="18"/>
        </w:rPr>
        <w:t>conditi</w:t>
      </w:r>
      <w:r>
        <w:rPr>
          <w:rFonts w:ascii="Arial"/>
          <w:color w:val="3F3F3F"/>
          <w:spacing w:val="-3"/>
          <w:w w:val="105"/>
          <w:sz w:val="18"/>
        </w:rPr>
        <w:t>ons</w:t>
      </w:r>
      <w:r>
        <w:rPr>
          <w:rFonts w:ascii="Arial"/>
          <w:color w:val="3F3F3F"/>
          <w:spacing w:val="-15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as</w:t>
      </w:r>
      <w:r>
        <w:rPr>
          <w:rFonts w:ascii="Arial"/>
          <w:color w:val="3F3F3F"/>
          <w:spacing w:val="-14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required.</w:t>
      </w:r>
      <w:r>
        <w:rPr>
          <w:rFonts w:ascii="Arial"/>
          <w:color w:val="3F3F3F"/>
          <w:spacing w:val="-20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The</w:t>
      </w:r>
      <w:r>
        <w:rPr>
          <w:rFonts w:ascii="Arial"/>
          <w:color w:val="525252"/>
          <w:spacing w:val="-14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correction</w:t>
      </w:r>
      <w:r>
        <w:rPr>
          <w:rFonts w:ascii="Arial"/>
          <w:color w:val="525252"/>
          <w:spacing w:val="-1"/>
          <w:w w:val="105"/>
          <w:sz w:val="18"/>
        </w:rPr>
        <w:t xml:space="preserve"> </w:t>
      </w:r>
      <w:r>
        <w:rPr>
          <w:rFonts w:ascii="Arial"/>
          <w:color w:val="3F3F3F"/>
          <w:spacing w:val="-11"/>
          <w:w w:val="105"/>
          <w:sz w:val="18"/>
        </w:rPr>
        <w:t>i</w:t>
      </w:r>
      <w:r>
        <w:rPr>
          <w:rFonts w:ascii="Arial"/>
          <w:color w:val="3F3F3F"/>
          <w:spacing w:val="-21"/>
          <w:w w:val="105"/>
          <w:sz w:val="18"/>
        </w:rPr>
        <w:t>s</w:t>
      </w:r>
      <w:r>
        <w:rPr>
          <w:rFonts w:ascii="Arial"/>
          <w:color w:val="3F3F3F"/>
          <w:spacing w:val="24"/>
          <w:w w:val="91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made</w:t>
      </w:r>
      <w:r>
        <w:rPr>
          <w:rFonts w:ascii="Arial"/>
          <w:color w:val="3F3F3F"/>
          <w:spacing w:val="-12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to</w:t>
      </w:r>
      <w:r>
        <w:rPr>
          <w:rFonts w:ascii="Arial"/>
          <w:color w:val="3F3F3F"/>
          <w:spacing w:val="-5"/>
          <w:w w:val="105"/>
          <w:sz w:val="18"/>
        </w:rPr>
        <w:t xml:space="preserve"> </w:t>
      </w:r>
      <w:r>
        <w:rPr>
          <w:rFonts w:ascii="Arial"/>
          <w:color w:val="3F3F3F"/>
          <w:spacing w:val="-3"/>
          <w:w w:val="105"/>
          <w:sz w:val="18"/>
        </w:rPr>
        <w:t>i</w:t>
      </w:r>
      <w:r>
        <w:rPr>
          <w:rFonts w:ascii="Arial"/>
          <w:color w:val="3F3F3F"/>
          <w:spacing w:val="-5"/>
          <w:w w:val="105"/>
          <w:sz w:val="18"/>
        </w:rPr>
        <w:t>nclude</w:t>
      </w:r>
      <w:r>
        <w:rPr>
          <w:rFonts w:ascii="Arial"/>
          <w:color w:val="3F3F3F"/>
          <w:spacing w:val="-24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the</w:t>
      </w:r>
      <w:r>
        <w:rPr>
          <w:rFonts w:ascii="Arial"/>
          <w:color w:val="3F3F3F"/>
          <w:spacing w:val="-1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mandatory</w:t>
      </w:r>
      <w:r>
        <w:rPr>
          <w:rFonts w:ascii="Arial"/>
          <w:color w:val="3F3F3F"/>
          <w:spacing w:val="-9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environmental</w:t>
      </w:r>
      <w:r>
        <w:rPr>
          <w:rFonts w:ascii="Arial"/>
          <w:color w:val="525252"/>
          <w:spacing w:val="1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audit</w:t>
      </w:r>
      <w:r>
        <w:rPr>
          <w:rFonts w:ascii="Arial"/>
          <w:color w:val="3F3F3F"/>
          <w:spacing w:val="-4"/>
          <w:w w:val="105"/>
          <w:sz w:val="18"/>
        </w:rPr>
        <w:t xml:space="preserve"> </w:t>
      </w:r>
      <w:r>
        <w:rPr>
          <w:rFonts w:ascii="Arial"/>
          <w:color w:val="525252"/>
          <w:spacing w:val="-1"/>
          <w:w w:val="105"/>
          <w:sz w:val="18"/>
        </w:rPr>
        <w:t>requi</w:t>
      </w:r>
      <w:r>
        <w:rPr>
          <w:rFonts w:ascii="Arial"/>
          <w:color w:val="525252"/>
          <w:spacing w:val="-2"/>
          <w:w w:val="105"/>
          <w:sz w:val="18"/>
        </w:rPr>
        <w:t>rements</w:t>
      </w:r>
      <w:r>
        <w:rPr>
          <w:rFonts w:ascii="Arial"/>
          <w:color w:val="525252"/>
          <w:spacing w:val="-11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for</w:t>
      </w:r>
      <w:r>
        <w:rPr>
          <w:rFonts w:ascii="Arial"/>
          <w:color w:val="525252"/>
          <w:spacing w:val="6"/>
          <w:w w:val="105"/>
          <w:sz w:val="18"/>
        </w:rPr>
        <w:t xml:space="preserve"> </w:t>
      </w:r>
      <w:r>
        <w:rPr>
          <w:rFonts w:ascii="Arial"/>
          <w:color w:val="525252"/>
          <w:spacing w:val="-2"/>
          <w:w w:val="105"/>
          <w:sz w:val="18"/>
        </w:rPr>
        <w:t>noi</w:t>
      </w:r>
      <w:r>
        <w:rPr>
          <w:rFonts w:ascii="Arial"/>
          <w:color w:val="525252"/>
          <w:spacing w:val="-3"/>
          <w:w w:val="105"/>
          <w:sz w:val="18"/>
        </w:rPr>
        <w:t>se</w:t>
      </w:r>
      <w:r>
        <w:rPr>
          <w:rFonts w:ascii="Arial"/>
          <w:color w:val="525252"/>
          <w:spacing w:val="37"/>
          <w:w w:val="9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that</w:t>
      </w:r>
      <w:r>
        <w:rPr>
          <w:rFonts w:ascii="Arial"/>
          <w:color w:val="3F3F3F"/>
          <w:spacing w:val="-1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were</w:t>
      </w:r>
      <w:r>
        <w:rPr>
          <w:rFonts w:ascii="Arial"/>
          <w:color w:val="3F3F3F"/>
          <w:spacing w:val="-5"/>
          <w:w w:val="105"/>
          <w:sz w:val="18"/>
        </w:rPr>
        <w:t xml:space="preserve"> </w:t>
      </w:r>
      <w:r>
        <w:rPr>
          <w:rFonts w:ascii="Arial"/>
          <w:color w:val="3F3F3F"/>
          <w:spacing w:val="-2"/>
          <w:w w:val="105"/>
          <w:sz w:val="18"/>
        </w:rPr>
        <w:t>i</w:t>
      </w:r>
      <w:r>
        <w:rPr>
          <w:rFonts w:ascii="Arial"/>
          <w:color w:val="3F3F3F"/>
          <w:spacing w:val="-4"/>
          <w:w w:val="105"/>
          <w:sz w:val="18"/>
        </w:rPr>
        <w:t>ntroduced</w:t>
      </w:r>
      <w:r>
        <w:rPr>
          <w:rFonts w:ascii="Arial"/>
          <w:color w:val="3F3F3F"/>
          <w:spacing w:val="-17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by</w:t>
      </w:r>
      <w:r>
        <w:rPr>
          <w:rFonts w:ascii="Arial"/>
          <w:color w:val="3F3F3F"/>
          <w:spacing w:val="-26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 xml:space="preserve">Amendment </w:t>
      </w:r>
      <w:r>
        <w:rPr>
          <w:rFonts w:ascii="Arial"/>
          <w:color w:val="3F3F3F"/>
          <w:spacing w:val="-5"/>
          <w:w w:val="105"/>
          <w:sz w:val="18"/>
        </w:rPr>
        <w:t>VC149</w:t>
      </w:r>
      <w:r>
        <w:rPr>
          <w:rFonts w:ascii="Arial"/>
          <w:color w:val="3F3F3F"/>
          <w:spacing w:val="-11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on</w:t>
      </w:r>
      <w:r>
        <w:rPr>
          <w:rFonts w:ascii="Arial"/>
          <w:color w:val="3F3F3F"/>
          <w:spacing w:val="-19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4</w:t>
      </w:r>
      <w:r>
        <w:rPr>
          <w:rFonts w:ascii="Arial"/>
          <w:color w:val="525252"/>
          <w:spacing w:val="-13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 xml:space="preserve">October </w:t>
      </w:r>
      <w:r>
        <w:rPr>
          <w:rFonts w:ascii="Arial"/>
          <w:color w:val="525252"/>
          <w:spacing w:val="-5"/>
          <w:w w:val="105"/>
          <w:sz w:val="18"/>
        </w:rPr>
        <w:t>201</w:t>
      </w:r>
      <w:r>
        <w:rPr>
          <w:rFonts w:ascii="Arial"/>
          <w:color w:val="525252"/>
          <w:spacing w:val="-6"/>
          <w:w w:val="105"/>
          <w:sz w:val="18"/>
        </w:rPr>
        <w:t>8.</w:t>
      </w:r>
    </w:p>
    <w:p w14:paraId="13EDDEAD" w14:textId="77777777" w:rsidR="00A5052B" w:rsidRDefault="00A5052B">
      <w:pPr>
        <w:spacing w:before="10"/>
        <w:rPr>
          <w:rFonts w:ascii="Arial" w:eastAsia="Arial" w:hAnsi="Arial" w:cs="Arial"/>
          <w:sz w:val="3"/>
          <w:szCs w:val="3"/>
        </w:rPr>
      </w:pPr>
    </w:p>
    <w:p w14:paraId="13EDDEAE" w14:textId="77777777" w:rsidR="00A5052B" w:rsidRDefault="00A72E41">
      <w:pPr>
        <w:spacing w:line="20" w:lineRule="atLeas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02">
          <v:group id="_x0000_s2081" style="width:431.35pt;height:.75pt;mso-position-horizontal-relative:char;mso-position-vertical-relative:line" coordsize="8627,15">
            <v:group id="_x0000_s2082" style="position:absolute;left:7;top:7;width:8612;height:2" coordorigin="7,7" coordsize="8612,2">
              <v:shape id="_x0000_s2083" style="position:absolute;left:7;top:7;width:8612;height:2" coordorigin="7,7" coordsize="8612,0" path="m7,7r8612,e" filled="f" strokecolor="#676767" strokeweight=".25339mm">
                <v:path arrowok="t"/>
              </v:shape>
            </v:group>
            <w10:anchorlock/>
          </v:group>
        </w:pict>
      </w:r>
    </w:p>
    <w:p w14:paraId="13EDDEAF" w14:textId="77777777" w:rsidR="00A5052B" w:rsidRDefault="00A72E41">
      <w:pPr>
        <w:tabs>
          <w:tab w:val="left" w:pos="2302"/>
        </w:tabs>
        <w:spacing w:before="43" w:line="278" w:lineRule="auto"/>
        <w:ind w:left="2309" w:right="713" w:hanging="1969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3F3F3F"/>
          <w:spacing w:val="-46"/>
          <w:w w:val="105"/>
          <w:position w:val="1"/>
          <w:sz w:val="18"/>
        </w:rPr>
        <w:t>1</w:t>
      </w:r>
      <w:r>
        <w:rPr>
          <w:rFonts w:ascii="Arial"/>
          <w:color w:val="3F3F3F"/>
          <w:w w:val="105"/>
          <w:position w:val="1"/>
          <w:sz w:val="18"/>
        </w:rPr>
        <w:t>7</w:t>
      </w:r>
      <w:r>
        <w:rPr>
          <w:rFonts w:ascii="Arial"/>
          <w:color w:val="3F3F3F"/>
          <w:spacing w:val="-28"/>
          <w:w w:val="105"/>
          <w:position w:val="1"/>
          <w:sz w:val="18"/>
        </w:rPr>
        <w:t xml:space="preserve"> </w:t>
      </w:r>
      <w:r>
        <w:rPr>
          <w:rFonts w:ascii="Arial"/>
          <w:color w:val="3F3F3F"/>
          <w:w w:val="105"/>
          <w:position w:val="1"/>
          <w:sz w:val="18"/>
        </w:rPr>
        <w:t>January</w:t>
      </w:r>
      <w:r>
        <w:rPr>
          <w:rFonts w:ascii="Arial"/>
          <w:color w:val="3F3F3F"/>
          <w:spacing w:val="-8"/>
          <w:w w:val="105"/>
          <w:position w:val="1"/>
          <w:sz w:val="18"/>
        </w:rPr>
        <w:t xml:space="preserve"> </w:t>
      </w:r>
      <w:r>
        <w:rPr>
          <w:rFonts w:ascii="Arial"/>
          <w:color w:val="3F3F3F"/>
          <w:w w:val="105"/>
          <w:position w:val="1"/>
          <w:sz w:val="18"/>
        </w:rPr>
        <w:t>20</w:t>
      </w:r>
      <w:r>
        <w:rPr>
          <w:rFonts w:ascii="Arial"/>
          <w:color w:val="3F3F3F"/>
          <w:spacing w:val="-21"/>
          <w:w w:val="105"/>
          <w:position w:val="1"/>
          <w:sz w:val="18"/>
        </w:rPr>
        <w:t>1</w:t>
      </w:r>
      <w:r>
        <w:rPr>
          <w:rFonts w:ascii="Arial"/>
          <w:color w:val="3F3F3F"/>
          <w:w w:val="105"/>
          <w:position w:val="1"/>
          <w:sz w:val="18"/>
        </w:rPr>
        <w:t>9</w:t>
      </w:r>
      <w:r>
        <w:rPr>
          <w:rFonts w:ascii="Arial"/>
          <w:color w:val="3F3F3F"/>
          <w:w w:val="105"/>
          <w:position w:val="1"/>
          <w:sz w:val="18"/>
        </w:rPr>
        <w:tab/>
      </w:r>
      <w:r>
        <w:rPr>
          <w:rFonts w:ascii="Arial"/>
          <w:color w:val="3F3F3F"/>
          <w:w w:val="105"/>
          <w:sz w:val="18"/>
        </w:rPr>
        <w:t>Th</w:t>
      </w:r>
      <w:r>
        <w:rPr>
          <w:rFonts w:ascii="Arial"/>
          <w:color w:val="3F3F3F"/>
          <w:spacing w:val="1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s</w:t>
      </w:r>
      <w:r>
        <w:rPr>
          <w:rFonts w:ascii="Arial"/>
          <w:color w:val="3F3F3F"/>
          <w:spacing w:val="-2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permit</w:t>
      </w:r>
      <w:r>
        <w:rPr>
          <w:rFonts w:ascii="Arial"/>
          <w:color w:val="3F3F3F"/>
          <w:spacing w:val="-16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was</w:t>
      </w:r>
      <w:r>
        <w:rPr>
          <w:rFonts w:ascii="Arial"/>
          <w:color w:val="3F3F3F"/>
          <w:spacing w:val="-2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corrected</w:t>
      </w:r>
      <w:r>
        <w:rPr>
          <w:rFonts w:ascii="Arial"/>
          <w:color w:val="3F3F3F"/>
          <w:spacing w:val="-11"/>
          <w:w w:val="105"/>
          <w:sz w:val="18"/>
        </w:rPr>
        <w:t xml:space="preserve"> </w:t>
      </w:r>
      <w:r>
        <w:rPr>
          <w:rFonts w:ascii="Arial"/>
          <w:color w:val="3F3F3F"/>
          <w:spacing w:val="-13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n</w:t>
      </w:r>
      <w:r>
        <w:rPr>
          <w:rFonts w:ascii="Arial"/>
          <w:color w:val="3F3F3F"/>
          <w:spacing w:val="-32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accordance</w:t>
      </w:r>
      <w:r>
        <w:rPr>
          <w:rFonts w:ascii="Arial"/>
          <w:color w:val="525252"/>
          <w:spacing w:val="-8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with</w:t>
      </w:r>
      <w:r>
        <w:rPr>
          <w:rFonts w:ascii="Arial"/>
          <w:color w:val="3F3F3F"/>
          <w:spacing w:val="-18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Sect</w:t>
      </w:r>
      <w:r>
        <w:rPr>
          <w:rFonts w:ascii="Arial"/>
          <w:color w:val="525252"/>
          <w:spacing w:val="3"/>
          <w:w w:val="105"/>
          <w:sz w:val="18"/>
        </w:rPr>
        <w:t>i</w:t>
      </w:r>
      <w:r>
        <w:rPr>
          <w:rFonts w:ascii="Arial"/>
          <w:color w:val="525252"/>
          <w:w w:val="105"/>
          <w:sz w:val="18"/>
        </w:rPr>
        <w:t>on</w:t>
      </w:r>
      <w:r>
        <w:rPr>
          <w:rFonts w:ascii="Arial"/>
          <w:color w:val="525252"/>
          <w:spacing w:val="-25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7</w:t>
      </w:r>
      <w:r>
        <w:rPr>
          <w:rFonts w:ascii="Arial"/>
          <w:color w:val="3F3F3F"/>
          <w:spacing w:val="10"/>
          <w:w w:val="105"/>
          <w:sz w:val="18"/>
        </w:rPr>
        <w:t>1</w:t>
      </w:r>
      <w:r>
        <w:rPr>
          <w:rFonts w:ascii="Arial"/>
          <w:color w:val="525252"/>
          <w:w w:val="105"/>
          <w:sz w:val="18"/>
        </w:rPr>
        <w:t>of</w:t>
      </w:r>
      <w:r>
        <w:rPr>
          <w:rFonts w:ascii="Arial"/>
          <w:color w:val="525252"/>
          <w:spacing w:val="-21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the</w:t>
      </w:r>
      <w:r>
        <w:rPr>
          <w:rFonts w:ascii="Arial"/>
          <w:color w:val="3F3F3F"/>
          <w:spacing w:val="-23"/>
          <w:w w:val="105"/>
          <w:sz w:val="18"/>
        </w:rPr>
        <w:t xml:space="preserve"> </w:t>
      </w:r>
      <w:r>
        <w:rPr>
          <w:rFonts w:ascii="Arial"/>
          <w:i/>
          <w:color w:val="525252"/>
          <w:w w:val="105"/>
          <w:sz w:val="18"/>
        </w:rPr>
        <w:t>Planning</w:t>
      </w:r>
      <w:r>
        <w:rPr>
          <w:rFonts w:ascii="Arial"/>
          <w:i/>
          <w:color w:val="525252"/>
          <w:spacing w:val="-7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and</w:t>
      </w:r>
      <w:r>
        <w:rPr>
          <w:rFonts w:ascii="Arial"/>
          <w:i/>
          <w:color w:val="3F3F3F"/>
          <w:w w:val="101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Environment</w:t>
      </w:r>
      <w:r>
        <w:rPr>
          <w:rFonts w:ascii="Arial"/>
          <w:i/>
          <w:color w:val="3F3F3F"/>
          <w:spacing w:val="-10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Act</w:t>
      </w:r>
      <w:r>
        <w:rPr>
          <w:rFonts w:ascii="Arial"/>
          <w:i/>
          <w:color w:val="3F3F3F"/>
          <w:spacing w:val="8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1</w:t>
      </w:r>
      <w:r>
        <w:rPr>
          <w:rFonts w:ascii="Arial"/>
          <w:i/>
          <w:color w:val="3F3F3F"/>
          <w:spacing w:val="-33"/>
          <w:w w:val="105"/>
          <w:sz w:val="18"/>
        </w:rPr>
        <w:t>9</w:t>
      </w:r>
      <w:r>
        <w:rPr>
          <w:rFonts w:ascii="Arial"/>
          <w:i/>
          <w:color w:val="3F3F3F"/>
          <w:w w:val="105"/>
          <w:sz w:val="18"/>
        </w:rPr>
        <w:t>87</w:t>
      </w:r>
      <w:r>
        <w:rPr>
          <w:rFonts w:ascii="Arial"/>
          <w:i/>
          <w:color w:val="3F3F3F"/>
          <w:spacing w:val="-13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by</w:t>
      </w:r>
      <w:r>
        <w:rPr>
          <w:rFonts w:ascii="Arial"/>
          <w:color w:val="3F3F3F"/>
          <w:spacing w:val="-21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adding</w:t>
      </w:r>
      <w:r>
        <w:rPr>
          <w:rFonts w:ascii="Arial"/>
          <w:color w:val="525252"/>
          <w:spacing w:val="-20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 xml:space="preserve">condition </w:t>
      </w:r>
      <w:r>
        <w:rPr>
          <w:rFonts w:ascii="Arial"/>
          <w:color w:val="525252"/>
          <w:spacing w:val="22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(b)(</w:t>
      </w:r>
      <w:r>
        <w:rPr>
          <w:rFonts w:ascii="Arial"/>
          <w:color w:val="3F3F3F"/>
          <w:spacing w:val="-6"/>
          <w:w w:val="105"/>
          <w:sz w:val="18"/>
        </w:rPr>
        <w:t>i</w:t>
      </w:r>
      <w:r>
        <w:rPr>
          <w:rFonts w:ascii="Arial"/>
          <w:color w:val="3F3F3F"/>
          <w:spacing w:val="-17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i)</w:t>
      </w:r>
      <w:r>
        <w:rPr>
          <w:rFonts w:ascii="Arial"/>
          <w:color w:val="3F3F3F"/>
          <w:spacing w:val="-23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for</w:t>
      </w:r>
      <w:r>
        <w:rPr>
          <w:rFonts w:ascii="Arial"/>
          <w:color w:val="3F3F3F"/>
          <w:spacing w:val="-2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turbine</w:t>
      </w:r>
      <w:r>
        <w:rPr>
          <w:rFonts w:ascii="Arial"/>
          <w:color w:val="3F3F3F"/>
          <w:spacing w:val="-13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specificat</w:t>
      </w:r>
      <w:r>
        <w:rPr>
          <w:rFonts w:ascii="Arial"/>
          <w:color w:val="525252"/>
          <w:spacing w:val="14"/>
          <w:w w:val="105"/>
          <w:sz w:val="18"/>
        </w:rPr>
        <w:t>i</w:t>
      </w:r>
      <w:r>
        <w:rPr>
          <w:rFonts w:ascii="Arial"/>
          <w:color w:val="525252"/>
          <w:w w:val="105"/>
          <w:sz w:val="18"/>
        </w:rPr>
        <w:t>ons</w:t>
      </w:r>
      <w:r>
        <w:rPr>
          <w:rFonts w:ascii="Arial"/>
          <w:color w:val="525252"/>
          <w:spacing w:val="-17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to</w:t>
      </w:r>
      <w:r>
        <w:rPr>
          <w:rFonts w:ascii="Arial"/>
          <w:color w:val="3F3F3F"/>
          <w:w w:val="115"/>
          <w:sz w:val="18"/>
        </w:rPr>
        <w:t xml:space="preserve"> </w:t>
      </w:r>
      <w:r>
        <w:rPr>
          <w:rFonts w:ascii="Arial"/>
          <w:color w:val="3F3F3F"/>
          <w:spacing w:val="-17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nclude</w:t>
      </w:r>
      <w:r>
        <w:rPr>
          <w:rFonts w:ascii="Arial"/>
          <w:color w:val="3F3F3F"/>
          <w:spacing w:val="-5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a</w:t>
      </w:r>
      <w:r>
        <w:rPr>
          <w:rFonts w:ascii="Arial"/>
          <w:color w:val="525252"/>
          <w:spacing w:val="7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max</w:t>
      </w:r>
      <w:r>
        <w:rPr>
          <w:rFonts w:ascii="Arial"/>
          <w:color w:val="3F3F3F"/>
          <w:spacing w:val="-5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mum</w:t>
      </w:r>
      <w:r>
        <w:rPr>
          <w:rFonts w:ascii="Arial"/>
          <w:color w:val="3F3F3F"/>
          <w:spacing w:val="1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rotor</w:t>
      </w:r>
      <w:r>
        <w:rPr>
          <w:rFonts w:ascii="Arial"/>
          <w:color w:val="3F3F3F"/>
          <w:spacing w:val="-9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d</w:t>
      </w:r>
      <w:r>
        <w:rPr>
          <w:rFonts w:ascii="Arial"/>
          <w:color w:val="3F3F3F"/>
          <w:spacing w:val="-5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ameter</w:t>
      </w:r>
      <w:r>
        <w:rPr>
          <w:rFonts w:ascii="Arial"/>
          <w:color w:val="3F3F3F"/>
          <w:spacing w:val="23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of</w:t>
      </w:r>
      <w:r>
        <w:rPr>
          <w:rFonts w:ascii="Arial"/>
          <w:color w:val="3F3F3F"/>
          <w:spacing w:val="9"/>
          <w:w w:val="105"/>
          <w:sz w:val="18"/>
        </w:rPr>
        <w:t xml:space="preserve"> </w:t>
      </w:r>
      <w:r>
        <w:rPr>
          <w:rFonts w:ascii="Arial"/>
          <w:color w:val="3F3F3F"/>
          <w:spacing w:val="-47"/>
          <w:w w:val="105"/>
          <w:sz w:val="18"/>
        </w:rPr>
        <w:t>1</w:t>
      </w:r>
      <w:r>
        <w:rPr>
          <w:rFonts w:ascii="Arial"/>
          <w:color w:val="3F3F3F"/>
          <w:w w:val="105"/>
          <w:sz w:val="18"/>
        </w:rPr>
        <w:t>50</w:t>
      </w:r>
      <w:r>
        <w:rPr>
          <w:rFonts w:ascii="Arial"/>
          <w:color w:val="3F3F3F"/>
          <w:spacing w:val="7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metre</w:t>
      </w:r>
      <w:r>
        <w:rPr>
          <w:rFonts w:ascii="Arial"/>
          <w:color w:val="3F3F3F"/>
          <w:spacing w:val="6"/>
          <w:w w:val="105"/>
          <w:sz w:val="18"/>
        </w:rPr>
        <w:t>s</w:t>
      </w:r>
      <w:r>
        <w:rPr>
          <w:rFonts w:ascii="Arial"/>
          <w:color w:val="7C7C7C"/>
          <w:w w:val="105"/>
          <w:sz w:val="18"/>
        </w:rPr>
        <w:t>.</w:t>
      </w:r>
    </w:p>
    <w:p w14:paraId="13EDDEB0" w14:textId="77777777" w:rsidR="00A5052B" w:rsidRDefault="00A5052B">
      <w:pPr>
        <w:spacing w:before="10"/>
        <w:rPr>
          <w:rFonts w:ascii="Arial" w:eastAsia="Arial" w:hAnsi="Arial" w:cs="Arial"/>
          <w:sz w:val="3"/>
          <w:szCs w:val="3"/>
        </w:rPr>
      </w:pPr>
    </w:p>
    <w:p w14:paraId="13EDDEB1" w14:textId="77777777" w:rsidR="00A5052B" w:rsidRDefault="00A72E41">
      <w:pPr>
        <w:spacing w:line="20" w:lineRule="atLeas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04">
          <v:group id="_x0000_s2078" style="width:431.7pt;height:.75pt;mso-position-horizontal-relative:char;mso-position-vertical-relative:line" coordsize="8634,15">
            <v:group id="_x0000_s2079" style="position:absolute;left:7;top:7;width:8620;height:2" coordorigin="7,7" coordsize="8620,2">
              <v:shape id="_x0000_s2080" style="position:absolute;left:7;top:7;width:8620;height:2" coordorigin="7,7" coordsize="8620,0" path="m7,7r8619,e" filled="f" strokecolor="#676767" strokeweight=".25339mm">
                <v:path arrowok="t"/>
              </v:shape>
            </v:group>
            <w10:anchorlock/>
          </v:group>
        </w:pict>
      </w:r>
    </w:p>
    <w:p w14:paraId="13EDDEB2" w14:textId="77777777" w:rsidR="00A5052B" w:rsidRDefault="00A72E41">
      <w:pPr>
        <w:spacing w:before="61" w:line="277" w:lineRule="auto"/>
        <w:ind w:left="2309" w:right="794" w:hanging="8"/>
        <w:rPr>
          <w:rFonts w:ascii="Arial" w:eastAsia="Arial" w:hAnsi="Arial" w:cs="Arial"/>
          <w:sz w:val="18"/>
          <w:szCs w:val="18"/>
        </w:rPr>
      </w:pPr>
      <w:r>
        <w:pict w14:anchorId="13EDDF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7" type="#_x0000_t75" style="position:absolute;left:0;text-align:left;margin-left:88.2pt;margin-top:18.4pt;width:90.35pt;height:26.3pt;z-index:251650048;mso-position-horizontal-relative:page">
            <v:imagedata r:id="rId17" o:title=""/>
            <w10:wrap anchorx="page"/>
          </v:shape>
        </w:pict>
      </w:r>
      <w:r>
        <w:rPr>
          <w:rFonts w:ascii="Arial"/>
          <w:color w:val="3F3F3F"/>
          <w:w w:val="105"/>
          <w:sz w:val="18"/>
        </w:rPr>
        <w:t>This</w:t>
      </w:r>
      <w:r>
        <w:rPr>
          <w:rFonts w:ascii="Arial"/>
          <w:color w:val="3F3F3F"/>
          <w:spacing w:val="-2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permit</w:t>
      </w:r>
      <w:r>
        <w:rPr>
          <w:rFonts w:ascii="Arial"/>
          <w:color w:val="3F3F3F"/>
          <w:spacing w:val="-16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was</w:t>
      </w:r>
      <w:r>
        <w:rPr>
          <w:rFonts w:ascii="Arial"/>
          <w:color w:val="3F3F3F"/>
          <w:spacing w:val="-19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corrected</w:t>
      </w:r>
      <w:r>
        <w:rPr>
          <w:rFonts w:ascii="Arial"/>
          <w:color w:val="525252"/>
          <w:spacing w:val="-11"/>
          <w:w w:val="105"/>
          <w:sz w:val="18"/>
        </w:rPr>
        <w:t xml:space="preserve"> </w:t>
      </w:r>
      <w:r>
        <w:rPr>
          <w:rFonts w:ascii="Arial"/>
          <w:color w:val="3F3F3F"/>
          <w:spacing w:val="-7"/>
          <w:w w:val="105"/>
          <w:sz w:val="18"/>
        </w:rPr>
        <w:t>i</w:t>
      </w:r>
      <w:r>
        <w:rPr>
          <w:rFonts w:ascii="Arial"/>
          <w:color w:val="3F3F3F"/>
          <w:spacing w:val="-12"/>
          <w:w w:val="105"/>
          <w:sz w:val="18"/>
        </w:rPr>
        <w:t>n</w:t>
      </w:r>
      <w:r>
        <w:rPr>
          <w:rFonts w:ascii="Arial"/>
          <w:color w:val="3F3F3F"/>
          <w:spacing w:val="-24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accordance</w:t>
      </w:r>
      <w:r>
        <w:rPr>
          <w:rFonts w:ascii="Arial"/>
          <w:color w:val="525252"/>
          <w:spacing w:val="-13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with</w:t>
      </w:r>
      <w:r>
        <w:rPr>
          <w:rFonts w:ascii="Arial"/>
          <w:color w:val="3F3F3F"/>
          <w:spacing w:val="-20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Section</w:t>
      </w:r>
      <w:r>
        <w:rPr>
          <w:rFonts w:ascii="Arial"/>
          <w:color w:val="525252"/>
          <w:spacing w:val="-24"/>
          <w:w w:val="105"/>
          <w:sz w:val="18"/>
        </w:rPr>
        <w:t xml:space="preserve"> </w:t>
      </w:r>
      <w:r>
        <w:rPr>
          <w:rFonts w:ascii="Arial"/>
          <w:color w:val="3F3F3F"/>
          <w:spacing w:val="2"/>
          <w:w w:val="105"/>
          <w:sz w:val="18"/>
        </w:rPr>
        <w:t>71</w:t>
      </w:r>
      <w:r>
        <w:rPr>
          <w:rFonts w:ascii="Arial"/>
          <w:color w:val="525252"/>
          <w:spacing w:val="3"/>
          <w:w w:val="105"/>
          <w:sz w:val="18"/>
        </w:rPr>
        <w:t>of</w:t>
      </w:r>
      <w:r>
        <w:rPr>
          <w:rFonts w:ascii="Arial"/>
          <w:color w:val="525252"/>
          <w:spacing w:val="-21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the</w:t>
      </w:r>
      <w:r>
        <w:rPr>
          <w:rFonts w:ascii="Arial"/>
          <w:color w:val="3F3F3F"/>
          <w:spacing w:val="-23"/>
          <w:w w:val="105"/>
          <w:sz w:val="18"/>
        </w:rPr>
        <w:t xml:space="preserve"> </w:t>
      </w:r>
      <w:r>
        <w:rPr>
          <w:rFonts w:ascii="Arial"/>
          <w:i/>
          <w:color w:val="525252"/>
          <w:w w:val="105"/>
          <w:sz w:val="18"/>
        </w:rPr>
        <w:t>Planning</w:t>
      </w:r>
      <w:r>
        <w:rPr>
          <w:rFonts w:ascii="Arial"/>
          <w:i/>
          <w:color w:val="525252"/>
          <w:spacing w:val="-6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and</w:t>
      </w:r>
      <w:r>
        <w:rPr>
          <w:rFonts w:ascii="Arial"/>
          <w:i/>
          <w:color w:val="3F3F3F"/>
          <w:spacing w:val="24"/>
          <w:w w:val="101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Environment</w:t>
      </w:r>
      <w:r>
        <w:rPr>
          <w:rFonts w:ascii="Arial"/>
          <w:i/>
          <w:color w:val="3F3F3F"/>
          <w:spacing w:val="-18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Act</w:t>
      </w:r>
      <w:r>
        <w:rPr>
          <w:rFonts w:ascii="Arial"/>
          <w:i/>
          <w:color w:val="3F3F3F"/>
          <w:spacing w:val="-7"/>
          <w:w w:val="105"/>
          <w:sz w:val="18"/>
        </w:rPr>
        <w:t xml:space="preserve"> </w:t>
      </w:r>
      <w:r>
        <w:rPr>
          <w:rFonts w:ascii="Arial"/>
          <w:i/>
          <w:color w:val="3F3F3F"/>
          <w:w w:val="105"/>
          <w:sz w:val="18"/>
        </w:rPr>
        <w:t>1</w:t>
      </w:r>
      <w:r>
        <w:rPr>
          <w:rFonts w:ascii="Arial"/>
          <w:i/>
          <w:color w:val="3F3F3F"/>
          <w:spacing w:val="-33"/>
          <w:w w:val="105"/>
          <w:sz w:val="18"/>
        </w:rPr>
        <w:t>9</w:t>
      </w:r>
      <w:r>
        <w:rPr>
          <w:rFonts w:ascii="Arial"/>
          <w:i/>
          <w:color w:val="3F3F3F"/>
          <w:w w:val="105"/>
          <w:sz w:val="18"/>
        </w:rPr>
        <w:t>87</w:t>
      </w:r>
      <w:r>
        <w:rPr>
          <w:rFonts w:ascii="Arial"/>
          <w:i/>
          <w:color w:val="3F3F3F"/>
          <w:spacing w:val="-26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by</w:t>
      </w:r>
      <w:r>
        <w:rPr>
          <w:rFonts w:ascii="Arial"/>
          <w:color w:val="3F3F3F"/>
          <w:spacing w:val="-26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adding</w:t>
      </w:r>
      <w:r>
        <w:rPr>
          <w:rFonts w:ascii="Arial"/>
          <w:color w:val="525252"/>
          <w:spacing w:val="-29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Vo</w:t>
      </w:r>
      <w:r>
        <w:rPr>
          <w:rFonts w:ascii="Arial"/>
          <w:color w:val="525252"/>
          <w:spacing w:val="5"/>
          <w:w w:val="105"/>
          <w:sz w:val="18"/>
        </w:rPr>
        <w:t>l</w:t>
      </w:r>
      <w:r>
        <w:rPr>
          <w:rFonts w:ascii="Arial"/>
          <w:color w:val="525252"/>
          <w:w w:val="105"/>
          <w:sz w:val="18"/>
        </w:rPr>
        <w:t>ume</w:t>
      </w:r>
      <w:r>
        <w:rPr>
          <w:rFonts w:ascii="Arial"/>
          <w:color w:val="525252"/>
          <w:spacing w:val="-27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09523</w:t>
      </w:r>
      <w:r>
        <w:rPr>
          <w:rFonts w:ascii="Arial"/>
          <w:color w:val="525252"/>
          <w:spacing w:val="20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Folio</w:t>
      </w:r>
      <w:r>
        <w:rPr>
          <w:rFonts w:ascii="Arial"/>
          <w:color w:val="525252"/>
          <w:spacing w:val="-27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986</w:t>
      </w:r>
      <w:r>
        <w:rPr>
          <w:rFonts w:ascii="Arial"/>
          <w:color w:val="525252"/>
          <w:spacing w:val="-26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Crown</w:t>
      </w:r>
      <w:r>
        <w:rPr>
          <w:rFonts w:ascii="Arial"/>
          <w:color w:val="525252"/>
          <w:spacing w:val="-21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Allotment</w:t>
      </w:r>
      <w:r>
        <w:rPr>
          <w:rFonts w:ascii="Arial"/>
          <w:color w:val="525252"/>
          <w:spacing w:val="-3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3</w:t>
      </w:r>
      <w:r>
        <w:rPr>
          <w:rFonts w:ascii="Arial"/>
          <w:color w:val="525252"/>
          <w:w w:val="92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to</w:t>
      </w:r>
      <w:r>
        <w:rPr>
          <w:rFonts w:ascii="Arial"/>
          <w:color w:val="525252"/>
          <w:spacing w:val="-5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the</w:t>
      </w:r>
      <w:r>
        <w:rPr>
          <w:rFonts w:ascii="Arial"/>
          <w:color w:val="3F3F3F"/>
          <w:spacing w:val="7"/>
          <w:w w:val="105"/>
          <w:sz w:val="18"/>
        </w:rPr>
        <w:t xml:space="preserve"> </w:t>
      </w:r>
      <w:r>
        <w:rPr>
          <w:rFonts w:ascii="Arial"/>
          <w:color w:val="3F3F3F"/>
          <w:spacing w:val="-17"/>
          <w:w w:val="105"/>
          <w:sz w:val="18"/>
        </w:rPr>
        <w:t>l</w:t>
      </w:r>
      <w:r>
        <w:rPr>
          <w:rFonts w:ascii="Arial"/>
          <w:color w:val="3F3F3F"/>
          <w:w w:val="105"/>
          <w:sz w:val="18"/>
        </w:rPr>
        <w:t>and</w:t>
      </w:r>
      <w:r>
        <w:rPr>
          <w:rFonts w:ascii="Arial"/>
          <w:color w:val="3F3F3F"/>
          <w:spacing w:val="-4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descr</w:t>
      </w:r>
      <w:r>
        <w:rPr>
          <w:rFonts w:ascii="Arial"/>
          <w:color w:val="3F3F3F"/>
          <w:spacing w:val="10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pt</w:t>
      </w:r>
      <w:r>
        <w:rPr>
          <w:rFonts w:ascii="Arial"/>
          <w:color w:val="3F3F3F"/>
          <w:spacing w:val="-16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o</w:t>
      </w:r>
      <w:r>
        <w:rPr>
          <w:rFonts w:ascii="Arial"/>
          <w:color w:val="3F3F3F"/>
          <w:spacing w:val="-10"/>
          <w:w w:val="105"/>
          <w:sz w:val="18"/>
        </w:rPr>
        <w:t>n</w:t>
      </w:r>
      <w:r>
        <w:rPr>
          <w:rFonts w:ascii="Arial"/>
          <w:color w:val="3F3F3F"/>
          <w:spacing w:val="3"/>
          <w:w w:val="105"/>
          <w:sz w:val="18"/>
        </w:rPr>
        <w:t>,</w:t>
      </w:r>
      <w:r>
        <w:rPr>
          <w:rFonts w:ascii="Arial"/>
          <w:color w:val="525252"/>
          <w:w w:val="105"/>
          <w:sz w:val="18"/>
        </w:rPr>
        <w:t>and</w:t>
      </w:r>
      <w:r>
        <w:rPr>
          <w:rFonts w:ascii="Arial"/>
          <w:color w:val="525252"/>
          <w:spacing w:val="8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updat</w:t>
      </w:r>
      <w:r>
        <w:rPr>
          <w:rFonts w:ascii="Arial"/>
          <w:color w:val="3F3F3F"/>
          <w:spacing w:val="-3"/>
          <w:w w:val="105"/>
          <w:sz w:val="18"/>
        </w:rPr>
        <w:t>i</w:t>
      </w:r>
      <w:r>
        <w:rPr>
          <w:rFonts w:ascii="Arial"/>
          <w:color w:val="3F3F3F"/>
          <w:w w:val="105"/>
          <w:sz w:val="18"/>
        </w:rPr>
        <w:t>ng</w:t>
      </w:r>
      <w:r>
        <w:rPr>
          <w:rFonts w:ascii="Arial"/>
          <w:color w:val="3F3F3F"/>
          <w:spacing w:val="-20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the</w:t>
      </w:r>
      <w:r>
        <w:rPr>
          <w:rFonts w:ascii="Arial"/>
          <w:color w:val="3F3F3F"/>
          <w:spacing w:val="15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permit</w:t>
      </w:r>
      <w:r>
        <w:rPr>
          <w:rFonts w:ascii="Arial"/>
          <w:color w:val="3F3F3F"/>
          <w:spacing w:val="11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preamb</w:t>
      </w:r>
      <w:r>
        <w:rPr>
          <w:rFonts w:ascii="Arial"/>
          <w:color w:val="3F3F3F"/>
          <w:spacing w:val="4"/>
          <w:w w:val="105"/>
          <w:sz w:val="18"/>
        </w:rPr>
        <w:t>l</w:t>
      </w:r>
      <w:r>
        <w:rPr>
          <w:rFonts w:ascii="Arial"/>
          <w:color w:val="3F3F3F"/>
          <w:w w:val="105"/>
          <w:sz w:val="18"/>
        </w:rPr>
        <w:t>e</w:t>
      </w:r>
      <w:r>
        <w:rPr>
          <w:rFonts w:ascii="Arial"/>
          <w:color w:val="3F3F3F"/>
          <w:spacing w:val="-8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to</w:t>
      </w:r>
      <w:r>
        <w:rPr>
          <w:rFonts w:ascii="Arial"/>
          <w:color w:val="3F3F3F"/>
          <w:spacing w:val="4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reflect</w:t>
      </w:r>
      <w:r>
        <w:rPr>
          <w:rFonts w:ascii="Arial"/>
          <w:color w:val="525252"/>
          <w:spacing w:val="4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the</w:t>
      </w:r>
      <w:r>
        <w:rPr>
          <w:rFonts w:ascii="Arial"/>
          <w:color w:val="525252"/>
          <w:spacing w:val="-2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full</w:t>
      </w:r>
      <w:r>
        <w:rPr>
          <w:rFonts w:ascii="Arial"/>
          <w:color w:val="525252"/>
          <w:w w:val="114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extent</w:t>
      </w:r>
      <w:r>
        <w:rPr>
          <w:rFonts w:ascii="Arial"/>
          <w:color w:val="525252"/>
          <w:spacing w:val="-9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of</w:t>
      </w:r>
      <w:r>
        <w:rPr>
          <w:rFonts w:ascii="Arial"/>
          <w:color w:val="525252"/>
          <w:spacing w:val="-2"/>
          <w:w w:val="105"/>
          <w:sz w:val="18"/>
        </w:rPr>
        <w:t xml:space="preserve"> </w:t>
      </w:r>
      <w:r>
        <w:rPr>
          <w:rFonts w:ascii="Arial"/>
          <w:color w:val="3F3F3F"/>
          <w:spacing w:val="-1"/>
          <w:w w:val="105"/>
          <w:sz w:val="18"/>
        </w:rPr>
        <w:t>planni</w:t>
      </w:r>
      <w:r>
        <w:rPr>
          <w:rFonts w:ascii="Arial"/>
          <w:color w:val="3F3F3F"/>
          <w:spacing w:val="-2"/>
          <w:w w:val="105"/>
          <w:sz w:val="18"/>
        </w:rPr>
        <w:t>ng</w:t>
      </w:r>
      <w:r>
        <w:rPr>
          <w:rFonts w:ascii="Arial"/>
          <w:color w:val="3F3F3F"/>
          <w:spacing w:val="-22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permissions</w:t>
      </w:r>
      <w:r>
        <w:rPr>
          <w:rFonts w:ascii="Arial"/>
          <w:color w:val="525252"/>
          <w:spacing w:val="-9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required</w:t>
      </w:r>
      <w:r>
        <w:rPr>
          <w:rFonts w:ascii="Arial"/>
          <w:color w:val="525252"/>
          <w:spacing w:val="-7"/>
          <w:w w:val="105"/>
          <w:sz w:val="18"/>
        </w:rPr>
        <w:t xml:space="preserve"> </w:t>
      </w:r>
      <w:r>
        <w:rPr>
          <w:rFonts w:ascii="Arial"/>
          <w:color w:val="3F3F3F"/>
          <w:w w:val="105"/>
          <w:sz w:val="18"/>
        </w:rPr>
        <w:t>under</w:t>
      </w:r>
      <w:r>
        <w:rPr>
          <w:rFonts w:ascii="Arial"/>
          <w:color w:val="3F3F3F"/>
          <w:spacing w:val="-16"/>
          <w:w w:val="105"/>
          <w:sz w:val="18"/>
        </w:rPr>
        <w:t xml:space="preserve"> </w:t>
      </w:r>
      <w:r>
        <w:rPr>
          <w:rFonts w:ascii="Arial"/>
          <w:color w:val="525252"/>
          <w:w w:val="105"/>
          <w:sz w:val="18"/>
        </w:rPr>
        <w:t>the</w:t>
      </w:r>
      <w:r>
        <w:rPr>
          <w:rFonts w:ascii="Arial"/>
          <w:color w:val="525252"/>
          <w:spacing w:val="-5"/>
          <w:w w:val="105"/>
          <w:sz w:val="18"/>
        </w:rPr>
        <w:t xml:space="preserve"> </w:t>
      </w:r>
      <w:r>
        <w:rPr>
          <w:rFonts w:ascii="Arial"/>
          <w:color w:val="3F3F3F"/>
          <w:spacing w:val="-2"/>
          <w:w w:val="105"/>
          <w:sz w:val="18"/>
        </w:rPr>
        <w:t>planni</w:t>
      </w:r>
      <w:r>
        <w:rPr>
          <w:rFonts w:ascii="Arial"/>
          <w:color w:val="3F3F3F"/>
          <w:spacing w:val="-1"/>
          <w:w w:val="105"/>
          <w:sz w:val="18"/>
        </w:rPr>
        <w:t>ng</w:t>
      </w:r>
      <w:r>
        <w:rPr>
          <w:rFonts w:ascii="Arial"/>
          <w:color w:val="3F3F3F"/>
          <w:spacing w:val="-22"/>
          <w:w w:val="105"/>
          <w:sz w:val="18"/>
        </w:rPr>
        <w:t xml:space="preserve"> </w:t>
      </w:r>
      <w:r>
        <w:rPr>
          <w:rFonts w:ascii="Arial"/>
          <w:color w:val="3F3F3F"/>
          <w:spacing w:val="1"/>
          <w:w w:val="105"/>
          <w:sz w:val="18"/>
        </w:rPr>
        <w:t>permit</w:t>
      </w:r>
      <w:r>
        <w:rPr>
          <w:rFonts w:ascii="Arial"/>
          <w:color w:val="7C7C7C"/>
          <w:w w:val="105"/>
          <w:sz w:val="18"/>
        </w:rPr>
        <w:t>.</w:t>
      </w:r>
    </w:p>
    <w:p w14:paraId="13EDDEB3" w14:textId="77777777" w:rsidR="00A5052B" w:rsidRDefault="00A5052B">
      <w:pPr>
        <w:spacing w:before="11"/>
        <w:rPr>
          <w:rFonts w:ascii="Arial" w:eastAsia="Arial" w:hAnsi="Arial" w:cs="Arial"/>
          <w:sz w:val="3"/>
          <w:szCs w:val="3"/>
        </w:rPr>
      </w:pPr>
    </w:p>
    <w:p w14:paraId="13EDDEB4" w14:textId="77777777" w:rsidR="00A5052B" w:rsidRDefault="00A72E41">
      <w:pPr>
        <w:spacing w:line="20" w:lineRule="atLeast"/>
        <w:ind w:left="19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07">
          <v:group id="_x0000_s2074" style="width:432.4pt;height:.75pt;mso-position-horizontal-relative:char;mso-position-vertical-relative:line" coordsize="8648,15">
            <v:group id="_x0000_s2075" style="position:absolute;left:7;top:7;width:8634;height:2" coordorigin="7,7" coordsize="8634,2">
              <v:shape id="_x0000_s2076" style="position:absolute;left:7;top:7;width:8634;height:2" coordorigin="7,7" coordsize="8634,0" path="m7,7r8634,e" filled="f" strokecolor="#6b6b6b" strokeweight=".25339mm">
                <v:path arrowok="t"/>
              </v:shape>
            </v:group>
            <w10:anchorlock/>
          </v:group>
        </w:pict>
      </w:r>
    </w:p>
    <w:p w14:paraId="13EDDEB5" w14:textId="77777777" w:rsidR="00A5052B" w:rsidRDefault="00A5052B">
      <w:pPr>
        <w:spacing w:line="20" w:lineRule="atLeast"/>
        <w:rPr>
          <w:rFonts w:ascii="Arial" w:eastAsia="Arial" w:hAnsi="Arial" w:cs="Arial"/>
          <w:sz w:val="2"/>
          <w:szCs w:val="2"/>
        </w:rPr>
        <w:sectPr w:rsidR="00A5052B">
          <w:footerReference w:type="default" r:id="rId18"/>
          <w:pgSz w:w="11910" w:h="16830"/>
          <w:pgMar w:top="1100" w:right="1000" w:bottom="860" w:left="1540" w:header="0" w:footer="665" w:gutter="0"/>
          <w:cols w:space="720"/>
        </w:sectPr>
      </w:pPr>
    </w:p>
    <w:p w14:paraId="13EDDEB6" w14:textId="77777777" w:rsidR="00A5052B" w:rsidRDefault="00A72E41">
      <w:pPr>
        <w:spacing w:before="48"/>
        <w:ind w:left="1655" w:right="1570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/>
          <w:b/>
          <w:color w:val="232323"/>
          <w:spacing w:val="-17"/>
          <w:sz w:val="23"/>
        </w:rPr>
        <w:lastRenderedPageBreak/>
        <w:t>I</w:t>
      </w:r>
      <w:r>
        <w:rPr>
          <w:rFonts w:ascii="Arial"/>
          <w:b/>
          <w:color w:val="232323"/>
          <w:sz w:val="23"/>
        </w:rPr>
        <w:t>MPORTANT</w:t>
      </w:r>
      <w:r>
        <w:rPr>
          <w:rFonts w:ascii="Arial"/>
          <w:b/>
          <w:color w:val="232323"/>
          <w:spacing w:val="54"/>
          <w:sz w:val="23"/>
        </w:rPr>
        <w:t xml:space="preserve"> </w:t>
      </w:r>
      <w:r>
        <w:rPr>
          <w:rFonts w:ascii="Arial"/>
          <w:b/>
          <w:color w:val="232323"/>
          <w:sz w:val="23"/>
        </w:rPr>
        <w:t>INFORMATION</w:t>
      </w:r>
      <w:r>
        <w:rPr>
          <w:rFonts w:ascii="Arial"/>
          <w:b/>
          <w:color w:val="232323"/>
          <w:spacing w:val="29"/>
          <w:sz w:val="23"/>
        </w:rPr>
        <w:t xml:space="preserve"> </w:t>
      </w:r>
      <w:r>
        <w:rPr>
          <w:rFonts w:ascii="Arial"/>
          <w:b/>
          <w:color w:val="232323"/>
          <w:sz w:val="23"/>
        </w:rPr>
        <w:t>ABOUT</w:t>
      </w:r>
      <w:r>
        <w:rPr>
          <w:rFonts w:ascii="Arial"/>
          <w:b/>
          <w:color w:val="232323"/>
          <w:spacing w:val="42"/>
          <w:sz w:val="23"/>
        </w:rPr>
        <w:t xml:space="preserve"> </w:t>
      </w:r>
      <w:r>
        <w:rPr>
          <w:rFonts w:ascii="Arial"/>
          <w:b/>
          <w:color w:val="363636"/>
          <w:sz w:val="23"/>
        </w:rPr>
        <w:t>THIS</w:t>
      </w:r>
      <w:r>
        <w:rPr>
          <w:rFonts w:ascii="Arial"/>
          <w:b/>
          <w:color w:val="363636"/>
          <w:spacing w:val="31"/>
          <w:sz w:val="23"/>
        </w:rPr>
        <w:t xml:space="preserve"> </w:t>
      </w:r>
      <w:r>
        <w:rPr>
          <w:rFonts w:ascii="Arial"/>
          <w:b/>
          <w:color w:val="232323"/>
          <w:sz w:val="23"/>
        </w:rPr>
        <w:t>PERMIT</w:t>
      </w:r>
    </w:p>
    <w:p w14:paraId="13EDDEB7" w14:textId="77777777" w:rsidR="00A5052B" w:rsidRDefault="00A5052B">
      <w:pPr>
        <w:spacing w:before="11"/>
        <w:rPr>
          <w:rFonts w:ascii="Arial" w:eastAsia="Arial" w:hAnsi="Arial" w:cs="Arial"/>
          <w:b/>
          <w:bCs/>
          <w:sz w:val="7"/>
          <w:szCs w:val="7"/>
        </w:rPr>
      </w:pPr>
    </w:p>
    <w:p w14:paraId="13EDDEB8" w14:textId="77777777" w:rsidR="00A5052B" w:rsidRDefault="00A72E41">
      <w:pPr>
        <w:spacing w:line="20" w:lineRule="atLeast"/>
        <w:ind w:left="24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09">
          <v:group id="_x0000_s2071" style="width:422.85pt;height:.75pt;mso-position-horizontal-relative:char;mso-position-vertical-relative:line" coordsize="8457,15">
            <v:group id="_x0000_s2072" style="position:absolute;left:7;top:7;width:8442;height:2" coordorigin="7,7" coordsize="8442,2">
              <v:shape id="_x0000_s2073" style="position:absolute;left:7;top:7;width:8442;height:2" coordorigin="7,7" coordsize="8442,0" path="m7,7r8442,e" filled="f" strokecolor="#a0a0a0" strokeweight=".25322mm">
                <v:path arrowok="t"/>
              </v:shape>
            </v:group>
            <w10:anchorlock/>
          </v:group>
        </w:pict>
      </w:r>
    </w:p>
    <w:p w14:paraId="13EDDEB9" w14:textId="77777777" w:rsidR="00A5052B" w:rsidRDefault="00A72E41">
      <w:pPr>
        <w:ind w:left="1652" w:right="1570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232323"/>
          <w:w w:val="90"/>
          <w:sz w:val="15"/>
        </w:rPr>
        <w:t>WHAT</w:t>
      </w:r>
      <w:r>
        <w:rPr>
          <w:rFonts w:ascii="Arial"/>
          <w:color w:val="232323"/>
          <w:spacing w:val="-14"/>
          <w:w w:val="90"/>
          <w:sz w:val="15"/>
        </w:rPr>
        <w:t xml:space="preserve"> </w:t>
      </w:r>
      <w:r>
        <w:rPr>
          <w:rFonts w:ascii="Arial"/>
          <w:color w:val="363636"/>
          <w:w w:val="90"/>
          <w:sz w:val="15"/>
        </w:rPr>
        <w:t>HAS</w:t>
      </w:r>
      <w:r>
        <w:rPr>
          <w:rFonts w:ascii="Arial"/>
          <w:color w:val="363636"/>
          <w:spacing w:val="-19"/>
          <w:w w:val="90"/>
          <w:sz w:val="15"/>
        </w:rPr>
        <w:t xml:space="preserve"> </w:t>
      </w:r>
      <w:r>
        <w:rPr>
          <w:rFonts w:ascii="Arial"/>
          <w:color w:val="232323"/>
          <w:w w:val="90"/>
          <w:sz w:val="15"/>
        </w:rPr>
        <w:t>BEEN</w:t>
      </w:r>
      <w:r>
        <w:rPr>
          <w:rFonts w:ascii="Arial"/>
          <w:color w:val="232323"/>
          <w:spacing w:val="-16"/>
          <w:w w:val="90"/>
          <w:sz w:val="15"/>
        </w:rPr>
        <w:t xml:space="preserve"> </w:t>
      </w:r>
      <w:r>
        <w:rPr>
          <w:rFonts w:ascii="Arial"/>
          <w:color w:val="232323"/>
          <w:w w:val="90"/>
          <w:sz w:val="15"/>
        </w:rPr>
        <w:t>DECIDED?</w:t>
      </w:r>
    </w:p>
    <w:p w14:paraId="13EDDEBA" w14:textId="77777777" w:rsidR="00A5052B" w:rsidRDefault="00A72E41">
      <w:pPr>
        <w:spacing w:line="20" w:lineRule="atLeast"/>
        <w:ind w:left="24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0B">
          <v:group id="_x0000_s2068" style="width:422.85pt;height:.75pt;mso-position-horizontal-relative:char;mso-position-vertical-relative:line" coordsize="8457,15">
            <v:group id="_x0000_s2069" style="position:absolute;left:7;top:7;width:8442;height:2" coordorigin="7,7" coordsize="8442,2">
              <v:shape id="_x0000_s2070" style="position:absolute;left:7;top:7;width:8442;height:2" coordorigin="7,7" coordsize="8442,0" path="m7,7r8442,e" filled="f" strokecolor="#a0a0a0" strokeweight=".25322mm">
                <v:path arrowok="t"/>
              </v:shape>
            </v:group>
            <w10:anchorlock/>
          </v:group>
        </w:pict>
      </w:r>
    </w:p>
    <w:p w14:paraId="13EDDEBB" w14:textId="77777777" w:rsidR="00A5052B" w:rsidRDefault="00A72E41">
      <w:pPr>
        <w:spacing w:before="64"/>
        <w:ind w:left="27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B4B4B"/>
          <w:sz w:val="15"/>
        </w:rPr>
        <w:t>The</w:t>
      </w:r>
      <w:r>
        <w:rPr>
          <w:rFonts w:ascii="Arial"/>
          <w:color w:val="4B4B4B"/>
          <w:spacing w:val="9"/>
          <w:sz w:val="15"/>
        </w:rPr>
        <w:t xml:space="preserve"> </w:t>
      </w:r>
      <w:r>
        <w:rPr>
          <w:rFonts w:ascii="Arial"/>
          <w:color w:val="363636"/>
          <w:sz w:val="15"/>
        </w:rPr>
        <w:t>M</w:t>
      </w:r>
      <w:r>
        <w:rPr>
          <w:rFonts w:ascii="Arial"/>
          <w:color w:val="363636"/>
          <w:spacing w:val="-7"/>
          <w:sz w:val="15"/>
        </w:rPr>
        <w:t>i</w:t>
      </w:r>
      <w:r>
        <w:rPr>
          <w:rFonts w:ascii="Arial"/>
          <w:color w:val="363636"/>
          <w:sz w:val="15"/>
        </w:rPr>
        <w:t>nister</w:t>
      </w:r>
      <w:r>
        <w:rPr>
          <w:rFonts w:ascii="Arial"/>
          <w:color w:val="363636"/>
          <w:spacing w:val="6"/>
          <w:sz w:val="15"/>
        </w:rPr>
        <w:t xml:space="preserve"> </w:t>
      </w:r>
      <w:r>
        <w:rPr>
          <w:rFonts w:ascii="Arial"/>
          <w:color w:val="363636"/>
          <w:sz w:val="15"/>
        </w:rPr>
        <w:t>h</w:t>
      </w:r>
      <w:r>
        <w:rPr>
          <w:rFonts w:ascii="Arial"/>
          <w:color w:val="363636"/>
          <w:spacing w:val="2"/>
          <w:sz w:val="15"/>
        </w:rPr>
        <w:t>a</w:t>
      </w:r>
      <w:r>
        <w:rPr>
          <w:rFonts w:ascii="Arial"/>
          <w:color w:val="666666"/>
          <w:sz w:val="15"/>
        </w:rPr>
        <w:t>s</w:t>
      </w:r>
      <w:r>
        <w:rPr>
          <w:rFonts w:ascii="Arial"/>
          <w:color w:val="666666"/>
          <w:spacing w:val="-3"/>
          <w:sz w:val="15"/>
        </w:rPr>
        <w:t xml:space="preserve"> </w:t>
      </w:r>
      <w:r>
        <w:rPr>
          <w:rFonts w:ascii="Arial"/>
          <w:color w:val="4B4B4B"/>
          <w:sz w:val="15"/>
        </w:rPr>
        <w:t>grant</w:t>
      </w:r>
      <w:r>
        <w:rPr>
          <w:rFonts w:ascii="Arial"/>
          <w:color w:val="4B4B4B"/>
          <w:spacing w:val="-6"/>
          <w:sz w:val="15"/>
        </w:rPr>
        <w:t>e</w:t>
      </w:r>
      <w:r>
        <w:rPr>
          <w:rFonts w:ascii="Arial"/>
          <w:color w:val="232323"/>
          <w:sz w:val="15"/>
        </w:rPr>
        <w:t>d</w:t>
      </w:r>
      <w:r>
        <w:rPr>
          <w:rFonts w:ascii="Arial"/>
          <w:color w:val="232323"/>
          <w:spacing w:val="-14"/>
          <w:sz w:val="15"/>
        </w:rPr>
        <w:t xml:space="preserve"> </w:t>
      </w:r>
      <w:r>
        <w:rPr>
          <w:rFonts w:ascii="Arial"/>
          <w:color w:val="363636"/>
          <w:sz w:val="15"/>
        </w:rPr>
        <w:t>and</w:t>
      </w:r>
      <w:r>
        <w:rPr>
          <w:rFonts w:ascii="Arial"/>
          <w:color w:val="363636"/>
          <w:spacing w:val="-13"/>
          <w:sz w:val="15"/>
        </w:rPr>
        <w:t xml:space="preserve"> </w:t>
      </w:r>
      <w:r>
        <w:rPr>
          <w:rFonts w:ascii="Arial"/>
          <w:color w:val="363636"/>
          <w:spacing w:val="-20"/>
          <w:sz w:val="15"/>
        </w:rPr>
        <w:t>i</w:t>
      </w:r>
      <w:r>
        <w:rPr>
          <w:rFonts w:ascii="Arial"/>
          <w:color w:val="363636"/>
          <w:spacing w:val="-2"/>
          <w:sz w:val="15"/>
        </w:rPr>
        <w:t>s</w:t>
      </w:r>
      <w:r>
        <w:rPr>
          <w:rFonts w:ascii="Arial"/>
          <w:color w:val="666666"/>
          <w:spacing w:val="-10"/>
          <w:sz w:val="15"/>
        </w:rPr>
        <w:t>s</w:t>
      </w:r>
      <w:r>
        <w:rPr>
          <w:rFonts w:ascii="Arial"/>
          <w:color w:val="363636"/>
          <w:sz w:val="15"/>
        </w:rPr>
        <w:t>ued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4B4B4B"/>
          <w:sz w:val="15"/>
        </w:rPr>
        <w:t>a</w:t>
      </w:r>
      <w:r>
        <w:rPr>
          <w:rFonts w:ascii="Arial"/>
          <w:color w:val="4B4B4B"/>
          <w:spacing w:val="3"/>
          <w:sz w:val="15"/>
        </w:rPr>
        <w:t xml:space="preserve"> </w:t>
      </w:r>
      <w:r>
        <w:rPr>
          <w:rFonts w:ascii="Arial"/>
          <w:color w:val="232323"/>
          <w:spacing w:val="-8"/>
          <w:sz w:val="15"/>
        </w:rPr>
        <w:t>p</w:t>
      </w:r>
      <w:r>
        <w:rPr>
          <w:rFonts w:ascii="Arial"/>
          <w:color w:val="4B4B4B"/>
          <w:sz w:val="15"/>
        </w:rPr>
        <w:t>ermit</w:t>
      </w:r>
      <w:r>
        <w:rPr>
          <w:rFonts w:ascii="Arial"/>
          <w:color w:val="4B4B4B"/>
          <w:spacing w:val="3"/>
          <w:sz w:val="15"/>
        </w:rPr>
        <w:t xml:space="preserve"> </w:t>
      </w:r>
      <w:r>
        <w:rPr>
          <w:rFonts w:ascii="Arial"/>
          <w:color w:val="363636"/>
          <w:sz w:val="15"/>
        </w:rPr>
        <w:t>under</w:t>
      </w:r>
      <w:r>
        <w:rPr>
          <w:rFonts w:ascii="Arial"/>
          <w:color w:val="363636"/>
          <w:spacing w:val="7"/>
          <w:sz w:val="15"/>
        </w:rPr>
        <w:t xml:space="preserve"> </w:t>
      </w:r>
      <w:r>
        <w:rPr>
          <w:rFonts w:ascii="Arial"/>
          <w:color w:val="363636"/>
          <w:spacing w:val="-33"/>
          <w:sz w:val="15"/>
        </w:rPr>
        <w:t>D</w:t>
      </w:r>
      <w:r>
        <w:rPr>
          <w:rFonts w:ascii="Arial"/>
          <w:color w:val="666666"/>
          <w:spacing w:val="-31"/>
          <w:sz w:val="15"/>
        </w:rPr>
        <w:t>i</w:t>
      </w:r>
      <w:r>
        <w:rPr>
          <w:rFonts w:ascii="Arial"/>
          <w:color w:val="4B4B4B"/>
          <w:sz w:val="15"/>
        </w:rPr>
        <w:t>v</w:t>
      </w:r>
      <w:r>
        <w:rPr>
          <w:rFonts w:ascii="Arial"/>
          <w:color w:val="4B4B4B"/>
          <w:spacing w:val="-5"/>
          <w:sz w:val="15"/>
        </w:rPr>
        <w:t>i</w:t>
      </w:r>
      <w:r>
        <w:rPr>
          <w:rFonts w:ascii="Arial"/>
          <w:color w:val="4B4B4B"/>
          <w:sz w:val="15"/>
        </w:rPr>
        <w:t>s</w:t>
      </w:r>
      <w:r>
        <w:rPr>
          <w:rFonts w:ascii="Arial"/>
          <w:color w:val="4B4B4B"/>
          <w:spacing w:val="-14"/>
          <w:sz w:val="15"/>
        </w:rPr>
        <w:t>i</w:t>
      </w:r>
      <w:r>
        <w:rPr>
          <w:rFonts w:ascii="Arial"/>
          <w:color w:val="4B4B4B"/>
          <w:sz w:val="15"/>
        </w:rPr>
        <w:t>on 6</w:t>
      </w:r>
      <w:r>
        <w:rPr>
          <w:rFonts w:ascii="Arial"/>
          <w:color w:val="4B4B4B"/>
          <w:spacing w:val="-16"/>
          <w:sz w:val="15"/>
        </w:rPr>
        <w:t xml:space="preserve"> </w:t>
      </w:r>
      <w:r>
        <w:rPr>
          <w:rFonts w:ascii="Arial"/>
          <w:color w:val="4B4B4B"/>
          <w:sz w:val="15"/>
        </w:rPr>
        <w:t>of</w:t>
      </w:r>
      <w:r>
        <w:rPr>
          <w:rFonts w:ascii="Arial"/>
          <w:color w:val="4B4B4B"/>
          <w:spacing w:val="9"/>
          <w:sz w:val="15"/>
        </w:rPr>
        <w:t xml:space="preserve"> </w:t>
      </w:r>
      <w:r>
        <w:rPr>
          <w:rFonts w:ascii="Arial"/>
          <w:color w:val="363636"/>
          <w:sz w:val="15"/>
        </w:rPr>
        <w:t>Part</w:t>
      </w:r>
      <w:r>
        <w:rPr>
          <w:rFonts w:ascii="Arial"/>
          <w:color w:val="363636"/>
          <w:spacing w:val="-10"/>
          <w:sz w:val="15"/>
        </w:rPr>
        <w:t xml:space="preserve"> </w:t>
      </w:r>
      <w:r>
        <w:rPr>
          <w:rFonts w:ascii="Arial"/>
          <w:color w:val="363636"/>
          <w:sz w:val="15"/>
        </w:rPr>
        <w:t>4</w:t>
      </w:r>
      <w:r>
        <w:rPr>
          <w:rFonts w:ascii="Arial"/>
          <w:color w:val="363636"/>
          <w:spacing w:val="-12"/>
          <w:sz w:val="15"/>
        </w:rPr>
        <w:t xml:space="preserve"> </w:t>
      </w:r>
      <w:r>
        <w:rPr>
          <w:rFonts w:ascii="Arial"/>
          <w:color w:val="4B4B4B"/>
          <w:sz w:val="15"/>
        </w:rPr>
        <w:t xml:space="preserve">of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1"/>
          <w:sz w:val="15"/>
        </w:rPr>
        <w:t xml:space="preserve"> </w:t>
      </w:r>
      <w:r>
        <w:rPr>
          <w:rFonts w:ascii="Arial"/>
          <w:color w:val="232323"/>
          <w:sz w:val="15"/>
        </w:rPr>
        <w:t>P</w:t>
      </w:r>
      <w:r>
        <w:rPr>
          <w:rFonts w:ascii="Arial"/>
          <w:color w:val="232323"/>
          <w:spacing w:val="-20"/>
          <w:sz w:val="15"/>
        </w:rPr>
        <w:t>l</w:t>
      </w:r>
      <w:r>
        <w:rPr>
          <w:rFonts w:ascii="Arial"/>
          <w:color w:val="232323"/>
          <w:sz w:val="15"/>
        </w:rPr>
        <w:t>ann</w:t>
      </w:r>
      <w:r>
        <w:rPr>
          <w:rFonts w:ascii="Arial"/>
          <w:color w:val="232323"/>
          <w:spacing w:val="-4"/>
          <w:sz w:val="15"/>
        </w:rPr>
        <w:t>i</w:t>
      </w:r>
      <w:r>
        <w:rPr>
          <w:rFonts w:ascii="Arial"/>
          <w:color w:val="232323"/>
          <w:sz w:val="15"/>
        </w:rPr>
        <w:t>ng</w:t>
      </w:r>
      <w:r>
        <w:rPr>
          <w:rFonts w:ascii="Arial"/>
          <w:color w:val="232323"/>
          <w:spacing w:val="-14"/>
          <w:sz w:val="15"/>
        </w:rPr>
        <w:t xml:space="preserve"> </w:t>
      </w:r>
      <w:r>
        <w:rPr>
          <w:rFonts w:ascii="Arial"/>
          <w:color w:val="363636"/>
          <w:sz w:val="15"/>
        </w:rPr>
        <w:t>and</w:t>
      </w:r>
      <w:r>
        <w:rPr>
          <w:rFonts w:ascii="Arial"/>
          <w:color w:val="363636"/>
          <w:spacing w:val="1"/>
          <w:sz w:val="15"/>
        </w:rPr>
        <w:t xml:space="preserve"> </w:t>
      </w:r>
      <w:r>
        <w:rPr>
          <w:rFonts w:ascii="Arial"/>
          <w:color w:val="232323"/>
          <w:sz w:val="15"/>
        </w:rPr>
        <w:t>Env</w:t>
      </w:r>
      <w:r>
        <w:rPr>
          <w:rFonts w:ascii="Arial"/>
          <w:color w:val="232323"/>
          <w:spacing w:val="-12"/>
          <w:sz w:val="15"/>
        </w:rPr>
        <w:t>i</w:t>
      </w:r>
      <w:r>
        <w:rPr>
          <w:rFonts w:ascii="Arial"/>
          <w:color w:val="232323"/>
          <w:sz w:val="15"/>
        </w:rPr>
        <w:t>ronment</w:t>
      </w:r>
      <w:r>
        <w:rPr>
          <w:rFonts w:ascii="Arial"/>
          <w:color w:val="232323"/>
          <w:spacing w:val="-7"/>
          <w:sz w:val="15"/>
        </w:rPr>
        <w:t xml:space="preserve"> </w:t>
      </w:r>
      <w:r>
        <w:rPr>
          <w:rFonts w:ascii="Arial"/>
          <w:color w:val="232323"/>
          <w:sz w:val="15"/>
        </w:rPr>
        <w:t>Act</w:t>
      </w:r>
      <w:r>
        <w:rPr>
          <w:rFonts w:ascii="Arial"/>
          <w:color w:val="232323"/>
          <w:spacing w:val="10"/>
          <w:sz w:val="15"/>
        </w:rPr>
        <w:t xml:space="preserve"> </w:t>
      </w:r>
      <w:r>
        <w:rPr>
          <w:rFonts w:ascii="Arial"/>
          <w:color w:val="363636"/>
          <w:spacing w:val="-40"/>
          <w:sz w:val="15"/>
        </w:rPr>
        <w:t>1</w:t>
      </w:r>
      <w:r>
        <w:rPr>
          <w:rFonts w:ascii="Arial"/>
          <w:color w:val="363636"/>
          <w:sz w:val="15"/>
        </w:rPr>
        <w:t>98</w:t>
      </w:r>
      <w:r>
        <w:rPr>
          <w:rFonts w:ascii="Arial"/>
          <w:color w:val="363636"/>
          <w:spacing w:val="-2"/>
          <w:sz w:val="15"/>
        </w:rPr>
        <w:t>7</w:t>
      </w:r>
      <w:r>
        <w:rPr>
          <w:rFonts w:ascii="Arial"/>
          <w:color w:val="666666"/>
          <w:sz w:val="15"/>
        </w:rPr>
        <w:t>.</w:t>
      </w:r>
    </w:p>
    <w:p w14:paraId="13EDDEBC" w14:textId="77777777" w:rsidR="00A5052B" w:rsidRDefault="00A5052B">
      <w:pPr>
        <w:spacing w:before="3"/>
        <w:rPr>
          <w:rFonts w:ascii="Arial" w:eastAsia="Arial" w:hAnsi="Arial" w:cs="Arial"/>
          <w:sz w:val="6"/>
          <w:szCs w:val="6"/>
        </w:rPr>
      </w:pPr>
    </w:p>
    <w:p w14:paraId="13EDDEBD" w14:textId="77777777" w:rsidR="00A5052B" w:rsidRDefault="00A72E41">
      <w:pPr>
        <w:spacing w:line="20" w:lineRule="atLeast"/>
        <w:ind w:left="24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0D">
          <v:group id="_x0000_s2065" style="width:422.45pt;height:.4pt;mso-position-horizontal-relative:char;mso-position-vertical-relative:line" coordsize="8449,8">
            <v:group id="_x0000_s2066" style="position:absolute;left:4;top:4;width:8442;height:2" coordorigin="4,4" coordsize="8442,2">
              <v:shape id="_x0000_s2067" style="position:absolute;left:4;top:4;width:8442;height:2" coordorigin="4,4" coordsize="8442,0" path="m4,4r8441,e" filled="f" strokecolor="#a0a0a0" strokeweight=".1266mm">
                <v:path arrowok="t"/>
              </v:shape>
            </v:group>
            <w10:anchorlock/>
          </v:group>
        </w:pict>
      </w:r>
    </w:p>
    <w:p w14:paraId="13EDDEBE" w14:textId="77777777" w:rsidR="00A5052B" w:rsidRDefault="00A72E41">
      <w:pPr>
        <w:ind w:left="1655" w:right="1558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232323"/>
          <w:w w:val="90"/>
          <w:sz w:val="15"/>
        </w:rPr>
        <w:t>WHEN</w:t>
      </w:r>
      <w:r>
        <w:rPr>
          <w:rFonts w:ascii="Arial"/>
          <w:color w:val="232323"/>
          <w:spacing w:val="5"/>
          <w:w w:val="90"/>
          <w:sz w:val="15"/>
        </w:rPr>
        <w:t xml:space="preserve"> </w:t>
      </w:r>
      <w:r>
        <w:rPr>
          <w:rFonts w:ascii="Arial"/>
          <w:color w:val="232323"/>
          <w:spacing w:val="3"/>
          <w:w w:val="90"/>
          <w:sz w:val="15"/>
        </w:rPr>
        <w:t>DOES</w:t>
      </w:r>
      <w:r>
        <w:rPr>
          <w:rFonts w:ascii="Arial"/>
          <w:color w:val="232323"/>
          <w:spacing w:val="2"/>
          <w:w w:val="90"/>
          <w:sz w:val="15"/>
        </w:rPr>
        <w:t>A</w:t>
      </w:r>
      <w:r>
        <w:rPr>
          <w:rFonts w:ascii="Arial"/>
          <w:color w:val="232323"/>
          <w:spacing w:val="12"/>
          <w:w w:val="90"/>
          <w:sz w:val="15"/>
        </w:rPr>
        <w:t xml:space="preserve"> </w:t>
      </w:r>
      <w:r>
        <w:rPr>
          <w:rFonts w:ascii="Arial"/>
          <w:color w:val="232323"/>
          <w:spacing w:val="-3"/>
          <w:w w:val="90"/>
          <w:sz w:val="15"/>
        </w:rPr>
        <w:t>PERMIT</w:t>
      </w:r>
      <w:r>
        <w:rPr>
          <w:rFonts w:ascii="Arial"/>
          <w:color w:val="232323"/>
          <w:spacing w:val="-2"/>
          <w:w w:val="90"/>
          <w:sz w:val="15"/>
        </w:rPr>
        <w:t xml:space="preserve"> </w:t>
      </w:r>
      <w:r>
        <w:rPr>
          <w:rFonts w:ascii="Arial"/>
          <w:color w:val="232323"/>
          <w:w w:val="90"/>
          <w:sz w:val="15"/>
        </w:rPr>
        <w:t>BEGIN?</w:t>
      </w:r>
    </w:p>
    <w:p w14:paraId="13EDDEBF" w14:textId="77777777" w:rsidR="00A5052B" w:rsidRDefault="00A72E41">
      <w:pPr>
        <w:spacing w:line="20" w:lineRule="atLeast"/>
        <w:ind w:left="24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0F">
          <v:group id="_x0000_s2062" style="width:422.45pt;height:.4pt;mso-position-horizontal-relative:char;mso-position-vertical-relative:line" coordsize="8449,8">
            <v:group id="_x0000_s2063" style="position:absolute;left:4;top:4;width:8442;height:2" coordorigin="4,4" coordsize="8442,2">
              <v:shape id="_x0000_s2064" style="position:absolute;left:4;top:4;width:8442;height:2" coordorigin="4,4" coordsize="8442,0" path="m4,4r8441,e" filled="f" strokecolor="#a0a0a0" strokeweight=".1266mm">
                <v:path arrowok="t"/>
              </v:shape>
            </v:group>
            <w10:anchorlock/>
          </v:group>
        </w:pict>
      </w:r>
    </w:p>
    <w:p w14:paraId="13EDDEC0" w14:textId="77777777" w:rsidR="00A5052B" w:rsidRDefault="00A72E41">
      <w:pPr>
        <w:spacing w:before="71"/>
        <w:ind w:left="27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A</w:t>
      </w:r>
      <w:r>
        <w:rPr>
          <w:rFonts w:ascii="Arial"/>
          <w:color w:val="363636"/>
          <w:spacing w:val="-7"/>
          <w:sz w:val="15"/>
        </w:rPr>
        <w:t xml:space="preserve"> </w:t>
      </w:r>
      <w:r>
        <w:rPr>
          <w:rFonts w:ascii="Arial"/>
          <w:color w:val="363636"/>
          <w:sz w:val="15"/>
        </w:rPr>
        <w:t>permit</w:t>
      </w:r>
      <w:r>
        <w:rPr>
          <w:rFonts w:ascii="Arial"/>
          <w:color w:val="363636"/>
          <w:spacing w:val="-9"/>
          <w:sz w:val="15"/>
        </w:rPr>
        <w:t xml:space="preserve"> </w:t>
      </w:r>
      <w:r>
        <w:rPr>
          <w:rFonts w:ascii="Arial"/>
          <w:color w:val="363636"/>
          <w:sz w:val="15"/>
        </w:rPr>
        <w:t>operates:</w:t>
      </w:r>
    </w:p>
    <w:p w14:paraId="13EDDEC1" w14:textId="77777777" w:rsidR="00A5052B" w:rsidRDefault="00A72E41">
      <w:pPr>
        <w:numPr>
          <w:ilvl w:val="0"/>
          <w:numId w:val="4"/>
        </w:numPr>
        <w:tabs>
          <w:tab w:val="left" w:pos="711"/>
        </w:tabs>
        <w:spacing w:before="50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w w:val="105"/>
          <w:sz w:val="15"/>
        </w:rPr>
        <w:t>from</w:t>
      </w:r>
      <w:r>
        <w:rPr>
          <w:rFonts w:ascii="Arial"/>
          <w:color w:val="363636"/>
          <w:spacing w:val="-13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the</w:t>
      </w:r>
      <w:r>
        <w:rPr>
          <w:rFonts w:ascii="Arial"/>
          <w:color w:val="4B4B4B"/>
          <w:spacing w:val="-1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date</w:t>
      </w:r>
      <w:r>
        <w:rPr>
          <w:rFonts w:ascii="Arial"/>
          <w:color w:val="363636"/>
          <w:spacing w:val="-18"/>
          <w:w w:val="105"/>
          <w:sz w:val="15"/>
        </w:rPr>
        <w:t xml:space="preserve"> </w:t>
      </w:r>
      <w:r>
        <w:rPr>
          <w:rFonts w:ascii="Arial"/>
          <w:color w:val="4B4B4B"/>
          <w:spacing w:val="-2"/>
          <w:w w:val="105"/>
          <w:sz w:val="15"/>
        </w:rPr>
        <w:t>speci</w:t>
      </w:r>
      <w:r>
        <w:rPr>
          <w:rFonts w:ascii="Arial"/>
          <w:color w:val="4B4B4B"/>
          <w:spacing w:val="-1"/>
          <w:w w:val="105"/>
          <w:sz w:val="15"/>
        </w:rPr>
        <w:t>fied</w:t>
      </w:r>
      <w:r>
        <w:rPr>
          <w:rFonts w:ascii="Arial"/>
          <w:color w:val="4B4B4B"/>
          <w:spacing w:val="-14"/>
          <w:w w:val="105"/>
          <w:sz w:val="15"/>
        </w:rPr>
        <w:t xml:space="preserve"> </w:t>
      </w:r>
      <w:r>
        <w:rPr>
          <w:rFonts w:ascii="Arial"/>
          <w:color w:val="363636"/>
          <w:spacing w:val="-8"/>
          <w:w w:val="105"/>
          <w:sz w:val="15"/>
        </w:rPr>
        <w:t>i</w:t>
      </w:r>
      <w:r>
        <w:rPr>
          <w:rFonts w:ascii="Arial"/>
          <w:color w:val="363636"/>
          <w:spacing w:val="-16"/>
          <w:w w:val="105"/>
          <w:sz w:val="15"/>
        </w:rPr>
        <w:t>n</w:t>
      </w:r>
      <w:r>
        <w:rPr>
          <w:rFonts w:ascii="Arial"/>
          <w:color w:val="363636"/>
          <w:spacing w:val="-17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5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permit</w:t>
      </w:r>
      <w:r>
        <w:rPr>
          <w:rFonts w:ascii="Arial"/>
          <w:color w:val="666666"/>
          <w:w w:val="105"/>
          <w:sz w:val="15"/>
        </w:rPr>
        <w:t>;</w:t>
      </w:r>
      <w:r>
        <w:rPr>
          <w:rFonts w:ascii="Arial"/>
          <w:color w:val="363636"/>
          <w:w w:val="105"/>
          <w:sz w:val="15"/>
        </w:rPr>
        <w:t>or</w:t>
      </w:r>
    </w:p>
    <w:p w14:paraId="13EDDEC2" w14:textId="77777777" w:rsidR="00A5052B" w:rsidRDefault="00A72E41">
      <w:pPr>
        <w:numPr>
          <w:ilvl w:val="0"/>
          <w:numId w:val="4"/>
        </w:numPr>
        <w:tabs>
          <w:tab w:val="left" w:pos="718"/>
        </w:tabs>
        <w:spacing w:before="29"/>
        <w:ind w:left="717" w:hanging="359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w w:val="105"/>
          <w:sz w:val="15"/>
        </w:rPr>
        <w:t>if</w:t>
      </w:r>
      <w:r>
        <w:rPr>
          <w:rFonts w:ascii="Arial"/>
          <w:color w:val="363636"/>
          <w:spacing w:val="-2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no</w:t>
      </w:r>
      <w:r>
        <w:rPr>
          <w:rFonts w:ascii="Arial"/>
          <w:color w:val="363636"/>
          <w:spacing w:val="-2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date</w:t>
      </w:r>
      <w:r>
        <w:rPr>
          <w:rFonts w:ascii="Arial"/>
          <w:color w:val="363636"/>
          <w:spacing w:val="-13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is</w:t>
      </w:r>
      <w:r>
        <w:rPr>
          <w:rFonts w:ascii="Arial"/>
          <w:color w:val="4B4B4B"/>
          <w:spacing w:val="-24"/>
          <w:w w:val="105"/>
          <w:sz w:val="15"/>
        </w:rPr>
        <w:t xml:space="preserve"> </w:t>
      </w:r>
      <w:r>
        <w:rPr>
          <w:rFonts w:ascii="Arial"/>
          <w:color w:val="4B4B4B"/>
          <w:spacing w:val="-2"/>
          <w:w w:val="105"/>
          <w:sz w:val="15"/>
        </w:rPr>
        <w:t>s</w:t>
      </w:r>
      <w:r>
        <w:rPr>
          <w:rFonts w:ascii="Arial"/>
          <w:color w:val="232323"/>
          <w:spacing w:val="-1"/>
          <w:w w:val="105"/>
          <w:sz w:val="15"/>
        </w:rPr>
        <w:t>p</w:t>
      </w:r>
      <w:r>
        <w:rPr>
          <w:rFonts w:ascii="Arial"/>
          <w:color w:val="4B4B4B"/>
          <w:w w:val="105"/>
          <w:sz w:val="15"/>
        </w:rPr>
        <w:t>ec</w:t>
      </w:r>
      <w:r>
        <w:rPr>
          <w:rFonts w:ascii="Arial"/>
          <w:color w:val="4B4B4B"/>
          <w:spacing w:val="-14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f</w:t>
      </w:r>
      <w:r>
        <w:rPr>
          <w:rFonts w:ascii="Arial"/>
          <w:color w:val="232323"/>
          <w:spacing w:val="-6"/>
          <w:w w:val="105"/>
          <w:sz w:val="15"/>
        </w:rPr>
        <w:t>i</w:t>
      </w:r>
      <w:r>
        <w:rPr>
          <w:rFonts w:ascii="Arial"/>
          <w:color w:val="4B4B4B"/>
          <w:w w:val="105"/>
          <w:sz w:val="15"/>
        </w:rPr>
        <w:t>e</w:t>
      </w:r>
      <w:r>
        <w:rPr>
          <w:rFonts w:ascii="Arial"/>
          <w:color w:val="4B4B4B"/>
          <w:spacing w:val="-15"/>
          <w:w w:val="105"/>
          <w:sz w:val="15"/>
        </w:rPr>
        <w:t>d</w:t>
      </w:r>
      <w:r>
        <w:rPr>
          <w:rFonts w:ascii="Arial"/>
          <w:color w:val="666666"/>
          <w:spacing w:val="-8"/>
          <w:w w:val="105"/>
          <w:sz w:val="15"/>
        </w:rPr>
        <w:t>,</w:t>
      </w:r>
      <w:r>
        <w:rPr>
          <w:rFonts w:ascii="Arial"/>
          <w:color w:val="363636"/>
          <w:w w:val="105"/>
          <w:sz w:val="15"/>
        </w:rPr>
        <w:t>from</w:t>
      </w:r>
      <w:r>
        <w:rPr>
          <w:rFonts w:ascii="Arial"/>
          <w:color w:val="363636"/>
          <w:spacing w:val="-19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the</w:t>
      </w:r>
      <w:r>
        <w:rPr>
          <w:rFonts w:ascii="Arial"/>
          <w:color w:val="4B4B4B"/>
          <w:spacing w:val="-19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date</w:t>
      </w:r>
      <w:r>
        <w:rPr>
          <w:rFonts w:ascii="Arial"/>
          <w:color w:val="363636"/>
          <w:spacing w:val="-19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on</w:t>
      </w:r>
      <w:r>
        <w:rPr>
          <w:rFonts w:ascii="Arial"/>
          <w:color w:val="363636"/>
          <w:spacing w:val="-18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which</w:t>
      </w:r>
      <w:r>
        <w:rPr>
          <w:rFonts w:ascii="Arial"/>
          <w:color w:val="363636"/>
          <w:spacing w:val="-31"/>
          <w:w w:val="105"/>
          <w:sz w:val="15"/>
        </w:rPr>
        <w:t xml:space="preserve"> </w:t>
      </w:r>
      <w:r>
        <w:rPr>
          <w:rFonts w:ascii="Arial"/>
          <w:color w:val="363636"/>
          <w:spacing w:val="-38"/>
          <w:w w:val="125"/>
          <w:sz w:val="15"/>
        </w:rPr>
        <w:t>i</w:t>
      </w:r>
      <w:r>
        <w:rPr>
          <w:rFonts w:ascii="Arial"/>
          <w:color w:val="363636"/>
          <w:w w:val="125"/>
          <w:sz w:val="15"/>
        </w:rPr>
        <w:t>t</w:t>
      </w:r>
      <w:r>
        <w:rPr>
          <w:rFonts w:ascii="Arial"/>
          <w:color w:val="363636"/>
          <w:spacing w:val="-27"/>
          <w:w w:val="12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was</w:t>
      </w:r>
      <w:r>
        <w:rPr>
          <w:rFonts w:ascii="Arial"/>
          <w:color w:val="363636"/>
          <w:spacing w:val="-30"/>
          <w:w w:val="105"/>
          <w:sz w:val="15"/>
        </w:rPr>
        <w:t xml:space="preserve"> </w:t>
      </w:r>
      <w:r>
        <w:rPr>
          <w:rFonts w:ascii="Arial"/>
          <w:color w:val="363636"/>
          <w:spacing w:val="-32"/>
          <w:w w:val="105"/>
          <w:sz w:val="15"/>
        </w:rPr>
        <w:t>i</w:t>
      </w:r>
      <w:r>
        <w:rPr>
          <w:rFonts w:ascii="Arial"/>
          <w:color w:val="666666"/>
          <w:spacing w:val="-2"/>
          <w:w w:val="105"/>
          <w:sz w:val="15"/>
        </w:rPr>
        <w:t>s</w:t>
      </w:r>
      <w:r>
        <w:rPr>
          <w:rFonts w:ascii="Arial"/>
          <w:color w:val="4B4B4B"/>
          <w:w w:val="105"/>
          <w:sz w:val="15"/>
        </w:rPr>
        <w:t>sue</w:t>
      </w:r>
      <w:r>
        <w:rPr>
          <w:rFonts w:ascii="Arial"/>
          <w:color w:val="4B4B4B"/>
          <w:spacing w:val="6"/>
          <w:w w:val="105"/>
          <w:sz w:val="15"/>
        </w:rPr>
        <w:t>d</w:t>
      </w:r>
      <w:r>
        <w:rPr>
          <w:rFonts w:ascii="Arial"/>
          <w:color w:val="666666"/>
          <w:w w:val="105"/>
          <w:sz w:val="15"/>
        </w:rPr>
        <w:t>.</w:t>
      </w:r>
    </w:p>
    <w:p w14:paraId="13EDDEC3" w14:textId="77777777" w:rsidR="00A5052B" w:rsidRDefault="00A5052B">
      <w:pPr>
        <w:spacing w:before="3"/>
        <w:rPr>
          <w:rFonts w:ascii="Arial" w:eastAsia="Arial" w:hAnsi="Arial" w:cs="Arial"/>
          <w:sz w:val="6"/>
          <w:szCs w:val="6"/>
        </w:rPr>
      </w:pPr>
    </w:p>
    <w:p w14:paraId="13EDDEC4" w14:textId="77777777" w:rsidR="00A5052B" w:rsidRDefault="00A72E41">
      <w:pPr>
        <w:spacing w:line="20" w:lineRule="atLeast"/>
        <w:ind w:left="24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11">
          <v:group id="_x0000_s2059" style="width:422.85pt;height:.4pt;mso-position-horizontal-relative:char;mso-position-vertical-relative:line" coordsize="8457,8">
            <v:group id="_x0000_s2060" style="position:absolute;left:4;top:4;width:8449;height:2" coordorigin="4,4" coordsize="8449,2">
              <v:shape id="_x0000_s2061" style="position:absolute;left:4;top:4;width:8449;height:2" coordorigin="4,4" coordsize="8449,0" path="m4,4r8448,e" filled="f" strokecolor="#9c9c9c" strokeweight=".1266mm">
                <v:path arrowok="t"/>
              </v:shape>
            </v:group>
            <w10:anchorlock/>
          </v:group>
        </w:pict>
      </w:r>
    </w:p>
    <w:p w14:paraId="13EDDEC5" w14:textId="77777777" w:rsidR="00A5052B" w:rsidRDefault="00A72E41">
      <w:pPr>
        <w:ind w:left="1655" w:right="1570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232323"/>
          <w:w w:val="90"/>
          <w:sz w:val="15"/>
        </w:rPr>
        <w:t>WHEN</w:t>
      </w:r>
      <w:r>
        <w:rPr>
          <w:rFonts w:ascii="Arial"/>
          <w:color w:val="232323"/>
          <w:spacing w:val="-6"/>
          <w:w w:val="90"/>
          <w:sz w:val="15"/>
        </w:rPr>
        <w:t xml:space="preserve"> </w:t>
      </w:r>
      <w:r>
        <w:rPr>
          <w:rFonts w:ascii="Arial"/>
          <w:color w:val="232323"/>
          <w:w w:val="90"/>
          <w:sz w:val="15"/>
        </w:rPr>
        <w:t>DOES</w:t>
      </w:r>
      <w:r>
        <w:rPr>
          <w:rFonts w:ascii="Arial"/>
          <w:color w:val="232323"/>
          <w:spacing w:val="-14"/>
          <w:w w:val="90"/>
          <w:sz w:val="15"/>
        </w:rPr>
        <w:t xml:space="preserve"> </w:t>
      </w:r>
      <w:r>
        <w:rPr>
          <w:rFonts w:ascii="Arial"/>
          <w:color w:val="232323"/>
          <w:w w:val="90"/>
          <w:sz w:val="15"/>
        </w:rPr>
        <w:t>A</w:t>
      </w:r>
      <w:r>
        <w:rPr>
          <w:rFonts w:ascii="Arial"/>
          <w:color w:val="232323"/>
          <w:spacing w:val="-8"/>
          <w:w w:val="90"/>
          <w:sz w:val="15"/>
        </w:rPr>
        <w:t xml:space="preserve"> </w:t>
      </w:r>
      <w:r>
        <w:rPr>
          <w:rFonts w:ascii="Arial"/>
          <w:color w:val="232323"/>
          <w:spacing w:val="-3"/>
          <w:w w:val="90"/>
          <w:sz w:val="15"/>
        </w:rPr>
        <w:t>PERMIT</w:t>
      </w:r>
      <w:r>
        <w:rPr>
          <w:rFonts w:ascii="Arial"/>
          <w:color w:val="232323"/>
          <w:spacing w:val="-12"/>
          <w:w w:val="90"/>
          <w:sz w:val="15"/>
        </w:rPr>
        <w:t xml:space="preserve"> </w:t>
      </w:r>
      <w:r>
        <w:rPr>
          <w:rFonts w:ascii="Arial"/>
          <w:color w:val="232323"/>
          <w:w w:val="90"/>
          <w:sz w:val="15"/>
        </w:rPr>
        <w:t>EXPIRE?</w:t>
      </w:r>
    </w:p>
    <w:p w14:paraId="13EDDEC6" w14:textId="77777777" w:rsidR="00A5052B" w:rsidRDefault="00A72E41">
      <w:pPr>
        <w:spacing w:line="20" w:lineRule="atLeast"/>
        <w:ind w:left="24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13">
          <v:group id="_x0000_s2056" style="width:422.45pt;height:.4pt;mso-position-horizontal-relative:char;mso-position-vertical-relative:line" coordsize="8449,8">
            <v:group id="_x0000_s2057" style="position:absolute;left:4;top:4;width:8442;height:2" coordorigin="4,4" coordsize="8442,2">
              <v:shape id="_x0000_s2058" style="position:absolute;left:4;top:4;width:8442;height:2" coordorigin="4,4" coordsize="8442,0" path="m4,4r8441,e" filled="f" strokecolor="#a0a0a0" strokeweight=".1266mm">
                <v:path arrowok="t"/>
              </v:shape>
            </v:group>
            <w10:anchorlock/>
          </v:group>
        </w:pict>
      </w:r>
    </w:p>
    <w:p w14:paraId="13EDDEC7" w14:textId="77777777" w:rsidR="00A5052B" w:rsidRDefault="00A72E41">
      <w:pPr>
        <w:numPr>
          <w:ilvl w:val="0"/>
          <w:numId w:val="3"/>
        </w:numPr>
        <w:tabs>
          <w:tab w:val="left" w:pos="704"/>
        </w:tabs>
        <w:spacing w:before="21" w:line="159" w:lineRule="exac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B4B4B"/>
          <w:w w:val="105"/>
          <w:sz w:val="15"/>
        </w:rPr>
        <w:t>A</w:t>
      </w:r>
      <w:r>
        <w:rPr>
          <w:rFonts w:ascii="Arial"/>
          <w:color w:val="4B4B4B"/>
          <w:spacing w:val="-17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perm</w:t>
      </w:r>
      <w:r>
        <w:rPr>
          <w:rFonts w:ascii="Arial"/>
          <w:color w:val="363636"/>
          <w:spacing w:val="-7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t</w:t>
      </w:r>
      <w:r>
        <w:rPr>
          <w:rFonts w:ascii="Arial"/>
          <w:color w:val="363636"/>
          <w:spacing w:val="-25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for</w:t>
      </w:r>
      <w:r>
        <w:rPr>
          <w:rFonts w:ascii="Arial"/>
          <w:color w:val="363636"/>
          <w:spacing w:val="-19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2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development</w:t>
      </w:r>
      <w:r>
        <w:rPr>
          <w:rFonts w:ascii="Arial"/>
          <w:color w:val="363636"/>
          <w:spacing w:val="-10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232323"/>
          <w:spacing w:val="-17"/>
          <w:w w:val="105"/>
          <w:sz w:val="15"/>
        </w:rPr>
        <w:t>l</w:t>
      </w:r>
      <w:r>
        <w:rPr>
          <w:rFonts w:ascii="Arial"/>
          <w:color w:val="4B4B4B"/>
          <w:spacing w:val="14"/>
          <w:w w:val="105"/>
          <w:sz w:val="15"/>
        </w:rPr>
        <w:t>a</w:t>
      </w:r>
      <w:r>
        <w:rPr>
          <w:rFonts w:ascii="Arial"/>
          <w:color w:val="232323"/>
          <w:w w:val="105"/>
          <w:sz w:val="15"/>
        </w:rPr>
        <w:t>nd</w:t>
      </w:r>
      <w:r>
        <w:rPr>
          <w:rFonts w:ascii="Arial"/>
          <w:color w:val="232323"/>
          <w:spacing w:val="-19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e</w:t>
      </w:r>
      <w:r>
        <w:rPr>
          <w:rFonts w:ascii="Arial"/>
          <w:color w:val="4B4B4B"/>
          <w:spacing w:val="4"/>
          <w:w w:val="105"/>
          <w:sz w:val="15"/>
        </w:rPr>
        <w:t>x</w:t>
      </w:r>
      <w:r>
        <w:rPr>
          <w:rFonts w:ascii="Arial"/>
          <w:color w:val="232323"/>
          <w:w w:val="105"/>
          <w:sz w:val="15"/>
        </w:rPr>
        <w:t>p</w:t>
      </w:r>
      <w:r>
        <w:rPr>
          <w:rFonts w:ascii="Arial"/>
          <w:color w:val="232323"/>
          <w:spacing w:val="-6"/>
          <w:w w:val="105"/>
          <w:sz w:val="15"/>
        </w:rPr>
        <w:t>i</w:t>
      </w:r>
      <w:r>
        <w:rPr>
          <w:rFonts w:ascii="Arial"/>
          <w:color w:val="4B4B4B"/>
          <w:w w:val="105"/>
          <w:sz w:val="15"/>
        </w:rPr>
        <w:t>res</w:t>
      </w:r>
      <w:r>
        <w:rPr>
          <w:rFonts w:ascii="Arial"/>
          <w:color w:val="4B4B4B"/>
          <w:spacing w:val="-24"/>
          <w:w w:val="105"/>
          <w:sz w:val="15"/>
        </w:rPr>
        <w:t xml:space="preserve"> </w:t>
      </w:r>
      <w:r>
        <w:rPr>
          <w:rFonts w:ascii="Arial"/>
          <w:color w:val="4B4B4B"/>
          <w:w w:val="130"/>
          <w:sz w:val="15"/>
        </w:rPr>
        <w:t>i</w:t>
      </w:r>
      <w:r>
        <w:rPr>
          <w:rFonts w:ascii="Arial"/>
          <w:color w:val="4B4B4B"/>
          <w:spacing w:val="18"/>
          <w:w w:val="130"/>
          <w:sz w:val="15"/>
        </w:rPr>
        <w:t>f</w:t>
      </w:r>
      <w:r>
        <w:rPr>
          <w:rFonts w:ascii="Arial"/>
          <w:color w:val="4B4B4B"/>
          <w:w w:val="130"/>
          <w:sz w:val="15"/>
        </w:rPr>
        <w:t>-</w:t>
      </w:r>
    </w:p>
    <w:p w14:paraId="13EDDEC8" w14:textId="77777777" w:rsidR="00A5052B" w:rsidRDefault="00A72E41">
      <w:pPr>
        <w:numPr>
          <w:ilvl w:val="1"/>
          <w:numId w:val="3"/>
        </w:numPr>
        <w:tabs>
          <w:tab w:val="left" w:pos="1120"/>
        </w:tabs>
        <w:spacing w:line="212" w:lineRule="exac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22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development</w:t>
      </w:r>
      <w:r>
        <w:rPr>
          <w:rFonts w:ascii="Arial"/>
          <w:color w:val="363636"/>
          <w:spacing w:val="-9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  <w:r>
        <w:rPr>
          <w:rFonts w:ascii="Arial"/>
          <w:color w:val="363636"/>
          <w:spacing w:val="-22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any</w:t>
      </w:r>
      <w:r>
        <w:rPr>
          <w:rFonts w:ascii="Arial"/>
          <w:color w:val="363636"/>
          <w:spacing w:val="-19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stage</w:t>
      </w:r>
      <w:r>
        <w:rPr>
          <w:rFonts w:ascii="Arial"/>
          <w:color w:val="4B4B4B"/>
          <w:spacing w:val="-20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29"/>
          <w:w w:val="105"/>
          <w:sz w:val="15"/>
        </w:rPr>
        <w:t xml:space="preserve"> </w:t>
      </w:r>
      <w:r>
        <w:rPr>
          <w:rFonts w:ascii="Arial"/>
          <w:color w:val="232323"/>
          <w:spacing w:val="-24"/>
          <w:w w:val="120"/>
          <w:sz w:val="15"/>
        </w:rPr>
        <w:t>i</w:t>
      </w:r>
      <w:r>
        <w:rPr>
          <w:rFonts w:ascii="Arial"/>
          <w:color w:val="232323"/>
          <w:w w:val="120"/>
          <w:sz w:val="15"/>
        </w:rPr>
        <w:t>t</w:t>
      </w:r>
      <w:r>
        <w:rPr>
          <w:rFonts w:ascii="Arial"/>
          <w:color w:val="232323"/>
          <w:spacing w:val="-26"/>
          <w:w w:val="120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do</w:t>
      </w:r>
      <w:r>
        <w:rPr>
          <w:rFonts w:ascii="Arial"/>
          <w:color w:val="232323"/>
          <w:spacing w:val="1"/>
          <w:w w:val="105"/>
          <w:sz w:val="15"/>
        </w:rPr>
        <w:t>e</w:t>
      </w:r>
      <w:r>
        <w:rPr>
          <w:rFonts w:ascii="Arial"/>
          <w:color w:val="4B4B4B"/>
          <w:w w:val="105"/>
          <w:sz w:val="15"/>
        </w:rPr>
        <w:t>s</w:t>
      </w:r>
      <w:r>
        <w:rPr>
          <w:rFonts w:ascii="Arial"/>
          <w:color w:val="4B4B4B"/>
          <w:spacing w:val="-23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not</w:t>
      </w:r>
      <w:r>
        <w:rPr>
          <w:rFonts w:ascii="Arial"/>
          <w:color w:val="232323"/>
          <w:spacing w:val="-22"/>
          <w:w w:val="105"/>
          <w:sz w:val="15"/>
        </w:rPr>
        <w:t xml:space="preserve"> </w:t>
      </w:r>
      <w:r>
        <w:rPr>
          <w:rFonts w:ascii="Arial"/>
          <w:color w:val="666666"/>
          <w:spacing w:val="-10"/>
          <w:w w:val="105"/>
          <w:sz w:val="15"/>
        </w:rPr>
        <w:t>s</w:t>
      </w:r>
      <w:r>
        <w:rPr>
          <w:rFonts w:ascii="Arial"/>
          <w:color w:val="363636"/>
          <w:w w:val="105"/>
          <w:sz w:val="15"/>
        </w:rPr>
        <w:t>tart</w:t>
      </w:r>
      <w:r>
        <w:rPr>
          <w:rFonts w:ascii="Arial"/>
          <w:color w:val="363636"/>
          <w:spacing w:val="-2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w</w:t>
      </w:r>
      <w:r>
        <w:rPr>
          <w:rFonts w:ascii="Arial"/>
          <w:color w:val="363636"/>
          <w:spacing w:val="4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thin</w:t>
      </w:r>
      <w:r>
        <w:rPr>
          <w:rFonts w:ascii="Arial"/>
          <w:color w:val="363636"/>
          <w:spacing w:val="-2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2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</w:t>
      </w:r>
      <w:r>
        <w:rPr>
          <w:rFonts w:ascii="Arial"/>
          <w:color w:val="363636"/>
          <w:spacing w:val="-7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me</w:t>
      </w:r>
      <w:r>
        <w:rPr>
          <w:rFonts w:ascii="Arial"/>
          <w:color w:val="363636"/>
          <w:spacing w:val="-27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specifi</w:t>
      </w:r>
      <w:r>
        <w:rPr>
          <w:rFonts w:ascii="Arial"/>
          <w:color w:val="4B4B4B"/>
          <w:spacing w:val="5"/>
          <w:w w:val="105"/>
          <w:sz w:val="15"/>
        </w:rPr>
        <w:t>e</w:t>
      </w:r>
      <w:r>
        <w:rPr>
          <w:rFonts w:ascii="Arial"/>
          <w:color w:val="232323"/>
          <w:w w:val="105"/>
          <w:sz w:val="15"/>
        </w:rPr>
        <w:t>d</w:t>
      </w:r>
      <w:r>
        <w:rPr>
          <w:rFonts w:ascii="Arial"/>
          <w:color w:val="232323"/>
          <w:spacing w:val="-18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in</w:t>
      </w:r>
      <w:r>
        <w:rPr>
          <w:rFonts w:ascii="Arial"/>
          <w:color w:val="363636"/>
          <w:spacing w:val="-29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the</w:t>
      </w:r>
      <w:r>
        <w:rPr>
          <w:rFonts w:ascii="Arial"/>
          <w:color w:val="4B4B4B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permit;</w:t>
      </w:r>
      <w:r>
        <w:rPr>
          <w:rFonts w:ascii="Arial"/>
          <w:color w:val="363636"/>
          <w:spacing w:val="-28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</w:p>
    <w:p w14:paraId="13EDDEC9" w14:textId="77777777" w:rsidR="00A5052B" w:rsidRDefault="00A72E41">
      <w:pPr>
        <w:tabs>
          <w:tab w:val="left" w:pos="1119"/>
        </w:tabs>
        <w:spacing w:before="17" w:line="194" w:lineRule="exact"/>
        <w:ind w:left="1119" w:right="155" w:hanging="345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B4B4B"/>
          <w:w w:val="85"/>
          <w:sz w:val="20"/>
        </w:rPr>
        <w:t>*</w:t>
      </w:r>
      <w:r>
        <w:rPr>
          <w:rFonts w:ascii="Arial"/>
          <w:color w:val="4B4B4B"/>
          <w:w w:val="85"/>
          <w:sz w:val="20"/>
        </w:rPr>
        <w:tab/>
      </w:r>
      <w:r>
        <w:rPr>
          <w:rFonts w:ascii="Arial"/>
          <w:color w:val="232323"/>
          <w:sz w:val="15"/>
        </w:rPr>
        <w:t>t</w:t>
      </w:r>
      <w:r>
        <w:rPr>
          <w:rFonts w:ascii="Arial"/>
          <w:color w:val="232323"/>
          <w:spacing w:val="1"/>
          <w:sz w:val="15"/>
        </w:rPr>
        <w:t>h</w:t>
      </w:r>
      <w:r>
        <w:rPr>
          <w:rFonts w:ascii="Arial"/>
          <w:color w:val="4B4B4B"/>
          <w:sz w:val="15"/>
        </w:rPr>
        <w:t>e</w:t>
      </w:r>
      <w:r>
        <w:rPr>
          <w:rFonts w:ascii="Arial"/>
          <w:color w:val="4B4B4B"/>
          <w:spacing w:val="2"/>
          <w:sz w:val="15"/>
        </w:rPr>
        <w:t xml:space="preserve"> </w:t>
      </w:r>
      <w:r>
        <w:rPr>
          <w:rFonts w:ascii="Arial"/>
          <w:color w:val="363636"/>
          <w:sz w:val="15"/>
        </w:rPr>
        <w:t>development</w:t>
      </w:r>
      <w:r>
        <w:rPr>
          <w:rFonts w:ascii="Arial"/>
          <w:color w:val="363636"/>
          <w:spacing w:val="37"/>
          <w:sz w:val="15"/>
        </w:rPr>
        <w:t xml:space="preserve"> </w:t>
      </w:r>
      <w:r>
        <w:rPr>
          <w:rFonts w:ascii="Arial"/>
          <w:color w:val="363636"/>
          <w:sz w:val="15"/>
        </w:rPr>
        <w:t>requires</w:t>
      </w:r>
      <w:r>
        <w:rPr>
          <w:rFonts w:ascii="Arial"/>
          <w:color w:val="363636"/>
          <w:spacing w:val="11"/>
          <w:sz w:val="15"/>
        </w:rPr>
        <w:t xml:space="preserve"> </w:t>
      </w:r>
      <w:r>
        <w:rPr>
          <w:rFonts w:ascii="Arial"/>
          <w:color w:val="232323"/>
          <w:sz w:val="15"/>
        </w:rPr>
        <w:t>t</w:t>
      </w:r>
      <w:r>
        <w:rPr>
          <w:rFonts w:ascii="Arial"/>
          <w:color w:val="232323"/>
          <w:spacing w:val="-5"/>
          <w:sz w:val="15"/>
        </w:rPr>
        <w:t>h</w:t>
      </w:r>
      <w:r>
        <w:rPr>
          <w:rFonts w:ascii="Arial"/>
          <w:color w:val="4B4B4B"/>
          <w:sz w:val="15"/>
        </w:rPr>
        <w:t>e</w:t>
      </w:r>
      <w:r>
        <w:rPr>
          <w:rFonts w:ascii="Arial"/>
          <w:color w:val="4B4B4B"/>
          <w:spacing w:val="10"/>
          <w:sz w:val="15"/>
        </w:rPr>
        <w:t xml:space="preserve"> </w:t>
      </w:r>
      <w:r>
        <w:rPr>
          <w:rFonts w:ascii="Arial"/>
          <w:color w:val="4B4B4B"/>
          <w:sz w:val="15"/>
        </w:rPr>
        <w:t>certificat</w:t>
      </w:r>
      <w:r>
        <w:rPr>
          <w:rFonts w:ascii="Arial"/>
          <w:color w:val="4B4B4B"/>
          <w:spacing w:val="-7"/>
          <w:sz w:val="15"/>
        </w:rPr>
        <w:t>i</w:t>
      </w:r>
      <w:r>
        <w:rPr>
          <w:rFonts w:ascii="Arial"/>
          <w:color w:val="4B4B4B"/>
          <w:sz w:val="15"/>
        </w:rPr>
        <w:t>on</w:t>
      </w:r>
      <w:r>
        <w:rPr>
          <w:rFonts w:ascii="Arial"/>
          <w:color w:val="4B4B4B"/>
          <w:spacing w:val="9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17"/>
          <w:sz w:val="15"/>
        </w:rPr>
        <w:t xml:space="preserve"> </w:t>
      </w:r>
      <w:r>
        <w:rPr>
          <w:rFonts w:ascii="Arial"/>
          <w:color w:val="4B4B4B"/>
          <w:sz w:val="15"/>
        </w:rPr>
        <w:t>a</w:t>
      </w:r>
      <w:r>
        <w:rPr>
          <w:rFonts w:ascii="Arial"/>
          <w:color w:val="4B4B4B"/>
          <w:spacing w:val="15"/>
          <w:sz w:val="15"/>
        </w:rPr>
        <w:t xml:space="preserve"> </w:t>
      </w:r>
      <w:r>
        <w:rPr>
          <w:rFonts w:ascii="Arial"/>
          <w:color w:val="232323"/>
          <w:sz w:val="15"/>
        </w:rPr>
        <w:t>p</w:t>
      </w:r>
      <w:r>
        <w:rPr>
          <w:rFonts w:ascii="Arial"/>
          <w:color w:val="232323"/>
          <w:spacing w:val="-19"/>
          <w:sz w:val="15"/>
        </w:rPr>
        <w:t>l</w:t>
      </w:r>
      <w:r>
        <w:rPr>
          <w:rFonts w:ascii="Arial"/>
          <w:color w:val="232323"/>
          <w:sz w:val="15"/>
        </w:rPr>
        <w:t>an</w:t>
      </w:r>
      <w:r>
        <w:rPr>
          <w:rFonts w:ascii="Arial"/>
          <w:color w:val="232323"/>
          <w:spacing w:val="6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10"/>
          <w:sz w:val="15"/>
        </w:rPr>
        <w:t xml:space="preserve"> </w:t>
      </w:r>
      <w:r>
        <w:rPr>
          <w:rFonts w:ascii="Arial"/>
          <w:color w:val="4B4B4B"/>
          <w:spacing w:val="6"/>
          <w:sz w:val="15"/>
        </w:rPr>
        <w:t>s</w:t>
      </w:r>
      <w:r>
        <w:rPr>
          <w:rFonts w:ascii="Arial"/>
          <w:color w:val="232323"/>
          <w:sz w:val="15"/>
        </w:rPr>
        <w:t>ubd</w:t>
      </w:r>
      <w:r>
        <w:rPr>
          <w:rFonts w:ascii="Arial"/>
          <w:color w:val="232323"/>
          <w:spacing w:val="-14"/>
          <w:sz w:val="15"/>
        </w:rPr>
        <w:t>i</w:t>
      </w:r>
      <w:r>
        <w:rPr>
          <w:rFonts w:ascii="Arial"/>
          <w:color w:val="232323"/>
          <w:sz w:val="15"/>
        </w:rPr>
        <w:t>vi</w:t>
      </w:r>
      <w:r>
        <w:rPr>
          <w:rFonts w:ascii="Arial"/>
          <w:color w:val="232323"/>
          <w:spacing w:val="10"/>
          <w:sz w:val="15"/>
        </w:rPr>
        <w:t>s</w:t>
      </w:r>
      <w:r>
        <w:rPr>
          <w:rFonts w:ascii="Arial"/>
          <w:color w:val="4B4B4B"/>
          <w:sz w:val="15"/>
        </w:rPr>
        <w:t>i</w:t>
      </w:r>
      <w:r>
        <w:rPr>
          <w:rFonts w:ascii="Arial"/>
          <w:color w:val="4B4B4B"/>
          <w:spacing w:val="1"/>
          <w:sz w:val="15"/>
        </w:rPr>
        <w:t>o</w:t>
      </w:r>
      <w:r>
        <w:rPr>
          <w:rFonts w:ascii="Arial"/>
          <w:color w:val="232323"/>
          <w:sz w:val="15"/>
        </w:rPr>
        <w:t>n</w:t>
      </w:r>
      <w:r>
        <w:rPr>
          <w:rFonts w:ascii="Arial"/>
          <w:color w:val="232323"/>
          <w:spacing w:val="-11"/>
          <w:sz w:val="15"/>
        </w:rPr>
        <w:t xml:space="preserve"> </w:t>
      </w:r>
      <w:r>
        <w:rPr>
          <w:rFonts w:ascii="Arial"/>
          <w:color w:val="363636"/>
          <w:sz w:val="15"/>
        </w:rPr>
        <w:t>or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232323"/>
          <w:sz w:val="15"/>
        </w:rPr>
        <w:t>co</w:t>
      </w:r>
      <w:r>
        <w:rPr>
          <w:rFonts w:ascii="Arial"/>
          <w:color w:val="232323"/>
          <w:spacing w:val="2"/>
          <w:sz w:val="15"/>
        </w:rPr>
        <w:t>n</w:t>
      </w:r>
      <w:r>
        <w:rPr>
          <w:rFonts w:ascii="Arial"/>
          <w:color w:val="4B4B4B"/>
          <w:sz w:val="15"/>
        </w:rPr>
        <w:t>s</w:t>
      </w:r>
      <w:r>
        <w:rPr>
          <w:rFonts w:ascii="Arial"/>
          <w:color w:val="4B4B4B"/>
          <w:spacing w:val="1"/>
          <w:sz w:val="15"/>
        </w:rPr>
        <w:t>o</w:t>
      </w:r>
      <w:r>
        <w:rPr>
          <w:rFonts w:ascii="Arial"/>
          <w:color w:val="232323"/>
          <w:spacing w:val="-14"/>
          <w:sz w:val="15"/>
        </w:rPr>
        <w:t>l</w:t>
      </w:r>
      <w:r>
        <w:rPr>
          <w:rFonts w:ascii="Arial"/>
          <w:color w:val="4B4B4B"/>
          <w:spacing w:val="-16"/>
          <w:sz w:val="15"/>
        </w:rPr>
        <w:t>i</w:t>
      </w:r>
      <w:r>
        <w:rPr>
          <w:rFonts w:ascii="Arial"/>
          <w:color w:val="232323"/>
          <w:sz w:val="15"/>
        </w:rPr>
        <w:t>dat</w:t>
      </w:r>
      <w:r>
        <w:rPr>
          <w:rFonts w:ascii="Arial"/>
          <w:color w:val="232323"/>
          <w:spacing w:val="-27"/>
          <w:sz w:val="15"/>
        </w:rPr>
        <w:t xml:space="preserve"> </w:t>
      </w:r>
      <w:r>
        <w:rPr>
          <w:rFonts w:ascii="Arial"/>
          <w:color w:val="4B4B4B"/>
          <w:sz w:val="15"/>
        </w:rPr>
        <w:t>i</w:t>
      </w:r>
      <w:r>
        <w:rPr>
          <w:rFonts w:ascii="Arial"/>
          <w:color w:val="4B4B4B"/>
          <w:spacing w:val="-7"/>
          <w:sz w:val="15"/>
        </w:rPr>
        <w:t>o</w:t>
      </w:r>
      <w:r>
        <w:rPr>
          <w:rFonts w:ascii="Arial"/>
          <w:color w:val="232323"/>
          <w:sz w:val="15"/>
        </w:rPr>
        <w:t>n</w:t>
      </w:r>
      <w:r>
        <w:rPr>
          <w:rFonts w:ascii="Arial"/>
          <w:color w:val="232323"/>
          <w:spacing w:val="-2"/>
          <w:sz w:val="15"/>
        </w:rPr>
        <w:t xml:space="preserve"> </w:t>
      </w:r>
      <w:r>
        <w:rPr>
          <w:rFonts w:ascii="Arial"/>
          <w:color w:val="232323"/>
          <w:sz w:val="15"/>
        </w:rPr>
        <w:t>un</w:t>
      </w:r>
      <w:r>
        <w:rPr>
          <w:rFonts w:ascii="Arial"/>
          <w:color w:val="232323"/>
          <w:spacing w:val="-9"/>
          <w:sz w:val="15"/>
        </w:rPr>
        <w:t>d</w:t>
      </w:r>
      <w:r>
        <w:rPr>
          <w:rFonts w:ascii="Arial"/>
          <w:color w:val="4B4B4B"/>
          <w:sz w:val="15"/>
        </w:rPr>
        <w:t>er</w:t>
      </w:r>
      <w:r>
        <w:rPr>
          <w:rFonts w:ascii="Arial"/>
          <w:color w:val="4B4B4B"/>
          <w:spacing w:val="13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10"/>
          <w:sz w:val="15"/>
        </w:rPr>
        <w:t xml:space="preserve"> </w:t>
      </w:r>
      <w:r>
        <w:rPr>
          <w:rFonts w:ascii="Arial"/>
          <w:color w:val="232323"/>
          <w:sz w:val="15"/>
        </w:rPr>
        <w:t>Subd</w:t>
      </w:r>
      <w:r>
        <w:rPr>
          <w:rFonts w:ascii="Arial"/>
          <w:color w:val="232323"/>
          <w:spacing w:val="-12"/>
          <w:sz w:val="15"/>
        </w:rPr>
        <w:t>i</w:t>
      </w:r>
      <w:r>
        <w:rPr>
          <w:rFonts w:ascii="Arial"/>
          <w:color w:val="232323"/>
          <w:sz w:val="15"/>
        </w:rPr>
        <w:t>v</w:t>
      </w:r>
      <w:r>
        <w:rPr>
          <w:rFonts w:ascii="Arial"/>
          <w:color w:val="232323"/>
          <w:spacing w:val="-11"/>
          <w:sz w:val="15"/>
        </w:rPr>
        <w:t>i</w:t>
      </w:r>
      <w:r>
        <w:rPr>
          <w:rFonts w:ascii="Arial"/>
          <w:color w:val="232323"/>
          <w:sz w:val="15"/>
        </w:rPr>
        <w:t>s</w:t>
      </w:r>
      <w:r>
        <w:rPr>
          <w:rFonts w:ascii="Arial"/>
          <w:color w:val="232323"/>
          <w:spacing w:val="-8"/>
          <w:sz w:val="15"/>
        </w:rPr>
        <w:t>i</w:t>
      </w:r>
      <w:r>
        <w:rPr>
          <w:rFonts w:ascii="Arial"/>
          <w:color w:val="232323"/>
          <w:sz w:val="15"/>
        </w:rPr>
        <w:t>on</w:t>
      </w:r>
      <w:r>
        <w:rPr>
          <w:rFonts w:ascii="Arial"/>
          <w:color w:val="232323"/>
          <w:spacing w:val="-1"/>
          <w:sz w:val="15"/>
        </w:rPr>
        <w:t xml:space="preserve"> </w:t>
      </w:r>
      <w:r>
        <w:rPr>
          <w:rFonts w:ascii="Arial"/>
          <w:color w:val="232323"/>
          <w:sz w:val="15"/>
        </w:rPr>
        <w:t>Act</w:t>
      </w:r>
      <w:r>
        <w:rPr>
          <w:rFonts w:ascii="Arial"/>
          <w:color w:val="232323"/>
          <w:spacing w:val="19"/>
          <w:sz w:val="15"/>
        </w:rPr>
        <w:t xml:space="preserve"> </w:t>
      </w:r>
      <w:r>
        <w:rPr>
          <w:rFonts w:ascii="Arial"/>
          <w:color w:val="232323"/>
          <w:spacing w:val="-40"/>
          <w:sz w:val="15"/>
        </w:rPr>
        <w:t>1</w:t>
      </w:r>
      <w:r>
        <w:rPr>
          <w:rFonts w:ascii="Arial"/>
          <w:color w:val="232323"/>
          <w:sz w:val="15"/>
        </w:rPr>
        <w:t>988</w:t>
      </w:r>
      <w:r>
        <w:rPr>
          <w:rFonts w:ascii="Arial"/>
          <w:color w:val="232323"/>
          <w:w w:val="95"/>
          <w:sz w:val="15"/>
        </w:rPr>
        <w:t xml:space="preserve"> </w:t>
      </w:r>
      <w:r>
        <w:rPr>
          <w:rFonts w:ascii="Arial"/>
          <w:color w:val="363636"/>
          <w:sz w:val="15"/>
        </w:rPr>
        <w:t>and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a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plan</w:t>
      </w:r>
      <w:r>
        <w:rPr>
          <w:rFonts w:ascii="Arial"/>
          <w:color w:val="363636"/>
          <w:spacing w:val="2"/>
          <w:sz w:val="15"/>
        </w:rPr>
        <w:t xml:space="preserve"> </w:t>
      </w:r>
      <w:r>
        <w:rPr>
          <w:rFonts w:ascii="Arial"/>
          <w:color w:val="363636"/>
          <w:spacing w:val="-14"/>
          <w:sz w:val="15"/>
        </w:rPr>
        <w:t>i</w:t>
      </w:r>
      <w:r>
        <w:rPr>
          <w:rFonts w:ascii="Arial"/>
          <w:color w:val="363636"/>
          <w:sz w:val="15"/>
        </w:rPr>
        <w:t>s not</w:t>
      </w:r>
      <w:r>
        <w:rPr>
          <w:rFonts w:ascii="Arial"/>
          <w:color w:val="363636"/>
          <w:spacing w:val="-7"/>
          <w:sz w:val="15"/>
        </w:rPr>
        <w:t xml:space="preserve"> </w:t>
      </w:r>
      <w:r>
        <w:rPr>
          <w:rFonts w:ascii="Arial"/>
          <w:color w:val="4B4B4B"/>
          <w:sz w:val="15"/>
        </w:rPr>
        <w:t>c</w:t>
      </w:r>
      <w:r>
        <w:rPr>
          <w:rFonts w:ascii="Arial"/>
          <w:color w:val="4B4B4B"/>
          <w:spacing w:val="-2"/>
          <w:sz w:val="15"/>
        </w:rPr>
        <w:t>e</w:t>
      </w:r>
      <w:r>
        <w:rPr>
          <w:rFonts w:ascii="Arial"/>
          <w:color w:val="232323"/>
          <w:sz w:val="15"/>
        </w:rPr>
        <w:t>rtif</w:t>
      </w:r>
      <w:r>
        <w:rPr>
          <w:rFonts w:ascii="Arial"/>
          <w:color w:val="232323"/>
          <w:spacing w:val="-6"/>
          <w:sz w:val="15"/>
        </w:rPr>
        <w:t>i</w:t>
      </w:r>
      <w:r>
        <w:rPr>
          <w:rFonts w:ascii="Arial"/>
          <w:color w:val="4B4B4B"/>
          <w:sz w:val="15"/>
        </w:rPr>
        <w:t>ed</w:t>
      </w:r>
      <w:r>
        <w:rPr>
          <w:rFonts w:ascii="Arial"/>
          <w:color w:val="4B4B4B"/>
          <w:spacing w:val="-5"/>
          <w:sz w:val="15"/>
        </w:rPr>
        <w:t xml:space="preserve"> </w:t>
      </w:r>
      <w:r>
        <w:rPr>
          <w:rFonts w:ascii="Arial"/>
          <w:color w:val="363636"/>
          <w:sz w:val="15"/>
        </w:rPr>
        <w:t>w</w:t>
      </w:r>
      <w:r>
        <w:rPr>
          <w:rFonts w:ascii="Arial"/>
          <w:color w:val="363636"/>
          <w:spacing w:val="-3"/>
          <w:sz w:val="15"/>
        </w:rPr>
        <w:t>i</w:t>
      </w:r>
      <w:r>
        <w:rPr>
          <w:rFonts w:ascii="Arial"/>
          <w:color w:val="363636"/>
          <w:sz w:val="15"/>
        </w:rPr>
        <w:t>th</w:t>
      </w:r>
      <w:r>
        <w:rPr>
          <w:rFonts w:ascii="Arial"/>
          <w:color w:val="363636"/>
          <w:spacing w:val="2"/>
          <w:sz w:val="15"/>
        </w:rPr>
        <w:t>i</w:t>
      </w:r>
      <w:r>
        <w:rPr>
          <w:rFonts w:ascii="Arial"/>
          <w:color w:val="363636"/>
          <w:sz w:val="15"/>
        </w:rPr>
        <w:t>n</w:t>
      </w:r>
      <w:r>
        <w:rPr>
          <w:rFonts w:ascii="Arial"/>
          <w:color w:val="363636"/>
          <w:spacing w:val="-12"/>
          <w:sz w:val="15"/>
        </w:rPr>
        <w:t xml:space="preserve"> </w:t>
      </w:r>
      <w:r>
        <w:rPr>
          <w:rFonts w:ascii="Arial"/>
          <w:color w:val="363636"/>
          <w:sz w:val="15"/>
        </w:rPr>
        <w:t>two</w:t>
      </w:r>
      <w:r>
        <w:rPr>
          <w:rFonts w:ascii="Arial"/>
          <w:color w:val="363636"/>
          <w:spacing w:val="12"/>
          <w:sz w:val="15"/>
        </w:rPr>
        <w:t xml:space="preserve"> </w:t>
      </w:r>
      <w:r>
        <w:rPr>
          <w:rFonts w:ascii="Arial"/>
          <w:color w:val="4B4B4B"/>
          <w:sz w:val="15"/>
        </w:rPr>
        <w:t>yea</w:t>
      </w:r>
      <w:r>
        <w:rPr>
          <w:rFonts w:ascii="Arial"/>
          <w:color w:val="4B4B4B"/>
          <w:spacing w:val="12"/>
          <w:sz w:val="15"/>
        </w:rPr>
        <w:t>r</w:t>
      </w:r>
      <w:r>
        <w:rPr>
          <w:rFonts w:ascii="Arial"/>
          <w:color w:val="666666"/>
          <w:sz w:val="15"/>
        </w:rPr>
        <w:t xml:space="preserve">s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4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363636"/>
          <w:spacing w:val="-20"/>
          <w:sz w:val="15"/>
        </w:rPr>
        <w:t>i</w:t>
      </w:r>
      <w:r>
        <w:rPr>
          <w:rFonts w:ascii="Arial"/>
          <w:color w:val="363636"/>
          <w:sz w:val="15"/>
        </w:rPr>
        <w:t>ssue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10"/>
          <w:sz w:val="15"/>
        </w:rPr>
        <w:t xml:space="preserve"> </w:t>
      </w:r>
      <w:r>
        <w:rPr>
          <w:rFonts w:ascii="Arial"/>
          <w:color w:val="4B4B4B"/>
          <w:sz w:val="15"/>
        </w:rPr>
        <w:t>a</w:t>
      </w:r>
      <w:r>
        <w:rPr>
          <w:rFonts w:ascii="Arial"/>
          <w:color w:val="4B4B4B"/>
          <w:spacing w:val="7"/>
          <w:sz w:val="15"/>
        </w:rPr>
        <w:t xml:space="preserve"> </w:t>
      </w:r>
      <w:r>
        <w:rPr>
          <w:rFonts w:ascii="Arial"/>
          <w:color w:val="232323"/>
          <w:spacing w:val="-1"/>
          <w:sz w:val="15"/>
        </w:rPr>
        <w:t>p</w:t>
      </w:r>
      <w:r>
        <w:rPr>
          <w:rFonts w:ascii="Arial"/>
          <w:color w:val="4B4B4B"/>
          <w:sz w:val="15"/>
        </w:rPr>
        <w:t>er</w:t>
      </w:r>
      <w:r>
        <w:rPr>
          <w:rFonts w:ascii="Arial"/>
          <w:color w:val="4B4B4B"/>
          <w:spacing w:val="-18"/>
          <w:sz w:val="15"/>
        </w:rPr>
        <w:t>m</w:t>
      </w:r>
      <w:r>
        <w:rPr>
          <w:rFonts w:ascii="Arial"/>
          <w:color w:val="232323"/>
          <w:spacing w:val="-31"/>
          <w:sz w:val="15"/>
        </w:rPr>
        <w:t>i</w:t>
      </w:r>
      <w:r>
        <w:rPr>
          <w:rFonts w:ascii="Arial"/>
          <w:color w:val="232323"/>
          <w:spacing w:val="2"/>
          <w:sz w:val="15"/>
        </w:rPr>
        <w:t>t</w:t>
      </w:r>
      <w:r>
        <w:rPr>
          <w:rFonts w:ascii="Arial"/>
          <w:color w:val="4B4B4B"/>
          <w:spacing w:val="6"/>
          <w:sz w:val="15"/>
        </w:rPr>
        <w:t>,</w:t>
      </w:r>
      <w:r>
        <w:rPr>
          <w:rFonts w:ascii="Arial"/>
          <w:color w:val="232323"/>
          <w:sz w:val="15"/>
        </w:rPr>
        <w:t>unle</w:t>
      </w:r>
      <w:r>
        <w:rPr>
          <w:rFonts w:ascii="Arial"/>
          <w:color w:val="232323"/>
          <w:spacing w:val="7"/>
          <w:sz w:val="15"/>
        </w:rPr>
        <w:t>s</w:t>
      </w:r>
      <w:r>
        <w:rPr>
          <w:rFonts w:ascii="Arial"/>
          <w:color w:val="4B4B4B"/>
          <w:sz w:val="15"/>
        </w:rPr>
        <w:t>s</w:t>
      </w:r>
      <w:r>
        <w:rPr>
          <w:rFonts w:ascii="Arial"/>
          <w:color w:val="4B4B4B"/>
          <w:spacing w:val="1"/>
          <w:sz w:val="15"/>
        </w:rPr>
        <w:t xml:space="preserve"> </w:t>
      </w:r>
      <w:r>
        <w:rPr>
          <w:rFonts w:ascii="Arial"/>
          <w:color w:val="232323"/>
          <w:sz w:val="15"/>
        </w:rPr>
        <w:t>the</w:t>
      </w:r>
      <w:r>
        <w:rPr>
          <w:rFonts w:ascii="Arial"/>
          <w:color w:val="232323"/>
          <w:spacing w:val="9"/>
          <w:sz w:val="15"/>
        </w:rPr>
        <w:t xml:space="preserve"> </w:t>
      </w:r>
      <w:r>
        <w:rPr>
          <w:rFonts w:ascii="Arial"/>
          <w:color w:val="363636"/>
          <w:sz w:val="15"/>
        </w:rPr>
        <w:t>permit</w:t>
      </w:r>
      <w:r>
        <w:rPr>
          <w:rFonts w:ascii="Arial"/>
          <w:color w:val="363636"/>
          <w:spacing w:val="11"/>
          <w:sz w:val="15"/>
        </w:rPr>
        <w:t xml:space="preserve"> </w:t>
      </w:r>
      <w:r>
        <w:rPr>
          <w:rFonts w:ascii="Arial"/>
          <w:color w:val="363636"/>
          <w:sz w:val="15"/>
        </w:rPr>
        <w:t>conta</w:t>
      </w:r>
      <w:r>
        <w:rPr>
          <w:rFonts w:ascii="Arial"/>
          <w:color w:val="363636"/>
          <w:spacing w:val="5"/>
          <w:sz w:val="15"/>
        </w:rPr>
        <w:t>i</w:t>
      </w:r>
      <w:r>
        <w:rPr>
          <w:rFonts w:ascii="Arial"/>
          <w:color w:val="363636"/>
          <w:sz w:val="15"/>
        </w:rPr>
        <w:t>ns</w:t>
      </w:r>
      <w:r>
        <w:rPr>
          <w:rFonts w:ascii="Arial"/>
          <w:color w:val="363636"/>
          <w:spacing w:val="-5"/>
          <w:sz w:val="15"/>
        </w:rPr>
        <w:t xml:space="preserve"> </w:t>
      </w:r>
      <w:r>
        <w:rPr>
          <w:rFonts w:ascii="Arial"/>
          <w:color w:val="4B4B4B"/>
          <w:sz w:val="15"/>
        </w:rPr>
        <w:t>a</w:t>
      </w:r>
      <w:r>
        <w:rPr>
          <w:rFonts w:ascii="Arial"/>
          <w:color w:val="4B4B4B"/>
          <w:spacing w:val="8"/>
          <w:sz w:val="15"/>
        </w:rPr>
        <w:t xml:space="preserve"> </w:t>
      </w:r>
      <w:r>
        <w:rPr>
          <w:rFonts w:ascii="Arial"/>
          <w:color w:val="363636"/>
          <w:sz w:val="15"/>
        </w:rPr>
        <w:t>d</w:t>
      </w:r>
      <w:r>
        <w:rPr>
          <w:rFonts w:ascii="Arial"/>
          <w:color w:val="363636"/>
          <w:spacing w:val="-14"/>
          <w:sz w:val="15"/>
        </w:rPr>
        <w:t>i</w:t>
      </w:r>
      <w:r>
        <w:rPr>
          <w:rFonts w:ascii="Arial"/>
          <w:color w:val="363636"/>
          <w:sz w:val="15"/>
        </w:rPr>
        <w:t>fferent</w:t>
      </w:r>
      <w:r>
        <w:rPr>
          <w:rFonts w:ascii="Arial"/>
          <w:color w:val="363636"/>
          <w:spacing w:val="13"/>
          <w:sz w:val="15"/>
        </w:rPr>
        <w:t xml:space="preserve"> </w:t>
      </w:r>
      <w:r>
        <w:rPr>
          <w:rFonts w:ascii="Arial"/>
          <w:color w:val="363636"/>
          <w:sz w:val="15"/>
        </w:rPr>
        <w:t>provision;</w:t>
      </w:r>
    </w:p>
    <w:p w14:paraId="13EDDECA" w14:textId="77777777" w:rsidR="00A5052B" w:rsidRDefault="00A72E41">
      <w:pPr>
        <w:spacing w:before="22" w:line="155" w:lineRule="exact"/>
        <w:ind w:left="1119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w w:val="110"/>
          <w:sz w:val="15"/>
        </w:rPr>
        <w:t>or</w:t>
      </w:r>
    </w:p>
    <w:p w14:paraId="13EDDECB" w14:textId="77777777" w:rsidR="00A5052B" w:rsidRDefault="00A72E41">
      <w:pPr>
        <w:tabs>
          <w:tab w:val="left" w:pos="1119"/>
        </w:tabs>
        <w:spacing w:line="224" w:lineRule="exact"/>
        <w:ind w:left="1119" w:hanging="345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B4B4B"/>
          <w:w w:val="80"/>
          <w:sz w:val="21"/>
        </w:rPr>
        <w:t>*</w:t>
      </w:r>
      <w:r>
        <w:rPr>
          <w:rFonts w:ascii="Arial"/>
          <w:color w:val="4B4B4B"/>
          <w:w w:val="80"/>
          <w:sz w:val="21"/>
        </w:rPr>
        <w:tab/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8"/>
          <w:sz w:val="15"/>
        </w:rPr>
        <w:t xml:space="preserve"> </w:t>
      </w:r>
      <w:r>
        <w:rPr>
          <w:rFonts w:ascii="Arial"/>
          <w:color w:val="232323"/>
          <w:spacing w:val="-1"/>
          <w:sz w:val="15"/>
        </w:rPr>
        <w:t>d</w:t>
      </w:r>
      <w:r>
        <w:rPr>
          <w:rFonts w:ascii="Arial"/>
          <w:color w:val="4B4B4B"/>
          <w:sz w:val="15"/>
        </w:rPr>
        <w:t>eve</w:t>
      </w:r>
      <w:r>
        <w:rPr>
          <w:rFonts w:ascii="Arial"/>
          <w:color w:val="4B4B4B"/>
          <w:spacing w:val="-13"/>
          <w:sz w:val="15"/>
        </w:rPr>
        <w:t>l</w:t>
      </w:r>
      <w:r>
        <w:rPr>
          <w:rFonts w:ascii="Arial"/>
          <w:color w:val="4B4B4B"/>
          <w:spacing w:val="-3"/>
          <w:sz w:val="15"/>
        </w:rPr>
        <w:t>o</w:t>
      </w:r>
      <w:r>
        <w:rPr>
          <w:rFonts w:ascii="Arial"/>
          <w:color w:val="232323"/>
          <w:sz w:val="15"/>
        </w:rPr>
        <w:t>p</w:t>
      </w:r>
      <w:r>
        <w:rPr>
          <w:rFonts w:ascii="Arial"/>
          <w:color w:val="232323"/>
          <w:spacing w:val="-2"/>
          <w:sz w:val="15"/>
        </w:rPr>
        <w:t>m</w:t>
      </w:r>
      <w:r>
        <w:rPr>
          <w:rFonts w:ascii="Arial"/>
          <w:color w:val="4B4B4B"/>
          <w:sz w:val="15"/>
        </w:rPr>
        <w:t>ent</w:t>
      </w:r>
      <w:r>
        <w:rPr>
          <w:rFonts w:ascii="Arial"/>
          <w:color w:val="4B4B4B"/>
          <w:spacing w:val="3"/>
          <w:sz w:val="15"/>
        </w:rPr>
        <w:t xml:space="preserve"> </w:t>
      </w:r>
      <w:r>
        <w:rPr>
          <w:rFonts w:ascii="Arial"/>
          <w:color w:val="363636"/>
          <w:sz w:val="15"/>
        </w:rPr>
        <w:t>or</w:t>
      </w:r>
      <w:r>
        <w:rPr>
          <w:rFonts w:ascii="Arial"/>
          <w:color w:val="363636"/>
          <w:spacing w:val="6"/>
          <w:sz w:val="15"/>
        </w:rPr>
        <w:t xml:space="preserve"> </w:t>
      </w:r>
      <w:r>
        <w:rPr>
          <w:rFonts w:ascii="Arial"/>
          <w:color w:val="4B4B4B"/>
          <w:sz w:val="15"/>
        </w:rPr>
        <w:t>any</w:t>
      </w:r>
      <w:r>
        <w:rPr>
          <w:rFonts w:ascii="Arial"/>
          <w:color w:val="4B4B4B"/>
          <w:spacing w:val="3"/>
          <w:sz w:val="15"/>
        </w:rPr>
        <w:t xml:space="preserve"> </w:t>
      </w:r>
      <w:r>
        <w:rPr>
          <w:rFonts w:ascii="Arial"/>
          <w:color w:val="363636"/>
          <w:sz w:val="15"/>
        </w:rPr>
        <w:t>stage</w:t>
      </w:r>
      <w:r>
        <w:rPr>
          <w:rFonts w:ascii="Arial"/>
          <w:color w:val="363636"/>
          <w:spacing w:val="11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21"/>
          <w:sz w:val="15"/>
        </w:rPr>
        <w:t xml:space="preserve"> </w:t>
      </w:r>
      <w:r>
        <w:rPr>
          <w:rFonts w:ascii="Arial"/>
          <w:color w:val="232323"/>
          <w:sz w:val="15"/>
        </w:rPr>
        <w:t>it</w:t>
      </w:r>
      <w:r>
        <w:rPr>
          <w:rFonts w:ascii="Arial"/>
          <w:color w:val="232323"/>
          <w:spacing w:val="11"/>
          <w:sz w:val="15"/>
        </w:rPr>
        <w:t xml:space="preserve"> </w:t>
      </w:r>
      <w:r>
        <w:rPr>
          <w:rFonts w:ascii="Arial"/>
          <w:color w:val="232323"/>
          <w:spacing w:val="-12"/>
          <w:sz w:val="15"/>
        </w:rPr>
        <w:t>i</w:t>
      </w:r>
      <w:r>
        <w:rPr>
          <w:rFonts w:ascii="Arial"/>
          <w:color w:val="4B4B4B"/>
          <w:sz w:val="15"/>
        </w:rPr>
        <w:t>s</w:t>
      </w:r>
      <w:r>
        <w:rPr>
          <w:rFonts w:ascii="Arial"/>
          <w:color w:val="4B4B4B"/>
          <w:spacing w:val="6"/>
          <w:sz w:val="15"/>
        </w:rPr>
        <w:t xml:space="preserve"> </w:t>
      </w:r>
      <w:r>
        <w:rPr>
          <w:rFonts w:ascii="Arial"/>
          <w:color w:val="232323"/>
          <w:sz w:val="15"/>
        </w:rPr>
        <w:t>not</w:t>
      </w:r>
      <w:r>
        <w:rPr>
          <w:rFonts w:ascii="Arial"/>
          <w:color w:val="232323"/>
          <w:spacing w:val="6"/>
          <w:sz w:val="15"/>
        </w:rPr>
        <w:t xml:space="preserve"> </w:t>
      </w:r>
      <w:r>
        <w:rPr>
          <w:rFonts w:ascii="Arial"/>
          <w:color w:val="4B4B4B"/>
          <w:sz w:val="15"/>
        </w:rPr>
        <w:t>com</w:t>
      </w:r>
      <w:r>
        <w:rPr>
          <w:rFonts w:ascii="Arial"/>
          <w:color w:val="4B4B4B"/>
          <w:spacing w:val="-4"/>
          <w:sz w:val="15"/>
        </w:rPr>
        <w:t>p</w:t>
      </w:r>
      <w:r>
        <w:rPr>
          <w:rFonts w:ascii="Arial"/>
          <w:color w:val="232323"/>
          <w:spacing w:val="-20"/>
          <w:sz w:val="15"/>
        </w:rPr>
        <w:t>l</w:t>
      </w:r>
      <w:r>
        <w:rPr>
          <w:rFonts w:ascii="Arial"/>
          <w:color w:val="4B4B4B"/>
          <w:sz w:val="15"/>
        </w:rPr>
        <w:t>eted</w:t>
      </w:r>
      <w:r>
        <w:rPr>
          <w:rFonts w:ascii="Arial"/>
          <w:color w:val="4B4B4B"/>
          <w:spacing w:val="2"/>
          <w:sz w:val="15"/>
        </w:rPr>
        <w:t xml:space="preserve"> </w:t>
      </w:r>
      <w:r>
        <w:rPr>
          <w:rFonts w:ascii="Arial"/>
          <w:color w:val="363636"/>
          <w:sz w:val="15"/>
        </w:rPr>
        <w:t>within</w:t>
      </w:r>
      <w:r>
        <w:rPr>
          <w:rFonts w:ascii="Arial"/>
          <w:color w:val="363636"/>
          <w:spacing w:val="-14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11"/>
          <w:sz w:val="15"/>
        </w:rPr>
        <w:t xml:space="preserve"> </w:t>
      </w:r>
      <w:r>
        <w:rPr>
          <w:rFonts w:ascii="Arial"/>
          <w:color w:val="363636"/>
          <w:sz w:val="15"/>
        </w:rPr>
        <w:t>t</w:t>
      </w:r>
      <w:r>
        <w:rPr>
          <w:rFonts w:ascii="Arial"/>
          <w:color w:val="363636"/>
          <w:spacing w:val="-2"/>
          <w:sz w:val="15"/>
        </w:rPr>
        <w:t>i</w:t>
      </w:r>
      <w:r>
        <w:rPr>
          <w:rFonts w:ascii="Arial"/>
          <w:color w:val="363636"/>
          <w:sz w:val="15"/>
        </w:rPr>
        <w:t>me</w:t>
      </w:r>
      <w:r>
        <w:rPr>
          <w:rFonts w:ascii="Arial"/>
          <w:color w:val="363636"/>
          <w:spacing w:val="-10"/>
          <w:sz w:val="15"/>
        </w:rPr>
        <w:t xml:space="preserve"> </w:t>
      </w:r>
      <w:r>
        <w:rPr>
          <w:rFonts w:ascii="Arial"/>
          <w:color w:val="4B4B4B"/>
          <w:spacing w:val="6"/>
          <w:sz w:val="15"/>
        </w:rPr>
        <w:t>s</w:t>
      </w:r>
      <w:r>
        <w:rPr>
          <w:rFonts w:ascii="Arial"/>
          <w:color w:val="232323"/>
          <w:spacing w:val="-8"/>
          <w:sz w:val="15"/>
        </w:rPr>
        <w:t>p</w:t>
      </w:r>
      <w:r>
        <w:rPr>
          <w:rFonts w:ascii="Arial"/>
          <w:color w:val="4B4B4B"/>
          <w:sz w:val="15"/>
        </w:rPr>
        <w:t>e</w:t>
      </w:r>
      <w:r>
        <w:rPr>
          <w:rFonts w:ascii="Arial"/>
          <w:color w:val="4B4B4B"/>
          <w:spacing w:val="12"/>
          <w:sz w:val="15"/>
        </w:rPr>
        <w:t>c</w:t>
      </w:r>
      <w:r>
        <w:rPr>
          <w:rFonts w:ascii="Arial"/>
          <w:color w:val="232323"/>
          <w:sz w:val="15"/>
        </w:rPr>
        <w:t>ified</w:t>
      </w:r>
      <w:r>
        <w:rPr>
          <w:rFonts w:ascii="Arial"/>
          <w:color w:val="232323"/>
          <w:spacing w:val="2"/>
          <w:sz w:val="15"/>
        </w:rPr>
        <w:t xml:space="preserve"> </w:t>
      </w:r>
      <w:r>
        <w:rPr>
          <w:rFonts w:ascii="Arial"/>
          <w:color w:val="363636"/>
          <w:spacing w:val="-14"/>
          <w:sz w:val="15"/>
        </w:rPr>
        <w:t>i</w:t>
      </w:r>
      <w:r>
        <w:rPr>
          <w:rFonts w:ascii="Arial"/>
          <w:color w:val="363636"/>
          <w:sz w:val="15"/>
        </w:rPr>
        <w:t>n</w:t>
      </w:r>
      <w:r>
        <w:rPr>
          <w:rFonts w:ascii="Arial"/>
          <w:color w:val="363636"/>
          <w:spacing w:val="-10"/>
          <w:sz w:val="15"/>
        </w:rPr>
        <w:t xml:space="preserve"> </w:t>
      </w:r>
      <w:r>
        <w:rPr>
          <w:rFonts w:ascii="Arial"/>
          <w:color w:val="232323"/>
          <w:sz w:val="15"/>
        </w:rPr>
        <w:t>the</w:t>
      </w:r>
      <w:r>
        <w:rPr>
          <w:rFonts w:ascii="Arial"/>
          <w:color w:val="232323"/>
          <w:spacing w:val="12"/>
          <w:sz w:val="15"/>
        </w:rPr>
        <w:t xml:space="preserve"> </w:t>
      </w:r>
      <w:r>
        <w:rPr>
          <w:rFonts w:ascii="Arial"/>
          <w:color w:val="363636"/>
          <w:sz w:val="15"/>
        </w:rPr>
        <w:t>permi</w:t>
      </w:r>
      <w:r>
        <w:rPr>
          <w:rFonts w:ascii="Arial"/>
          <w:color w:val="363636"/>
          <w:spacing w:val="-3"/>
          <w:sz w:val="15"/>
        </w:rPr>
        <w:t>t</w:t>
      </w:r>
      <w:r>
        <w:rPr>
          <w:rFonts w:ascii="Arial"/>
          <w:color w:val="666666"/>
          <w:spacing w:val="-4"/>
          <w:sz w:val="15"/>
        </w:rPr>
        <w:t>,</w:t>
      </w:r>
      <w:r>
        <w:rPr>
          <w:rFonts w:ascii="Arial"/>
          <w:color w:val="363636"/>
          <w:sz w:val="15"/>
        </w:rPr>
        <w:t>o</w:t>
      </w:r>
      <w:r>
        <w:rPr>
          <w:rFonts w:ascii="Arial"/>
          <w:color w:val="363636"/>
          <w:spacing w:val="-9"/>
          <w:sz w:val="15"/>
        </w:rPr>
        <w:t>r</w:t>
      </w:r>
      <w:r>
        <w:rPr>
          <w:rFonts w:ascii="Arial"/>
          <w:color w:val="666666"/>
          <w:spacing w:val="-13"/>
          <w:sz w:val="15"/>
        </w:rPr>
        <w:t>,</w:t>
      </w:r>
      <w:r>
        <w:rPr>
          <w:rFonts w:ascii="Arial"/>
          <w:color w:val="4B4B4B"/>
          <w:spacing w:val="-31"/>
          <w:sz w:val="15"/>
        </w:rPr>
        <w:t>i</w:t>
      </w:r>
      <w:r>
        <w:rPr>
          <w:rFonts w:ascii="Arial"/>
          <w:color w:val="4B4B4B"/>
          <w:sz w:val="15"/>
        </w:rPr>
        <w:t>f</w:t>
      </w:r>
      <w:r>
        <w:rPr>
          <w:rFonts w:ascii="Arial"/>
          <w:color w:val="4B4B4B"/>
          <w:spacing w:val="15"/>
          <w:sz w:val="15"/>
        </w:rPr>
        <w:t xml:space="preserve"> </w:t>
      </w:r>
      <w:r>
        <w:rPr>
          <w:rFonts w:ascii="Arial"/>
          <w:color w:val="232323"/>
          <w:sz w:val="15"/>
        </w:rPr>
        <w:t xml:space="preserve">no </w:t>
      </w:r>
      <w:r>
        <w:rPr>
          <w:rFonts w:ascii="Arial"/>
          <w:color w:val="363636"/>
          <w:sz w:val="15"/>
        </w:rPr>
        <w:t>time</w:t>
      </w:r>
      <w:r>
        <w:rPr>
          <w:rFonts w:ascii="Arial"/>
          <w:color w:val="363636"/>
          <w:spacing w:val="13"/>
          <w:sz w:val="15"/>
        </w:rPr>
        <w:t xml:space="preserve"> </w:t>
      </w:r>
      <w:r>
        <w:rPr>
          <w:rFonts w:ascii="Arial"/>
          <w:color w:val="363636"/>
          <w:spacing w:val="-14"/>
          <w:sz w:val="15"/>
        </w:rPr>
        <w:t>i</w:t>
      </w:r>
      <w:r>
        <w:rPr>
          <w:rFonts w:ascii="Arial"/>
          <w:color w:val="363636"/>
          <w:sz w:val="15"/>
        </w:rPr>
        <w:t>s</w:t>
      </w:r>
      <w:r>
        <w:rPr>
          <w:rFonts w:ascii="Arial"/>
          <w:color w:val="363636"/>
          <w:spacing w:val="7"/>
          <w:sz w:val="15"/>
        </w:rPr>
        <w:t xml:space="preserve"> </w:t>
      </w:r>
      <w:r>
        <w:rPr>
          <w:rFonts w:ascii="Arial"/>
          <w:color w:val="4B4B4B"/>
          <w:spacing w:val="-2"/>
          <w:sz w:val="15"/>
        </w:rPr>
        <w:t>s</w:t>
      </w:r>
      <w:r>
        <w:rPr>
          <w:rFonts w:ascii="Arial"/>
          <w:color w:val="232323"/>
          <w:spacing w:val="-1"/>
          <w:sz w:val="15"/>
        </w:rPr>
        <w:t>p</w:t>
      </w:r>
      <w:r>
        <w:rPr>
          <w:rFonts w:ascii="Arial"/>
          <w:color w:val="4B4B4B"/>
          <w:sz w:val="15"/>
        </w:rPr>
        <w:t>ecifie</w:t>
      </w:r>
      <w:r>
        <w:rPr>
          <w:rFonts w:ascii="Arial"/>
          <w:color w:val="4B4B4B"/>
          <w:spacing w:val="6"/>
          <w:sz w:val="15"/>
        </w:rPr>
        <w:t>d</w:t>
      </w:r>
      <w:r>
        <w:rPr>
          <w:rFonts w:ascii="Arial"/>
          <w:color w:val="666666"/>
          <w:sz w:val="15"/>
        </w:rPr>
        <w:t>,</w:t>
      </w:r>
    </w:p>
    <w:p w14:paraId="13EDDECC" w14:textId="77777777" w:rsidR="00A5052B" w:rsidRDefault="00A72E41">
      <w:pPr>
        <w:spacing w:before="16" w:line="260" w:lineRule="auto"/>
        <w:ind w:left="1126" w:right="155" w:hanging="8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within</w:t>
      </w:r>
      <w:r>
        <w:rPr>
          <w:rFonts w:ascii="Arial"/>
          <w:color w:val="363636"/>
          <w:spacing w:val="-14"/>
          <w:sz w:val="15"/>
        </w:rPr>
        <w:t xml:space="preserve"> </w:t>
      </w:r>
      <w:r>
        <w:rPr>
          <w:rFonts w:ascii="Arial"/>
          <w:color w:val="363636"/>
          <w:sz w:val="15"/>
        </w:rPr>
        <w:t>two</w:t>
      </w:r>
      <w:r>
        <w:rPr>
          <w:rFonts w:ascii="Arial"/>
          <w:color w:val="363636"/>
          <w:spacing w:val="6"/>
          <w:sz w:val="15"/>
        </w:rPr>
        <w:t xml:space="preserve"> </w:t>
      </w:r>
      <w:r>
        <w:rPr>
          <w:rFonts w:ascii="Arial"/>
          <w:color w:val="363636"/>
          <w:sz w:val="15"/>
        </w:rPr>
        <w:t>years</w:t>
      </w:r>
      <w:r>
        <w:rPr>
          <w:rFonts w:ascii="Arial"/>
          <w:color w:val="363636"/>
          <w:spacing w:val="2"/>
          <w:sz w:val="15"/>
        </w:rPr>
        <w:t xml:space="preserve"> </w:t>
      </w:r>
      <w:r>
        <w:rPr>
          <w:rFonts w:ascii="Arial"/>
          <w:color w:val="363636"/>
          <w:sz w:val="15"/>
        </w:rPr>
        <w:t>after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363636"/>
          <w:spacing w:val="-14"/>
          <w:sz w:val="15"/>
        </w:rPr>
        <w:t>i</w:t>
      </w:r>
      <w:r>
        <w:rPr>
          <w:rFonts w:ascii="Arial"/>
          <w:color w:val="666666"/>
          <w:spacing w:val="-10"/>
          <w:sz w:val="15"/>
        </w:rPr>
        <w:t>s</w:t>
      </w:r>
      <w:r>
        <w:rPr>
          <w:rFonts w:ascii="Arial"/>
          <w:color w:val="4B4B4B"/>
          <w:sz w:val="15"/>
        </w:rPr>
        <w:t>sue</w:t>
      </w:r>
      <w:r>
        <w:rPr>
          <w:rFonts w:ascii="Arial"/>
          <w:color w:val="4B4B4B"/>
          <w:spacing w:val="4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12"/>
          <w:sz w:val="15"/>
        </w:rPr>
        <w:t xml:space="preserve"> </w:t>
      </w:r>
      <w:r>
        <w:rPr>
          <w:rFonts w:ascii="Arial"/>
          <w:color w:val="363636"/>
          <w:sz w:val="15"/>
        </w:rPr>
        <w:t>permit</w:t>
      </w:r>
      <w:r>
        <w:rPr>
          <w:rFonts w:ascii="Arial"/>
          <w:color w:val="363636"/>
          <w:spacing w:val="8"/>
          <w:sz w:val="15"/>
        </w:rPr>
        <w:t xml:space="preserve"> </w:t>
      </w:r>
      <w:r>
        <w:rPr>
          <w:rFonts w:ascii="Arial"/>
          <w:color w:val="363636"/>
          <w:sz w:val="15"/>
        </w:rPr>
        <w:t>or</w:t>
      </w:r>
      <w:r>
        <w:rPr>
          <w:rFonts w:ascii="Arial"/>
          <w:color w:val="363636"/>
          <w:spacing w:val="9"/>
          <w:sz w:val="15"/>
        </w:rPr>
        <w:t xml:space="preserve"> </w:t>
      </w:r>
      <w:r>
        <w:rPr>
          <w:rFonts w:ascii="Arial"/>
          <w:color w:val="363636"/>
          <w:sz w:val="15"/>
        </w:rPr>
        <w:t>in</w:t>
      </w:r>
      <w:r>
        <w:rPr>
          <w:rFonts w:ascii="Arial"/>
          <w:color w:val="363636"/>
          <w:spacing w:val="-12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4B4B4B"/>
          <w:sz w:val="15"/>
        </w:rPr>
        <w:t>case</w:t>
      </w:r>
      <w:r>
        <w:rPr>
          <w:rFonts w:ascii="Arial"/>
          <w:color w:val="4B4B4B"/>
          <w:spacing w:val="-3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363636"/>
          <w:sz w:val="15"/>
        </w:rPr>
        <w:t>a</w:t>
      </w:r>
      <w:r>
        <w:rPr>
          <w:rFonts w:ascii="Arial"/>
          <w:color w:val="363636"/>
          <w:spacing w:val="-1"/>
          <w:sz w:val="15"/>
        </w:rPr>
        <w:t xml:space="preserve"> </w:t>
      </w:r>
      <w:r>
        <w:rPr>
          <w:rFonts w:ascii="Arial"/>
          <w:color w:val="4B4B4B"/>
          <w:sz w:val="15"/>
        </w:rPr>
        <w:t>s</w:t>
      </w:r>
      <w:r>
        <w:rPr>
          <w:rFonts w:ascii="Arial"/>
          <w:color w:val="4B4B4B"/>
          <w:spacing w:val="3"/>
          <w:sz w:val="15"/>
        </w:rPr>
        <w:t>u</w:t>
      </w:r>
      <w:r>
        <w:rPr>
          <w:rFonts w:ascii="Arial"/>
          <w:color w:val="232323"/>
          <w:sz w:val="15"/>
        </w:rPr>
        <w:t>bd</w:t>
      </w:r>
      <w:r>
        <w:rPr>
          <w:rFonts w:ascii="Arial"/>
          <w:color w:val="232323"/>
          <w:spacing w:val="-11"/>
          <w:sz w:val="15"/>
        </w:rPr>
        <w:t>i</w:t>
      </w:r>
      <w:r>
        <w:rPr>
          <w:rFonts w:ascii="Arial"/>
          <w:color w:val="4B4B4B"/>
          <w:sz w:val="15"/>
        </w:rPr>
        <w:t>vision</w:t>
      </w:r>
      <w:r>
        <w:rPr>
          <w:rFonts w:ascii="Arial"/>
          <w:color w:val="4B4B4B"/>
          <w:spacing w:val="3"/>
          <w:sz w:val="15"/>
        </w:rPr>
        <w:t xml:space="preserve"> </w:t>
      </w:r>
      <w:r>
        <w:rPr>
          <w:rFonts w:ascii="Arial"/>
          <w:color w:val="363636"/>
          <w:sz w:val="15"/>
        </w:rPr>
        <w:t>or</w:t>
      </w:r>
      <w:r>
        <w:rPr>
          <w:rFonts w:ascii="Arial"/>
          <w:color w:val="363636"/>
          <w:spacing w:val="1"/>
          <w:sz w:val="15"/>
        </w:rPr>
        <w:t xml:space="preserve"> </w:t>
      </w:r>
      <w:r>
        <w:rPr>
          <w:rFonts w:ascii="Arial"/>
          <w:color w:val="4B4B4B"/>
          <w:sz w:val="15"/>
        </w:rPr>
        <w:t>consol</w:t>
      </w:r>
      <w:r>
        <w:rPr>
          <w:rFonts w:ascii="Arial"/>
          <w:color w:val="4B4B4B"/>
          <w:spacing w:val="-9"/>
          <w:sz w:val="15"/>
        </w:rPr>
        <w:t>i</w:t>
      </w:r>
      <w:r>
        <w:rPr>
          <w:rFonts w:ascii="Arial"/>
          <w:color w:val="4B4B4B"/>
          <w:sz w:val="15"/>
        </w:rPr>
        <w:t>d</w:t>
      </w:r>
      <w:r>
        <w:rPr>
          <w:rFonts w:ascii="Arial"/>
          <w:color w:val="4B4B4B"/>
          <w:spacing w:val="-2"/>
          <w:sz w:val="15"/>
        </w:rPr>
        <w:t>a</w:t>
      </w:r>
      <w:r>
        <w:rPr>
          <w:rFonts w:ascii="Arial"/>
          <w:color w:val="232323"/>
          <w:sz w:val="15"/>
        </w:rPr>
        <w:t>tion</w:t>
      </w:r>
      <w:r>
        <w:rPr>
          <w:rFonts w:ascii="Arial"/>
          <w:color w:val="232323"/>
          <w:spacing w:val="-1"/>
          <w:sz w:val="15"/>
        </w:rPr>
        <w:t xml:space="preserve"> </w:t>
      </w:r>
      <w:r>
        <w:rPr>
          <w:rFonts w:ascii="Arial"/>
          <w:color w:val="363636"/>
          <w:sz w:val="15"/>
        </w:rPr>
        <w:t>with</w:t>
      </w:r>
      <w:r>
        <w:rPr>
          <w:rFonts w:ascii="Arial"/>
          <w:color w:val="363636"/>
          <w:spacing w:val="1"/>
          <w:sz w:val="15"/>
        </w:rPr>
        <w:t>i</w:t>
      </w:r>
      <w:r>
        <w:rPr>
          <w:rFonts w:ascii="Arial"/>
          <w:color w:val="363636"/>
          <w:sz w:val="15"/>
        </w:rPr>
        <w:t>n</w:t>
      </w:r>
      <w:r>
        <w:rPr>
          <w:rFonts w:ascii="Arial"/>
          <w:color w:val="363636"/>
          <w:spacing w:val="-6"/>
          <w:sz w:val="15"/>
        </w:rPr>
        <w:t xml:space="preserve"> </w:t>
      </w:r>
      <w:r>
        <w:rPr>
          <w:rFonts w:ascii="Arial"/>
          <w:color w:val="363636"/>
          <w:sz w:val="15"/>
        </w:rPr>
        <w:t>five</w:t>
      </w:r>
      <w:r>
        <w:rPr>
          <w:rFonts w:ascii="Arial"/>
          <w:color w:val="363636"/>
          <w:spacing w:val="-2"/>
          <w:sz w:val="15"/>
        </w:rPr>
        <w:t xml:space="preserve"> </w:t>
      </w:r>
      <w:r>
        <w:rPr>
          <w:rFonts w:ascii="Arial"/>
          <w:color w:val="363636"/>
          <w:sz w:val="15"/>
        </w:rPr>
        <w:t>years</w:t>
      </w:r>
      <w:r>
        <w:rPr>
          <w:rFonts w:ascii="Arial"/>
          <w:color w:val="363636"/>
          <w:spacing w:val="10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w w:val="101"/>
          <w:sz w:val="15"/>
        </w:rPr>
        <w:t xml:space="preserve"> </w:t>
      </w:r>
      <w:r>
        <w:rPr>
          <w:rFonts w:ascii="Arial"/>
          <w:color w:val="363636"/>
          <w:sz w:val="15"/>
        </w:rPr>
        <w:t>certification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8"/>
          <w:sz w:val="15"/>
        </w:rPr>
        <w:t xml:space="preserve"> </w:t>
      </w:r>
      <w:r>
        <w:rPr>
          <w:rFonts w:ascii="Arial"/>
          <w:color w:val="232323"/>
          <w:sz w:val="15"/>
        </w:rPr>
        <w:t>t</w:t>
      </w:r>
      <w:r>
        <w:rPr>
          <w:rFonts w:ascii="Arial"/>
          <w:color w:val="232323"/>
          <w:spacing w:val="-5"/>
          <w:sz w:val="15"/>
        </w:rPr>
        <w:t>h</w:t>
      </w:r>
      <w:r>
        <w:rPr>
          <w:rFonts w:ascii="Arial"/>
          <w:color w:val="4B4B4B"/>
          <w:sz w:val="15"/>
        </w:rPr>
        <w:t>e</w:t>
      </w:r>
      <w:r>
        <w:rPr>
          <w:rFonts w:ascii="Arial"/>
          <w:color w:val="4B4B4B"/>
          <w:spacing w:val="-1"/>
          <w:sz w:val="15"/>
        </w:rPr>
        <w:t xml:space="preserve"> </w:t>
      </w:r>
      <w:r>
        <w:rPr>
          <w:rFonts w:ascii="Arial"/>
          <w:color w:val="232323"/>
          <w:spacing w:val="-28"/>
          <w:sz w:val="15"/>
        </w:rPr>
        <w:t>p</w:t>
      </w:r>
      <w:r>
        <w:rPr>
          <w:rFonts w:ascii="Arial"/>
          <w:color w:val="4B4B4B"/>
          <w:spacing w:val="-31"/>
          <w:sz w:val="15"/>
        </w:rPr>
        <w:t>l</w:t>
      </w:r>
      <w:r>
        <w:rPr>
          <w:rFonts w:ascii="Arial"/>
          <w:color w:val="4B4B4B"/>
          <w:sz w:val="15"/>
        </w:rPr>
        <w:t>an</w:t>
      </w:r>
      <w:r>
        <w:rPr>
          <w:rFonts w:ascii="Arial"/>
          <w:color w:val="4B4B4B"/>
          <w:spacing w:val="-5"/>
          <w:sz w:val="15"/>
        </w:rPr>
        <w:t xml:space="preserve"> </w:t>
      </w:r>
      <w:r>
        <w:rPr>
          <w:rFonts w:ascii="Arial"/>
          <w:color w:val="4B4B4B"/>
          <w:sz w:val="15"/>
        </w:rPr>
        <w:t>of</w:t>
      </w:r>
      <w:r>
        <w:rPr>
          <w:rFonts w:ascii="Arial"/>
          <w:color w:val="4B4B4B"/>
          <w:spacing w:val="-3"/>
          <w:sz w:val="15"/>
        </w:rPr>
        <w:t xml:space="preserve"> </w:t>
      </w:r>
      <w:r>
        <w:rPr>
          <w:rFonts w:ascii="Arial"/>
          <w:color w:val="4B4B4B"/>
          <w:sz w:val="15"/>
        </w:rPr>
        <w:t>subdiv</w:t>
      </w:r>
      <w:r>
        <w:rPr>
          <w:rFonts w:ascii="Arial"/>
          <w:color w:val="4B4B4B"/>
          <w:spacing w:val="9"/>
          <w:sz w:val="15"/>
        </w:rPr>
        <w:t>i</w:t>
      </w:r>
      <w:r>
        <w:rPr>
          <w:rFonts w:ascii="Arial"/>
          <w:color w:val="4B4B4B"/>
          <w:sz w:val="15"/>
        </w:rPr>
        <w:t>s</w:t>
      </w:r>
      <w:r>
        <w:rPr>
          <w:rFonts w:ascii="Arial"/>
          <w:color w:val="4B4B4B"/>
          <w:spacing w:val="-6"/>
          <w:sz w:val="15"/>
        </w:rPr>
        <w:t>i</w:t>
      </w:r>
      <w:r>
        <w:rPr>
          <w:rFonts w:ascii="Arial"/>
          <w:color w:val="4B4B4B"/>
          <w:sz w:val="15"/>
        </w:rPr>
        <w:t>on</w:t>
      </w:r>
      <w:r>
        <w:rPr>
          <w:rFonts w:ascii="Arial"/>
          <w:color w:val="4B4B4B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or</w:t>
      </w:r>
      <w:r>
        <w:rPr>
          <w:rFonts w:ascii="Arial"/>
          <w:color w:val="363636"/>
          <w:spacing w:val="11"/>
          <w:sz w:val="15"/>
        </w:rPr>
        <w:t xml:space="preserve"> </w:t>
      </w:r>
      <w:r>
        <w:rPr>
          <w:rFonts w:ascii="Arial"/>
          <w:color w:val="4B4B4B"/>
          <w:sz w:val="15"/>
        </w:rPr>
        <w:t>co</w:t>
      </w:r>
      <w:r>
        <w:rPr>
          <w:rFonts w:ascii="Arial"/>
          <w:color w:val="4B4B4B"/>
          <w:spacing w:val="2"/>
          <w:sz w:val="15"/>
        </w:rPr>
        <w:t>n</w:t>
      </w:r>
      <w:r>
        <w:rPr>
          <w:rFonts w:ascii="Arial"/>
          <w:color w:val="666666"/>
          <w:spacing w:val="-10"/>
          <w:sz w:val="15"/>
        </w:rPr>
        <w:t>s</w:t>
      </w:r>
      <w:r>
        <w:rPr>
          <w:rFonts w:ascii="Arial"/>
          <w:color w:val="4B4B4B"/>
          <w:spacing w:val="-12"/>
          <w:sz w:val="15"/>
        </w:rPr>
        <w:t>o</w:t>
      </w:r>
      <w:r>
        <w:rPr>
          <w:rFonts w:ascii="Arial"/>
          <w:color w:val="232323"/>
          <w:spacing w:val="-31"/>
          <w:sz w:val="15"/>
        </w:rPr>
        <w:t>l</w:t>
      </w:r>
      <w:r>
        <w:rPr>
          <w:rFonts w:ascii="Arial"/>
          <w:color w:val="4B4B4B"/>
          <w:spacing w:val="-31"/>
          <w:sz w:val="15"/>
        </w:rPr>
        <w:t>i</w:t>
      </w:r>
      <w:r>
        <w:rPr>
          <w:rFonts w:ascii="Arial"/>
          <w:color w:val="4B4B4B"/>
          <w:sz w:val="15"/>
        </w:rPr>
        <w:t>dat</w:t>
      </w:r>
      <w:r>
        <w:rPr>
          <w:rFonts w:ascii="Arial"/>
          <w:color w:val="4B4B4B"/>
          <w:spacing w:val="1"/>
          <w:sz w:val="15"/>
        </w:rPr>
        <w:t>i</w:t>
      </w:r>
      <w:r>
        <w:rPr>
          <w:rFonts w:ascii="Arial"/>
          <w:color w:val="4B4B4B"/>
          <w:sz w:val="15"/>
        </w:rPr>
        <w:t>on</w:t>
      </w:r>
      <w:r>
        <w:rPr>
          <w:rFonts w:ascii="Arial"/>
          <w:color w:val="4B4B4B"/>
          <w:spacing w:val="-3"/>
          <w:sz w:val="15"/>
        </w:rPr>
        <w:t xml:space="preserve"> </w:t>
      </w:r>
      <w:r>
        <w:rPr>
          <w:rFonts w:ascii="Arial"/>
          <w:color w:val="363636"/>
          <w:sz w:val="15"/>
        </w:rPr>
        <w:t>under</w:t>
      </w:r>
      <w:r>
        <w:rPr>
          <w:rFonts w:ascii="Arial"/>
          <w:color w:val="363636"/>
          <w:spacing w:val="3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232323"/>
          <w:sz w:val="15"/>
        </w:rPr>
        <w:t>Subd</w:t>
      </w:r>
      <w:r>
        <w:rPr>
          <w:rFonts w:ascii="Arial"/>
          <w:color w:val="232323"/>
          <w:spacing w:val="-4"/>
          <w:sz w:val="15"/>
        </w:rPr>
        <w:t>i</w:t>
      </w:r>
      <w:r>
        <w:rPr>
          <w:rFonts w:ascii="Arial"/>
          <w:color w:val="232323"/>
          <w:sz w:val="15"/>
        </w:rPr>
        <w:t>v</w:t>
      </w:r>
      <w:r>
        <w:rPr>
          <w:rFonts w:ascii="Arial"/>
          <w:color w:val="232323"/>
          <w:spacing w:val="-11"/>
          <w:sz w:val="15"/>
        </w:rPr>
        <w:t>i</w:t>
      </w:r>
      <w:r>
        <w:rPr>
          <w:rFonts w:ascii="Arial"/>
          <w:color w:val="232323"/>
          <w:sz w:val="15"/>
        </w:rPr>
        <w:t>s</w:t>
      </w:r>
      <w:r>
        <w:rPr>
          <w:rFonts w:ascii="Arial"/>
          <w:color w:val="232323"/>
          <w:spacing w:val="-8"/>
          <w:sz w:val="15"/>
        </w:rPr>
        <w:t>i</w:t>
      </w:r>
      <w:r>
        <w:rPr>
          <w:rFonts w:ascii="Arial"/>
          <w:color w:val="232323"/>
          <w:sz w:val="15"/>
        </w:rPr>
        <w:t>on</w:t>
      </w:r>
      <w:r>
        <w:rPr>
          <w:rFonts w:ascii="Arial"/>
          <w:color w:val="232323"/>
          <w:spacing w:val="-4"/>
          <w:sz w:val="15"/>
        </w:rPr>
        <w:t xml:space="preserve"> </w:t>
      </w:r>
      <w:r>
        <w:rPr>
          <w:rFonts w:ascii="Arial"/>
          <w:color w:val="232323"/>
          <w:sz w:val="15"/>
        </w:rPr>
        <w:t>Act</w:t>
      </w:r>
      <w:r>
        <w:rPr>
          <w:rFonts w:ascii="Arial"/>
          <w:color w:val="232323"/>
          <w:spacing w:val="16"/>
          <w:sz w:val="15"/>
        </w:rPr>
        <w:t xml:space="preserve"> </w:t>
      </w:r>
      <w:r>
        <w:rPr>
          <w:rFonts w:ascii="Arial"/>
          <w:color w:val="363636"/>
          <w:spacing w:val="-44"/>
          <w:sz w:val="15"/>
        </w:rPr>
        <w:t>1</w:t>
      </w:r>
      <w:r>
        <w:rPr>
          <w:rFonts w:ascii="Arial"/>
          <w:color w:val="363636"/>
          <w:sz w:val="15"/>
        </w:rPr>
        <w:t>98</w:t>
      </w:r>
      <w:r>
        <w:rPr>
          <w:rFonts w:ascii="Arial"/>
          <w:color w:val="363636"/>
          <w:spacing w:val="-9"/>
          <w:sz w:val="15"/>
        </w:rPr>
        <w:t>8</w:t>
      </w:r>
      <w:r>
        <w:rPr>
          <w:rFonts w:ascii="Arial"/>
          <w:color w:val="666666"/>
          <w:sz w:val="15"/>
        </w:rPr>
        <w:t>.</w:t>
      </w:r>
    </w:p>
    <w:p w14:paraId="13EDDECD" w14:textId="77777777" w:rsidR="00A5052B" w:rsidRDefault="00A72E41">
      <w:pPr>
        <w:numPr>
          <w:ilvl w:val="0"/>
          <w:numId w:val="3"/>
        </w:numPr>
        <w:tabs>
          <w:tab w:val="left" w:pos="704"/>
        </w:tabs>
        <w:spacing w:before="14" w:line="159" w:lineRule="exac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B4B4B"/>
          <w:sz w:val="15"/>
        </w:rPr>
        <w:t>A</w:t>
      </w:r>
      <w:r>
        <w:rPr>
          <w:rFonts w:ascii="Arial"/>
          <w:color w:val="4B4B4B"/>
          <w:spacing w:val="4"/>
          <w:sz w:val="15"/>
        </w:rPr>
        <w:t xml:space="preserve"> </w:t>
      </w:r>
      <w:r>
        <w:rPr>
          <w:rFonts w:ascii="Arial"/>
          <w:color w:val="363636"/>
          <w:spacing w:val="-1"/>
          <w:sz w:val="15"/>
        </w:rPr>
        <w:t>permit</w:t>
      </w:r>
      <w:r>
        <w:rPr>
          <w:rFonts w:ascii="Arial"/>
          <w:color w:val="363636"/>
          <w:spacing w:val="-2"/>
          <w:sz w:val="15"/>
        </w:rPr>
        <w:t xml:space="preserve"> </w:t>
      </w:r>
      <w:r>
        <w:rPr>
          <w:rFonts w:ascii="Arial"/>
          <w:color w:val="363636"/>
          <w:sz w:val="15"/>
        </w:rPr>
        <w:t>for</w:t>
      </w:r>
      <w:r>
        <w:rPr>
          <w:rFonts w:ascii="Arial"/>
          <w:color w:val="363636"/>
          <w:spacing w:val="-1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use</w:t>
      </w:r>
      <w:r>
        <w:rPr>
          <w:rFonts w:ascii="Arial"/>
          <w:color w:val="363636"/>
          <w:spacing w:val="-9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land</w:t>
      </w:r>
      <w:r>
        <w:rPr>
          <w:rFonts w:ascii="Arial"/>
          <w:color w:val="363636"/>
          <w:spacing w:val="-12"/>
          <w:sz w:val="15"/>
        </w:rPr>
        <w:t xml:space="preserve"> </w:t>
      </w:r>
      <w:r>
        <w:rPr>
          <w:rFonts w:ascii="Arial"/>
          <w:color w:val="4B4B4B"/>
          <w:spacing w:val="-1"/>
          <w:sz w:val="15"/>
        </w:rPr>
        <w:t>expires</w:t>
      </w:r>
      <w:r>
        <w:rPr>
          <w:rFonts w:ascii="Arial"/>
          <w:color w:val="4B4B4B"/>
          <w:spacing w:val="-8"/>
          <w:sz w:val="15"/>
        </w:rPr>
        <w:t xml:space="preserve"> </w:t>
      </w:r>
      <w:r>
        <w:rPr>
          <w:rFonts w:ascii="Arial"/>
          <w:color w:val="4B4B4B"/>
          <w:sz w:val="15"/>
        </w:rPr>
        <w:t>if</w:t>
      </w:r>
      <w:r>
        <w:rPr>
          <w:rFonts w:ascii="Arial"/>
          <w:color w:val="4B4B4B"/>
          <w:spacing w:val="-17"/>
          <w:sz w:val="15"/>
        </w:rPr>
        <w:t xml:space="preserve"> </w:t>
      </w:r>
      <w:r>
        <w:rPr>
          <w:rFonts w:ascii="Arial"/>
          <w:color w:val="666666"/>
          <w:sz w:val="15"/>
        </w:rPr>
        <w:t>-</w:t>
      </w:r>
    </w:p>
    <w:p w14:paraId="13EDDECE" w14:textId="77777777" w:rsidR="00A5052B" w:rsidRDefault="00A72E41">
      <w:pPr>
        <w:numPr>
          <w:ilvl w:val="1"/>
          <w:numId w:val="3"/>
        </w:numPr>
        <w:tabs>
          <w:tab w:val="left" w:pos="1120"/>
        </w:tabs>
        <w:spacing w:before="21" w:line="202" w:lineRule="exact"/>
        <w:ind w:right="155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2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use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does</w:t>
      </w:r>
      <w:r>
        <w:rPr>
          <w:rFonts w:ascii="Arial"/>
          <w:color w:val="4B4B4B"/>
          <w:spacing w:val="-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not</w:t>
      </w:r>
      <w:r>
        <w:rPr>
          <w:rFonts w:ascii="Arial"/>
          <w:color w:val="363636"/>
          <w:spacing w:val="-15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start</w:t>
      </w:r>
      <w:r>
        <w:rPr>
          <w:rFonts w:ascii="Arial"/>
          <w:color w:val="4B4B4B"/>
          <w:spacing w:val="-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within</w:t>
      </w:r>
      <w:r>
        <w:rPr>
          <w:rFonts w:ascii="Arial"/>
          <w:color w:val="363636"/>
          <w:spacing w:val="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12"/>
          <w:w w:val="105"/>
          <w:sz w:val="15"/>
        </w:rPr>
        <w:t xml:space="preserve"> </w:t>
      </w:r>
      <w:r>
        <w:rPr>
          <w:rFonts w:ascii="Arial"/>
          <w:color w:val="363636"/>
          <w:spacing w:val="-3"/>
          <w:w w:val="105"/>
          <w:sz w:val="15"/>
        </w:rPr>
        <w:t>ti</w:t>
      </w:r>
      <w:r>
        <w:rPr>
          <w:rFonts w:ascii="Arial"/>
          <w:color w:val="363636"/>
          <w:spacing w:val="-4"/>
          <w:w w:val="105"/>
          <w:sz w:val="15"/>
        </w:rPr>
        <w:t>me</w:t>
      </w:r>
      <w:r>
        <w:rPr>
          <w:rFonts w:ascii="Arial"/>
          <w:color w:val="363636"/>
          <w:spacing w:val="-20"/>
          <w:w w:val="105"/>
          <w:sz w:val="15"/>
        </w:rPr>
        <w:t xml:space="preserve"> </w:t>
      </w:r>
      <w:r>
        <w:rPr>
          <w:rFonts w:ascii="Arial"/>
          <w:color w:val="4B4B4B"/>
          <w:spacing w:val="-2"/>
          <w:w w:val="105"/>
          <w:sz w:val="15"/>
        </w:rPr>
        <w:t>s</w:t>
      </w:r>
      <w:r>
        <w:rPr>
          <w:rFonts w:ascii="Arial"/>
          <w:color w:val="232323"/>
          <w:spacing w:val="-1"/>
          <w:w w:val="105"/>
          <w:sz w:val="15"/>
        </w:rPr>
        <w:t>p</w:t>
      </w:r>
      <w:r>
        <w:rPr>
          <w:rFonts w:ascii="Arial"/>
          <w:color w:val="4B4B4B"/>
          <w:spacing w:val="-2"/>
          <w:w w:val="105"/>
          <w:sz w:val="15"/>
        </w:rPr>
        <w:t>ecified</w:t>
      </w:r>
      <w:r>
        <w:rPr>
          <w:rFonts w:ascii="Arial"/>
          <w:color w:val="4B4B4B"/>
          <w:spacing w:val="-10"/>
          <w:w w:val="105"/>
          <w:sz w:val="15"/>
        </w:rPr>
        <w:t xml:space="preserve"> </w:t>
      </w:r>
      <w:r>
        <w:rPr>
          <w:rFonts w:ascii="Arial"/>
          <w:color w:val="232323"/>
          <w:spacing w:val="-8"/>
          <w:w w:val="110"/>
          <w:sz w:val="15"/>
        </w:rPr>
        <w:t>i</w:t>
      </w:r>
      <w:r>
        <w:rPr>
          <w:rFonts w:ascii="Arial"/>
          <w:color w:val="232323"/>
          <w:spacing w:val="-15"/>
          <w:w w:val="110"/>
          <w:sz w:val="15"/>
        </w:rPr>
        <w:t>n</w:t>
      </w:r>
      <w:r>
        <w:rPr>
          <w:rFonts w:ascii="Arial"/>
          <w:color w:val="232323"/>
          <w:spacing w:val="-28"/>
          <w:w w:val="110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th</w:t>
      </w:r>
      <w:r>
        <w:rPr>
          <w:rFonts w:ascii="Arial"/>
          <w:color w:val="4B4B4B"/>
          <w:w w:val="105"/>
          <w:sz w:val="15"/>
        </w:rPr>
        <w:t>e</w:t>
      </w:r>
      <w:r>
        <w:rPr>
          <w:rFonts w:ascii="Arial"/>
          <w:color w:val="4B4B4B"/>
          <w:spacing w:val="-1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permit</w:t>
      </w:r>
      <w:r>
        <w:rPr>
          <w:rFonts w:ascii="Arial"/>
          <w:color w:val="666666"/>
          <w:w w:val="105"/>
          <w:sz w:val="15"/>
        </w:rPr>
        <w:t>,</w:t>
      </w:r>
      <w:r>
        <w:rPr>
          <w:rFonts w:ascii="Arial"/>
          <w:color w:val="363636"/>
          <w:w w:val="105"/>
          <w:sz w:val="15"/>
        </w:rPr>
        <w:t>or</w:t>
      </w:r>
      <w:r>
        <w:rPr>
          <w:rFonts w:ascii="Arial"/>
          <w:color w:val="363636"/>
          <w:spacing w:val="-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if</w:t>
      </w:r>
      <w:r>
        <w:rPr>
          <w:rFonts w:ascii="Arial"/>
          <w:color w:val="363636"/>
          <w:spacing w:val="-1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no</w:t>
      </w:r>
      <w:r>
        <w:rPr>
          <w:rFonts w:ascii="Arial"/>
          <w:color w:val="363636"/>
          <w:spacing w:val="-12"/>
          <w:w w:val="105"/>
          <w:sz w:val="15"/>
        </w:rPr>
        <w:t xml:space="preserve"> </w:t>
      </w:r>
      <w:r>
        <w:rPr>
          <w:rFonts w:ascii="Arial"/>
          <w:color w:val="363636"/>
          <w:spacing w:val="-2"/>
          <w:w w:val="105"/>
          <w:sz w:val="15"/>
        </w:rPr>
        <w:t>ti</w:t>
      </w:r>
      <w:r>
        <w:rPr>
          <w:rFonts w:ascii="Arial"/>
          <w:color w:val="363636"/>
          <w:spacing w:val="-3"/>
          <w:w w:val="105"/>
          <w:sz w:val="15"/>
        </w:rPr>
        <w:t>me</w:t>
      </w:r>
      <w:r>
        <w:rPr>
          <w:rFonts w:ascii="Arial"/>
          <w:color w:val="363636"/>
          <w:spacing w:val="-15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is</w:t>
      </w:r>
      <w:r>
        <w:rPr>
          <w:rFonts w:ascii="Arial"/>
          <w:color w:val="4B4B4B"/>
          <w:spacing w:val="-12"/>
          <w:w w:val="105"/>
          <w:sz w:val="15"/>
        </w:rPr>
        <w:t xml:space="preserve"> </w:t>
      </w:r>
      <w:r>
        <w:rPr>
          <w:rFonts w:ascii="Arial"/>
          <w:color w:val="4B4B4B"/>
          <w:spacing w:val="-2"/>
          <w:w w:val="105"/>
          <w:sz w:val="15"/>
        </w:rPr>
        <w:t>s</w:t>
      </w:r>
      <w:r>
        <w:rPr>
          <w:rFonts w:ascii="Arial"/>
          <w:color w:val="232323"/>
          <w:spacing w:val="-1"/>
          <w:w w:val="105"/>
          <w:sz w:val="15"/>
        </w:rPr>
        <w:t>p</w:t>
      </w:r>
      <w:r>
        <w:rPr>
          <w:rFonts w:ascii="Arial"/>
          <w:color w:val="4B4B4B"/>
          <w:spacing w:val="-2"/>
          <w:w w:val="105"/>
          <w:sz w:val="15"/>
        </w:rPr>
        <w:t>ecifie</w:t>
      </w:r>
      <w:r>
        <w:rPr>
          <w:rFonts w:ascii="Arial"/>
          <w:color w:val="232323"/>
          <w:spacing w:val="-1"/>
          <w:w w:val="105"/>
          <w:sz w:val="15"/>
        </w:rPr>
        <w:t>d</w:t>
      </w:r>
      <w:r>
        <w:rPr>
          <w:rFonts w:ascii="Arial"/>
          <w:color w:val="797979"/>
          <w:spacing w:val="-1"/>
          <w:w w:val="105"/>
          <w:sz w:val="15"/>
        </w:rPr>
        <w:t>,</w:t>
      </w:r>
      <w:r>
        <w:rPr>
          <w:rFonts w:ascii="Arial"/>
          <w:color w:val="4B4B4B"/>
          <w:spacing w:val="-1"/>
          <w:w w:val="105"/>
          <w:sz w:val="15"/>
        </w:rPr>
        <w:t>within</w:t>
      </w:r>
      <w:r>
        <w:rPr>
          <w:rFonts w:ascii="Arial"/>
          <w:color w:val="4B4B4B"/>
          <w:spacing w:val="-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two</w:t>
      </w:r>
      <w:r>
        <w:rPr>
          <w:rFonts w:ascii="Arial"/>
          <w:color w:val="363636"/>
          <w:spacing w:val="-13"/>
          <w:w w:val="105"/>
          <w:sz w:val="15"/>
        </w:rPr>
        <w:t xml:space="preserve"> </w:t>
      </w:r>
      <w:r>
        <w:rPr>
          <w:rFonts w:ascii="Arial"/>
          <w:color w:val="363636"/>
          <w:spacing w:val="2"/>
          <w:w w:val="105"/>
          <w:sz w:val="15"/>
        </w:rPr>
        <w:t>year</w:t>
      </w:r>
      <w:r>
        <w:rPr>
          <w:rFonts w:ascii="Arial"/>
          <w:color w:val="666666"/>
          <w:spacing w:val="2"/>
          <w:w w:val="105"/>
          <w:sz w:val="15"/>
        </w:rPr>
        <w:t>s</w:t>
      </w:r>
      <w:r>
        <w:rPr>
          <w:rFonts w:ascii="Arial"/>
          <w:color w:val="666666"/>
          <w:spacing w:val="-15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of</w:t>
      </w:r>
      <w:r>
        <w:rPr>
          <w:rFonts w:ascii="Arial"/>
          <w:color w:val="4B4B4B"/>
          <w:spacing w:val="-13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the</w:t>
      </w:r>
      <w:r>
        <w:rPr>
          <w:rFonts w:ascii="Arial"/>
          <w:color w:val="4B4B4B"/>
          <w:spacing w:val="-7"/>
          <w:w w:val="105"/>
          <w:sz w:val="15"/>
        </w:rPr>
        <w:t xml:space="preserve"> </w:t>
      </w:r>
      <w:r>
        <w:rPr>
          <w:rFonts w:ascii="Arial"/>
          <w:color w:val="4B4B4B"/>
          <w:spacing w:val="-4"/>
          <w:w w:val="105"/>
          <w:sz w:val="15"/>
        </w:rPr>
        <w:t>i</w:t>
      </w:r>
      <w:r>
        <w:rPr>
          <w:rFonts w:ascii="Arial"/>
          <w:color w:val="666666"/>
          <w:spacing w:val="-8"/>
          <w:w w:val="105"/>
          <w:sz w:val="15"/>
        </w:rPr>
        <w:t>s</w:t>
      </w:r>
      <w:r>
        <w:rPr>
          <w:rFonts w:ascii="Arial"/>
          <w:color w:val="363636"/>
          <w:spacing w:val="-7"/>
          <w:w w:val="105"/>
          <w:sz w:val="15"/>
        </w:rPr>
        <w:t>sue</w:t>
      </w:r>
      <w:r>
        <w:rPr>
          <w:rFonts w:ascii="Arial"/>
          <w:color w:val="363636"/>
          <w:spacing w:val="51"/>
          <w:w w:val="91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13"/>
          <w:w w:val="105"/>
          <w:sz w:val="15"/>
        </w:rPr>
        <w:t xml:space="preserve"> </w:t>
      </w:r>
      <w:r>
        <w:rPr>
          <w:rFonts w:ascii="Arial"/>
          <w:color w:val="232323"/>
          <w:spacing w:val="-3"/>
          <w:w w:val="105"/>
          <w:sz w:val="15"/>
        </w:rPr>
        <w:t>p</w:t>
      </w:r>
      <w:r>
        <w:rPr>
          <w:rFonts w:ascii="Arial"/>
          <w:color w:val="4B4B4B"/>
          <w:spacing w:val="-4"/>
          <w:w w:val="105"/>
          <w:sz w:val="15"/>
        </w:rPr>
        <w:t>e</w:t>
      </w:r>
      <w:r>
        <w:rPr>
          <w:rFonts w:ascii="Arial"/>
          <w:color w:val="232323"/>
          <w:spacing w:val="-3"/>
          <w:w w:val="105"/>
          <w:sz w:val="15"/>
        </w:rPr>
        <w:t>rm</w:t>
      </w:r>
      <w:r>
        <w:rPr>
          <w:rFonts w:ascii="Arial"/>
          <w:color w:val="4B4B4B"/>
          <w:spacing w:val="-3"/>
          <w:w w:val="105"/>
          <w:sz w:val="15"/>
        </w:rPr>
        <w:t>it;</w:t>
      </w:r>
      <w:r>
        <w:rPr>
          <w:rFonts w:ascii="Arial"/>
          <w:color w:val="4B4B4B"/>
          <w:spacing w:val="-22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</w:p>
    <w:p w14:paraId="13EDDECF" w14:textId="77777777" w:rsidR="00A5052B" w:rsidRDefault="00A72E41">
      <w:pPr>
        <w:numPr>
          <w:ilvl w:val="1"/>
          <w:numId w:val="3"/>
        </w:numPr>
        <w:tabs>
          <w:tab w:val="left" w:pos="1127"/>
        </w:tabs>
        <w:spacing w:line="205" w:lineRule="exact"/>
        <w:ind w:left="1126" w:hanging="359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232323"/>
          <w:spacing w:val="-8"/>
          <w:sz w:val="15"/>
        </w:rPr>
        <w:t>u</w:t>
      </w:r>
      <w:r>
        <w:rPr>
          <w:rFonts w:ascii="Arial"/>
          <w:color w:val="4B4B4B"/>
          <w:sz w:val="15"/>
        </w:rPr>
        <w:t>se</w:t>
      </w:r>
      <w:r>
        <w:rPr>
          <w:rFonts w:ascii="Arial"/>
          <w:color w:val="4B4B4B"/>
          <w:spacing w:val="-12"/>
          <w:sz w:val="15"/>
        </w:rPr>
        <w:t xml:space="preserve"> </w:t>
      </w:r>
      <w:r>
        <w:rPr>
          <w:rFonts w:ascii="Arial"/>
          <w:color w:val="232323"/>
          <w:spacing w:val="-20"/>
          <w:sz w:val="15"/>
        </w:rPr>
        <w:t>i</w:t>
      </w:r>
      <w:r>
        <w:rPr>
          <w:rFonts w:ascii="Arial"/>
          <w:color w:val="4B4B4B"/>
          <w:sz w:val="15"/>
        </w:rPr>
        <w:t>s</w:t>
      </w:r>
      <w:r>
        <w:rPr>
          <w:rFonts w:ascii="Arial"/>
          <w:color w:val="4B4B4B"/>
          <w:spacing w:val="-15"/>
          <w:sz w:val="15"/>
        </w:rPr>
        <w:t xml:space="preserve"> </w:t>
      </w:r>
      <w:r>
        <w:rPr>
          <w:rFonts w:ascii="Arial"/>
          <w:color w:val="363636"/>
          <w:sz w:val="15"/>
        </w:rPr>
        <w:t>d</w:t>
      </w:r>
      <w:r>
        <w:rPr>
          <w:rFonts w:ascii="Arial"/>
          <w:color w:val="363636"/>
          <w:spacing w:val="-1"/>
          <w:sz w:val="15"/>
        </w:rPr>
        <w:t>i</w:t>
      </w:r>
      <w:r>
        <w:rPr>
          <w:rFonts w:ascii="Arial"/>
          <w:color w:val="666666"/>
          <w:spacing w:val="-10"/>
          <w:sz w:val="15"/>
        </w:rPr>
        <w:t>s</w:t>
      </w:r>
      <w:r>
        <w:rPr>
          <w:rFonts w:ascii="Arial"/>
          <w:color w:val="363636"/>
          <w:sz w:val="15"/>
        </w:rPr>
        <w:t>cont</w:t>
      </w:r>
      <w:r>
        <w:rPr>
          <w:rFonts w:ascii="Arial"/>
          <w:color w:val="363636"/>
          <w:spacing w:val="3"/>
          <w:sz w:val="15"/>
        </w:rPr>
        <w:t>i</w:t>
      </w:r>
      <w:r>
        <w:rPr>
          <w:rFonts w:ascii="Arial"/>
          <w:color w:val="363636"/>
          <w:sz w:val="15"/>
        </w:rPr>
        <w:t>nued</w:t>
      </w:r>
      <w:r>
        <w:rPr>
          <w:rFonts w:ascii="Arial"/>
          <w:color w:val="363636"/>
          <w:spacing w:val="-14"/>
          <w:sz w:val="15"/>
        </w:rPr>
        <w:t xml:space="preserve"> </w:t>
      </w:r>
      <w:r>
        <w:rPr>
          <w:rFonts w:ascii="Arial"/>
          <w:color w:val="4B4B4B"/>
          <w:sz w:val="15"/>
        </w:rPr>
        <w:t>for</w:t>
      </w:r>
      <w:r>
        <w:rPr>
          <w:rFonts w:ascii="Arial"/>
          <w:color w:val="4B4B4B"/>
          <w:spacing w:val="-2"/>
          <w:sz w:val="15"/>
        </w:rPr>
        <w:t xml:space="preserve"> </w:t>
      </w:r>
      <w:r>
        <w:rPr>
          <w:rFonts w:ascii="Arial"/>
          <w:color w:val="363636"/>
          <w:sz w:val="15"/>
        </w:rPr>
        <w:t>a</w:t>
      </w:r>
      <w:r>
        <w:rPr>
          <w:rFonts w:ascii="Arial"/>
          <w:color w:val="363636"/>
          <w:spacing w:val="-2"/>
          <w:sz w:val="15"/>
        </w:rPr>
        <w:t xml:space="preserve"> </w:t>
      </w:r>
      <w:r>
        <w:rPr>
          <w:rFonts w:ascii="Arial"/>
          <w:color w:val="363636"/>
          <w:sz w:val="15"/>
        </w:rPr>
        <w:t>period</w:t>
      </w:r>
      <w:r>
        <w:rPr>
          <w:rFonts w:ascii="Arial"/>
          <w:color w:val="363636"/>
          <w:spacing w:val="-11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5"/>
          <w:sz w:val="15"/>
        </w:rPr>
        <w:t xml:space="preserve"> </w:t>
      </w:r>
      <w:r>
        <w:rPr>
          <w:rFonts w:ascii="Arial"/>
          <w:color w:val="363636"/>
          <w:sz w:val="15"/>
        </w:rPr>
        <w:t>two</w:t>
      </w:r>
      <w:r>
        <w:rPr>
          <w:rFonts w:ascii="Arial"/>
          <w:color w:val="363636"/>
          <w:spacing w:val="-2"/>
          <w:sz w:val="15"/>
        </w:rPr>
        <w:t xml:space="preserve"> </w:t>
      </w:r>
      <w:r>
        <w:rPr>
          <w:rFonts w:ascii="Arial"/>
          <w:color w:val="4B4B4B"/>
          <w:sz w:val="15"/>
        </w:rPr>
        <w:t>yea</w:t>
      </w:r>
      <w:r>
        <w:rPr>
          <w:rFonts w:ascii="Arial"/>
          <w:color w:val="4B4B4B"/>
          <w:spacing w:val="5"/>
          <w:sz w:val="15"/>
        </w:rPr>
        <w:t>r</w:t>
      </w:r>
      <w:r>
        <w:rPr>
          <w:rFonts w:ascii="Arial"/>
          <w:color w:val="666666"/>
          <w:sz w:val="15"/>
        </w:rPr>
        <w:t>s.</w:t>
      </w:r>
    </w:p>
    <w:p w14:paraId="13EDDED0" w14:textId="77777777" w:rsidR="00A5052B" w:rsidRDefault="00A72E41">
      <w:pPr>
        <w:numPr>
          <w:ilvl w:val="0"/>
          <w:numId w:val="3"/>
        </w:numPr>
        <w:tabs>
          <w:tab w:val="left" w:pos="704"/>
        </w:tabs>
        <w:spacing w:before="1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A</w:t>
      </w:r>
      <w:r>
        <w:rPr>
          <w:rFonts w:ascii="Arial"/>
          <w:color w:val="363636"/>
          <w:spacing w:val="-2"/>
          <w:sz w:val="15"/>
        </w:rPr>
        <w:t xml:space="preserve"> </w:t>
      </w:r>
      <w:r>
        <w:rPr>
          <w:rFonts w:ascii="Arial"/>
          <w:color w:val="363636"/>
          <w:spacing w:val="-1"/>
          <w:sz w:val="15"/>
        </w:rPr>
        <w:t>permit</w:t>
      </w:r>
      <w:r>
        <w:rPr>
          <w:rFonts w:ascii="Arial"/>
          <w:color w:val="363636"/>
          <w:spacing w:val="-7"/>
          <w:sz w:val="15"/>
        </w:rPr>
        <w:t xml:space="preserve"> </w:t>
      </w:r>
      <w:r>
        <w:rPr>
          <w:rFonts w:ascii="Arial"/>
          <w:color w:val="232323"/>
          <w:sz w:val="15"/>
        </w:rPr>
        <w:t>for</w:t>
      </w:r>
      <w:r>
        <w:rPr>
          <w:rFonts w:ascii="Arial"/>
          <w:color w:val="232323"/>
          <w:spacing w:val="-6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9"/>
          <w:sz w:val="15"/>
        </w:rPr>
        <w:t xml:space="preserve"> </w:t>
      </w:r>
      <w:r>
        <w:rPr>
          <w:rFonts w:ascii="Arial"/>
          <w:color w:val="363636"/>
          <w:sz w:val="15"/>
        </w:rPr>
        <w:t>development</w:t>
      </w:r>
      <w:r>
        <w:rPr>
          <w:rFonts w:ascii="Arial"/>
          <w:color w:val="363636"/>
          <w:spacing w:val="9"/>
          <w:sz w:val="15"/>
        </w:rPr>
        <w:t xml:space="preserve"> </w:t>
      </w:r>
      <w:r>
        <w:rPr>
          <w:rFonts w:ascii="Arial"/>
          <w:color w:val="4B4B4B"/>
          <w:sz w:val="15"/>
        </w:rPr>
        <w:t>and</w:t>
      </w:r>
      <w:r>
        <w:rPr>
          <w:rFonts w:ascii="Arial"/>
          <w:color w:val="4B4B4B"/>
          <w:spacing w:val="-6"/>
          <w:sz w:val="15"/>
        </w:rPr>
        <w:t xml:space="preserve"> </w:t>
      </w:r>
      <w:r>
        <w:rPr>
          <w:rFonts w:ascii="Arial"/>
          <w:color w:val="363636"/>
          <w:spacing w:val="-3"/>
          <w:sz w:val="15"/>
        </w:rPr>
        <w:t>u</w:t>
      </w:r>
      <w:r>
        <w:rPr>
          <w:rFonts w:ascii="Arial"/>
          <w:color w:val="666666"/>
          <w:spacing w:val="-4"/>
          <w:sz w:val="15"/>
        </w:rPr>
        <w:t>s</w:t>
      </w:r>
      <w:r>
        <w:rPr>
          <w:rFonts w:ascii="Arial"/>
          <w:color w:val="4B4B4B"/>
          <w:spacing w:val="-4"/>
          <w:sz w:val="15"/>
        </w:rPr>
        <w:t>e</w:t>
      </w:r>
      <w:r>
        <w:rPr>
          <w:rFonts w:ascii="Arial"/>
          <w:color w:val="4B4B4B"/>
          <w:spacing w:val="-13"/>
          <w:sz w:val="15"/>
        </w:rPr>
        <w:t xml:space="preserve"> </w:t>
      </w:r>
      <w:r>
        <w:rPr>
          <w:rFonts w:ascii="Arial"/>
          <w:color w:val="4B4B4B"/>
          <w:sz w:val="15"/>
        </w:rPr>
        <w:t>of</w:t>
      </w:r>
      <w:r>
        <w:rPr>
          <w:rFonts w:ascii="Arial"/>
          <w:color w:val="4B4B4B"/>
          <w:spacing w:val="-1"/>
          <w:sz w:val="15"/>
        </w:rPr>
        <w:t xml:space="preserve"> </w:t>
      </w:r>
      <w:r>
        <w:rPr>
          <w:rFonts w:ascii="Arial"/>
          <w:color w:val="4B4B4B"/>
          <w:sz w:val="15"/>
        </w:rPr>
        <w:t>land</w:t>
      </w:r>
      <w:r>
        <w:rPr>
          <w:rFonts w:ascii="Arial"/>
          <w:color w:val="4B4B4B"/>
          <w:spacing w:val="-16"/>
          <w:sz w:val="15"/>
        </w:rPr>
        <w:t xml:space="preserve"> </w:t>
      </w:r>
      <w:r>
        <w:rPr>
          <w:rFonts w:ascii="Arial"/>
          <w:color w:val="4B4B4B"/>
          <w:sz w:val="15"/>
        </w:rPr>
        <w:t>expire</w:t>
      </w:r>
      <w:r>
        <w:rPr>
          <w:rFonts w:ascii="Arial"/>
          <w:color w:val="666666"/>
          <w:sz w:val="15"/>
        </w:rPr>
        <w:t>s</w:t>
      </w:r>
      <w:r>
        <w:rPr>
          <w:rFonts w:ascii="Arial"/>
          <w:color w:val="666666"/>
          <w:spacing w:val="-9"/>
          <w:sz w:val="15"/>
        </w:rPr>
        <w:t xml:space="preserve"> </w:t>
      </w:r>
      <w:r>
        <w:rPr>
          <w:rFonts w:ascii="Arial"/>
          <w:color w:val="4B4B4B"/>
          <w:sz w:val="15"/>
        </w:rPr>
        <w:t>if</w:t>
      </w:r>
      <w:r>
        <w:rPr>
          <w:rFonts w:ascii="Arial"/>
          <w:color w:val="4B4B4B"/>
          <w:spacing w:val="-15"/>
          <w:sz w:val="15"/>
        </w:rPr>
        <w:t xml:space="preserve"> </w:t>
      </w:r>
      <w:r>
        <w:rPr>
          <w:rFonts w:ascii="Arial"/>
          <w:color w:val="9A9A9A"/>
          <w:sz w:val="15"/>
        </w:rPr>
        <w:t>-</w:t>
      </w:r>
    </w:p>
    <w:p w14:paraId="13EDDED1" w14:textId="77777777" w:rsidR="00A5052B" w:rsidRDefault="00A72E41">
      <w:pPr>
        <w:numPr>
          <w:ilvl w:val="0"/>
          <w:numId w:val="2"/>
        </w:numPr>
        <w:tabs>
          <w:tab w:val="left" w:pos="1120"/>
        </w:tabs>
        <w:spacing w:before="29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232323"/>
          <w:spacing w:val="-3"/>
          <w:w w:val="105"/>
          <w:sz w:val="15"/>
        </w:rPr>
        <w:t>d</w:t>
      </w:r>
      <w:r>
        <w:rPr>
          <w:rFonts w:ascii="Arial"/>
          <w:color w:val="4B4B4B"/>
          <w:spacing w:val="-4"/>
          <w:w w:val="105"/>
          <w:sz w:val="15"/>
        </w:rPr>
        <w:t>evel</w:t>
      </w:r>
      <w:r>
        <w:rPr>
          <w:rFonts w:ascii="Arial"/>
          <w:color w:val="4B4B4B"/>
          <w:spacing w:val="-3"/>
          <w:w w:val="105"/>
          <w:sz w:val="15"/>
        </w:rPr>
        <w:t>o</w:t>
      </w:r>
      <w:r>
        <w:rPr>
          <w:rFonts w:ascii="Arial"/>
          <w:color w:val="232323"/>
          <w:spacing w:val="-3"/>
          <w:w w:val="105"/>
          <w:sz w:val="15"/>
        </w:rPr>
        <w:t>pm</w:t>
      </w:r>
      <w:r>
        <w:rPr>
          <w:rFonts w:ascii="Arial"/>
          <w:color w:val="4B4B4B"/>
          <w:spacing w:val="-4"/>
          <w:w w:val="105"/>
          <w:sz w:val="15"/>
        </w:rPr>
        <w:t>ent</w:t>
      </w:r>
      <w:r>
        <w:rPr>
          <w:rFonts w:ascii="Arial"/>
          <w:color w:val="4B4B4B"/>
          <w:spacing w:val="-18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  <w:r>
        <w:rPr>
          <w:rFonts w:ascii="Arial"/>
          <w:color w:val="363636"/>
          <w:spacing w:val="-22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any</w:t>
      </w:r>
      <w:r>
        <w:rPr>
          <w:rFonts w:ascii="Arial"/>
          <w:color w:val="363636"/>
          <w:spacing w:val="-13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stage</w:t>
      </w:r>
      <w:r>
        <w:rPr>
          <w:rFonts w:ascii="Arial"/>
          <w:color w:val="4B4B4B"/>
          <w:spacing w:val="-1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19"/>
          <w:w w:val="105"/>
          <w:sz w:val="15"/>
        </w:rPr>
        <w:t xml:space="preserve"> </w:t>
      </w:r>
      <w:r>
        <w:rPr>
          <w:rFonts w:ascii="Arial"/>
          <w:color w:val="363636"/>
          <w:spacing w:val="-10"/>
          <w:w w:val="130"/>
          <w:sz w:val="15"/>
        </w:rPr>
        <w:t>i</w:t>
      </w:r>
      <w:r>
        <w:rPr>
          <w:rFonts w:ascii="Arial"/>
          <w:color w:val="363636"/>
          <w:spacing w:val="-18"/>
          <w:w w:val="130"/>
          <w:sz w:val="15"/>
        </w:rPr>
        <w:t>t</w:t>
      </w:r>
      <w:r>
        <w:rPr>
          <w:rFonts w:ascii="Arial"/>
          <w:color w:val="363636"/>
          <w:spacing w:val="-24"/>
          <w:w w:val="130"/>
          <w:sz w:val="15"/>
        </w:rPr>
        <w:t xml:space="preserve"> </w:t>
      </w:r>
      <w:r>
        <w:rPr>
          <w:rFonts w:ascii="Arial"/>
          <w:color w:val="363636"/>
          <w:spacing w:val="-3"/>
          <w:w w:val="105"/>
          <w:sz w:val="15"/>
        </w:rPr>
        <w:t>doe</w:t>
      </w:r>
      <w:r>
        <w:rPr>
          <w:rFonts w:ascii="Arial"/>
          <w:color w:val="666666"/>
          <w:spacing w:val="-3"/>
          <w:w w:val="105"/>
          <w:sz w:val="15"/>
        </w:rPr>
        <w:t>s</w:t>
      </w:r>
      <w:r>
        <w:rPr>
          <w:rFonts w:ascii="Arial"/>
          <w:color w:val="666666"/>
          <w:spacing w:val="-17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not</w:t>
      </w:r>
      <w:r>
        <w:rPr>
          <w:rFonts w:ascii="Arial"/>
          <w:color w:val="4B4B4B"/>
          <w:spacing w:val="-17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start</w:t>
      </w:r>
      <w:r>
        <w:rPr>
          <w:rFonts w:ascii="Arial"/>
          <w:color w:val="4B4B4B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within</w:t>
      </w:r>
      <w:r>
        <w:rPr>
          <w:rFonts w:ascii="Arial"/>
          <w:color w:val="363636"/>
          <w:spacing w:val="-27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time</w:t>
      </w:r>
      <w:r>
        <w:rPr>
          <w:rFonts w:ascii="Arial"/>
          <w:color w:val="363636"/>
          <w:spacing w:val="-14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specified</w:t>
      </w:r>
      <w:r>
        <w:rPr>
          <w:rFonts w:ascii="Arial"/>
          <w:color w:val="4B4B4B"/>
          <w:spacing w:val="-5"/>
          <w:w w:val="105"/>
          <w:sz w:val="15"/>
        </w:rPr>
        <w:t xml:space="preserve"> </w:t>
      </w:r>
      <w:r>
        <w:rPr>
          <w:rFonts w:ascii="Arial"/>
          <w:color w:val="363636"/>
          <w:spacing w:val="-9"/>
          <w:w w:val="105"/>
          <w:sz w:val="15"/>
        </w:rPr>
        <w:t>i</w:t>
      </w:r>
      <w:r>
        <w:rPr>
          <w:rFonts w:ascii="Arial"/>
          <w:color w:val="363636"/>
          <w:spacing w:val="-13"/>
          <w:w w:val="105"/>
          <w:sz w:val="15"/>
        </w:rPr>
        <w:t>n</w:t>
      </w:r>
      <w:r>
        <w:rPr>
          <w:rFonts w:ascii="Arial"/>
          <w:color w:val="363636"/>
          <w:spacing w:val="-28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15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permit;</w:t>
      </w:r>
      <w:r>
        <w:rPr>
          <w:rFonts w:ascii="Arial"/>
          <w:color w:val="363636"/>
          <w:spacing w:val="-2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</w:p>
    <w:p w14:paraId="13EDDED2" w14:textId="77777777" w:rsidR="00A5052B" w:rsidRDefault="00A72E41">
      <w:pPr>
        <w:numPr>
          <w:ilvl w:val="0"/>
          <w:numId w:val="2"/>
        </w:numPr>
        <w:tabs>
          <w:tab w:val="left" w:pos="1120"/>
        </w:tabs>
        <w:spacing w:before="29" w:line="280" w:lineRule="auto"/>
        <w:ind w:right="155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deve</w:t>
      </w:r>
      <w:r>
        <w:rPr>
          <w:rFonts w:ascii="Arial"/>
          <w:color w:val="363636"/>
          <w:spacing w:val="-8"/>
          <w:w w:val="105"/>
          <w:sz w:val="15"/>
        </w:rPr>
        <w:t>l</w:t>
      </w:r>
      <w:r>
        <w:rPr>
          <w:rFonts w:ascii="Arial"/>
          <w:color w:val="363636"/>
          <w:w w:val="105"/>
          <w:sz w:val="15"/>
        </w:rPr>
        <w:t>opment</w:t>
      </w:r>
      <w:r>
        <w:rPr>
          <w:rFonts w:ascii="Arial"/>
          <w:color w:val="363636"/>
          <w:spacing w:val="-1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  <w:r>
        <w:rPr>
          <w:rFonts w:ascii="Arial"/>
          <w:color w:val="363636"/>
          <w:spacing w:val="-18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any</w:t>
      </w:r>
      <w:r>
        <w:rPr>
          <w:rFonts w:ascii="Arial"/>
          <w:color w:val="4B4B4B"/>
          <w:spacing w:val="-18"/>
          <w:w w:val="105"/>
          <w:sz w:val="15"/>
        </w:rPr>
        <w:t xml:space="preserve"> </w:t>
      </w:r>
      <w:r>
        <w:rPr>
          <w:rFonts w:ascii="Arial"/>
          <w:color w:val="666666"/>
          <w:spacing w:val="-10"/>
          <w:w w:val="105"/>
          <w:sz w:val="15"/>
        </w:rPr>
        <w:t>s</w:t>
      </w:r>
      <w:r>
        <w:rPr>
          <w:rFonts w:ascii="Arial"/>
          <w:color w:val="363636"/>
          <w:w w:val="105"/>
          <w:sz w:val="15"/>
        </w:rPr>
        <w:t>tage</w:t>
      </w:r>
      <w:r>
        <w:rPr>
          <w:rFonts w:ascii="Arial"/>
          <w:color w:val="363636"/>
          <w:spacing w:val="-1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9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it</w:t>
      </w:r>
      <w:r>
        <w:rPr>
          <w:rFonts w:ascii="Arial"/>
          <w:color w:val="363636"/>
          <w:spacing w:val="-14"/>
          <w:w w:val="105"/>
          <w:sz w:val="15"/>
        </w:rPr>
        <w:t xml:space="preserve"> </w:t>
      </w:r>
      <w:r>
        <w:rPr>
          <w:rFonts w:ascii="Arial"/>
          <w:color w:val="232323"/>
          <w:spacing w:val="-17"/>
          <w:w w:val="105"/>
          <w:sz w:val="15"/>
        </w:rPr>
        <w:t>i</w:t>
      </w:r>
      <w:r>
        <w:rPr>
          <w:rFonts w:ascii="Arial"/>
          <w:color w:val="4B4B4B"/>
          <w:w w:val="105"/>
          <w:sz w:val="15"/>
        </w:rPr>
        <w:t>s</w:t>
      </w:r>
      <w:r>
        <w:rPr>
          <w:rFonts w:ascii="Arial"/>
          <w:color w:val="4B4B4B"/>
          <w:spacing w:val="-18"/>
          <w:w w:val="105"/>
          <w:sz w:val="15"/>
        </w:rPr>
        <w:t xml:space="preserve"> </w:t>
      </w:r>
      <w:r>
        <w:rPr>
          <w:rFonts w:ascii="Arial"/>
          <w:color w:val="232323"/>
          <w:spacing w:val="-8"/>
          <w:w w:val="105"/>
          <w:sz w:val="15"/>
        </w:rPr>
        <w:t>n</w:t>
      </w:r>
      <w:r>
        <w:rPr>
          <w:rFonts w:ascii="Arial"/>
          <w:color w:val="4B4B4B"/>
          <w:w w:val="105"/>
          <w:sz w:val="15"/>
        </w:rPr>
        <w:t>ot</w:t>
      </w:r>
      <w:r>
        <w:rPr>
          <w:rFonts w:ascii="Arial"/>
          <w:color w:val="4B4B4B"/>
          <w:spacing w:val="-15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com</w:t>
      </w:r>
      <w:r>
        <w:rPr>
          <w:rFonts w:ascii="Arial"/>
          <w:color w:val="4B4B4B"/>
          <w:spacing w:val="-4"/>
          <w:w w:val="105"/>
          <w:sz w:val="15"/>
        </w:rPr>
        <w:t>p</w:t>
      </w:r>
      <w:r>
        <w:rPr>
          <w:rFonts w:ascii="Arial"/>
          <w:color w:val="232323"/>
          <w:spacing w:val="-21"/>
          <w:w w:val="105"/>
          <w:sz w:val="15"/>
        </w:rPr>
        <w:t>l</w:t>
      </w:r>
      <w:r>
        <w:rPr>
          <w:rFonts w:ascii="Arial"/>
          <w:color w:val="4B4B4B"/>
          <w:w w:val="105"/>
          <w:sz w:val="15"/>
        </w:rPr>
        <w:t>eted</w:t>
      </w:r>
      <w:r>
        <w:rPr>
          <w:rFonts w:ascii="Arial"/>
          <w:color w:val="4B4B4B"/>
          <w:spacing w:val="-19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with</w:t>
      </w:r>
      <w:r>
        <w:rPr>
          <w:rFonts w:ascii="Arial"/>
          <w:color w:val="363636"/>
          <w:spacing w:val="6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n</w:t>
      </w:r>
      <w:r>
        <w:rPr>
          <w:rFonts w:ascii="Arial"/>
          <w:color w:val="363636"/>
          <w:spacing w:val="-2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2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</w:t>
      </w:r>
      <w:r>
        <w:rPr>
          <w:rFonts w:ascii="Arial"/>
          <w:color w:val="363636"/>
          <w:spacing w:val="-2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me</w:t>
      </w:r>
      <w:r>
        <w:rPr>
          <w:rFonts w:ascii="Arial"/>
          <w:color w:val="363636"/>
          <w:spacing w:val="-26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spe</w:t>
      </w:r>
      <w:r>
        <w:rPr>
          <w:rFonts w:ascii="Arial"/>
          <w:color w:val="4B4B4B"/>
          <w:spacing w:val="3"/>
          <w:w w:val="105"/>
          <w:sz w:val="15"/>
        </w:rPr>
        <w:t>c</w:t>
      </w:r>
      <w:r>
        <w:rPr>
          <w:rFonts w:ascii="Arial"/>
          <w:color w:val="232323"/>
          <w:spacing w:val="-21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fied</w:t>
      </w:r>
      <w:r>
        <w:rPr>
          <w:rFonts w:ascii="Arial"/>
          <w:color w:val="232323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spacing w:val="-15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n</w:t>
      </w:r>
      <w:r>
        <w:rPr>
          <w:rFonts w:ascii="Arial"/>
          <w:color w:val="363636"/>
          <w:spacing w:val="-2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15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permit,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or,</w:t>
      </w:r>
      <w:r>
        <w:rPr>
          <w:rFonts w:ascii="Arial"/>
          <w:color w:val="4B4B4B"/>
          <w:spacing w:val="-22"/>
          <w:w w:val="105"/>
          <w:sz w:val="15"/>
        </w:rPr>
        <w:t xml:space="preserve"> </w:t>
      </w:r>
      <w:r>
        <w:rPr>
          <w:rFonts w:ascii="Arial"/>
          <w:color w:val="363636"/>
          <w:spacing w:val="-21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f</w:t>
      </w:r>
      <w:r>
        <w:rPr>
          <w:rFonts w:ascii="Arial"/>
          <w:color w:val="363636"/>
          <w:spacing w:val="-7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no</w:t>
      </w:r>
      <w:r>
        <w:rPr>
          <w:rFonts w:ascii="Arial"/>
          <w:color w:val="232323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</w:t>
      </w:r>
      <w:r>
        <w:rPr>
          <w:rFonts w:ascii="Arial"/>
          <w:color w:val="363636"/>
          <w:spacing w:val="-7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me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4B4B4B"/>
          <w:spacing w:val="-12"/>
          <w:w w:val="105"/>
          <w:sz w:val="15"/>
        </w:rPr>
        <w:t>i</w:t>
      </w:r>
      <w:r>
        <w:rPr>
          <w:rFonts w:ascii="Arial"/>
          <w:color w:val="666666"/>
          <w:w w:val="105"/>
          <w:sz w:val="15"/>
        </w:rPr>
        <w:t>s</w:t>
      </w:r>
      <w:r>
        <w:rPr>
          <w:rFonts w:ascii="Arial"/>
          <w:color w:val="666666"/>
          <w:spacing w:val="-23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specified,</w:t>
      </w:r>
      <w:r>
        <w:rPr>
          <w:rFonts w:ascii="Arial"/>
          <w:color w:val="4B4B4B"/>
          <w:w w:val="96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within</w:t>
      </w:r>
      <w:r>
        <w:rPr>
          <w:rFonts w:ascii="Arial"/>
          <w:color w:val="363636"/>
          <w:spacing w:val="-28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two</w:t>
      </w:r>
      <w:r>
        <w:rPr>
          <w:rFonts w:ascii="Arial"/>
          <w:color w:val="363636"/>
          <w:spacing w:val="-1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years</w:t>
      </w:r>
      <w:r>
        <w:rPr>
          <w:rFonts w:ascii="Arial"/>
          <w:color w:val="363636"/>
          <w:spacing w:val="-1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after</w:t>
      </w:r>
      <w:r>
        <w:rPr>
          <w:rFonts w:ascii="Arial"/>
          <w:color w:val="363636"/>
          <w:spacing w:val="-9"/>
          <w:w w:val="105"/>
          <w:sz w:val="15"/>
        </w:rPr>
        <w:t xml:space="preserve"> </w:t>
      </w:r>
      <w:r>
        <w:rPr>
          <w:rFonts w:ascii="Arial"/>
          <w:color w:val="232323"/>
          <w:spacing w:val="-2"/>
          <w:w w:val="105"/>
          <w:sz w:val="15"/>
        </w:rPr>
        <w:t>th</w:t>
      </w:r>
      <w:r>
        <w:rPr>
          <w:rFonts w:ascii="Arial"/>
          <w:color w:val="4B4B4B"/>
          <w:spacing w:val="-3"/>
          <w:w w:val="105"/>
          <w:sz w:val="15"/>
        </w:rPr>
        <w:t>e</w:t>
      </w:r>
      <w:r>
        <w:rPr>
          <w:rFonts w:ascii="Arial"/>
          <w:color w:val="4B4B4B"/>
          <w:spacing w:val="-12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issue</w:t>
      </w:r>
      <w:r>
        <w:rPr>
          <w:rFonts w:ascii="Arial"/>
          <w:color w:val="4B4B4B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20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the</w:t>
      </w:r>
      <w:r>
        <w:rPr>
          <w:rFonts w:ascii="Arial"/>
          <w:color w:val="4B4B4B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spacing w:val="-3"/>
          <w:w w:val="105"/>
          <w:sz w:val="15"/>
        </w:rPr>
        <w:t>permi</w:t>
      </w:r>
      <w:r>
        <w:rPr>
          <w:rFonts w:ascii="Arial"/>
          <w:color w:val="363636"/>
          <w:spacing w:val="-2"/>
          <w:w w:val="105"/>
          <w:sz w:val="15"/>
        </w:rPr>
        <w:t>t;</w:t>
      </w:r>
      <w:r>
        <w:rPr>
          <w:rFonts w:ascii="Arial"/>
          <w:color w:val="363636"/>
          <w:spacing w:val="-25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or</w:t>
      </w:r>
    </w:p>
    <w:p w14:paraId="13EDDED3" w14:textId="77777777" w:rsidR="00A5052B" w:rsidRDefault="00A72E41">
      <w:pPr>
        <w:numPr>
          <w:ilvl w:val="1"/>
          <w:numId w:val="3"/>
        </w:numPr>
        <w:tabs>
          <w:tab w:val="left" w:pos="1120"/>
        </w:tabs>
        <w:spacing w:line="186" w:lineRule="exac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1"/>
          <w:w w:val="105"/>
          <w:sz w:val="15"/>
        </w:rPr>
        <w:t xml:space="preserve"> </w:t>
      </w:r>
      <w:r>
        <w:rPr>
          <w:rFonts w:ascii="Arial"/>
          <w:color w:val="232323"/>
          <w:spacing w:val="-8"/>
          <w:w w:val="105"/>
          <w:sz w:val="15"/>
        </w:rPr>
        <w:t>u</w:t>
      </w:r>
      <w:r>
        <w:rPr>
          <w:rFonts w:ascii="Arial"/>
          <w:color w:val="4B4B4B"/>
          <w:w w:val="105"/>
          <w:sz w:val="15"/>
        </w:rPr>
        <w:t>se</w:t>
      </w:r>
      <w:r>
        <w:rPr>
          <w:rFonts w:ascii="Arial"/>
          <w:color w:val="4B4B4B"/>
          <w:spacing w:val="-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does not</w:t>
      </w:r>
      <w:r>
        <w:rPr>
          <w:rFonts w:ascii="Arial"/>
          <w:color w:val="363636"/>
          <w:spacing w:val="-2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start</w:t>
      </w:r>
      <w:r>
        <w:rPr>
          <w:rFonts w:ascii="Arial"/>
          <w:color w:val="4B4B4B"/>
          <w:spacing w:val="-1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w</w:t>
      </w:r>
      <w:r>
        <w:rPr>
          <w:rFonts w:ascii="Arial"/>
          <w:color w:val="4B4B4B"/>
          <w:spacing w:val="-10"/>
          <w:w w:val="105"/>
          <w:sz w:val="15"/>
        </w:rPr>
        <w:t>i</w:t>
      </w:r>
      <w:r>
        <w:rPr>
          <w:rFonts w:ascii="Arial"/>
          <w:color w:val="4B4B4B"/>
          <w:w w:val="105"/>
          <w:sz w:val="15"/>
        </w:rPr>
        <w:t>t</w:t>
      </w:r>
      <w:r>
        <w:rPr>
          <w:rFonts w:ascii="Arial"/>
          <w:color w:val="4B4B4B"/>
          <w:spacing w:val="1"/>
          <w:w w:val="105"/>
          <w:sz w:val="15"/>
        </w:rPr>
        <w:t>h</w:t>
      </w:r>
      <w:r>
        <w:rPr>
          <w:rFonts w:ascii="Arial"/>
          <w:color w:val="232323"/>
          <w:spacing w:val="-15"/>
          <w:w w:val="105"/>
          <w:sz w:val="15"/>
        </w:rPr>
        <w:t>i</w:t>
      </w:r>
      <w:r>
        <w:rPr>
          <w:rFonts w:ascii="Arial"/>
          <w:color w:val="4B4B4B"/>
          <w:w w:val="105"/>
          <w:sz w:val="15"/>
        </w:rPr>
        <w:t>n</w:t>
      </w:r>
      <w:r>
        <w:rPr>
          <w:rFonts w:ascii="Arial"/>
          <w:color w:val="4B4B4B"/>
          <w:spacing w:val="-2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</w:t>
      </w:r>
      <w:r>
        <w:rPr>
          <w:rFonts w:ascii="Arial"/>
          <w:color w:val="363636"/>
          <w:spacing w:val="-7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me</w:t>
      </w:r>
      <w:r>
        <w:rPr>
          <w:rFonts w:ascii="Arial"/>
          <w:color w:val="363636"/>
          <w:spacing w:val="-6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spec</w:t>
      </w:r>
      <w:r>
        <w:rPr>
          <w:rFonts w:ascii="Arial"/>
          <w:color w:val="4B4B4B"/>
          <w:spacing w:val="9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f</w:t>
      </w:r>
      <w:r>
        <w:rPr>
          <w:rFonts w:ascii="Arial"/>
          <w:color w:val="232323"/>
          <w:spacing w:val="2"/>
          <w:w w:val="105"/>
          <w:sz w:val="15"/>
        </w:rPr>
        <w:t>i</w:t>
      </w:r>
      <w:r>
        <w:rPr>
          <w:rFonts w:ascii="Arial"/>
          <w:color w:val="4B4B4B"/>
          <w:w w:val="105"/>
          <w:sz w:val="15"/>
        </w:rPr>
        <w:t>ed</w:t>
      </w:r>
      <w:r>
        <w:rPr>
          <w:rFonts w:ascii="Arial"/>
          <w:color w:val="4B4B4B"/>
          <w:spacing w:val="-1"/>
          <w:w w:val="105"/>
          <w:sz w:val="15"/>
        </w:rPr>
        <w:t xml:space="preserve"> </w:t>
      </w:r>
      <w:r>
        <w:rPr>
          <w:rFonts w:ascii="Arial"/>
          <w:color w:val="4B4B4B"/>
          <w:spacing w:val="-12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n</w:t>
      </w:r>
      <w:r>
        <w:rPr>
          <w:rFonts w:ascii="Arial"/>
          <w:color w:val="232323"/>
          <w:spacing w:val="-1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7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permi</w:t>
      </w:r>
      <w:r>
        <w:rPr>
          <w:rFonts w:ascii="Arial"/>
          <w:color w:val="363636"/>
          <w:spacing w:val="-3"/>
          <w:w w:val="105"/>
          <w:sz w:val="15"/>
        </w:rPr>
        <w:t>t</w:t>
      </w:r>
      <w:r>
        <w:rPr>
          <w:rFonts w:ascii="Arial"/>
          <w:color w:val="797979"/>
          <w:w w:val="105"/>
          <w:sz w:val="15"/>
        </w:rPr>
        <w:t>,</w:t>
      </w:r>
      <w:r>
        <w:rPr>
          <w:rFonts w:ascii="Arial"/>
          <w:color w:val="363636"/>
          <w:w w:val="105"/>
          <w:sz w:val="15"/>
        </w:rPr>
        <w:t>or,</w:t>
      </w:r>
      <w:r>
        <w:rPr>
          <w:rFonts w:ascii="Arial"/>
          <w:color w:val="363636"/>
          <w:spacing w:val="-8"/>
          <w:w w:val="105"/>
          <w:sz w:val="15"/>
        </w:rPr>
        <w:t xml:space="preserve"> </w:t>
      </w:r>
      <w:r>
        <w:rPr>
          <w:rFonts w:ascii="Arial"/>
          <w:color w:val="363636"/>
          <w:spacing w:val="-21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f</w:t>
      </w:r>
      <w:r>
        <w:rPr>
          <w:rFonts w:ascii="Arial"/>
          <w:color w:val="363636"/>
          <w:spacing w:val="9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no</w:t>
      </w:r>
      <w:r>
        <w:rPr>
          <w:rFonts w:ascii="Arial"/>
          <w:color w:val="232323"/>
          <w:spacing w:val="-18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</w:t>
      </w:r>
      <w:r>
        <w:rPr>
          <w:rFonts w:ascii="Arial"/>
          <w:color w:val="363636"/>
          <w:spacing w:val="-2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me</w:t>
      </w:r>
      <w:r>
        <w:rPr>
          <w:rFonts w:ascii="Arial"/>
          <w:color w:val="363636"/>
          <w:spacing w:val="-11"/>
          <w:w w:val="105"/>
          <w:sz w:val="15"/>
        </w:rPr>
        <w:t xml:space="preserve"> </w:t>
      </w:r>
      <w:r>
        <w:rPr>
          <w:rFonts w:ascii="Arial"/>
          <w:color w:val="4B4B4B"/>
          <w:spacing w:val="-21"/>
          <w:w w:val="105"/>
          <w:sz w:val="15"/>
        </w:rPr>
        <w:t>i</w:t>
      </w:r>
      <w:r>
        <w:rPr>
          <w:rFonts w:ascii="Arial"/>
          <w:color w:val="4B4B4B"/>
          <w:w w:val="105"/>
          <w:sz w:val="15"/>
        </w:rPr>
        <w:t>s</w:t>
      </w:r>
      <w:r>
        <w:rPr>
          <w:rFonts w:ascii="Arial"/>
          <w:color w:val="4B4B4B"/>
          <w:spacing w:val="-3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specifie</w:t>
      </w:r>
      <w:r>
        <w:rPr>
          <w:rFonts w:ascii="Arial"/>
          <w:color w:val="4B4B4B"/>
          <w:spacing w:val="3"/>
          <w:w w:val="105"/>
          <w:sz w:val="15"/>
        </w:rPr>
        <w:t>d</w:t>
      </w:r>
      <w:r>
        <w:rPr>
          <w:rFonts w:ascii="Arial"/>
          <w:color w:val="666666"/>
          <w:spacing w:val="6"/>
          <w:w w:val="105"/>
          <w:sz w:val="15"/>
        </w:rPr>
        <w:t>,</w:t>
      </w:r>
      <w:r>
        <w:rPr>
          <w:rFonts w:ascii="Arial"/>
          <w:color w:val="4B4B4B"/>
          <w:w w:val="105"/>
          <w:sz w:val="15"/>
        </w:rPr>
        <w:t>w</w:t>
      </w:r>
      <w:r>
        <w:rPr>
          <w:rFonts w:ascii="Arial"/>
          <w:color w:val="4B4B4B"/>
          <w:spacing w:val="-3"/>
          <w:w w:val="105"/>
          <w:sz w:val="15"/>
        </w:rPr>
        <w:t>i</w:t>
      </w:r>
      <w:r>
        <w:rPr>
          <w:rFonts w:ascii="Arial"/>
          <w:color w:val="4B4B4B"/>
          <w:w w:val="105"/>
          <w:sz w:val="15"/>
        </w:rPr>
        <w:t>thin</w:t>
      </w:r>
      <w:r>
        <w:rPr>
          <w:rFonts w:ascii="Arial"/>
          <w:color w:val="4B4B4B"/>
          <w:spacing w:val="-4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two</w:t>
      </w:r>
      <w:r>
        <w:rPr>
          <w:rFonts w:ascii="Arial"/>
          <w:color w:val="4B4B4B"/>
          <w:spacing w:val="2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years</w:t>
      </w:r>
      <w:r>
        <w:rPr>
          <w:rFonts w:ascii="Arial"/>
          <w:color w:val="363636"/>
          <w:spacing w:val="-2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after</w:t>
      </w:r>
      <w:r>
        <w:rPr>
          <w:rFonts w:ascii="Arial"/>
          <w:color w:val="4B4B4B"/>
          <w:spacing w:val="7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</w:p>
    <w:p w14:paraId="13EDDED4" w14:textId="77777777" w:rsidR="00A5052B" w:rsidRDefault="00A72E41">
      <w:pPr>
        <w:spacing w:before="16"/>
        <w:ind w:left="1126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B4B4B"/>
          <w:spacing w:val="-3"/>
          <w:w w:val="105"/>
          <w:sz w:val="15"/>
        </w:rPr>
        <w:t>co</w:t>
      </w:r>
      <w:r>
        <w:rPr>
          <w:rFonts w:ascii="Arial"/>
          <w:color w:val="232323"/>
          <w:spacing w:val="-2"/>
          <w:w w:val="105"/>
          <w:sz w:val="15"/>
        </w:rPr>
        <w:t>mpl</w:t>
      </w:r>
      <w:r>
        <w:rPr>
          <w:rFonts w:ascii="Arial"/>
          <w:color w:val="4B4B4B"/>
          <w:spacing w:val="-2"/>
          <w:w w:val="105"/>
          <w:sz w:val="15"/>
        </w:rPr>
        <w:t>etion</w:t>
      </w:r>
      <w:r>
        <w:rPr>
          <w:rFonts w:ascii="Arial"/>
          <w:color w:val="4B4B4B"/>
          <w:spacing w:val="-2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21"/>
          <w:w w:val="105"/>
          <w:sz w:val="15"/>
        </w:rPr>
        <w:t xml:space="preserve"> </w:t>
      </w:r>
      <w:r>
        <w:rPr>
          <w:rFonts w:ascii="Arial"/>
          <w:color w:val="232323"/>
          <w:spacing w:val="-2"/>
          <w:w w:val="105"/>
          <w:sz w:val="15"/>
        </w:rPr>
        <w:t>th</w:t>
      </w:r>
      <w:r>
        <w:rPr>
          <w:rFonts w:ascii="Arial"/>
          <w:color w:val="4B4B4B"/>
          <w:spacing w:val="-3"/>
          <w:w w:val="105"/>
          <w:sz w:val="15"/>
        </w:rPr>
        <w:t>e</w:t>
      </w:r>
      <w:r>
        <w:rPr>
          <w:rFonts w:ascii="Arial"/>
          <w:color w:val="4B4B4B"/>
          <w:spacing w:val="-20"/>
          <w:w w:val="105"/>
          <w:sz w:val="15"/>
        </w:rPr>
        <w:t xml:space="preserve"> </w:t>
      </w:r>
      <w:r>
        <w:rPr>
          <w:rFonts w:ascii="Arial"/>
          <w:color w:val="232323"/>
          <w:spacing w:val="-1"/>
          <w:w w:val="105"/>
          <w:sz w:val="15"/>
        </w:rPr>
        <w:t>d</w:t>
      </w:r>
      <w:r>
        <w:rPr>
          <w:rFonts w:ascii="Arial"/>
          <w:color w:val="4B4B4B"/>
          <w:spacing w:val="-2"/>
          <w:w w:val="105"/>
          <w:sz w:val="15"/>
        </w:rPr>
        <w:t>evelopment;</w:t>
      </w:r>
      <w:r>
        <w:rPr>
          <w:rFonts w:ascii="Arial"/>
          <w:color w:val="4B4B4B"/>
          <w:spacing w:val="-19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</w:p>
    <w:p w14:paraId="13EDDED5" w14:textId="77777777" w:rsidR="00A5052B" w:rsidRDefault="00A72E41">
      <w:pPr>
        <w:numPr>
          <w:ilvl w:val="0"/>
          <w:numId w:val="2"/>
        </w:numPr>
        <w:tabs>
          <w:tab w:val="left" w:pos="1120"/>
        </w:tabs>
        <w:spacing w:before="29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7"/>
          <w:sz w:val="15"/>
        </w:rPr>
        <w:t xml:space="preserve"> </w:t>
      </w:r>
      <w:r>
        <w:rPr>
          <w:rFonts w:ascii="Arial"/>
          <w:color w:val="363636"/>
          <w:sz w:val="15"/>
        </w:rPr>
        <w:t>use</w:t>
      </w:r>
      <w:r>
        <w:rPr>
          <w:rFonts w:ascii="Arial"/>
          <w:color w:val="363636"/>
          <w:spacing w:val="-5"/>
          <w:sz w:val="15"/>
        </w:rPr>
        <w:t xml:space="preserve"> </w:t>
      </w:r>
      <w:r>
        <w:rPr>
          <w:rFonts w:ascii="Arial"/>
          <w:color w:val="232323"/>
          <w:spacing w:val="-7"/>
          <w:sz w:val="15"/>
        </w:rPr>
        <w:t>i</w:t>
      </w:r>
      <w:r>
        <w:rPr>
          <w:rFonts w:ascii="Arial"/>
          <w:color w:val="4B4B4B"/>
          <w:spacing w:val="-20"/>
          <w:sz w:val="15"/>
        </w:rPr>
        <w:t>s</w:t>
      </w:r>
      <w:r>
        <w:rPr>
          <w:rFonts w:ascii="Arial"/>
          <w:color w:val="4B4B4B"/>
          <w:spacing w:val="-10"/>
          <w:sz w:val="15"/>
        </w:rPr>
        <w:t xml:space="preserve"> </w:t>
      </w:r>
      <w:r>
        <w:rPr>
          <w:rFonts w:ascii="Arial"/>
          <w:color w:val="363636"/>
          <w:spacing w:val="-1"/>
          <w:sz w:val="15"/>
        </w:rPr>
        <w:t>di</w:t>
      </w:r>
      <w:r>
        <w:rPr>
          <w:rFonts w:ascii="Arial"/>
          <w:color w:val="363636"/>
          <w:spacing w:val="-2"/>
          <w:sz w:val="15"/>
        </w:rPr>
        <w:t>sconti</w:t>
      </w:r>
      <w:r>
        <w:rPr>
          <w:rFonts w:ascii="Arial"/>
          <w:color w:val="363636"/>
          <w:spacing w:val="-1"/>
          <w:sz w:val="15"/>
        </w:rPr>
        <w:t>nued</w:t>
      </w:r>
      <w:r>
        <w:rPr>
          <w:rFonts w:ascii="Arial"/>
          <w:color w:val="363636"/>
          <w:spacing w:val="-11"/>
          <w:sz w:val="15"/>
        </w:rPr>
        <w:t xml:space="preserve"> </w:t>
      </w:r>
      <w:r>
        <w:rPr>
          <w:rFonts w:ascii="Arial"/>
          <w:color w:val="363636"/>
          <w:sz w:val="15"/>
        </w:rPr>
        <w:t>for</w:t>
      </w:r>
      <w:r>
        <w:rPr>
          <w:rFonts w:ascii="Arial"/>
          <w:color w:val="363636"/>
          <w:spacing w:val="2"/>
          <w:sz w:val="15"/>
        </w:rPr>
        <w:t xml:space="preserve"> </w:t>
      </w:r>
      <w:r>
        <w:rPr>
          <w:rFonts w:ascii="Arial"/>
          <w:color w:val="4B4B4B"/>
          <w:sz w:val="15"/>
        </w:rPr>
        <w:t>a</w:t>
      </w:r>
      <w:r>
        <w:rPr>
          <w:rFonts w:ascii="Arial"/>
          <w:color w:val="4B4B4B"/>
          <w:spacing w:val="11"/>
          <w:sz w:val="15"/>
        </w:rPr>
        <w:t xml:space="preserve"> </w:t>
      </w:r>
      <w:r>
        <w:rPr>
          <w:rFonts w:ascii="Arial"/>
          <w:color w:val="363636"/>
          <w:sz w:val="15"/>
        </w:rPr>
        <w:t>period</w:t>
      </w:r>
      <w:r>
        <w:rPr>
          <w:rFonts w:ascii="Arial"/>
          <w:color w:val="363636"/>
          <w:spacing w:val="-11"/>
          <w:sz w:val="15"/>
        </w:rPr>
        <w:t xml:space="preserve"> </w:t>
      </w:r>
      <w:r>
        <w:rPr>
          <w:rFonts w:ascii="Arial"/>
          <w:color w:val="363636"/>
          <w:sz w:val="15"/>
        </w:rPr>
        <w:t>of two</w:t>
      </w:r>
      <w:r>
        <w:rPr>
          <w:rFonts w:ascii="Arial"/>
          <w:color w:val="363636"/>
          <w:spacing w:val="2"/>
          <w:sz w:val="15"/>
        </w:rPr>
        <w:t xml:space="preserve"> </w:t>
      </w:r>
      <w:r>
        <w:rPr>
          <w:rFonts w:ascii="Arial"/>
          <w:color w:val="4B4B4B"/>
          <w:spacing w:val="1"/>
          <w:sz w:val="15"/>
        </w:rPr>
        <w:t>years</w:t>
      </w:r>
      <w:r>
        <w:rPr>
          <w:rFonts w:ascii="Arial"/>
          <w:color w:val="666666"/>
          <w:sz w:val="15"/>
        </w:rPr>
        <w:t>.</w:t>
      </w:r>
    </w:p>
    <w:p w14:paraId="13EDDED6" w14:textId="77777777" w:rsidR="00A5052B" w:rsidRDefault="00A72E41">
      <w:pPr>
        <w:numPr>
          <w:ilvl w:val="0"/>
          <w:numId w:val="3"/>
        </w:numPr>
        <w:tabs>
          <w:tab w:val="left" w:pos="711"/>
        </w:tabs>
        <w:spacing w:before="14" w:line="273" w:lineRule="auto"/>
        <w:ind w:right="138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B4B4B"/>
          <w:w w:val="105"/>
          <w:sz w:val="15"/>
        </w:rPr>
        <w:t>If</w:t>
      </w:r>
      <w:r>
        <w:rPr>
          <w:rFonts w:ascii="Arial"/>
          <w:color w:val="4B4B4B"/>
          <w:spacing w:val="-14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a</w:t>
      </w:r>
      <w:r>
        <w:rPr>
          <w:rFonts w:ascii="Arial"/>
          <w:color w:val="4B4B4B"/>
          <w:spacing w:val="4"/>
          <w:w w:val="105"/>
          <w:sz w:val="15"/>
        </w:rPr>
        <w:t xml:space="preserve"> </w:t>
      </w:r>
      <w:r>
        <w:rPr>
          <w:rFonts w:ascii="Arial"/>
          <w:color w:val="232323"/>
          <w:spacing w:val="-6"/>
          <w:w w:val="105"/>
          <w:sz w:val="15"/>
        </w:rPr>
        <w:t>p</w:t>
      </w:r>
      <w:r>
        <w:rPr>
          <w:rFonts w:ascii="Arial"/>
          <w:color w:val="4B4B4B"/>
          <w:spacing w:val="-6"/>
          <w:w w:val="105"/>
          <w:sz w:val="15"/>
        </w:rPr>
        <w:t>e</w:t>
      </w:r>
      <w:r>
        <w:rPr>
          <w:rFonts w:ascii="Arial"/>
          <w:color w:val="232323"/>
          <w:spacing w:val="-5"/>
          <w:w w:val="105"/>
          <w:sz w:val="15"/>
        </w:rPr>
        <w:t xml:space="preserve">rmit </w:t>
      </w:r>
      <w:r>
        <w:rPr>
          <w:rFonts w:ascii="Arial"/>
          <w:color w:val="363636"/>
          <w:w w:val="105"/>
          <w:sz w:val="15"/>
        </w:rPr>
        <w:t>for</w:t>
      </w:r>
      <w:r>
        <w:rPr>
          <w:rFonts w:ascii="Arial"/>
          <w:color w:val="363636"/>
          <w:spacing w:val="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 xml:space="preserve">the </w:t>
      </w:r>
      <w:r>
        <w:rPr>
          <w:rFonts w:ascii="Arial"/>
          <w:color w:val="232323"/>
          <w:spacing w:val="-6"/>
          <w:w w:val="105"/>
          <w:sz w:val="15"/>
        </w:rPr>
        <w:t>u</w:t>
      </w:r>
      <w:r>
        <w:rPr>
          <w:rFonts w:ascii="Arial"/>
          <w:color w:val="4B4B4B"/>
          <w:spacing w:val="-6"/>
          <w:w w:val="105"/>
          <w:sz w:val="15"/>
        </w:rPr>
        <w:t>se</w:t>
      </w:r>
      <w:r>
        <w:rPr>
          <w:rFonts w:ascii="Arial"/>
          <w:color w:val="4B4B4B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1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land</w:t>
      </w:r>
      <w:r>
        <w:rPr>
          <w:rFonts w:ascii="Arial"/>
          <w:color w:val="232323"/>
          <w:spacing w:val="-11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or</w:t>
      </w:r>
      <w:r>
        <w:rPr>
          <w:rFonts w:ascii="Arial"/>
          <w:color w:val="4B4B4B"/>
          <w:spacing w:val="-7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5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development</w:t>
      </w:r>
      <w:r>
        <w:rPr>
          <w:rFonts w:ascii="Arial"/>
          <w:color w:val="363636"/>
          <w:spacing w:val="6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and</w:t>
      </w:r>
      <w:r>
        <w:rPr>
          <w:rFonts w:ascii="Arial"/>
          <w:color w:val="4B4B4B"/>
          <w:spacing w:val="-9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use</w:t>
      </w:r>
      <w:r>
        <w:rPr>
          <w:rFonts w:ascii="Arial"/>
          <w:color w:val="363636"/>
          <w:spacing w:val="-3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of</w:t>
      </w:r>
      <w:r>
        <w:rPr>
          <w:rFonts w:ascii="Arial"/>
          <w:color w:val="4B4B4B"/>
          <w:spacing w:val="-4"/>
          <w:w w:val="105"/>
          <w:sz w:val="15"/>
        </w:rPr>
        <w:t xml:space="preserve"> </w:t>
      </w:r>
      <w:r>
        <w:rPr>
          <w:rFonts w:ascii="Arial"/>
          <w:color w:val="232323"/>
          <w:spacing w:val="-2"/>
          <w:w w:val="105"/>
          <w:sz w:val="15"/>
        </w:rPr>
        <w:t>l</w:t>
      </w:r>
      <w:r>
        <w:rPr>
          <w:rFonts w:ascii="Arial"/>
          <w:color w:val="4B4B4B"/>
          <w:spacing w:val="-5"/>
          <w:w w:val="105"/>
          <w:sz w:val="15"/>
        </w:rPr>
        <w:t>a</w:t>
      </w:r>
      <w:r>
        <w:rPr>
          <w:rFonts w:ascii="Arial"/>
          <w:color w:val="232323"/>
          <w:spacing w:val="-3"/>
          <w:w w:val="105"/>
          <w:sz w:val="15"/>
        </w:rPr>
        <w:t>nd</w:t>
      </w:r>
      <w:r>
        <w:rPr>
          <w:rFonts w:ascii="Arial"/>
          <w:color w:val="232323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  <w:r>
        <w:rPr>
          <w:rFonts w:ascii="Arial"/>
          <w:color w:val="363636"/>
          <w:spacing w:val="4"/>
          <w:w w:val="105"/>
          <w:sz w:val="15"/>
        </w:rPr>
        <w:t xml:space="preserve"> </w:t>
      </w:r>
      <w:r>
        <w:rPr>
          <w:rFonts w:ascii="Arial"/>
          <w:color w:val="232323"/>
          <w:spacing w:val="-2"/>
          <w:w w:val="105"/>
          <w:sz w:val="15"/>
        </w:rPr>
        <w:t>rel</w:t>
      </w:r>
      <w:r>
        <w:rPr>
          <w:rFonts w:ascii="Arial"/>
          <w:color w:val="232323"/>
          <w:spacing w:val="-3"/>
          <w:w w:val="105"/>
          <w:sz w:val="15"/>
        </w:rPr>
        <w:t>ating</w:t>
      </w:r>
      <w:r>
        <w:rPr>
          <w:rFonts w:ascii="Arial"/>
          <w:color w:val="232323"/>
          <w:spacing w:val="-13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to</w:t>
      </w:r>
      <w:r>
        <w:rPr>
          <w:rFonts w:ascii="Arial"/>
          <w:color w:val="232323"/>
          <w:spacing w:val="-5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any</w:t>
      </w:r>
      <w:r>
        <w:rPr>
          <w:rFonts w:ascii="Arial"/>
          <w:color w:val="363636"/>
          <w:spacing w:val="-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5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4"/>
          <w:w w:val="105"/>
          <w:sz w:val="15"/>
        </w:rPr>
        <w:t xml:space="preserve"> </w:t>
      </w:r>
      <w:r>
        <w:rPr>
          <w:rFonts w:ascii="Arial"/>
          <w:color w:val="363636"/>
          <w:spacing w:val="-2"/>
          <w:w w:val="105"/>
          <w:sz w:val="15"/>
        </w:rPr>
        <w:t>circum</w:t>
      </w:r>
      <w:r>
        <w:rPr>
          <w:rFonts w:ascii="Arial"/>
          <w:color w:val="666666"/>
          <w:spacing w:val="-2"/>
          <w:w w:val="105"/>
          <w:sz w:val="15"/>
        </w:rPr>
        <w:t>s</w:t>
      </w:r>
      <w:r>
        <w:rPr>
          <w:rFonts w:ascii="Arial"/>
          <w:color w:val="4B4B4B"/>
          <w:spacing w:val="-2"/>
          <w:w w:val="105"/>
          <w:sz w:val="15"/>
        </w:rPr>
        <w:t>tances</w:t>
      </w:r>
      <w:r>
        <w:rPr>
          <w:rFonts w:ascii="Arial"/>
          <w:color w:val="4B4B4B"/>
          <w:spacing w:val="5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mentioned</w:t>
      </w:r>
      <w:r>
        <w:rPr>
          <w:rFonts w:ascii="Arial"/>
          <w:color w:val="363636"/>
          <w:spacing w:val="6"/>
          <w:w w:val="105"/>
          <w:sz w:val="15"/>
        </w:rPr>
        <w:t xml:space="preserve"> </w:t>
      </w:r>
      <w:r>
        <w:rPr>
          <w:rFonts w:ascii="Arial"/>
          <w:color w:val="4B4B4B"/>
          <w:spacing w:val="-9"/>
          <w:w w:val="105"/>
          <w:sz w:val="15"/>
        </w:rPr>
        <w:t>i</w:t>
      </w:r>
      <w:r>
        <w:rPr>
          <w:rFonts w:ascii="Arial"/>
          <w:color w:val="232323"/>
          <w:spacing w:val="-13"/>
          <w:w w:val="105"/>
          <w:sz w:val="15"/>
        </w:rPr>
        <w:t>n</w:t>
      </w:r>
      <w:r>
        <w:rPr>
          <w:rFonts w:ascii="Arial"/>
          <w:color w:val="232323"/>
          <w:spacing w:val="41"/>
          <w:w w:val="112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Sec</w:t>
      </w:r>
      <w:r>
        <w:rPr>
          <w:rFonts w:ascii="Arial"/>
          <w:color w:val="4B4B4B"/>
          <w:spacing w:val="-2"/>
          <w:w w:val="105"/>
          <w:sz w:val="15"/>
        </w:rPr>
        <w:t>t</w:t>
      </w:r>
      <w:r>
        <w:rPr>
          <w:rFonts w:ascii="Arial"/>
          <w:color w:val="232323"/>
          <w:spacing w:val="-15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on</w:t>
      </w:r>
      <w:r>
        <w:rPr>
          <w:rFonts w:ascii="Arial"/>
          <w:color w:val="232323"/>
          <w:spacing w:val="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6A(2)</w:t>
      </w:r>
      <w:r>
        <w:rPr>
          <w:rFonts w:ascii="Arial"/>
          <w:color w:val="363636"/>
          <w:spacing w:val="5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 the</w:t>
      </w:r>
      <w:r>
        <w:rPr>
          <w:rFonts w:ascii="Arial"/>
          <w:color w:val="363636"/>
          <w:spacing w:val="-1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P</w:t>
      </w:r>
      <w:r>
        <w:rPr>
          <w:rFonts w:ascii="Arial"/>
          <w:color w:val="232323"/>
          <w:spacing w:val="-6"/>
          <w:w w:val="105"/>
          <w:sz w:val="15"/>
        </w:rPr>
        <w:t>l</w:t>
      </w:r>
      <w:r>
        <w:rPr>
          <w:rFonts w:ascii="Arial"/>
          <w:color w:val="232323"/>
          <w:w w:val="105"/>
          <w:sz w:val="15"/>
        </w:rPr>
        <w:t>a</w:t>
      </w:r>
      <w:r>
        <w:rPr>
          <w:rFonts w:ascii="Arial"/>
          <w:color w:val="232323"/>
          <w:spacing w:val="-15"/>
          <w:w w:val="105"/>
          <w:sz w:val="15"/>
        </w:rPr>
        <w:t>n</w:t>
      </w:r>
      <w:r>
        <w:rPr>
          <w:rFonts w:ascii="Arial"/>
          <w:color w:val="232323"/>
          <w:w w:val="105"/>
          <w:sz w:val="15"/>
        </w:rPr>
        <w:t>n</w:t>
      </w:r>
      <w:r>
        <w:rPr>
          <w:rFonts w:ascii="Arial"/>
          <w:color w:val="232323"/>
          <w:spacing w:val="-8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ng</w:t>
      </w:r>
      <w:r>
        <w:rPr>
          <w:rFonts w:ascii="Arial"/>
          <w:color w:val="232323"/>
          <w:spacing w:val="-16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and Env</w:t>
      </w:r>
      <w:r>
        <w:rPr>
          <w:rFonts w:ascii="Arial"/>
          <w:color w:val="232323"/>
          <w:spacing w:val="-13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ronment</w:t>
      </w:r>
      <w:r>
        <w:rPr>
          <w:rFonts w:ascii="Arial"/>
          <w:color w:val="232323"/>
          <w:spacing w:val="-9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Act</w:t>
      </w:r>
      <w:r>
        <w:rPr>
          <w:rFonts w:ascii="Arial"/>
          <w:color w:val="232323"/>
          <w:spacing w:val="6"/>
          <w:w w:val="105"/>
          <w:sz w:val="15"/>
        </w:rPr>
        <w:t xml:space="preserve"> </w:t>
      </w:r>
      <w:r>
        <w:rPr>
          <w:rFonts w:ascii="Arial"/>
          <w:color w:val="232323"/>
          <w:spacing w:val="-42"/>
          <w:w w:val="105"/>
          <w:sz w:val="15"/>
        </w:rPr>
        <w:t>1</w:t>
      </w:r>
      <w:r>
        <w:rPr>
          <w:rFonts w:ascii="Arial"/>
          <w:color w:val="232323"/>
          <w:w w:val="105"/>
          <w:sz w:val="15"/>
        </w:rPr>
        <w:t>98</w:t>
      </w:r>
      <w:r>
        <w:rPr>
          <w:rFonts w:ascii="Arial"/>
          <w:color w:val="232323"/>
          <w:spacing w:val="-10"/>
          <w:w w:val="105"/>
          <w:sz w:val="15"/>
        </w:rPr>
        <w:t>7</w:t>
      </w:r>
      <w:r>
        <w:rPr>
          <w:rFonts w:ascii="Arial"/>
          <w:color w:val="666666"/>
          <w:w w:val="105"/>
          <w:sz w:val="15"/>
        </w:rPr>
        <w:t>,</w:t>
      </w:r>
      <w:r>
        <w:rPr>
          <w:rFonts w:ascii="Arial"/>
          <w:color w:val="666666"/>
          <w:spacing w:val="-3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  <w:r>
        <w:rPr>
          <w:rFonts w:ascii="Arial"/>
          <w:color w:val="363636"/>
          <w:spacing w:val="-3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to</w:t>
      </w:r>
      <w:r>
        <w:rPr>
          <w:rFonts w:ascii="Arial"/>
          <w:color w:val="232323"/>
          <w:spacing w:val="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any</w:t>
      </w:r>
      <w:r>
        <w:rPr>
          <w:rFonts w:ascii="Arial"/>
          <w:color w:val="363636"/>
          <w:spacing w:val="-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combination</w:t>
      </w:r>
      <w:r>
        <w:rPr>
          <w:rFonts w:ascii="Arial"/>
          <w:color w:val="363636"/>
          <w:spacing w:val="11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of</w:t>
      </w:r>
      <w:r>
        <w:rPr>
          <w:rFonts w:ascii="Arial"/>
          <w:color w:val="232323"/>
          <w:spacing w:val="-1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u</w:t>
      </w:r>
      <w:r>
        <w:rPr>
          <w:rFonts w:ascii="Arial"/>
          <w:color w:val="232323"/>
          <w:spacing w:val="-5"/>
          <w:w w:val="105"/>
          <w:sz w:val="15"/>
        </w:rPr>
        <w:t>s</w:t>
      </w:r>
      <w:r>
        <w:rPr>
          <w:rFonts w:ascii="Arial"/>
          <w:color w:val="4B4B4B"/>
          <w:w w:val="105"/>
          <w:sz w:val="15"/>
        </w:rPr>
        <w:t>e,</w:t>
      </w:r>
      <w:r>
        <w:rPr>
          <w:rFonts w:ascii="Arial"/>
          <w:color w:val="4B4B4B"/>
          <w:spacing w:val="-3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deve</w:t>
      </w:r>
      <w:r>
        <w:rPr>
          <w:rFonts w:ascii="Arial"/>
          <w:color w:val="363636"/>
          <w:spacing w:val="7"/>
          <w:w w:val="105"/>
          <w:sz w:val="15"/>
        </w:rPr>
        <w:t>l</w:t>
      </w:r>
      <w:r>
        <w:rPr>
          <w:rFonts w:ascii="Arial"/>
          <w:color w:val="363636"/>
          <w:w w:val="105"/>
          <w:sz w:val="15"/>
        </w:rPr>
        <w:t>opment</w:t>
      </w:r>
      <w:r>
        <w:rPr>
          <w:rFonts w:ascii="Arial"/>
          <w:color w:val="363636"/>
          <w:spacing w:val="10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  <w:r>
        <w:rPr>
          <w:rFonts w:ascii="Arial"/>
          <w:color w:val="363636"/>
          <w:spacing w:val="9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any</w:t>
      </w:r>
      <w:r>
        <w:rPr>
          <w:rFonts w:ascii="Arial"/>
          <w:color w:val="4B4B4B"/>
          <w:spacing w:val="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 those</w:t>
      </w:r>
      <w:r>
        <w:rPr>
          <w:rFonts w:ascii="Arial"/>
          <w:color w:val="363636"/>
          <w:w w:val="9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circumstances</w:t>
      </w:r>
      <w:r>
        <w:rPr>
          <w:rFonts w:ascii="Arial"/>
          <w:color w:val="363636"/>
          <w:spacing w:val="-1"/>
          <w:w w:val="105"/>
          <w:sz w:val="15"/>
        </w:rPr>
        <w:t xml:space="preserve"> </w:t>
      </w:r>
      <w:r>
        <w:rPr>
          <w:rFonts w:ascii="Arial"/>
          <w:color w:val="232323"/>
          <w:spacing w:val="-1"/>
          <w:w w:val="105"/>
          <w:sz w:val="15"/>
        </w:rPr>
        <w:t>r</w:t>
      </w:r>
      <w:r>
        <w:rPr>
          <w:rFonts w:ascii="Arial"/>
          <w:color w:val="4B4B4B"/>
          <w:spacing w:val="-3"/>
          <w:w w:val="105"/>
          <w:sz w:val="15"/>
        </w:rPr>
        <w:t>e</w:t>
      </w:r>
      <w:r>
        <w:rPr>
          <w:rFonts w:ascii="Arial"/>
          <w:color w:val="232323"/>
          <w:w w:val="105"/>
          <w:sz w:val="15"/>
        </w:rPr>
        <w:t>quir</w:t>
      </w:r>
      <w:r>
        <w:rPr>
          <w:rFonts w:ascii="Arial"/>
          <w:color w:val="232323"/>
          <w:spacing w:val="1"/>
          <w:w w:val="105"/>
          <w:sz w:val="15"/>
        </w:rPr>
        <w:t>e</w:t>
      </w:r>
      <w:r>
        <w:rPr>
          <w:rFonts w:ascii="Arial"/>
          <w:color w:val="4B4B4B"/>
          <w:w w:val="105"/>
          <w:sz w:val="15"/>
        </w:rPr>
        <w:t>s</w:t>
      </w:r>
      <w:r>
        <w:rPr>
          <w:rFonts w:ascii="Arial"/>
          <w:color w:val="4B4B4B"/>
          <w:spacing w:val="-12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9"/>
          <w:w w:val="105"/>
          <w:sz w:val="15"/>
        </w:rPr>
        <w:t xml:space="preserve"> </w:t>
      </w:r>
      <w:r>
        <w:rPr>
          <w:rFonts w:ascii="Arial"/>
          <w:color w:val="232323"/>
          <w:spacing w:val="2"/>
          <w:w w:val="105"/>
          <w:sz w:val="15"/>
        </w:rPr>
        <w:t>c</w:t>
      </w:r>
      <w:r>
        <w:rPr>
          <w:rFonts w:ascii="Arial"/>
          <w:color w:val="4B4B4B"/>
          <w:w w:val="105"/>
          <w:sz w:val="15"/>
        </w:rPr>
        <w:t>er</w:t>
      </w:r>
      <w:r>
        <w:rPr>
          <w:rFonts w:ascii="Arial"/>
          <w:color w:val="4B4B4B"/>
          <w:spacing w:val="-3"/>
          <w:w w:val="105"/>
          <w:sz w:val="15"/>
        </w:rPr>
        <w:t>t</w:t>
      </w:r>
      <w:r>
        <w:rPr>
          <w:rFonts w:ascii="Arial"/>
          <w:color w:val="232323"/>
          <w:spacing w:val="-21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fication</w:t>
      </w:r>
      <w:r>
        <w:rPr>
          <w:rFonts w:ascii="Arial"/>
          <w:color w:val="232323"/>
          <w:spacing w:val="-2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9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a</w:t>
      </w:r>
      <w:r>
        <w:rPr>
          <w:rFonts w:ascii="Arial"/>
          <w:color w:val="4B4B4B"/>
          <w:spacing w:val="-8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p</w:t>
      </w:r>
      <w:r>
        <w:rPr>
          <w:rFonts w:ascii="Arial"/>
          <w:color w:val="232323"/>
          <w:spacing w:val="-14"/>
          <w:w w:val="105"/>
          <w:sz w:val="15"/>
        </w:rPr>
        <w:t>l</w:t>
      </w:r>
      <w:r>
        <w:rPr>
          <w:rFonts w:ascii="Arial"/>
          <w:color w:val="4B4B4B"/>
          <w:w w:val="105"/>
          <w:sz w:val="15"/>
        </w:rPr>
        <w:t>an</w:t>
      </w:r>
      <w:r>
        <w:rPr>
          <w:rFonts w:ascii="Arial"/>
          <w:color w:val="4B4B4B"/>
          <w:spacing w:val="-10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un</w:t>
      </w:r>
      <w:r>
        <w:rPr>
          <w:rFonts w:ascii="Arial"/>
          <w:color w:val="232323"/>
          <w:spacing w:val="-10"/>
          <w:w w:val="105"/>
          <w:sz w:val="15"/>
        </w:rPr>
        <w:t>d</w:t>
      </w:r>
      <w:r>
        <w:rPr>
          <w:rFonts w:ascii="Arial"/>
          <w:color w:val="4B4B4B"/>
          <w:w w:val="105"/>
          <w:sz w:val="15"/>
        </w:rPr>
        <w:t>er</w:t>
      </w:r>
      <w:r>
        <w:rPr>
          <w:rFonts w:ascii="Arial"/>
          <w:color w:val="4B4B4B"/>
          <w:spacing w:val="-1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10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Subd</w:t>
      </w:r>
      <w:r>
        <w:rPr>
          <w:rFonts w:ascii="Arial"/>
          <w:color w:val="232323"/>
          <w:spacing w:val="-4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v</w:t>
      </w:r>
      <w:r>
        <w:rPr>
          <w:rFonts w:ascii="Arial"/>
          <w:color w:val="232323"/>
          <w:spacing w:val="-5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s</w:t>
      </w:r>
      <w:r>
        <w:rPr>
          <w:rFonts w:ascii="Arial"/>
          <w:color w:val="232323"/>
          <w:spacing w:val="-7"/>
          <w:w w:val="105"/>
          <w:sz w:val="15"/>
        </w:rPr>
        <w:t>i</w:t>
      </w:r>
      <w:r>
        <w:rPr>
          <w:rFonts w:ascii="Arial"/>
          <w:color w:val="232323"/>
          <w:w w:val="105"/>
          <w:sz w:val="15"/>
        </w:rPr>
        <w:t>on</w:t>
      </w:r>
      <w:r>
        <w:rPr>
          <w:rFonts w:ascii="Arial"/>
          <w:color w:val="232323"/>
          <w:spacing w:val="-15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Act</w:t>
      </w:r>
      <w:r>
        <w:rPr>
          <w:rFonts w:ascii="Arial"/>
          <w:color w:val="232323"/>
          <w:spacing w:val="1"/>
          <w:w w:val="105"/>
          <w:sz w:val="15"/>
        </w:rPr>
        <w:t xml:space="preserve"> </w:t>
      </w:r>
      <w:r>
        <w:rPr>
          <w:rFonts w:ascii="Arial"/>
          <w:color w:val="232323"/>
          <w:spacing w:val="-42"/>
          <w:w w:val="105"/>
          <w:sz w:val="15"/>
        </w:rPr>
        <w:t>1</w:t>
      </w:r>
      <w:r>
        <w:rPr>
          <w:rFonts w:ascii="Arial"/>
          <w:color w:val="232323"/>
          <w:w w:val="105"/>
          <w:sz w:val="15"/>
        </w:rPr>
        <w:t>98</w:t>
      </w:r>
      <w:r>
        <w:rPr>
          <w:rFonts w:ascii="Arial"/>
          <w:color w:val="232323"/>
          <w:spacing w:val="-2"/>
          <w:w w:val="105"/>
          <w:sz w:val="15"/>
        </w:rPr>
        <w:t>8</w:t>
      </w:r>
      <w:r>
        <w:rPr>
          <w:rFonts w:ascii="Arial"/>
          <w:color w:val="4B4B4B"/>
          <w:w w:val="105"/>
          <w:sz w:val="15"/>
        </w:rPr>
        <w:t>,</w:t>
      </w:r>
      <w:r>
        <w:rPr>
          <w:rFonts w:ascii="Arial"/>
          <w:color w:val="4B4B4B"/>
          <w:spacing w:val="-31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unless</w:t>
      </w:r>
      <w:r>
        <w:rPr>
          <w:rFonts w:ascii="Arial"/>
          <w:color w:val="363636"/>
          <w:spacing w:val="-10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permit</w:t>
      </w:r>
      <w:r>
        <w:rPr>
          <w:rFonts w:ascii="Arial"/>
          <w:color w:val="363636"/>
          <w:spacing w:val="-7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conta</w:t>
      </w:r>
      <w:r>
        <w:rPr>
          <w:rFonts w:ascii="Arial"/>
          <w:color w:val="363636"/>
          <w:spacing w:val="-4"/>
          <w:w w:val="105"/>
          <w:sz w:val="15"/>
        </w:rPr>
        <w:t>i</w:t>
      </w:r>
      <w:r>
        <w:rPr>
          <w:rFonts w:ascii="Arial"/>
          <w:color w:val="363636"/>
          <w:spacing w:val="-8"/>
          <w:w w:val="105"/>
          <w:sz w:val="15"/>
        </w:rPr>
        <w:t>n</w:t>
      </w:r>
      <w:r>
        <w:rPr>
          <w:rFonts w:ascii="Arial"/>
          <w:color w:val="666666"/>
          <w:w w:val="105"/>
          <w:sz w:val="15"/>
        </w:rPr>
        <w:t>s</w:t>
      </w:r>
      <w:r>
        <w:rPr>
          <w:rFonts w:ascii="Arial"/>
          <w:color w:val="666666"/>
          <w:spacing w:val="-12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a</w:t>
      </w:r>
      <w:r>
        <w:rPr>
          <w:rFonts w:ascii="Arial"/>
          <w:color w:val="4B4B4B"/>
          <w:spacing w:val="-12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dif</w:t>
      </w:r>
      <w:r>
        <w:rPr>
          <w:rFonts w:ascii="Arial"/>
          <w:color w:val="232323"/>
          <w:spacing w:val="3"/>
          <w:w w:val="105"/>
          <w:sz w:val="15"/>
        </w:rPr>
        <w:t>f</w:t>
      </w:r>
      <w:r>
        <w:rPr>
          <w:rFonts w:ascii="Arial"/>
          <w:color w:val="4B4B4B"/>
          <w:spacing w:val="-4"/>
          <w:w w:val="105"/>
          <w:sz w:val="15"/>
        </w:rPr>
        <w:t>e</w:t>
      </w:r>
      <w:r>
        <w:rPr>
          <w:rFonts w:ascii="Arial"/>
          <w:color w:val="232323"/>
          <w:spacing w:val="-1"/>
          <w:w w:val="105"/>
          <w:sz w:val="15"/>
        </w:rPr>
        <w:t>r</w:t>
      </w:r>
      <w:r>
        <w:rPr>
          <w:rFonts w:ascii="Arial"/>
          <w:color w:val="4B4B4B"/>
          <w:w w:val="105"/>
          <w:sz w:val="15"/>
        </w:rPr>
        <w:t>ent</w:t>
      </w:r>
      <w:r>
        <w:rPr>
          <w:rFonts w:ascii="Arial"/>
          <w:color w:val="4B4B4B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provision</w:t>
      </w:r>
      <w:r>
        <w:rPr>
          <w:rFonts w:ascii="Arial"/>
          <w:color w:val="666666"/>
          <w:w w:val="105"/>
          <w:sz w:val="15"/>
        </w:rPr>
        <w:t>-</w:t>
      </w:r>
    </w:p>
    <w:p w14:paraId="13EDDED7" w14:textId="77777777" w:rsidR="00A5052B" w:rsidRDefault="00A72E41">
      <w:pPr>
        <w:numPr>
          <w:ilvl w:val="1"/>
          <w:numId w:val="3"/>
        </w:numPr>
        <w:tabs>
          <w:tab w:val="left" w:pos="1127"/>
        </w:tabs>
        <w:spacing w:line="171" w:lineRule="exact"/>
        <w:ind w:left="1126" w:hanging="35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2"/>
          <w:sz w:val="15"/>
        </w:rPr>
        <w:t xml:space="preserve"> </w:t>
      </w:r>
      <w:r>
        <w:rPr>
          <w:rFonts w:ascii="Arial"/>
          <w:color w:val="363636"/>
          <w:sz w:val="15"/>
        </w:rPr>
        <w:t>use</w:t>
      </w:r>
      <w:r>
        <w:rPr>
          <w:rFonts w:ascii="Arial"/>
          <w:color w:val="363636"/>
          <w:spacing w:val="-11"/>
          <w:sz w:val="15"/>
        </w:rPr>
        <w:t xml:space="preserve"> </w:t>
      </w:r>
      <w:r>
        <w:rPr>
          <w:rFonts w:ascii="Arial"/>
          <w:color w:val="4B4B4B"/>
          <w:sz w:val="15"/>
        </w:rPr>
        <w:t>or</w:t>
      </w:r>
      <w:r>
        <w:rPr>
          <w:rFonts w:ascii="Arial"/>
          <w:color w:val="4B4B4B"/>
          <w:spacing w:val="-15"/>
          <w:sz w:val="15"/>
        </w:rPr>
        <w:t xml:space="preserve"> </w:t>
      </w:r>
      <w:r>
        <w:rPr>
          <w:rFonts w:ascii="Arial"/>
          <w:color w:val="363636"/>
          <w:sz w:val="15"/>
        </w:rPr>
        <w:t>development</w:t>
      </w:r>
      <w:r>
        <w:rPr>
          <w:rFonts w:ascii="Arial"/>
          <w:color w:val="363636"/>
          <w:spacing w:val="10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any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4B4B4B"/>
          <w:sz w:val="15"/>
        </w:rPr>
        <w:t>stage</w:t>
      </w:r>
      <w:r>
        <w:rPr>
          <w:rFonts w:ascii="Arial"/>
          <w:color w:val="4B4B4B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is</w:t>
      </w:r>
      <w:r>
        <w:rPr>
          <w:rFonts w:ascii="Arial"/>
          <w:color w:val="363636"/>
          <w:spacing w:val="-14"/>
          <w:sz w:val="15"/>
        </w:rPr>
        <w:t xml:space="preserve"> </w:t>
      </w:r>
      <w:r>
        <w:rPr>
          <w:rFonts w:ascii="Arial"/>
          <w:color w:val="363636"/>
          <w:sz w:val="15"/>
        </w:rPr>
        <w:t>to</w:t>
      </w:r>
      <w:r>
        <w:rPr>
          <w:rFonts w:ascii="Arial"/>
          <w:color w:val="363636"/>
          <w:spacing w:val="1"/>
          <w:sz w:val="15"/>
        </w:rPr>
        <w:t xml:space="preserve"> </w:t>
      </w:r>
      <w:r>
        <w:rPr>
          <w:rFonts w:ascii="Arial"/>
          <w:color w:val="363636"/>
          <w:sz w:val="15"/>
        </w:rPr>
        <w:t>be</w:t>
      </w:r>
      <w:r>
        <w:rPr>
          <w:rFonts w:ascii="Arial"/>
          <w:color w:val="363636"/>
          <w:spacing w:val="-14"/>
          <w:sz w:val="15"/>
        </w:rPr>
        <w:t xml:space="preserve"> </w:t>
      </w:r>
      <w:r>
        <w:rPr>
          <w:rFonts w:ascii="Arial"/>
          <w:color w:val="363636"/>
          <w:sz w:val="15"/>
        </w:rPr>
        <w:t>taken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to</w:t>
      </w:r>
      <w:r>
        <w:rPr>
          <w:rFonts w:ascii="Arial"/>
          <w:color w:val="363636"/>
          <w:spacing w:val="-7"/>
          <w:sz w:val="15"/>
        </w:rPr>
        <w:t xml:space="preserve"> </w:t>
      </w:r>
      <w:r>
        <w:rPr>
          <w:rFonts w:ascii="Arial"/>
          <w:color w:val="363636"/>
          <w:sz w:val="15"/>
        </w:rPr>
        <w:t>have</w:t>
      </w:r>
      <w:r>
        <w:rPr>
          <w:rFonts w:ascii="Arial"/>
          <w:color w:val="363636"/>
          <w:spacing w:val="-12"/>
          <w:sz w:val="15"/>
        </w:rPr>
        <w:t xml:space="preserve"> </w:t>
      </w:r>
      <w:r>
        <w:rPr>
          <w:rFonts w:ascii="Arial"/>
          <w:color w:val="4B4B4B"/>
          <w:sz w:val="15"/>
        </w:rPr>
        <w:t>starte</w:t>
      </w:r>
      <w:r>
        <w:rPr>
          <w:rFonts w:ascii="Arial"/>
          <w:color w:val="232323"/>
          <w:sz w:val="15"/>
        </w:rPr>
        <w:t>d</w:t>
      </w:r>
      <w:r>
        <w:rPr>
          <w:rFonts w:ascii="Arial"/>
          <w:color w:val="232323"/>
          <w:spacing w:val="-8"/>
          <w:sz w:val="15"/>
        </w:rPr>
        <w:t xml:space="preserve"> </w:t>
      </w:r>
      <w:r>
        <w:rPr>
          <w:rFonts w:ascii="Arial"/>
          <w:color w:val="363636"/>
          <w:sz w:val="15"/>
        </w:rPr>
        <w:t>when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4B4B4B"/>
          <w:sz w:val="15"/>
        </w:rPr>
        <w:t>the</w:t>
      </w:r>
      <w:r>
        <w:rPr>
          <w:rFonts w:ascii="Arial"/>
          <w:color w:val="4B4B4B"/>
          <w:spacing w:val="-6"/>
          <w:sz w:val="15"/>
        </w:rPr>
        <w:t xml:space="preserve"> </w:t>
      </w:r>
      <w:r>
        <w:rPr>
          <w:rFonts w:ascii="Arial"/>
          <w:color w:val="363636"/>
          <w:spacing w:val="-4"/>
          <w:sz w:val="15"/>
        </w:rPr>
        <w:t>pl</w:t>
      </w:r>
      <w:r>
        <w:rPr>
          <w:rFonts w:ascii="Arial"/>
          <w:color w:val="363636"/>
          <w:spacing w:val="-5"/>
          <w:sz w:val="15"/>
        </w:rPr>
        <w:t>an</w:t>
      </w:r>
      <w:r>
        <w:rPr>
          <w:rFonts w:ascii="Arial"/>
          <w:color w:val="363636"/>
          <w:spacing w:val="2"/>
          <w:sz w:val="15"/>
        </w:rPr>
        <w:t xml:space="preserve"> </w:t>
      </w:r>
      <w:r>
        <w:rPr>
          <w:rFonts w:ascii="Arial"/>
          <w:color w:val="363636"/>
          <w:sz w:val="15"/>
        </w:rPr>
        <w:t>is</w:t>
      </w:r>
      <w:r>
        <w:rPr>
          <w:rFonts w:ascii="Arial"/>
          <w:color w:val="363636"/>
          <w:spacing w:val="-13"/>
          <w:sz w:val="15"/>
        </w:rPr>
        <w:t xml:space="preserve"> </w:t>
      </w:r>
      <w:r>
        <w:rPr>
          <w:rFonts w:ascii="Arial"/>
          <w:color w:val="4B4B4B"/>
          <w:spacing w:val="-2"/>
          <w:sz w:val="15"/>
        </w:rPr>
        <w:t>certifie</w:t>
      </w:r>
      <w:r>
        <w:rPr>
          <w:rFonts w:ascii="Arial"/>
          <w:color w:val="232323"/>
          <w:spacing w:val="-2"/>
          <w:sz w:val="15"/>
        </w:rPr>
        <w:t>d</w:t>
      </w:r>
      <w:r>
        <w:rPr>
          <w:rFonts w:ascii="Arial"/>
          <w:color w:val="666666"/>
          <w:spacing w:val="-1"/>
          <w:sz w:val="15"/>
        </w:rPr>
        <w:t>;</w:t>
      </w:r>
      <w:r>
        <w:rPr>
          <w:rFonts w:ascii="Arial"/>
          <w:color w:val="4B4B4B"/>
          <w:spacing w:val="-3"/>
          <w:sz w:val="15"/>
        </w:rPr>
        <w:t>and</w:t>
      </w:r>
    </w:p>
    <w:p w14:paraId="13EDDED8" w14:textId="77777777" w:rsidR="00A5052B" w:rsidRDefault="00A72E41">
      <w:pPr>
        <w:numPr>
          <w:ilvl w:val="1"/>
          <w:numId w:val="3"/>
        </w:numPr>
        <w:tabs>
          <w:tab w:val="left" w:pos="1127"/>
        </w:tabs>
        <w:spacing w:line="221" w:lineRule="exact"/>
        <w:ind w:left="1126" w:hanging="35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363636"/>
          <w:sz w:val="15"/>
        </w:rPr>
        <w:t>permit</w:t>
      </w:r>
      <w:r>
        <w:rPr>
          <w:rFonts w:ascii="Arial"/>
          <w:color w:val="363636"/>
          <w:spacing w:val="3"/>
          <w:sz w:val="15"/>
        </w:rPr>
        <w:t xml:space="preserve"> </w:t>
      </w:r>
      <w:r>
        <w:rPr>
          <w:rFonts w:ascii="Arial"/>
          <w:color w:val="363636"/>
          <w:sz w:val="15"/>
        </w:rPr>
        <w:t>expires</w:t>
      </w:r>
      <w:r>
        <w:rPr>
          <w:rFonts w:ascii="Arial"/>
          <w:color w:val="363636"/>
          <w:spacing w:val="-8"/>
          <w:sz w:val="15"/>
        </w:rPr>
        <w:t xml:space="preserve"> </w:t>
      </w:r>
      <w:r>
        <w:rPr>
          <w:rFonts w:ascii="Arial"/>
          <w:color w:val="232323"/>
          <w:sz w:val="15"/>
        </w:rPr>
        <w:t>if</w:t>
      </w:r>
      <w:r>
        <w:rPr>
          <w:rFonts w:ascii="Arial"/>
          <w:color w:val="232323"/>
          <w:spacing w:val="-7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7"/>
          <w:sz w:val="15"/>
        </w:rPr>
        <w:t xml:space="preserve"> </w:t>
      </w:r>
      <w:r>
        <w:rPr>
          <w:rFonts w:ascii="Arial"/>
          <w:color w:val="363636"/>
          <w:sz w:val="15"/>
        </w:rPr>
        <w:t>plan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is</w:t>
      </w:r>
      <w:r>
        <w:rPr>
          <w:rFonts w:ascii="Arial"/>
          <w:color w:val="363636"/>
          <w:spacing w:val="-10"/>
          <w:sz w:val="15"/>
        </w:rPr>
        <w:t xml:space="preserve"> </w:t>
      </w:r>
      <w:r>
        <w:rPr>
          <w:rFonts w:ascii="Arial"/>
          <w:color w:val="363636"/>
          <w:sz w:val="15"/>
        </w:rPr>
        <w:t>not</w:t>
      </w:r>
      <w:r>
        <w:rPr>
          <w:rFonts w:ascii="Arial"/>
          <w:color w:val="363636"/>
          <w:spacing w:val="-5"/>
          <w:sz w:val="15"/>
        </w:rPr>
        <w:t xml:space="preserve"> </w:t>
      </w:r>
      <w:r>
        <w:rPr>
          <w:rFonts w:ascii="Arial"/>
          <w:color w:val="4B4B4B"/>
          <w:sz w:val="15"/>
        </w:rPr>
        <w:t>certified</w:t>
      </w:r>
      <w:r>
        <w:rPr>
          <w:rFonts w:ascii="Arial"/>
          <w:color w:val="4B4B4B"/>
          <w:spacing w:val="6"/>
          <w:sz w:val="15"/>
        </w:rPr>
        <w:t xml:space="preserve"> </w:t>
      </w:r>
      <w:r>
        <w:rPr>
          <w:rFonts w:ascii="Arial"/>
          <w:color w:val="363636"/>
          <w:spacing w:val="-2"/>
          <w:sz w:val="15"/>
        </w:rPr>
        <w:t>within</w:t>
      </w:r>
      <w:r>
        <w:rPr>
          <w:rFonts w:ascii="Arial"/>
          <w:color w:val="363636"/>
          <w:spacing w:val="-9"/>
          <w:sz w:val="15"/>
        </w:rPr>
        <w:t xml:space="preserve"> </w:t>
      </w:r>
      <w:r>
        <w:rPr>
          <w:rFonts w:ascii="Arial"/>
          <w:color w:val="363636"/>
          <w:sz w:val="15"/>
        </w:rPr>
        <w:t>two</w:t>
      </w:r>
      <w:r>
        <w:rPr>
          <w:rFonts w:ascii="Arial"/>
          <w:color w:val="363636"/>
          <w:spacing w:val="1"/>
          <w:sz w:val="15"/>
        </w:rPr>
        <w:t xml:space="preserve"> </w:t>
      </w:r>
      <w:r>
        <w:rPr>
          <w:rFonts w:ascii="Arial"/>
          <w:color w:val="363636"/>
          <w:sz w:val="15"/>
        </w:rPr>
        <w:t>years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1"/>
          <w:sz w:val="15"/>
        </w:rPr>
        <w:t xml:space="preserve"> </w:t>
      </w:r>
      <w:r>
        <w:rPr>
          <w:rFonts w:ascii="Arial"/>
          <w:color w:val="232323"/>
          <w:spacing w:val="-2"/>
          <w:sz w:val="15"/>
        </w:rPr>
        <w:t>th</w:t>
      </w:r>
      <w:r>
        <w:rPr>
          <w:rFonts w:ascii="Arial"/>
          <w:color w:val="4B4B4B"/>
          <w:spacing w:val="-3"/>
          <w:sz w:val="15"/>
        </w:rPr>
        <w:t>e</w:t>
      </w:r>
      <w:r>
        <w:rPr>
          <w:rFonts w:ascii="Arial"/>
          <w:color w:val="4B4B4B"/>
          <w:spacing w:val="1"/>
          <w:sz w:val="15"/>
        </w:rPr>
        <w:t xml:space="preserve"> </w:t>
      </w:r>
      <w:r>
        <w:rPr>
          <w:rFonts w:ascii="Arial"/>
          <w:color w:val="232323"/>
          <w:spacing w:val="-5"/>
          <w:sz w:val="15"/>
        </w:rPr>
        <w:t>is</w:t>
      </w:r>
      <w:r>
        <w:rPr>
          <w:rFonts w:ascii="Arial"/>
          <w:color w:val="4B4B4B"/>
          <w:spacing w:val="-5"/>
          <w:sz w:val="15"/>
        </w:rPr>
        <w:t>s</w:t>
      </w:r>
      <w:r>
        <w:rPr>
          <w:rFonts w:ascii="Arial"/>
          <w:color w:val="232323"/>
          <w:spacing w:val="-4"/>
          <w:sz w:val="15"/>
        </w:rPr>
        <w:t>u</w:t>
      </w:r>
      <w:r>
        <w:rPr>
          <w:rFonts w:ascii="Arial"/>
          <w:color w:val="4B4B4B"/>
          <w:spacing w:val="-5"/>
          <w:sz w:val="15"/>
        </w:rPr>
        <w:t>e</w:t>
      </w:r>
      <w:r>
        <w:rPr>
          <w:rFonts w:ascii="Arial"/>
          <w:color w:val="4B4B4B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9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8"/>
          <w:sz w:val="15"/>
        </w:rPr>
        <w:t xml:space="preserve"> </w:t>
      </w:r>
      <w:r>
        <w:rPr>
          <w:rFonts w:ascii="Arial"/>
          <w:color w:val="232323"/>
          <w:sz w:val="15"/>
        </w:rPr>
        <w:t>permit.</w:t>
      </w:r>
    </w:p>
    <w:p w14:paraId="13EDDED9" w14:textId="77777777" w:rsidR="00A5052B" w:rsidRDefault="00A72E41">
      <w:pPr>
        <w:numPr>
          <w:ilvl w:val="0"/>
          <w:numId w:val="3"/>
        </w:numPr>
        <w:tabs>
          <w:tab w:val="left" w:pos="704"/>
        </w:tabs>
        <w:spacing w:before="9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B4B4B"/>
          <w:sz w:val="15"/>
        </w:rPr>
        <w:t>The</w:t>
      </w:r>
      <w:r>
        <w:rPr>
          <w:rFonts w:ascii="Arial"/>
          <w:color w:val="4B4B4B"/>
          <w:spacing w:val="2"/>
          <w:sz w:val="15"/>
        </w:rPr>
        <w:t xml:space="preserve"> </w:t>
      </w:r>
      <w:r>
        <w:rPr>
          <w:rFonts w:ascii="Arial"/>
          <w:color w:val="4B4B4B"/>
          <w:sz w:val="15"/>
        </w:rPr>
        <w:t>expiry</w:t>
      </w:r>
      <w:r>
        <w:rPr>
          <w:rFonts w:ascii="Arial"/>
          <w:color w:val="4B4B4B"/>
          <w:spacing w:val="1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7"/>
          <w:sz w:val="15"/>
        </w:rPr>
        <w:t xml:space="preserve"> </w:t>
      </w:r>
      <w:r>
        <w:rPr>
          <w:rFonts w:ascii="Arial"/>
          <w:color w:val="363636"/>
          <w:sz w:val="15"/>
        </w:rPr>
        <w:t>a</w:t>
      </w:r>
      <w:r>
        <w:rPr>
          <w:rFonts w:ascii="Arial"/>
          <w:color w:val="363636"/>
          <w:spacing w:val="3"/>
          <w:sz w:val="15"/>
        </w:rPr>
        <w:t xml:space="preserve"> </w:t>
      </w:r>
      <w:r>
        <w:rPr>
          <w:rFonts w:ascii="Arial"/>
          <w:color w:val="232323"/>
          <w:spacing w:val="-15"/>
          <w:sz w:val="15"/>
        </w:rPr>
        <w:t>p</w:t>
      </w:r>
      <w:r>
        <w:rPr>
          <w:rFonts w:ascii="Arial"/>
          <w:color w:val="4B4B4B"/>
          <w:sz w:val="15"/>
        </w:rPr>
        <w:t>er</w:t>
      </w:r>
      <w:r>
        <w:rPr>
          <w:rFonts w:ascii="Arial"/>
          <w:color w:val="4B4B4B"/>
          <w:spacing w:val="-9"/>
          <w:sz w:val="15"/>
        </w:rPr>
        <w:t>m</w:t>
      </w:r>
      <w:r>
        <w:rPr>
          <w:rFonts w:ascii="Arial"/>
          <w:color w:val="232323"/>
          <w:spacing w:val="-20"/>
          <w:sz w:val="15"/>
        </w:rPr>
        <w:t>i</w:t>
      </w:r>
      <w:r>
        <w:rPr>
          <w:rFonts w:ascii="Arial"/>
          <w:color w:val="232323"/>
          <w:sz w:val="15"/>
        </w:rPr>
        <w:t>t</w:t>
      </w:r>
      <w:r>
        <w:rPr>
          <w:rFonts w:ascii="Arial"/>
          <w:color w:val="232323"/>
          <w:spacing w:val="2"/>
          <w:sz w:val="15"/>
        </w:rPr>
        <w:t xml:space="preserve"> </w:t>
      </w:r>
      <w:r>
        <w:rPr>
          <w:rFonts w:ascii="Arial"/>
          <w:color w:val="363636"/>
          <w:sz w:val="15"/>
        </w:rPr>
        <w:t>does</w:t>
      </w:r>
      <w:r>
        <w:rPr>
          <w:rFonts w:ascii="Arial"/>
          <w:color w:val="363636"/>
          <w:spacing w:val="8"/>
          <w:sz w:val="15"/>
        </w:rPr>
        <w:t xml:space="preserve"> </w:t>
      </w:r>
      <w:r>
        <w:rPr>
          <w:rFonts w:ascii="Arial"/>
          <w:color w:val="363636"/>
          <w:sz w:val="15"/>
        </w:rPr>
        <w:t>not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4B4B4B"/>
          <w:sz w:val="15"/>
        </w:rPr>
        <w:t>affect</w:t>
      </w:r>
      <w:r>
        <w:rPr>
          <w:rFonts w:ascii="Arial"/>
          <w:color w:val="4B4B4B"/>
          <w:spacing w:val="6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8"/>
          <w:sz w:val="15"/>
        </w:rPr>
        <w:t xml:space="preserve"> </w:t>
      </w:r>
      <w:r>
        <w:rPr>
          <w:rFonts w:ascii="Arial"/>
          <w:color w:val="4B4B4B"/>
          <w:sz w:val="15"/>
        </w:rPr>
        <w:t>va</w:t>
      </w:r>
      <w:r>
        <w:rPr>
          <w:rFonts w:ascii="Arial"/>
          <w:color w:val="4B4B4B"/>
          <w:spacing w:val="-2"/>
          <w:sz w:val="15"/>
        </w:rPr>
        <w:t>l</w:t>
      </w:r>
      <w:r>
        <w:rPr>
          <w:rFonts w:ascii="Arial"/>
          <w:color w:val="4B4B4B"/>
          <w:sz w:val="15"/>
        </w:rPr>
        <w:t>id</w:t>
      </w:r>
      <w:r>
        <w:rPr>
          <w:rFonts w:ascii="Arial"/>
          <w:color w:val="4B4B4B"/>
          <w:spacing w:val="-19"/>
          <w:sz w:val="15"/>
        </w:rPr>
        <w:t>i</w:t>
      </w:r>
      <w:r>
        <w:rPr>
          <w:rFonts w:ascii="Arial"/>
          <w:color w:val="4B4B4B"/>
          <w:sz w:val="15"/>
        </w:rPr>
        <w:t>ty</w:t>
      </w:r>
      <w:r>
        <w:rPr>
          <w:rFonts w:ascii="Arial"/>
          <w:color w:val="4B4B4B"/>
          <w:spacing w:val="-5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7"/>
          <w:sz w:val="15"/>
        </w:rPr>
        <w:t xml:space="preserve"> </w:t>
      </w:r>
      <w:r>
        <w:rPr>
          <w:rFonts w:ascii="Arial"/>
          <w:color w:val="4B4B4B"/>
          <w:spacing w:val="4"/>
          <w:sz w:val="15"/>
        </w:rPr>
        <w:t>a</w:t>
      </w:r>
      <w:r>
        <w:rPr>
          <w:rFonts w:ascii="Arial"/>
          <w:color w:val="232323"/>
          <w:sz w:val="15"/>
        </w:rPr>
        <w:t>nyth</w:t>
      </w:r>
      <w:r>
        <w:rPr>
          <w:rFonts w:ascii="Arial"/>
          <w:color w:val="232323"/>
          <w:spacing w:val="-3"/>
          <w:sz w:val="15"/>
        </w:rPr>
        <w:t>i</w:t>
      </w:r>
      <w:r>
        <w:rPr>
          <w:rFonts w:ascii="Arial"/>
          <w:color w:val="232323"/>
          <w:spacing w:val="-12"/>
          <w:sz w:val="15"/>
        </w:rPr>
        <w:t>n</w:t>
      </w:r>
      <w:r>
        <w:rPr>
          <w:rFonts w:ascii="Arial"/>
          <w:color w:val="4B4B4B"/>
          <w:sz w:val="15"/>
        </w:rPr>
        <w:t>g</w:t>
      </w:r>
      <w:r>
        <w:rPr>
          <w:rFonts w:ascii="Arial"/>
          <w:color w:val="4B4B4B"/>
          <w:spacing w:val="-10"/>
          <w:sz w:val="15"/>
        </w:rPr>
        <w:t xml:space="preserve"> </w:t>
      </w:r>
      <w:r>
        <w:rPr>
          <w:rFonts w:ascii="Arial"/>
          <w:color w:val="363636"/>
          <w:sz w:val="15"/>
        </w:rPr>
        <w:t>done</w:t>
      </w:r>
      <w:r>
        <w:rPr>
          <w:rFonts w:ascii="Arial"/>
          <w:color w:val="363636"/>
          <w:spacing w:val="2"/>
          <w:sz w:val="15"/>
        </w:rPr>
        <w:t xml:space="preserve"> </w:t>
      </w:r>
      <w:r>
        <w:rPr>
          <w:rFonts w:ascii="Arial"/>
          <w:color w:val="232323"/>
          <w:sz w:val="15"/>
        </w:rPr>
        <w:t>un</w:t>
      </w:r>
      <w:r>
        <w:rPr>
          <w:rFonts w:ascii="Arial"/>
          <w:color w:val="232323"/>
          <w:spacing w:val="-3"/>
          <w:sz w:val="15"/>
        </w:rPr>
        <w:t>d</w:t>
      </w:r>
      <w:r>
        <w:rPr>
          <w:rFonts w:ascii="Arial"/>
          <w:color w:val="4B4B4B"/>
          <w:sz w:val="15"/>
        </w:rPr>
        <w:t>er</w:t>
      </w:r>
      <w:r>
        <w:rPr>
          <w:rFonts w:ascii="Arial"/>
          <w:color w:val="4B4B4B"/>
          <w:spacing w:val="-2"/>
          <w:sz w:val="15"/>
        </w:rPr>
        <w:t xml:space="preserve"> </w:t>
      </w:r>
      <w:r>
        <w:rPr>
          <w:rFonts w:ascii="Arial"/>
          <w:color w:val="363636"/>
          <w:sz w:val="15"/>
        </w:rPr>
        <w:t>that</w:t>
      </w:r>
      <w:r>
        <w:rPr>
          <w:rFonts w:ascii="Arial"/>
          <w:color w:val="363636"/>
          <w:spacing w:val="8"/>
          <w:sz w:val="15"/>
        </w:rPr>
        <w:t xml:space="preserve"> </w:t>
      </w:r>
      <w:r>
        <w:rPr>
          <w:rFonts w:ascii="Arial"/>
          <w:color w:val="363636"/>
          <w:sz w:val="15"/>
        </w:rPr>
        <w:t>permit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before</w:t>
      </w:r>
      <w:r>
        <w:rPr>
          <w:rFonts w:ascii="Arial"/>
          <w:color w:val="363636"/>
          <w:spacing w:val="-12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1"/>
          <w:sz w:val="15"/>
        </w:rPr>
        <w:t xml:space="preserve"> </w:t>
      </w:r>
      <w:r>
        <w:rPr>
          <w:rFonts w:ascii="Arial"/>
          <w:color w:val="4B4B4B"/>
          <w:sz w:val="15"/>
        </w:rPr>
        <w:t>expir</w:t>
      </w:r>
      <w:r>
        <w:rPr>
          <w:rFonts w:ascii="Arial"/>
          <w:color w:val="4B4B4B"/>
          <w:spacing w:val="9"/>
          <w:sz w:val="15"/>
        </w:rPr>
        <w:t>y</w:t>
      </w:r>
      <w:r>
        <w:rPr>
          <w:rFonts w:ascii="Arial"/>
          <w:color w:val="666666"/>
          <w:sz w:val="15"/>
        </w:rPr>
        <w:t>.</w:t>
      </w:r>
    </w:p>
    <w:p w14:paraId="13EDDEDA" w14:textId="77777777" w:rsidR="00A5052B" w:rsidRDefault="00A72E41">
      <w:pPr>
        <w:numPr>
          <w:ilvl w:val="0"/>
          <w:numId w:val="3"/>
        </w:numPr>
        <w:tabs>
          <w:tab w:val="left" w:pos="718"/>
        </w:tabs>
        <w:spacing w:before="14" w:line="273" w:lineRule="auto"/>
        <w:ind w:left="710" w:right="148" w:hanging="366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pacing w:val="-23"/>
          <w:sz w:val="15"/>
        </w:rPr>
        <w:t>I</w:t>
      </w:r>
      <w:r>
        <w:rPr>
          <w:rFonts w:ascii="Arial"/>
          <w:color w:val="363636"/>
          <w:sz w:val="15"/>
        </w:rPr>
        <w:t>n</w:t>
      </w:r>
      <w:r>
        <w:rPr>
          <w:rFonts w:ascii="Arial"/>
          <w:color w:val="363636"/>
          <w:spacing w:val="8"/>
          <w:sz w:val="15"/>
        </w:rPr>
        <w:t xml:space="preserve"> </w:t>
      </w:r>
      <w:r>
        <w:rPr>
          <w:rFonts w:ascii="Arial"/>
          <w:color w:val="363636"/>
          <w:sz w:val="15"/>
        </w:rPr>
        <w:t>accordance</w:t>
      </w:r>
      <w:r>
        <w:rPr>
          <w:rFonts w:ascii="Arial"/>
          <w:color w:val="363636"/>
          <w:spacing w:val="34"/>
          <w:sz w:val="15"/>
        </w:rPr>
        <w:t xml:space="preserve"> </w:t>
      </w:r>
      <w:r>
        <w:rPr>
          <w:rFonts w:ascii="Arial"/>
          <w:color w:val="363636"/>
          <w:sz w:val="15"/>
        </w:rPr>
        <w:t>w</w:t>
      </w:r>
      <w:r>
        <w:rPr>
          <w:rFonts w:ascii="Arial"/>
          <w:color w:val="363636"/>
          <w:spacing w:val="-10"/>
          <w:sz w:val="15"/>
        </w:rPr>
        <w:t>i</w:t>
      </w:r>
      <w:r>
        <w:rPr>
          <w:rFonts w:ascii="Arial"/>
          <w:color w:val="363636"/>
          <w:sz w:val="15"/>
        </w:rPr>
        <w:t>th</w:t>
      </w:r>
      <w:r>
        <w:rPr>
          <w:rFonts w:ascii="Arial"/>
          <w:color w:val="363636"/>
          <w:spacing w:val="19"/>
          <w:sz w:val="15"/>
        </w:rPr>
        <w:t xml:space="preserve"> </w:t>
      </w:r>
      <w:r>
        <w:rPr>
          <w:rFonts w:ascii="Arial"/>
          <w:color w:val="4B4B4B"/>
          <w:sz w:val="15"/>
        </w:rPr>
        <w:t>section</w:t>
      </w:r>
      <w:r>
        <w:rPr>
          <w:rFonts w:ascii="Arial"/>
          <w:color w:val="4B4B4B"/>
          <w:spacing w:val="25"/>
          <w:sz w:val="15"/>
        </w:rPr>
        <w:t xml:space="preserve"> </w:t>
      </w:r>
      <w:r>
        <w:rPr>
          <w:rFonts w:ascii="Arial"/>
          <w:color w:val="363636"/>
          <w:sz w:val="15"/>
        </w:rPr>
        <w:t>97H</w:t>
      </w:r>
      <w:r>
        <w:rPr>
          <w:rFonts w:ascii="Arial"/>
          <w:color w:val="363636"/>
          <w:spacing w:val="19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26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27"/>
          <w:sz w:val="15"/>
        </w:rPr>
        <w:t xml:space="preserve"> </w:t>
      </w:r>
      <w:r>
        <w:rPr>
          <w:rFonts w:ascii="Arial"/>
          <w:color w:val="363636"/>
          <w:sz w:val="15"/>
        </w:rPr>
        <w:t>P</w:t>
      </w:r>
      <w:r>
        <w:rPr>
          <w:rFonts w:ascii="Arial"/>
          <w:color w:val="363636"/>
          <w:spacing w:val="-6"/>
          <w:sz w:val="15"/>
        </w:rPr>
        <w:t>l</w:t>
      </w:r>
      <w:r>
        <w:rPr>
          <w:rFonts w:ascii="Arial"/>
          <w:color w:val="363636"/>
          <w:sz w:val="15"/>
        </w:rPr>
        <w:t>ann</w:t>
      </w:r>
      <w:r>
        <w:rPr>
          <w:rFonts w:ascii="Arial"/>
          <w:color w:val="363636"/>
          <w:spacing w:val="-3"/>
          <w:sz w:val="15"/>
        </w:rPr>
        <w:t>i</w:t>
      </w:r>
      <w:r>
        <w:rPr>
          <w:rFonts w:ascii="Arial"/>
          <w:color w:val="363636"/>
          <w:sz w:val="15"/>
        </w:rPr>
        <w:t>ng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and</w:t>
      </w:r>
      <w:r>
        <w:rPr>
          <w:rFonts w:ascii="Arial"/>
          <w:color w:val="363636"/>
          <w:spacing w:val="26"/>
          <w:sz w:val="15"/>
        </w:rPr>
        <w:t xml:space="preserve"> </w:t>
      </w:r>
      <w:r>
        <w:rPr>
          <w:rFonts w:ascii="Arial"/>
          <w:color w:val="232323"/>
          <w:sz w:val="15"/>
        </w:rPr>
        <w:t>Env</w:t>
      </w:r>
      <w:r>
        <w:rPr>
          <w:rFonts w:ascii="Arial"/>
          <w:color w:val="232323"/>
          <w:spacing w:val="-4"/>
          <w:sz w:val="15"/>
        </w:rPr>
        <w:t>i</w:t>
      </w:r>
      <w:r>
        <w:rPr>
          <w:rFonts w:ascii="Arial"/>
          <w:color w:val="232323"/>
          <w:sz w:val="15"/>
        </w:rPr>
        <w:t>ronment</w:t>
      </w:r>
      <w:r>
        <w:rPr>
          <w:rFonts w:ascii="Arial"/>
          <w:color w:val="232323"/>
          <w:spacing w:val="13"/>
          <w:sz w:val="15"/>
        </w:rPr>
        <w:t xml:space="preserve"> </w:t>
      </w:r>
      <w:r>
        <w:rPr>
          <w:rFonts w:ascii="Arial"/>
          <w:color w:val="232323"/>
          <w:sz w:val="15"/>
        </w:rPr>
        <w:t>Act</w:t>
      </w:r>
      <w:r>
        <w:rPr>
          <w:rFonts w:ascii="Arial"/>
          <w:color w:val="232323"/>
          <w:spacing w:val="34"/>
          <w:sz w:val="15"/>
        </w:rPr>
        <w:t xml:space="preserve"> </w:t>
      </w:r>
      <w:r>
        <w:rPr>
          <w:rFonts w:ascii="Arial"/>
          <w:color w:val="232323"/>
          <w:spacing w:val="-40"/>
          <w:sz w:val="15"/>
        </w:rPr>
        <w:t>1</w:t>
      </w:r>
      <w:r>
        <w:rPr>
          <w:rFonts w:ascii="Arial"/>
          <w:color w:val="232323"/>
          <w:sz w:val="15"/>
        </w:rPr>
        <w:t>98</w:t>
      </w:r>
      <w:r>
        <w:rPr>
          <w:rFonts w:ascii="Arial"/>
          <w:color w:val="232323"/>
          <w:spacing w:val="-3"/>
          <w:sz w:val="15"/>
        </w:rPr>
        <w:t>7</w:t>
      </w:r>
      <w:r>
        <w:rPr>
          <w:rFonts w:ascii="Arial"/>
          <w:color w:val="666666"/>
          <w:sz w:val="15"/>
        </w:rPr>
        <w:t>,</w:t>
      </w:r>
      <w:r>
        <w:rPr>
          <w:rFonts w:ascii="Arial"/>
          <w:color w:val="666666"/>
          <w:spacing w:val="-15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27"/>
          <w:sz w:val="15"/>
        </w:rPr>
        <w:t xml:space="preserve"> </w:t>
      </w:r>
      <w:r>
        <w:rPr>
          <w:rFonts w:ascii="Arial"/>
          <w:color w:val="363636"/>
          <w:sz w:val="15"/>
        </w:rPr>
        <w:t>responsible</w:t>
      </w:r>
      <w:r>
        <w:rPr>
          <w:rFonts w:ascii="Arial"/>
          <w:color w:val="363636"/>
          <w:spacing w:val="26"/>
          <w:sz w:val="15"/>
        </w:rPr>
        <w:t xml:space="preserve"> </w:t>
      </w:r>
      <w:r>
        <w:rPr>
          <w:rFonts w:ascii="Arial"/>
          <w:color w:val="4B4B4B"/>
          <w:spacing w:val="5"/>
          <w:sz w:val="15"/>
        </w:rPr>
        <w:t>a</w:t>
      </w:r>
      <w:r>
        <w:rPr>
          <w:rFonts w:ascii="Arial"/>
          <w:color w:val="232323"/>
          <w:spacing w:val="-14"/>
          <w:sz w:val="15"/>
        </w:rPr>
        <w:t>u</w:t>
      </w:r>
      <w:r>
        <w:rPr>
          <w:rFonts w:ascii="Arial"/>
          <w:color w:val="4B4B4B"/>
          <w:sz w:val="15"/>
        </w:rPr>
        <w:t>thority</w:t>
      </w:r>
      <w:r>
        <w:rPr>
          <w:rFonts w:ascii="Arial"/>
          <w:color w:val="4B4B4B"/>
          <w:spacing w:val="29"/>
          <w:sz w:val="15"/>
        </w:rPr>
        <w:t xml:space="preserve"> </w:t>
      </w:r>
      <w:r>
        <w:rPr>
          <w:rFonts w:ascii="Arial"/>
          <w:color w:val="4B4B4B"/>
          <w:sz w:val="15"/>
        </w:rPr>
        <w:t>spec</w:t>
      </w:r>
      <w:r>
        <w:rPr>
          <w:rFonts w:ascii="Arial"/>
          <w:color w:val="4B4B4B"/>
          <w:spacing w:val="-7"/>
          <w:sz w:val="15"/>
        </w:rPr>
        <w:t>i</w:t>
      </w:r>
      <w:r>
        <w:rPr>
          <w:rFonts w:ascii="Arial"/>
          <w:color w:val="4B4B4B"/>
          <w:sz w:val="15"/>
        </w:rPr>
        <w:t>fied</w:t>
      </w:r>
      <w:r>
        <w:rPr>
          <w:rFonts w:ascii="Arial"/>
          <w:color w:val="4B4B4B"/>
          <w:spacing w:val="24"/>
          <w:sz w:val="15"/>
        </w:rPr>
        <w:t xml:space="preserve"> </w:t>
      </w:r>
      <w:r>
        <w:rPr>
          <w:rFonts w:ascii="Arial"/>
          <w:color w:val="363636"/>
          <w:spacing w:val="-18"/>
          <w:w w:val="130"/>
          <w:sz w:val="15"/>
        </w:rPr>
        <w:t>i</w:t>
      </w:r>
      <w:r>
        <w:rPr>
          <w:rFonts w:ascii="Arial"/>
          <w:color w:val="363636"/>
          <w:w w:val="130"/>
          <w:sz w:val="15"/>
        </w:rPr>
        <w:t>n</w:t>
      </w:r>
      <w:r>
        <w:rPr>
          <w:rFonts w:ascii="Arial"/>
          <w:color w:val="363636"/>
          <w:spacing w:val="-4"/>
          <w:w w:val="130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w w:val="98"/>
          <w:sz w:val="15"/>
        </w:rPr>
        <w:t xml:space="preserve"> </w:t>
      </w:r>
      <w:r>
        <w:rPr>
          <w:rFonts w:ascii="Arial"/>
          <w:color w:val="363636"/>
          <w:sz w:val="15"/>
        </w:rPr>
        <w:t>p</w:t>
      </w:r>
      <w:r>
        <w:rPr>
          <w:rFonts w:ascii="Arial"/>
          <w:color w:val="363636"/>
          <w:spacing w:val="-13"/>
          <w:sz w:val="15"/>
        </w:rPr>
        <w:t>l</w:t>
      </w:r>
      <w:r>
        <w:rPr>
          <w:rFonts w:ascii="Arial"/>
          <w:color w:val="363636"/>
          <w:sz w:val="15"/>
        </w:rPr>
        <w:t>anning</w:t>
      </w:r>
      <w:r>
        <w:rPr>
          <w:rFonts w:ascii="Arial"/>
          <w:color w:val="363636"/>
          <w:spacing w:val="-7"/>
          <w:sz w:val="15"/>
        </w:rPr>
        <w:t xml:space="preserve"> </w:t>
      </w:r>
      <w:r>
        <w:rPr>
          <w:rFonts w:ascii="Arial"/>
          <w:color w:val="4B4B4B"/>
          <w:sz w:val="15"/>
        </w:rPr>
        <w:t>scheme</w:t>
      </w:r>
      <w:r>
        <w:rPr>
          <w:rFonts w:ascii="Arial"/>
          <w:color w:val="4B4B4B"/>
          <w:spacing w:val="-5"/>
          <w:sz w:val="15"/>
        </w:rPr>
        <w:t xml:space="preserve"> </w:t>
      </w:r>
      <w:r>
        <w:rPr>
          <w:rFonts w:ascii="Arial"/>
          <w:color w:val="363636"/>
          <w:spacing w:val="-20"/>
          <w:sz w:val="15"/>
        </w:rPr>
        <w:t>i</w:t>
      </w:r>
      <w:r>
        <w:rPr>
          <w:rFonts w:ascii="Arial"/>
          <w:color w:val="363636"/>
          <w:sz w:val="15"/>
        </w:rPr>
        <w:t>s</w:t>
      </w:r>
      <w:r>
        <w:rPr>
          <w:rFonts w:ascii="Arial"/>
          <w:color w:val="363636"/>
          <w:spacing w:val="-15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11"/>
          <w:sz w:val="15"/>
        </w:rPr>
        <w:t xml:space="preserve"> </w:t>
      </w:r>
      <w:r>
        <w:rPr>
          <w:rFonts w:ascii="Arial"/>
          <w:color w:val="4B4B4B"/>
          <w:sz w:val="15"/>
        </w:rPr>
        <w:t>respo</w:t>
      </w:r>
      <w:r>
        <w:rPr>
          <w:rFonts w:ascii="Arial"/>
          <w:color w:val="4B4B4B"/>
          <w:spacing w:val="-4"/>
          <w:sz w:val="15"/>
        </w:rPr>
        <w:t>n</w:t>
      </w:r>
      <w:r>
        <w:rPr>
          <w:rFonts w:ascii="Arial"/>
          <w:color w:val="666666"/>
          <w:spacing w:val="-2"/>
          <w:sz w:val="15"/>
        </w:rPr>
        <w:t>s</w:t>
      </w:r>
      <w:r>
        <w:rPr>
          <w:rFonts w:ascii="Arial"/>
          <w:color w:val="4B4B4B"/>
          <w:spacing w:val="-16"/>
          <w:sz w:val="15"/>
        </w:rPr>
        <w:t>i</w:t>
      </w:r>
      <w:r>
        <w:rPr>
          <w:rFonts w:ascii="Arial"/>
          <w:color w:val="4B4B4B"/>
          <w:spacing w:val="-14"/>
          <w:sz w:val="15"/>
        </w:rPr>
        <w:t>b</w:t>
      </w:r>
      <w:r>
        <w:rPr>
          <w:rFonts w:ascii="Arial"/>
          <w:color w:val="232323"/>
          <w:spacing w:val="-20"/>
          <w:sz w:val="15"/>
        </w:rPr>
        <w:t>l</w:t>
      </w:r>
      <w:r>
        <w:rPr>
          <w:rFonts w:ascii="Arial"/>
          <w:color w:val="4B4B4B"/>
          <w:sz w:val="15"/>
        </w:rPr>
        <w:t>e</w:t>
      </w:r>
      <w:r>
        <w:rPr>
          <w:rFonts w:ascii="Arial"/>
          <w:color w:val="4B4B4B"/>
          <w:spacing w:val="-2"/>
          <w:sz w:val="15"/>
        </w:rPr>
        <w:t xml:space="preserve"> </w:t>
      </w:r>
      <w:r>
        <w:rPr>
          <w:rFonts w:ascii="Arial"/>
          <w:color w:val="4B4B4B"/>
          <w:sz w:val="15"/>
        </w:rPr>
        <w:t>author</w:t>
      </w:r>
      <w:r>
        <w:rPr>
          <w:rFonts w:ascii="Arial"/>
          <w:color w:val="4B4B4B"/>
          <w:spacing w:val="-1"/>
          <w:sz w:val="15"/>
        </w:rPr>
        <w:t>i</w:t>
      </w:r>
      <w:r>
        <w:rPr>
          <w:rFonts w:ascii="Arial"/>
          <w:color w:val="4B4B4B"/>
          <w:sz w:val="15"/>
        </w:rPr>
        <w:t>ty</w:t>
      </w:r>
      <w:r>
        <w:rPr>
          <w:rFonts w:ascii="Arial"/>
          <w:color w:val="4B4B4B"/>
          <w:spacing w:val="-1"/>
          <w:sz w:val="15"/>
        </w:rPr>
        <w:t xml:space="preserve"> </w:t>
      </w:r>
      <w:r>
        <w:rPr>
          <w:rFonts w:ascii="Arial"/>
          <w:color w:val="363636"/>
          <w:sz w:val="15"/>
        </w:rPr>
        <w:t>for</w:t>
      </w:r>
      <w:r>
        <w:rPr>
          <w:rFonts w:ascii="Arial"/>
          <w:color w:val="363636"/>
          <w:spacing w:val="6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4B4B4B"/>
          <w:sz w:val="15"/>
        </w:rPr>
        <w:t>admin</w:t>
      </w:r>
      <w:r>
        <w:rPr>
          <w:rFonts w:ascii="Arial"/>
          <w:color w:val="4B4B4B"/>
          <w:spacing w:val="5"/>
          <w:sz w:val="15"/>
        </w:rPr>
        <w:t>i</w:t>
      </w:r>
      <w:r>
        <w:rPr>
          <w:rFonts w:ascii="Arial"/>
          <w:color w:val="4B4B4B"/>
          <w:sz w:val="15"/>
        </w:rPr>
        <w:t>str</w:t>
      </w:r>
      <w:r>
        <w:rPr>
          <w:rFonts w:ascii="Arial"/>
          <w:color w:val="4B4B4B"/>
          <w:spacing w:val="9"/>
          <w:sz w:val="15"/>
        </w:rPr>
        <w:t>a</w:t>
      </w:r>
      <w:r>
        <w:rPr>
          <w:rFonts w:ascii="Arial"/>
          <w:color w:val="232323"/>
          <w:sz w:val="15"/>
        </w:rPr>
        <w:t>tion</w:t>
      </w:r>
      <w:r>
        <w:rPr>
          <w:rFonts w:ascii="Arial"/>
          <w:color w:val="232323"/>
          <w:spacing w:val="-2"/>
          <w:sz w:val="15"/>
        </w:rPr>
        <w:t xml:space="preserve"> </w:t>
      </w:r>
      <w:r>
        <w:rPr>
          <w:rFonts w:ascii="Arial"/>
          <w:color w:val="4B4B4B"/>
          <w:sz w:val="15"/>
        </w:rPr>
        <w:t>and</w:t>
      </w:r>
      <w:r>
        <w:rPr>
          <w:rFonts w:ascii="Arial"/>
          <w:color w:val="4B4B4B"/>
          <w:spacing w:val="-2"/>
          <w:sz w:val="15"/>
        </w:rPr>
        <w:t xml:space="preserve"> </w:t>
      </w:r>
      <w:r>
        <w:rPr>
          <w:rFonts w:ascii="Arial"/>
          <w:color w:val="363636"/>
          <w:sz w:val="15"/>
        </w:rPr>
        <w:t>enforcement</w:t>
      </w:r>
      <w:r>
        <w:rPr>
          <w:rFonts w:ascii="Arial"/>
          <w:color w:val="363636"/>
          <w:spacing w:val="9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4"/>
          <w:sz w:val="15"/>
        </w:rPr>
        <w:t xml:space="preserve"> </w:t>
      </w:r>
      <w:r>
        <w:rPr>
          <w:rFonts w:ascii="Arial"/>
          <w:color w:val="232323"/>
          <w:sz w:val="15"/>
        </w:rPr>
        <w:t>P</w:t>
      </w:r>
      <w:r>
        <w:rPr>
          <w:rFonts w:ascii="Arial"/>
          <w:color w:val="232323"/>
          <w:spacing w:val="-6"/>
          <w:sz w:val="15"/>
        </w:rPr>
        <w:t>l</w:t>
      </w:r>
      <w:r>
        <w:rPr>
          <w:rFonts w:ascii="Arial"/>
          <w:color w:val="232323"/>
          <w:sz w:val="15"/>
        </w:rPr>
        <w:t>ann</w:t>
      </w:r>
      <w:r>
        <w:rPr>
          <w:rFonts w:ascii="Arial"/>
          <w:color w:val="232323"/>
          <w:spacing w:val="3"/>
          <w:sz w:val="15"/>
        </w:rPr>
        <w:t>i</w:t>
      </w:r>
      <w:r>
        <w:rPr>
          <w:rFonts w:ascii="Arial"/>
          <w:color w:val="232323"/>
          <w:sz w:val="15"/>
        </w:rPr>
        <w:t>ng</w:t>
      </w:r>
      <w:r>
        <w:rPr>
          <w:rFonts w:ascii="Arial"/>
          <w:color w:val="232323"/>
          <w:spacing w:val="-18"/>
          <w:sz w:val="15"/>
        </w:rPr>
        <w:t xml:space="preserve"> </w:t>
      </w:r>
      <w:r>
        <w:rPr>
          <w:rFonts w:ascii="Arial"/>
          <w:color w:val="232323"/>
          <w:sz w:val="15"/>
        </w:rPr>
        <w:t>and</w:t>
      </w:r>
      <w:r>
        <w:rPr>
          <w:rFonts w:ascii="Arial"/>
          <w:color w:val="232323"/>
          <w:spacing w:val="-3"/>
          <w:sz w:val="15"/>
        </w:rPr>
        <w:t xml:space="preserve"> </w:t>
      </w:r>
      <w:r>
        <w:rPr>
          <w:rFonts w:ascii="Arial"/>
          <w:color w:val="232323"/>
          <w:sz w:val="15"/>
        </w:rPr>
        <w:t>Env</w:t>
      </w:r>
      <w:r>
        <w:rPr>
          <w:rFonts w:ascii="Arial"/>
          <w:color w:val="232323"/>
          <w:spacing w:val="-4"/>
          <w:sz w:val="15"/>
        </w:rPr>
        <w:t>i</w:t>
      </w:r>
      <w:r>
        <w:rPr>
          <w:rFonts w:ascii="Arial"/>
          <w:color w:val="232323"/>
          <w:sz w:val="15"/>
        </w:rPr>
        <w:t>ronment</w:t>
      </w:r>
      <w:r>
        <w:rPr>
          <w:rFonts w:ascii="Arial"/>
          <w:color w:val="232323"/>
          <w:spacing w:val="-2"/>
          <w:sz w:val="15"/>
        </w:rPr>
        <w:t xml:space="preserve"> </w:t>
      </w:r>
      <w:r>
        <w:rPr>
          <w:rFonts w:ascii="Arial"/>
          <w:color w:val="232323"/>
          <w:sz w:val="15"/>
        </w:rPr>
        <w:t>Act</w:t>
      </w:r>
      <w:r>
        <w:rPr>
          <w:rFonts w:ascii="Arial"/>
          <w:color w:val="232323"/>
          <w:w w:val="97"/>
          <w:sz w:val="15"/>
        </w:rPr>
        <w:t xml:space="preserve"> </w:t>
      </w:r>
      <w:r>
        <w:rPr>
          <w:rFonts w:ascii="Arial"/>
          <w:color w:val="232323"/>
          <w:spacing w:val="-40"/>
          <w:sz w:val="15"/>
        </w:rPr>
        <w:t>1</w:t>
      </w:r>
      <w:r>
        <w:rPr>
          <w:rFonts w:ascii="Arial"/>
          <w:color w:val="232323"/>
          <w:sz w:val="15"/>
        </w:rPr>
        <w:t>987</w:t>
      </w:r>
      <w:r>
        <w:rPr>
          <w:rFonts w:ascii="Arial"/>
          <w:color w:val="232323"/>
          <w:spacing w:val="-8"/>
          <w:sz w:val="15"/>
        </w:rPr>
        <w:t xml:space="preserve"> </w:t>
      </w:r>
      <w:r>
        <w:rPr>
          <w:rFonts w:ascii="Arial"/>
          <w:color w:val="363636"/>
          <w:sz w:val="15"/>
        </w:rPr>
        <w:t>and</w:t>
      </w:r>
      <w:r>
        <w:rPr>
          <w:rFonts w:ascii="Arial"/>
          <w:color w:val="363636"/>
          <w:spacing w:val="14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12"/>
          <w:sz w:val="15"/>
        </w:rPr>
        <w:t xml:space="preserve"> </w:t>
      </w:r>
      <w:r>
        <w:rPr>
          <w:rFonts w:ascii="Arial"/>
          <w:color w:val="363636"/>
          <w:sz w:val="15"/>
        </w:rPr>
        <w:t>re</w:t>
      </w:r>
      <w:r>
        <w:rPr>
          <w:rFonts w:ascii="Arial"/>
          <w:color w:val="363636"/>
          <w:spacing w:val="-12"/>
          <w:sz w:val="15"/>
        </w:rPr>
        <w:t>l</w:t>
      </w:r>
      <w:r>
        <w:rPr>
          <w:rFonts w:ascii="Arial"/>
          <w:color w:val="363636"/>
          <w:sz w:val="15"/>
        </w:rPr>
        <w:t>evant</w:t>
      </w:r>
      <w:r>
        <w:rPr>
          <w:rFonts w:ascii="Arial"/>
          <w:color w:val="363636"/>
          <w:spacing w:val="9"/>
          <w:sz w:val="15"/>
        </w:rPr>
        <w:t xml:space="preserve"> </w:t>
      </w:r>
      <w:r>
        <w:rPr>
          <w:rFonts w:ascii="Arial"/>
          <w:color w:val="363636"/>
          <w:sz w:val="15"/>
        </w:rPr>
        <w:t>p</w:t>
      </w:r>
      <w:r>
        <w:rPr>
          <w:rFonts w:ascii="Arial"/>
          <w:color w:val="363636"/>
          <w:spacing w:val="-13"/>
          <w:sz w:val="15"/>
        </w:rPr>
        <w:t>l</w:t>
      </w:r>
      <w:r>
        <w:rPr>
          <w:rFonts w:ascii="Arial"/>
          <w:color w:val="363636"/>
          <w:sz w:val="15"/>
        </w:rPr>
        <w:t>anning</w:t>
      </w:r>
      <w:r>
        <w:rPr>
          <w:rFonts w:ascii="Arial"/>
          <w:color w:val="363636"/>
          <w:spacing w:val="3"/>
          <w:sz w:val="15"/>
        </w:rPr>
        <w:t xml:space="preserve"> </w:t>
      </w:r>
      <w:r>
        <w:rPr>
          <w:rFonts w:ascii="Arial"/>
          <w:color w:val="4B4B4B"/>
          <w:sz w:val="15"/>
        </w:rPr>
        <w:t>scheme</w:t>
      </w:r>
      <w:r>
        <w:rPr>
          <w:rFonts w:ascii="Arial"/>
          <w:color w:val="4B4B4B"/>
          <w:spacing w:val="19"/>
          <w:sz w:val="15"/>
        </w:rPr>
        <w:t xml:space="preserve"> </w:t>
      </w:r>
      <w:r>
        <w:rPr>
          <w:rFonts w:ascii="Arial"/>
          <w:color w:val="4B4B4B"/>
          <w:sz w:val="15"/>
        </w:rPr>
        <w:t>in</w:t>
      </w:r>
      <w:r>
        <w:rPr>
          <w:rFonts w:ascii="Arial"/>
          <w:color w:val="4B4B4B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respect</w:t>
      </w:r>
      <w:r>
        <w:rPr>
          <w:rFonts w:ascii="Arial"/>
          <w:color w:val="363636"/>
          <w:spacing w:val="6"/>
          <w:sz w:val="15"/>
        </w:rPr>
        <w:t xml:space="preserve"> </w:t>
      </w:r>
      <w:r>
        <w:rPr>
          <w:rFonts w:ascii="Arial"/>
          <w:color w:val="4B4B4B"/>
          <w:sz w:val="15"/>
        </w:rPr>
        <w:t>of</w:t>
      </w:r>
      <w:r>
        <w:rPr>
          <w:rFonts w:ascii="Arial"/>
          <w:color w:val="4B4B4B"/>
          <w:spacing w:val="6"/>
          <w:sz w:val="15"/>
        </w:rPr>
        <w:t xml:space="preserve"> </w:t>
      </w:r>
      <w:r>
        <w:rPr>
          <w:rFonts w:ascii="Arial"/>
          <w:color w:val="4B4B4B"/>
          <w:sz w:val="15"/>
        </w:rPr>
        <w:t>this</w:t>
      </w:r>
      <w:r>
        <w:rPr>
          <w:rFonts w:ascii="Arial"/>
          <w:color w:val="4B4B4B"/>
          <w:spacing w:val="13"/>
          <w:sz w:val="15"/>
        </w:rPr>
        <w:t xml:space="preserve"> </w:t>
      </w:r>
      <w:r>
        <w:rPr>
          <w:rFonts w:ascii="Arial"/>
          <w:color w:val="363636"/>
          <w:sz w:val="15"/>
        </w:rPr>
        <w:t>perm</w:t>
      </w:r>
      <w:r>
        <w:rPr>
          <w:rFonts w:ascii="Arial"/>
          <w:color w:val="363636"/>
          <w:spacing w:val="-6"/>
          <w:sz w:val="15"/>
        </w:rPr>
        <w:t>i</w:t>
      </w:r>
      <w:r>
        <w:rPr>
          <w:rFonts w:ascii="Arial"/>
          <w:color w:val="363636"/>
          <w:sz w:val="15"/>
        </w:rPr>
        <w:t>t</w:t>
      </w:r>
      <w:r>
        <w:rPr>
          <w:rFonts w:ascii="Arial"/>
          <w:color w:val="363636"/>
          <w:spacing w:val="6"/>
          <w:sz w:val="15"/>
        </w:rPr>
        <w:t xml:space="preserve"> </w:t>
      </w:r>
      <w:r>
        <w:rPr>
          <w:rFonts w:ascii="Arial"/>
          <w:color w:val="363636"/>
          <w:sz w:val="15"/>
        </w:rPr>
        <w:t>(whether</w:t>
      </w:r>
      <w:r>
        <w:rPr>
          <w:rFonts w:ascii="Arial"/>
          <w:color w:val="363636"/>
          <w:spacing w:val="9"/>
          <w:sz w:val="15"/>
        </w:rPr>
        <w:t xml:space="preserve"> </w:t>
      </w:r>
      <w:r>
        <w:rPr>
          <w:rFonts w:ascii="Arial"/>
          <w:color w:val="363636"/>
          <w:sz w:val="15"/>
        </w:rPr>
        <w:t>or</w:t>
      </w:r>
      <w:r>
        <w:rPr>
          <w:rFonts w:ascii="Arial"/>
          <w:color w:val="363636"/>
          <w:spacing w:val="9"/>
          <w:sz w:val="15"/>
        </w:rPr>
        <w:t xml:space="preserve"> </w:t>
      </w:r>
      <w:r>
        <w:rPr>
          <w:rFonts w:ascii="Arial"/>
          <w:color w:val="363636"/>
          <w:sz w:val="15"/>
        </w:rPr>
        <w:t>not</w:t>
      </w:r>
      <w:r>
        <w:rPr>
          <w:rFonts w:ascii="Arial"/>
          <w:color w:val="363636"/>
          <w:spacing w:val="2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12"/>
          <w:sz w:val="15"/>
        </w:rPr>
        <w:t xml:space="preserve"> </w:t>
      </w:r>
      <w:r>
        <w:rPr>
          <w:rFonts w:ascii="Arial"/>
          <w:color w:val="363636"/>
          <w:sz w:val="15"/>
        </w:rPr>
        <w:t>perm</w:t>
      </w:r>
      <w:r>
        <w:rPr>
          <w:rFonts w:ascii="Arial"/>
          <w:color w:val="363636"/>
          <w:spacing w:val="-6"/>
          <w:sz w:val="15"/>
        </w:rPr>
        <w:t>i</w:t>
      </w:r>
      <w:r>
        <w:rPr>
          <w:rFonts w:ascii="Arial"/>
          <w:color w:val="363636"/>
          <w:sz w:val="15"/>
        </w:rPr>
        <w:t>t</w:t>
      </w:r>
      <w:r>
        <w:rPr>
          <w:rFonts w:ascii="Arial"/>
          <w:color w:val="363636"/>
          <w:spacing w:val="13"/>
          <w:sz w:val="15"/>
        </w:rPr>
        <w:t xml:space="preserve"> </w:t>
      </w:r>
      <w:r>
        <w:rPr>
          <w:rFonts w:ascii="Arial"/>
          <w:color w:val="232323"/>
          <w:spacing w:val="-16"/>
          <w:sz w:val="15"/>
        </w:rPr>
        <w:t>i</w:t>
      </w:r>
      <w:r>
        <w:rPr>
          <w:rFonts w:ascii="Arial"/>
          <w:color w:val="4B4B4B"/>
          <w:sz w:val="15"/>
        </w:rPr>
        <w:t>s</w:t>
      </w:r>
      <w:r>
        <w:rPr>
          <w:rFonts w:ascii="Arial"/>
          <w:color w:val="4B4B4B"/>
          <w:spacing w:val="1"/>
          <w:sz w:val="15"/>
        </w:rPr>
        <w:t xml:space="preserve"> </w:t>
      </w:r>
      <w:r>
        <w:rPr>
          <w:rFonts w:ascii="Arial"/>
          <w:color w:val="4B4B4B"/>
          <w:sz w:val="15"/>
        </w:rPr>
        <w:t>amended)</w:t>
      </w:r>
      <w:r>
        <w:rPr>
          <w:rFonts w:ascii="Arial"/>
          <w:color w:val="4B4B4B"/>
          <w:spacing w:val="22"/>
          <w:sz w:val="15"/>
        </w:rPr>
        <w:t xml:space="preserve"> </w:t>
      </w:r>
      <w:r>
        <w:rPr>
          <w:rFonts w:ascii="Arial"/>
          <w:color w:val="4B4B4B"/>
          <w:sz w:val="15"/>
        </w:rPr>
        <w:t>except</w:t>
      </w:r>
      <w:r>
        <w:rPr>
          <w:rFonts w:ascii="Arial"/>
          <w:color w:val="4B4B4B"/>
          <w:spacing w:val="18"/>
          <w:sz w:val="15"/>
        </w:rPr>
        <w:t xml:space="preserve"> </w:t>
      </w:r>
      <w:r>
        <w:rPr>
          <w:rFonts w:ascii="Arial"/>
          <w:color w:val="363636"/>
          <w:sz w:val="15"/>
        </w:rPr>
        <w:t>that</w:t>
      </w:r>
      <w:r>
        <w:rPr>
          <w:rFonts w:ascii="Arial"/>
          <w:color w:val="363636"/>
          <w:spacing w:val="18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w w:val="101"/>
          <w:sz w:val="15"/>
        </w:rPr>
        <w:t xml:space="preserve"> </w:t>
      </w:r>
      <w:r>
        <w:rPr>
          <w:rFonts w:ascii="Arial"/>
          <w:color w:val="363636"/>
          <w:spacing w:val="-3"/>
          <w:sz w:val="15"/>
        </w:rPr>
        <w:t>Mini</w:t>
      </w:r>
      <w:r>
        <w:rPr>
          <w:rFonts w:ascii="Arial"/>
          <w:color w:val="363636"/>
          <w:spacing w:val="-4"/>
          <w:sz w:val="15"/>
        </w:rPr>
        <w:t>ster</w:t>
      </w:r>
      <w:r>
        <w:rPr>
          <w:rFonts w:ascii="Arial"/>
          <w:color w:val="363636"/>
          <w:spacing w:val="17"/>
          <w:sz w:val="15"/>
        </w:rPr>
        <w:t xml:space="preserve"> </w:t>
      </w:r>
      <w:r>
        <w:rPr>
          <w:rFonts w:ascii="Arial"/>
          <w:color w:val="232323"/>
          <w:spacing w:val="-1"/>
          <w:sz w:val="15"/>
        </w:rPr>
        <w:t>r</w:t>
      </w:r>
      <w:r>
        <w:rPr>
          <w:rFonts w:ascii="Arial"/>
          <w:color w:val="4B4B4B"/>
          <w:spacing w:val="-1"/>
          <w:sz w:val="15"/>
        </w:rPr>
        <w:t>emai</w:t>
      </w:r>
      <w:r>
        <w:rPr>
          <w:rFonts w:ascii="Arial"/>
          <w:color w:val="4B4B4B"/>
          <w:spacing w:val="-2"/>
          <w:sz w:val="15"/>
        </w:rPr>
        <w:t>ns</w:t>
      </w:r>
      <w:r>
        <w:rPr>
          <w:rFonts w:ascii="Arial"/>
          <w:color w:val="4B4B4B"/>
          <w:spacing w:val="-12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7"/>
          <w:sz w:val="15"/>
        </w:rPr>
        <w:t xml:space="preserve"> </w:t>
      </w:r>
      <w:r>
        <w:rPr>
          <w:rFonts w:ascii="Arial"/>
          <w:color w:val="232323"/>
          <w:sz w:val="15"/>
        </w:rPr>
        <w:t>r</w:t>
      </w:r>
      <w:r>
        <w:rPr>
          <w:rFonts w:ascii="Arial"/>
          <w:color w:val="4B4B4B"/>
          <w:sz w:val="15"/>
        </w:rPr>
        <w:t>esponsible</w:t>
      </w:r>
      <w:r>
        <w:rPr>
          <w:rFonts w:ascii="Arial"/>
          <w:color w:val="4B4B4B"/>
          <w:spacing w:val="-1"/>
          <w:sz w:val="15"/>
        </w:rPr>
        <w:t xml:space="preserve"> </w:t>
      </w:r>
      <w:r>
        <w:rPr>
          <w:rFonts w:ascii="Arial"/>
          <w:color w:val="4B4B4B"/>
          <w:sz w:val="15"/>
        </w:rPr>
        <w:t>aut</w:t>
      </w:r>
      <w:r>
        <w:rPr>
          <w:rFonts w:ascii="Arial"/>
          <w:color w:val="232323"/>
          <w:sz w:val="15"/>
        </w:rPr>
        <w:t>hor</w:t>
      </w:r>
      <w:r>
        <w:rPr>
          <w:rFonts w:ascii="Arial"/>
          <w:color w:val="4B4B4B"/>
          <w:sz w:val="15"/>
        </w:rPr>
        <w:t>ity</w:t>
      </w:r>
      <w:r>
        <w:rPr>
          <w:rFonts w:ascii="Arial"/>
          <w:color w:val="4B4B4B"/>
          <w:spacing w:val="2"/>
          <w:sz w:val="15"/>
        </w:rPr>
        <w:t xml:space="preserve"> </w:t>
      </w:r>
      <w:r>
        <w:rPr>
          <w:rFonts w:ascii="Arial"/>
          <w:color w:val="363636"/>
          <w:sz w:val="15"/>
        </w:rPr>
        <w:t>in</w:t>
      </w:r>
      <w:r>
        <w:rPr>
          <w:rFonts w:ascii="Arial"/>
          <w:color w:val="363636"/>
          <w:spacing w:val="-13"/>
          <w:sz w:val="15"/>
        </w:rPr>
        <w:t xml:space="preserve"> </w:t>
      </w:r>
      <w:r>
        <w:rPr>
          <w:rFonts w:ascii="Arial"/>
          <w:color w:val="363636"/>
          <w:spacing w:val="-1"/>
          <w:sz w:val="15"/>
        </w:rPr>
        <w:t>re</w:t>
      </w:r>
      <w:r>
        <w:rPr>
          <w:rFonts w:ascii="Arial"/>
          <w:color w:val="666666"/>
          <w:spacing w:val="-2"/>
          <w:sz w:val="15"/>
        </w:rPr>
        <w:t>s</w:t>
      </w:r>
      <w:r>
        <w:rPr>
          <w:rFonts w:ascii="Arial"/>
          <w:color w:val="363636"/>
          <w:spacing w:val="-2"/>
          <w:sz w:val="15"/>
        </w:rPr>
        <w:t>pect</w:t>
      </w:r>
      <w:r>
        <w:rPr>
          <w:rFonts w:ascii="Arial"/>
          <w:color w:val="363636"/>
          <w:spacing w:val="8"/>
          <w:sz w:val="15"/>
        </w:rPr>
        <w:t xml:space="preserve"> </w:t>
      </w:r>
      <w:r>
        <w:rPr>
          <w:rFonts w:ascii="Arial"/>
          <w:color w:val="4B4B4B"/>
          <w:w w:val="130"/>
          <w:sz w:val="15"/>
        </w:rPr>
        <w:t>of-</w:t>
      </w:r>
    </w:p>
    <w:p w14:paraId="13EDDEDB" w14:textId="77777777" w:rsidR="00A5052B" w:rsidRDefault="00A72E41">
      <w:pPr>
        <w:numPr>
          <w:ilvl w:val="1"/>
          <w:numId w:val="3"/>
        </w:numPr>
        <w:tabs>
          <w:tab w:val="left" w:pos="1134"/>
        </w:tabs>
        <w:spacing w:line="183" w:lineRule="exact"/>
        <w:ind w:left="1133" w:hanging="359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B4B4B"/>
          <w:w w:val="105"/>
          <w:sz w:val="15"/>
        </w:rPr>
        <w:t>any</w:t>
      </w:r>
      <w:r>
        <w:rPr>
          <w:rFonts w:ascii="Arial"/>
          <w:color w:val="4B4B4B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matters</w:t>
      </w:r>
      <w:r>
        <w:rPr>
          <w:rFonts w:ascii="Arial"/>
          <w:color w:val="363636"/>
          <w:spacing w:val="-18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which</w:t>
      </w:r>
      <w:r>
        <w:rPr>
          <w:rFonts w:ascii="Arial"/>
          <w:color w:val="4B4B4B"/>
          <w:spacing w:val="-16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the</w:t>
      </w:r>
      <w:r>
        <w:rPr>
          <w:rFonts w:ascii="Arial"/>
          <w:color w:val="4B4B4B"/>
          <w:spacing w:val="-17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perm</w:t>
      </w:r>
      <w:r>
        <w:rPr>
          <w:rFonts w:ascii="Arial"/>
          <w:color w:val="363636"/>
          <w:spacing w:val="-14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t</w:t>
      </w:r>
      <w:r>
        <w:rPr>
          <w:rFonts w:ascii="Arial"/>
          <w:color w:val="363636"/>
          <w:spacing w:val="-22"/>
          <w:w w:val="105"/>
          <w:sz w:val="15"/>
        </w:rPr>
        <w:t xml:space="preserve"> </w:t>
      </w:r>
      <w:r>
        <w:rPr>
          <w:rFonts w:ascii="Arial"/>
          <w:color w:val="666666"/>
          <w:spacing w:val="-2"/>
          <w:w w:val="105"/>
          <w:sz w:val="15"/>
        </w:rPr>
        <w:t>s</w:t>
      </w:r>
      <w:r>
        <w:rPr>
          <w:rFonts w:ascii="Arial"/>
          <w:color w:val="363636"/>
          <w:w w:val="105"/>
          <w:sz w:val="15"/>
        </w:rPr>
        <w:t>pec</w:t>
      </w:r>
      <w:r>
        <w:rPr>
          <w:rFonts w:ascii="Arial"/>
          <w:color w:val="363636"/>
          <w:spacing w:val="-8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fi</w:t>
      </w:r>
      <w:r>
        <w:rPr>
          <w:rFonts w:ascii="Arial"/>
          <w:color w:val="363636"/>
          <w:spacing w:val="10"/>
          <w:w w:val="105"/>
          <w:sz w:val="15"/>
        </w:rPr>
        <w:t>e</w:t>
      </w:r>
      <w:r>
        <w:rPr>
          <w:rFonts w:ascii="Arial"/>
          <w:color w:val="666666"/>
          <w:w w:val="105"/>
          <w:sz w:val="15"/>
        </w:rPr>
        <w:t>s</w:t>
      </w:r>
      <w:r>
        <w:rPr>
          <w:rFonts w:ascii="Arial"/>
          <w:color w:val="666666"/>
          <w:spacing w:val="-2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to</w:t>
      </w:r>
      <w:r>
        <w:rPr>
          <w:rFonts w:ascii="Arial"/>
          <w:color w:val="363636"/>
          <w:spacing w:val="-18"/>
          <w:w w:val="105"/>
          <w:sz w:val="15"/>
        </w:rPr>
        <w:t xml:space="preserve"> </w:t>
      </w:r>
      <w:r>
        <w:rPr>
          <w:rFonts w:ascii="Arial"/>
          <w:color w:val="232323"/>
          <w:spacing w:val="-9"/>
          <w:w w:val="105"/>
          <w:sz w:val="15"/>
        </w:rPr>
        <w:t>b</w:t>
      </w:r>
      <w:r>
        <w:rPr>
          <w:rFonts w:ascii="Arial"/>
          <w:color w:val="4B4B4B"/>
          <w:w w:val="105"/>
          <w:sz w:val="15"/>
        </w:rPr>
        <w:t>e</w:t>
      </w:r>
      <w:r>
        <w:rPr>
          <w:rFonts w:ascii="Arial"/>
          <w:color w:val="4B4B4B"/>
          <w:spacing w:val="-2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done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b</w:t>
      </w:r>
      <w:r>
        <w:rPr>
          <w:rFonts w:ascii="Arial"/>
          <w:color w:val="363636"/>
          <w:spacing w:val="-16"/>
          <w:w w:val="105"/>
          <w:sz w:val="15"/>
        </w:rPr>
        <w:t>y</w:t>
      </w:r>
      <w:r>
        <w:rPr>
          <w:rFonts w:ascii="Arial"/>
          <w:color w:val="666666"/>
          <w:spacing w:val="-8"/>
          <w:w w:val="105"/>
          <w:sz w:val="15"/>
        </w:rPr>
        <w:t>,</w:t>
      </w:r>
      <w:r>
        <w:rPr>
          <w:rFonts w:ascii="Arial"/>
          <w:color w:val="4B4B4B"/>
          <w:w w:val="105"/>
          <w:sz w:val="15"/>
        </w:rPr>
        <w:t>approved</w:t>
      </w:r>
      <w:r>
        <w:rPr>
          <w:rFonts w:ascii="Arial"/>
          <w:color w:val="4B4B4B"/>
          <w:spacing w:val="-10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by</w:t>
      </w:r>
      <w:r>
        <w:rPr>
          <w:rFonts w:ascii="Arial"/>
          <w:color w:val="363636"/>
          <w:spacing w:val="-18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or</w:t>
      </w:r>
      <w:r>
        <w:rPr>
          <w:rFonts w:ascii="Arial"/>
          <w:color w:val="363636"/>
          <w:spacing w:val="-19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d</w:t>
      </w:r>
      <w:r>
        <w:rPr>
          <w:rFonts w:ascii="Arial"/>
          <w:color w:val="232323"/>
          <w:spacing w:val="7"/>
          <w:w w:val="105"/>
          <w:sz w:val="15"/>
        </w:rPr>
        <w:t>o</w:t>
      </w:r>
      <w:r>
        <w:rPr>
          <w:rFonts w:ascii="Arial"/>
          <w:color w:val="4B4B4B"/>
          <w:w w:val="105"/>
          <w:sz w:val="15"/>
        </w:rPr>
        <w:t>ne</w:t>
      </w:r>
      <w:r>
        <w:rPr>
          <w:rFonts w:ascii="Arial"/>
          <w:color w:val="4B4B4B"/>
          <w:spacing w:val="-28"/>
          <w:w w:val="105"/>
          <w:sz w:val="15"/>
        </w:rPr>
        <w:t xml:space="preserve"> </w:t>
      </w:r>
      <w:r>
        <w:rPr>
          <w:rFonts w:ascii="Arial"/>
          <w:color w:val="232323"/>
          <w:w w:val="105"/>
          <w:sz w:val="15"/>
        </w:rPr>
        <w:t>to</w:t>
      </w:r>
      <w:r>
        <w:rPr>
          <w:rFonts w:ascii="Arial"/>
          <w:color w:val="232323"/>
          <w:spacing w:val="-24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the</w:t>
      </w:r>
      <w:r>
        <w:rPr>
          <w:rFonts w:ascii="Arial"/>
          <w:color w:val="363636"/>
          <w:spacing w:val="-23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sat</w:t>
      </w:r>
      <w:r>
        <w:rPr>
          <w:rFonts w:ascii="Arial"/>
          <w:color w:val="4B4B4B"/>
          <w:spacing w:val="-5"/>
          <w:w w:val="105"/>
          <w:sz w:val="15"/>
        </w:rPr>
        <w:t>i</w:t>
      </w:r>
      <w:r>
        <w:rPr>
          <w:rFonts w:ascii="Arial"/>
          <w:color w:val="666666"/>
          <w:spacing w:val="-2"/>
          <w:w w:val="105"/>
          <w:sz w:val="15"/>
        </w:rPr>
        <w:t>s</w:t>
      </w:r>
      <w:r>
        <w:rPr>
          <w:rFonts w:ascii="Arial"/>
          <w:color w:val="363636"/>
          <w:w w:val="105"/>
          <w:sz w:val="15"/>
        </w:rPr>
        <w:t>fact</w:t>
      </w:r>
      <w:r>
        <w:rPr>
          <w:rFonts w:ascii="Arial"/>
          <w:color w:val="363636"/>
          <w:spacing w:val="-2"/>
          <w:w w:val="105"/>
          <w:sz w:val="15"/>
        </w:rPr>
        <w:t>i</w:t>
      </w:r>
      <w:r>
        <w:rPr>
          <w:rFonts w:ascii="Arial"/>
          <w:color w:val="363636"/>
          <w:w w:val="105"/>
          <w:sz w:val="15"/>
        </w:rPr>
        <w:t>on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of</w:t>
      </w:r>
      <w:r>
        <w:rPr>
          <w:rFonts w:ascii="Arial"/>
          <w:color w:val="4B4B4B"/>
          <w:spacing w:val="-16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the</w:t>
      </w:r>
      <w:r>
        <w:rPr>
          <w:rFonts w:ascii="Arial"/>
          <w:color w:val="4B4B4B"/>
          <w:spacing w:val="-12"/>
          <w:w w:val="105"/>
          <w:sz w:val="15"/>
        </w:rPr>
        <w:t xml:space="preserve"> </w:t>
      </w:r>
      <w:r>
        <w:rPr>
          <w:rFonts w:ascii="Arial"/>
          <w:color w:val="4B4B4B"/>
          <w:spacing w:val="-15"/>
          <w:w w:val="105"/>
          <w:sz w:val="15"/>
        </w:rPr>
        <w:t>M</w:t>
      </w:r>
      <w:r>
        <w:rPr>
          <w:rFonts w:ascii="Arial"/>
          <w:color w:val="666666"/>
          <w:spacing w:val="-21"/>
          <w:w w:val="105"/>
          <w:sz w:val="15"/>
        </w:rPr>
        <w:t>i</w:t>
      </w:r>
      <w:r>
        <w:rPr>
          <w:rFonts w:ascii="Arial"/>
          <w:color w:val="232323"/>
          <w:spacing w:val="-8"/>
          <w:w w:val="105"/>
          <w:sz w:val="15"/>
        </w:rPr>
        <w:t>n</w:t>
      </w:r>
      <w:r>
        <w:rPr>
          <w:rFonts w:ascii="Arial"/>
          <w:color w:val="4B4B4B"/>
          <w:w w:val="105"/>
          <w:sz w:val="15"/>
        </w:rPr>
        <w:t>iste</w:t>
      </w:r>
      <w:r>
        <w:rPr>
          <w:rFonts w:ascii="Arial"/>
          <w:color w:val="4B4B4B"/>
          <w:spacing w:val="-5"/>
          <w:w w:val="105"/>
          <w:sz w:val="15"/>
        </w:rPr>
        <w:t>r</w:t>
      </w:r>
      <w:r>
        <w:rPr>
          <w:rFonts w:ascii="Arial"/>
          <w:color w:val="666666"/>
          <w:spacing w:val="-4"/>
          <w:w w:val="105"/>
          <w:sz w:val="15"/>
        </w:rPr>
        <w:t>;</w:t>
      </w:r>
      <w:r>
        <w:rPr>
          <w:rFonts w:ascii="Arial"/>
          <w:color w:val="4B4B4B"/>
          <w:w w:val="105"/>
          <w:sz w:val="15"/>
        </w:rPr>
        <w:t>and</w:t>
      </w:r>
    </w:p>
    <w:p w14:paraId="13EDDEDC" w14:textId="77777777" w:rsidR="00A5052B" w:rsidRDefault="00A72E41">
      <w:pPr>
        <w:numPr>
          <w:ilvl w:val="0"/>
          <w:numId w:val="1"/>
        </w:numPr>
        <w:tabs>
          <w:tab w:val="left" w:pos="1134"/>
        </w:tabs>
        <w:spacing w:before="23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w w:val="105"/>
          <w:sz w:val="15"/>
        </w:rPr>
        <w:t>any</w:t>
      </w:r>
      <w:r>
        <w:rPr>
          <w:rFonts w:ascii="Arial"/>
          <w:color w:val="363636"/>
          <w:spacing w:val="-20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ex</w:t>
      </w:r>
      <w:r>
        <w:rPr>
          <w:rFonts w:ascii="Arial"/>
          <w:color w:val="232323"/>
          <w:w w:val="105"/>
          <w:sz w:val="15"/>
        </w:rPr>
        <w:t>t</w:t>
      </w:r>
      <w:r>
        <w:rPr>
          <w:rFonts w:ascii="Arial"/>
          <w:color w:val="4B4B4B"/>
          <w:w w:val="105"/>
          <w:sz w:val="15"/>
        </w:rPr>
        <w:t>ension</w:t>
      </w:r>
      <w:r>
        <w:rPr>
          <w:rFonts w:ascii="Arial"/>
          <w:color w:val="4B4B4B"/>
          <w:spacing w:val="-17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of</w:t>
      </w:r>
      <w:r>
        <w:rPr>
          <w:rFonts w:ascii="Arial"/>
          <w:color w:val="363636"/>
          <w:spacing w:val="-21"/>
          <w:w w:val="105"/>
          <w:sz w:val="15"/>
        </w:rPr>
        <w:t xml:space="preserve"> </w:t>
      </w:r>
      <w:r>
        <w:rPr>
          <w:rFonts w:ascii="Arial"/>
          <w:color w:val="363636"/>
          <w:spacing w:val="-1"/>
          <w:w w:val="105"/>
          <w:sz w:val="15"/>
        </w:rPr>
        <w:t>ti</w:t>
      </w:r>
      <w:r>
        <w:rPr>
          <w:rFonts w:ascii="Arial"/>
          <w:color w:val="363636"/>
          <w:spacing w:val="-2"/>
          <w:w w:val="105"/>
          <w:sz w:val="15"/>
        </w:rPr>
        <w:t>me</w:t>
      </w:r>
      <w:r>
        <w:rPr>
          <w:rFonts w:ascii="Arial"/>
          <w:color w:val="363636"/>
          <w:spacing w:val="-16"/>
          <w:w w:val="105"/>
          <w:sz w:val="15"/>
        </w:rPr>
        <w:t xml:space="preserve"> </w:t>
      </w:r>
      <w:r>
        <w:rPr>
          <w:rFonts w:ascii="Arial"/>
          <w:color w:val="232323"/>
          <w:spacing w:val="-3"/>
          <w:w w:val="105"/>
          <w:sz w:val="15"/>
        </w:rPr>
        <w:t>u</w:t>
      </w:r>
      <w:r>
        <w:rPr>
          <w:rFonts w:ascii="Arial"/>
          <w:color w:val="4B4B4B"/>
          <w:spacing w:val="-3"/>
          <w:w w:val="105"/>
          <w:sz w:val="15"/>
        </w:rPr>
        <w:t>nder</w:t>
      </w:r>
      <w:r>
        <w:rPr>
          <w:rFonts w:ascii="Arial"/>
          <w:color w:val="4B4B4B"/>
          <w:spacing w:val="-20"/>
          <w:w w:val="105"/>
          <w:sz w:val="15"/>
        </w:rPr>
        <w:t xml:space="preserve"> </w:t>
      </w:r>
      <w:r>
        <w:rPr>
          <w:rFonts w:ascii="Arial"/>
          <w:color w:val="4B4B4B"/>
          <w:spacing w:val="-2"/>
          <w:w w:val="105"/>
          <w:sz w:val="15"/>
        </w:rPr>
        <w:t>section</w:t>
      </w:r>
      <w:r>
        <w:rPr>
          <w:rFonts w:ascii="Arial"/>
          <w:color w:val="4B4B4B"/>
          <w:spacing w:val="-16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69</w:t>
      </w:r>
      <w:r>
        <w:rPr>
          <w:rFonts w:ascii="Arial"/>
          <w:color w:val="4B4B4B"/>
          <w:spacing w:val="-15"/>
          <w:w w:val="105"/>
          <w:sz w:val="15"/>
        </w:rPr>
        <w:t xml:space="preserve"> </w:t>
      </w:r>
      <w:r>
        <w:rPr>
          <w:rFonts w:ascii="Arial"/>
          <w:color w:val="363636"/>
          <w:spacing w:val="-9"/>
          <w:w w:val="105"/>
          <w:sz w:val="15"/>
        </w:rPr>
        <w:t>i</w:t>
      </w:r>
      <w:r>
        <w:rPr>
          <w:rFonts w:ascii="Arial"/>
          <w:color w:val="363636"/>
          <w:spacing w:val="-13"/>
          <w:w w:val="105"/>
          <w:sz w:val="15"/>
        </w:rPr>
        <w:t>n</w:t>
      </w:r>
      <w:r>
        <w:rPr>
          <w:rFonts w:ascii="Arial"/>
          <w:color w:val="363636"/>
          <w:spacing w:val="-23"/>
          <w:w w:val="105"/>
          <w:sz w:val="15"/>
        </w:rPr>
        <w:t xml:space="preserve"> </w:t>
      </w:r>
      <w:r>
        <w:rPr>
          <w:rFonts w:ascii="Arial"/>
          <w:color w:val="363636"/>
          <w:spacing w:val="-1"/>
          <w:w w:val="105"/>
          <w:sz w:val="15"/>
        </w:rPr>
        <w:t>relati</w:t>
      </w:r>
      <w:r>
        <w:rPr>
          <w:rFonts w:ascii="Arial"/>
          <w:color w:val="363636"/>
          <w:spacing w:val="-2"/>
          <w:w w:val="105"/>
          <w:sz w:val="15"/>
        </w:rPr>
        <w:t>on</w:t>
      </w:r>
      <w:r>
        <w:rPr>
          <w:rFonts w:ascii="Arial"/>
          <w:color w:val="363636"/>
          <w:spacing w:val="-22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to</w:t>
      </w:r>
      <w:r>
        <w:rPr>
          <w:rFonts w:ascii="Arial"/>
          <w:color w:val="363636"/>
          <w:spacing w:val="-18"/>
          <w:w w:val="105"/>
          <w:sz w:val="15"/>
        </w:rPr>
        <w:t xml:space="preserve"> </w:t>
      </w:r>
      <w:r>
        <w:rPr>
          <w:rFonts w:ascii="Arial"/>
          <w:color w:val="4B4B4B"/>
          <w:w w:val="105"/>
          <w:sz w:val="15"/>
        </w:rPr>
        <w:t>the</w:t>
      </w:r>
      <w:r>
        <w:rPr>
          <w:rFonts w:ascii="Arial"/>
          <w:color w:val="4B4B4B"/>
          <w:spacing w:val="-11"/>
          <w:w w:val="105"/>
          <w:sz w:val="15"/>
        </w:rPr>
        <w:t xml:space="preserve"> </w:t>
      </w:r>
      <w:r>
        <w:rPr>
          <w:rFonts w:ascii="Arial"/>
          <w:color w:val="363636"/>
          <w:spacing w:val="-3"/>
          <w:w w:val="105"/>
          <w:sz w:val="15"/>
        </w:rPr>
        <w:t>permi</w:t>
      </w:r>
      <w:r>
        <w:rPr>
          <w:rFonts w:ascii="Arial"/>
          <w:color w:val="363636"/>
          <w:spacing w:val="-2"/>
          <w:w w:val="105"/>
          <w:sz w:val="15"/>
        </w:rPr>
        <w:t>t;</w:t>
      </w:r>
      <w:r>
        <w:rPr>
          <w:rFonts w:ascii="Arial"/>
          <w:color w:val="363636"/>
          <w:spacing w:val="-26"/>
          <w:w w:val="105"/>
          <w:sz w:val="15"/>
        </w:rPr>
        <w:t xml:space="preserve"> </w:t>
      </w:r>
      <w:r>
        <w:rPr>
          <w:rFonts w:ascii="Arial"/>
          <w:color w:val="363636"/>
          <w:w w:val="105"/>
          <w:sz w:val="15"/>
        </w:rPr>
        <w:t>and</w:t>
      </w:r>
    </w:p>
    <w:p w14:paraId="13EDDEDD" w14:textId="77777777" w:rsidR="00A5052B" w:rsidRDefault="00A72E41">
      <w:pPr>
        <w:numPr>
          <w:ilvl w:val="0"/>
          <w:numId w:val="1"/>
        </w:numPr>
        <w:tabs>
          <w:tab w:val="left" w:pos="1127"/>
        </w:tabs>
        <w:spacing w:before="36" w:line="159" w:lineRule="exact"/>
        <w:ind w:left="1126" w:hanging="35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correction</w:t>
      </w:r>
      <w:r>
        <w:rPr>
          <w:rFonts w:ascii="Arial"/>
          <w:color w:val="363636"/>
          <w:spacing w:val="6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2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16"/>
          <w:sz w:val="15"/>
        </w:rPr>
        <w:t xml:space="preserve"> </w:t>
      </w:r>
      <w:r>
        <w:rPr>
          <w:rFonts w:ascii="Arial"/>
          <w:color w:val="363636"/>
          <w:sz w:val="15"/>
        </w:rPr>
        <w:t>perm</w:t>
      </w:r>
      <w:r>
        <w:rPr>
          <w:rFonts w:ascii="Arial"/>
          <w:color w:val="363636"/>
          <w:spacing w:val="-6"/>
          <w:sz w:val="15"/>
        </w:rPr>
        <w:t>i</w:t>
      </w:r>
      <w:r>
        <w:rPr>
          <w:rFonts w:ascii="Arial"/>
          <w:color w:val="363636"/>
          <w:sz w:val="15"/>
        </w:rPr>
        <w:t>t</w:t>
      </w:r>
      <w:r>
        <w:rPr>
          <w:rFonts w:ascii="Arial"/>
          <w:color w:val="363636"/>
          <w:spacing w:val="8"/>
          <w:sz w:val="15"/>
        </w:rPr>
        <w:t xml:space="preserve"> </w:t>
      </w:r>
      <w:r>
        <w:rPr>
          <w:rFonts w:ascii="Arial"/>
          <w:color w:val="363636"/>
          <w:sz w:val="15"/>
        </w:rPr>
        <w:t>under</w:t>
      </w:r>
      <w:r>
        <w:rPr>
          <w:rFonts w:ascii="Arial"/>
          <w:color w:val="363636"/>
          <w:spacing w:val="4"/>
          <w:sz w:val="15"/>
        </w:rPr>
        <w:t xml:space="preserve"> </w:t>
      </w:r>
      <w:r>
        <w:rPr>
          <w:rFonts w:ascii="Arial"/>
          <w:color w:val="666666"/>
          <w:spacing w:val="-2"/>
          <w:sz w:val="15"/>
        </w:rPr>
        <w:t>s</w:t>
      </w:r>
      <w:r>
        <w:rPr>
          <w:rFonts w:ascii="Arial"/>
          <w:color w:val="4B4B4B"/>
          <w:sz w:val="15"/>
        </w:rPr>
        <w:t>ection</w:t>
      </w:r>
      <w:r>
        <w:rPr>
          <w:rFonts w:ascii="Arial"/>
          <w:color w:val="4B4B4B"/>
          <w:spacing w:val="1"/>
          <w:sz w:val="15"/>
        </w:rPr>
        <w:t xml:space="preserve"> </w:t>
      </w:r>
      <w:r>
        <w:rPr>
          <w:rFonts w:ascii="Arial"/>
          <w:color w:val="363636"/>
          <w:sz w:val="15"/>
        </w:rPr>
        <w:t>7</w:t>
      </w:r>
      <w:r>
        <w:rPr>
          <w:rFonts w:ascii="Arial"/>
          <w:color w:val="363636"/>
          <w:spacing w:val="-28"/>
          <w:sz w:val="15"/>
        </w:rPr>
        <w:t>1</w:t>
      </w:r>
      <w:r>
        <w:rPr>
          <w:rFonts w:ascii="Arial"/>
          <w:color w:val="363636"/>
          <w:sz w:val="15"/>
        </w:rPr>
        <w:t>(</w:t>
      </w:r>
      <w:r>
        <w:rPr>
          <w:rFonts w:ascii="Arial"/>
          <w:color w:val="363636"/>
          <w:spacing w:val="-24"/>
          <w:sz w:val="15"/>
        </w:rPr>
        <w:t>1</w:t>
      </w:r>
      <w:r>
        <w:rPr>
          <w:rFonts w:ascii="Arial"/>
          <w:color w:val="363636"/>
          <w:sz w:val="15"/>
        </w:rPr>
        <w:t>);</w:t>
      </w:r>
      <w:r>
        <w:rPr>
          <w:rFonts w:ascii="Arial"/>
          <w:color w:val="363636"/>
          <w:spacing w:val="-15"/>
          <w:sz w:val="15"/>
        </w:rPr>
        <w:t xml:space="preserve"> </w:t>
      </w:r>
      <w:r>
        <w:rPr>
          <w:rFonts w:ascii="Arial"/>
          <w:color w:val="4B4B4B"/>
          <w:sz w:val="15"/>
        </w:rPr>
        <w:t>and</w:t>
      </w:r>
    </w:p>
    <w:p w14:paraId="13EDDEDE" w14:textId="77777777" w:rsidR="00A5052B" w:rsidRDefault="00A72E41">
      <w:pPr>
        <w:numPr>
          <w:ilvl w:val="1"/>
          <w:numId w:val="3"/>
        </w:numPr>
        <w:tabs>
          <w:tab w:val="left" w:pos="1134"/>
        </w:tabs>
        <w:spacing w:line="228" w:lineRule="exact"/>
        <w:ind w:left="1133" w:hanging="359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6"/>
          <w:sz w:val="15"/>
        </w:rPr>
        <w:t xml:space="preserve"> </w:t>
      </w:r>
      <w:r>
        <w:rPr>
          <w:rFonts w:ascii="Arial"/>
          <w:color w:val="363636"/>
          <w:sz w:val="15"/>
        </w:rPr>
        <w:t>amendment</w:t>
      </w:r>
      <w:r>
        <w:rPr>
          <w:rFonts w:ascii="Arial"/>
          <w:color w:val="363636"/>
          <w:spacing w:val="4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5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5"/>
          <w:sz w:val="15"/>
        </w:rPr>
        <w:t xml:space="preserve"> </w:t>
      </w:r>
      <w:r>
        <w:rPr>
          <w:rFonts w:ascii="Arial"/>
          <w:color w:val="363636"/>
          <w:sz w:val="15"/>
        </w:rPr>
        <w:t>permit</w:t>
      </w:r>
      <w:r>
        <w:rPr>
          <w:rFonts w:ascii="Arial"/>
          <w:color w:val="363636"/>
          <w:spacing w:val="-5"/>
          <w:sz w:val="15"/>
        </w:rPr>
        <w:t xml:space="preserve"> </w:t>
      </w:r>
      <w:r>
        <w:rPr>
          <w:rFonts w:ascii="Arial"/>
          <w:color w:val="363636"/>
          <w:sz w:val="15"/>
        </w:rPr>
        <w:t xml:space="preserve">under </w:t>
      </w:r>
      <w:r>
        <w:rPr>
          <w:rFonts w:ascii="Arial"/>
          <w:color w:val="666666"/>
          <w:spacing w:val="-2"/>
          <w:sz w:val="15"/>
        </w:rPr>
        <w:t>s</w:t>
      </w:r>
      <w:r>
        <w:rPr>
          <w:rFonts w:ascii="Arial"/>
          <w:color w:val="4B4B4B"/>
          <w:spacing w:val="-1"/>
          <w:sz w:val="15"/>
        </w:rPr>
        <w:t>ection</w:t>
      </w:r>
      <w:r>
        <w:rPr>
          <w:rFonts w:ascii="Arial"/>
          <w:color w:val="4B4B4B"/>
          <w:spacing w:val="-10"/>
          <w:sz w:val="15"/>
        </w:rPr>
        <w:t xml:space="preserve"> </w:t>
      </w:r>
      <w:r>
        <w:rPr>
          <w:rFonts w:ascii="Arial"/>
          <w:color w:val="363636"/>
          <w:sz w:val="15"/>
        </w:rPr>
        <w:t>97J</w:t>
      </w:r>
      <w:r>
        <w:rPr>
          <w:rFonts w:ascii="Arial"/>
          <w:color w:val="797979"/>
          <w:sz w:val="15"/>
        </w:rPr>
        <w:t>.</w:t>
      </w:r>
    </w:p>
    <w:p w14:paraId="13EDDEDF" w14:textId="77777777" w:rsidR="00A5052B" w:rsidRDefault="00A5052B">
      <w:pPr>
        <w:spacing w:before="2"/>
        <w:rPr>
          <w:rFonts w:ascii="Arial" w:eastAsia="Arial" w:hAnsi="Arial" w:cs="Arial"/>
          <w:sz w:val="5"/>
          <w:szCs w:val="5"/>
        </w:rPr>
      </w:pPr>
    </w:p>
    <w:p w14:paraId="13EDDEE0" w14:textId="77777777" w:rsidR="00A5052B" w:rsidRDefault="00A72E41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15">
          <v:group id="_x0000_s2053" style="width:422.85pt;height:.4pt;mso-position-horizontal-relative:char;mso-position-vertical-relative:line" coordsize="8457,8">
            <v:group id="_x0000_s2054" style="position:absolute;left:4;top:4;width:8449;height:2" coordorigin="4,4" coordsize="8449,2">
              <v:shape id="_x0000_s2055" style="position:absolute;left:4;top:4;width:8449;height:2" coordorigin="4,4" coordsize="8449,0" path="m4,4r8448,e" filled="f" strokecolor="#9c9c9c" strokeweight=".1266mm">
                <v:path arrowok="t"/>
              </v:shape>
            </v:group>
            <w10:anchorlock/>
          </v:group>
        </w:pict>
      </w:r>
    </w:p>
    <w:p w14:paraId="13EDDEE1" w14:textId="77777777" w:rsidR="00A5052B" w:rsidRDefault="00A72E41">
      <w:pPr>
        <w:ind w:left="1655" w:right="1556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232323"/>
          <w:w w:val="90"/>
          <w:sz w:val="15"/>
        </w:rPr>
        <w:t>WHAT</w:t>
      </w:r>
      <w:r>
        <w:rPr>
          <w:rFonts w:ascii="Arial"/>
          <w:color w:val="232323"/>
          <w:spacing w:val="-4"/>
          <w:w w:val="90"/>
          <w:sz w:val="15"/>
        </w:rPr>
        <w:t xml:space="preserve"> </w:t>
      </w:r>
      <w:r>
        <w:rPr>
          <w:rFonts w:ascii="Arial"/>
          <w:color w:val="232323"/>
          <w:w w:val="90"/>
          <w:sz w:val="15"/>
        </w:rPr>
        <w:t>ABOUT</w:t>
      </w:r>
      <w:r>
        <w:rPr>
          <w:rFonts w:ascii="Arial"/>
          <w:color w:val="232323"/>
          <w:spacing w:val="13"/>
          <w:w w:val="90"/>
          <w:sz w:val="15"/>
        </w:rPr>
        <w:t xml:space="preserve"> </w:t>
      </w:r>
      <w:r>
        <w:rPr>
          <w:rFonts w:ascii="Arial"/>
          <w:color w:val="232323"/>
          <w:spacing w:val="-1"/>
          <w:w w:val="90"/>
          <w:sz w:val="15"/>
        </w:rPr>
        <w:t>REVI</w:t>
      </w:r>
      <w:r>
        <w:rPr>
          <w:rFonts w:ascii="Arial"/>
          <w:color w:val="232323"/>
          <w:spacing w:val="-2"/>
          <w:w w:val="90"/>
          <w:sz w:val="15"/>
        </w:rPr>
        <w:t>EWS?</w:t>
      </w:r>
    </w:p>
    <w:p w14:paraId="13EDDEE2" w14:textId="77777777" w:rsidR="00A5052B" w:rsidRDefault="00A72E41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3EDDF17">
          <v:group id="_x0000_s2050" style="width:422.85pt;height:.4pt;mso-position-horizontal-relative:char;mso-position-vertical-relative:line" coordsize="8457,8">
            <v:group id="_x0000_s2051" style="position:absolute;left:4;top:4;width:8449;height:2" coordorigin="4,4" coordsize="8449,2">
              <v:shape id="_x0000_s2052" style="position:absolute;left:4;top:4;width:8449;height:2" coordorigin="4,4" coordsize="8449,0" path="m4,4r8448,e" filled="f" strokecolor="#9c9c9c" strokeweight=".1266mm">
                <v:path arrowok="t"/>
              </v:shape>
            </v:group>
            <w10:anchorlock/>
          </v:group>
        </w:pict>
      </w:r>
    </w:p>
    <w:p w14:paraId="13EDDEE3" w14:textId="77777777" w:rsidR="00A5052B" w:rsidRDefault="00A72E41">
      <w:pPr>
        <w:spacing w:before="14" w:line="280" w:lineRule="auto"/>
        <w:ind w:left="358" w:right="155" w:firstLine="7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pacing w:val="-18"/>
          <w:sz w:val="15"/>
        </w:rPr>
        <w:t>I</w:t>
      </w:r>
      <w:r>
        <w:rPr>
          <w:rFonts w:ascii="Arial"/>
          <w:color w:val="363636"/>
          <w:sz w:val="15"/>
        </w:rPr>
        <w:t>n</w:t>
      </w:r>
      <w:r>
        <w:rPr>
          <w:rFonts w:ascii="Arial"/>
          <w:color w:val="363636"/>
          <w:spacing w:val="-20"/>
          <w:sz w:val="15"/>
        </w:rPr>
        <w:t xml:space="preserve"> </w:t>
      </w:r>
      <w:r>
        <w:rPr>
          <w:rFonts w:ascii="Arial"/>
          <w:color w:val="363636"/>
          <w:sz w:val="15"/>
        </w:rPr>
        <w:t>accordance</w:t>
      </w:r>
      <w:r>
        <w:rPr>
          <w:rFonts w:ascii="Arial"/>
          <w:color w:val="363636"/>
          <w:spacing w:val="-1"/>
          <w:sz w:val="15"/>
        </w:rPr>
        <w:t xml:space="preserve"> </w:t>
      </w:r>
      <w:r>
        <w:rPr>
          <w:rFonts w:ascii="Arial"/>
          <w:color w:val="363636"/>
          <w:sz w:val="15"/>
        </w:rPr>
        <w:t>with</w:t>
      </w:r>
      <w:r>
        <w:rPr>
          <w:rFonts w:ascii="Arial"/>
          <w:color w:val="363636"/>
          <w:spacing w:val="6"/>
          <w:sz w:val="15"/>
        </w:rPr>
        <w:t xml:space="preserve"> </w:t>
      </w:r>
      <w:r>
        <w:rPr>
          <w:rFonts w:ascii="Arial"/>
          <w:color w:val="4B4B4B"/>
          <w:sz w:val="15"/>
        </w:rPr>
        <w:t>sect</w:t>
      </w:r>
      <w:r>
        <w:rPr>
          <w:rFonts w:ascii="Arial"/>
          <w:color w:val="4B4B4B"/>
          <w:spacing w:val="-3"/>
          <w:sz w:val="15"/>
        </w:rPr>
        <w:t>i</w:t>
      </w:r>
      <w:r>
        <w:rPr>
          <w:rFonts w:ascii="Arial"/>
          <w:color w:val="4B4B4B"/>
          <w:sz w:val="15"/>
        </w:rPr>
        <w:t>on</w:t>
      </w:r>
      <w:r>
        <w:rPr>
          <w:rFonts w:ascii="Arial"/>
          <w:color w:val="4B4B4B"/>
          <w:spacing w:val="-1"/>
          <w:sz w:val="15"/>
        </w:rPr>
        <w:t xml:space="preserve"> </w:t>
      </w:r>
      <w:r>
        <w:rPr>
          <w:rFonts w:ascii="Arial"/>
          <w:color w:val="4B4B4B"/>
          <w:sz w:val="15"/>
        </w:rPr>
        <w:t>97M</w:t>
      </w:r>
      <w:r>
        <w:rPr>
          <w:rFonts w:ascii="Arial"/>
          <w:color w:val="4B4B4B"/>
          <w:spacing w:val="-2"/>
          <w:sz w:val="15"/>
        </w:rPr>
        <w:t xml:space="preserve"> </w:t>
      </w:r>
      <w:r>
        <w:rPr>
          <w:rFonts w:ascii="Arial"/>
          <w:color w:val="363636"/>
          <w:sz w:val="15"/>
        </w:rPr>
        <w:t>of</w:t>
      </w:r>
      <w:r>
        <w:rPr>
          <w:rFonts w:ascii="Arial"/>
          <w:color w:val="363636"/>
          <w:spacing w:val="-7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6"/>
          <w:sz w:val="15"/>
        </w:rPr>
        <w:t xml:space="preserve"> </w:t>
      </w:r>
      <w:r>
        <w:rPr>
          <w:rFonts w:ascii="Arial"/>
          <w:color w:val="363636"/>
          <w:sz w:val="15"/>
        </w:rPr>
        <w:t>P</w:t>
      </w:r>
      <w:r>
        <w:rPr>
          <w:rFonts w:ascii="Arial"/>
          <w:color w:val="363636"/>
          <w:spacing w:val="-13"/>
          <w:sz w:val="15"/>
        </w:rPr>
        <w:t>l</w:t>
      </w:r>
      <w:r>
        <w:rPr>
          <w:rFonts w:ascii="Arial"/>
          <w:color w:val="363636"/>
          <w:sz w:val="15"/>
        </w:rPr>
        <w:t>anning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4B4B4B"/>
          <w:sz w:val="15"/>
        </w:rPr>
        <w:t>and</w:t>
      </w:r>
      <w:r>
        <w:rPr>
          <w:rFonts w:ascii="Arial"/>
          <w:color w:val="4B4B4B"/>
          <w:spacing w:val="1"/>
          <w:sz w:val="15"/>
        </w:rPr>
        <w:t xml:space="preserve"> </w:t>
      </w:r>
      <w:r>
        <w:rPr>
          <w:rFonts w:ascii="Arial"/>
          <w:color w:val="4B4B4B"/>
          <w:sz w:val="15"/>
        </w:rPr>
        <w:t>Env</w:t>
      </w:r>
      <w:r>
        <w:rPr>
          <w:rFonts w:ascii="Arial"/>
          <w:color w:val="4B4B4B"/>
          <w:spacing w:val="-3"/>
          <w:sz w:val="15"/>
        </w:rPr>
        <w:t>i</w:t>
      </w:r>
      <w:r>
        <w:rPr>
          <w:rFonts w:ascii="Arial"/>
          <w:color w:val="232323"/>
          <w:sz w:val="15"/>
        </w:rPr>
        <w:t>r</w:t>
      </w:r>
      <w:r>
        <w:rPr>
          <w:rFonts w:ascii="Arial"/>
          <w:color w:val="232323"/>
          <w:spacing w:val="-7"/>
          <w:sz w:val="15"/>
        </w:rPr>
        <w:t>o</w:t>
      </w:r>
      <w:r>
        <w:rPr>
          <w:rFonts w:ascii="Arial"/>
          <w:color w:val="4B4B4B"/>
          <w:sz w:val="15"/>
        </w:rPr>
        <w:t>nment</w:t>
      </w:r>
      <w:r>
        <w:rPr>
          <w:rFonts w:ascii="Arial"/>
          <w:color w:val="4B4B4B"/>
          <w:spacing w:val="-9"/>
          <w:sz w:val="15"/>
        </w:rPr>
        <w:t xml:space="preserve"> </w:t>
      </w:r>
      <w:r>
        <w:rPr>
          <w:rFonts w:ascii="Arial"/>
          <w:color w:val="4B4B4B"/>
          <w:sz w:val="15"/>
        </w:rPr>
        <w:t>Act</w:t>
      </w:r>
      <w:r>
        <w:rPr>
          <w:rFonts w:ascii="Arial"/>
          <w:color w:val="4B4B4B"/>
          <w:spacing w:val="15"/>
          <w:sz w:val="15"/>
        </w:rPr>
        <w:t xml:space="preserve"> </w:t>
      </w:r>
      <w:r>
        <w:rPr>
          <w:rFonts w:ascii="Arial"/>
          <w:color w:val="363636"/>
          <w:spacing w:val="-40"/>
          <w:sz w:val="15"/>
        </w:rPr>
        <w:t>1</w:t>
      </w:r>
      <w:r>
        <w:rPr>
          <w:rFonts w:ascii="Arial"/>
          <w:color w:val="363636"/>
          <w:sz w:val="15"/>
        </w:rPr>
        <w:t>98</w:t>
      </w:r>
      <w:r>
        <w:rPr>
          <w:rFonts w:ascii="Arial"/>
          <w:color w:val="363636"/>
          <w:spacing w:val="-10"/>
          <w:sz w:val="15"/>
        </w:rPr>
        <w:t>7</w:t>
      </w:r>
      <w:r>
        <w:rPr>
          <w:rFonts w:ascii="Arial"/>
          <w:color w:val="666666"/>
          <w:spacing w:val="-7"/>
          <w:sz w:val="15"/>
        </w:rPr>
        <w:t>,</w:t>
      </w:r>
      <w:r>
        <w:rPr>
          <w:rFonts w:ascii="Arial"/>
          <w:color w:val="363636"/>
          <w:sz w:val="15"/>
        </w:rPr>
        <w:t>the app</w:t>
      </w:r>
      <w:r>
        <w:rPr>
          <w:rFonts w:ascii="Arial"/>
          <w:color w:val="363636"/>
          <w:spacing w:val="-4"/>
          <w:sz w:val="15"/>
        </w:rPr>
        <w:t>l</w:t>
      </w:r>
      <w:r>
        <w:rPr>
          <w:rFonts w:ascii="Arial"/>
          <w:color w:val="363636"/>
          <w:sz w:val="15"/>
        </w:rPr>
        <w:t>icant</w:t>
      </w:r>
      <w:r>
        <w:rPr>
          <w:rFonts w:ascii="Arial"/>
          <w:color w:val="363636"/>
          <w:spacing w:val="5"/>
          <w:sz w:val="15"/>
        </w:rPr>
        <w:t xml:space="preserve"> </w:t>
      </w:r>
      <w:r>
        <w:rPr>
          <w:rFonts w:ascii="Arial"/>
          <w:color w:val="363636"/>
          <w:sz w:val="15"/>
        </w:rPr>
        <w:t>may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4B4B4B"/>
          <w:sz w:val="15"/>
        </w:rPr>
        <w:t>not</w:t>
      </w:r>
      <w:r>
        <w:rPr>
          <w:rFonts w:ascii="Arial"/>
          <w:color w:val="4B4B4B"/>
          <w:spacing w:val="-6"/>
          <w:sz w:val="15"/>
        </w:rPr>
        <w:t xml:space="preserve"> </w:t>
      </w:r>
      <w:r>
        <w:rPr>
          <w:rFonts w:ascii="Arial"/>
          <w:color w:val="4B4B4B"/>
          <w:sz w:val="15"/>
        </w:rPr>
        <w:t>ap</w:t>
      </w:r>
      <w:r>
        <w:rPr>
          <w:rFonts w:ascii="Arial"/>
          <w:color w:val="4B4B4B"/>
          <w:spacing w:val="-22"/>
          <w:sz w:val="15"/>
        </w:rPr>
        <w:t>p</w:t>
      </w:r>
      <w:r>
        <w:rPr>
          <w:rFonts w:ascii="Arial"/>
          <w:color w:val="232323"/>
          <w:spacing w:val="-31"/>
          <w:sz w:val="15"/>
        </w:rPr>
        <w:t>l</w:t>
      </w:r>
      <w:r>
        <w:rPr>
          <w:rFonts w:ascii="Arial"/>
          <w:color w:val="4B4B4B"/>
          <w:sz w:val="15"/>
        </w:rPr>
        <w:t>y</w:t>
      </w:r>
      <w:r>
        <w:rPr>
          <w:rFonts w:ascii="Arial"/>
          <w:color w:val="4B4B4B"/>
          <w:spacing w:val="1"/>
          <w:sz w:val="15"/>
        </w:rPr>
        <w:t xml:space="preserve"> </w:t>
      </w:r>
      <w:r>
        <w:rPr>
          <w:rFonts w:ascii="Arial"/>
          <w:color w:val="363636"/>
          <w:sz w:val="15"/>
        </w:rPr>
        <w:t>to</w:t>
      </w:r>
      <w:r>
        <w:rPr>
          <w:rFonts w:ascii="Arial"/>
          <w:color w:val="363636"/>
          <w:spacing w:val="-3"/>
          <w:sz w:val="15"/>
        </w:rPr>
        <w:t xml:space="preserve"> </w:t>
      </w:r>
      <w:r>
        <w:rPr>
          <w:rFonts w:ascii="Arial"/>
          <w:color w:val="363636"/>
          <w:sz w:val="15"/>
        </w:rPr>
        <w:t>the</w:t>
      </w:r>
      <w:r>
        <w:rPr>
          <w:rFonts w:ascii="Arial"/>
          <w:color w:val="363636"/>
          <w:spacing w:val="-9"/>
          <w:sz w:val="15"/>
        </w:rPr>
        <w:t xml:space="preserve"> </w:t>
      </w:r>
      <w:r>
        <w:rPr>
          <w:rFonts w:ascii="Arial"/>
          <w:color w:val="4B4B4B"/>
          <w:sz w:val="15"/>
        </w:rPr>
        <w:t>Vict</w:t>
      </w:r>
      <w:r>
        <w:rPr>
          <w:rFonts w:ascii="Arial"/>
          <w:color w:val="4B4B4B"/>
          <w:spacing w:val="7"/>
          <w:sz w:val="15"/>
        </w:rPr>
        <w:t>o</w:t>
      </w:r>
      <w:r>
        <w:rPr>
          <w:rFonts w:ascii="Arial"/>
          <w:color w:val="232323"/>
          <w:sz w:val="15"/>
        </w:rPr>
        <w:t>r</w:t>
      </w:r>
      <w:r>
        <w:rPr>
          <w:rFonts w:ascii="Arial"/>
          <w:color w:val="232323"/>
          <w:spacing w:val="-15"/>
          <w:sz w:val="15"/>
        </w:rPr>
        <w:t>i</w:t>
      </w:r>
      <w:r>
        <w:rPr>
          <w:rFonts w:ascii="Arial"/>
          <w:color w:val="232323"/>
          <w:sz w:val="15"/>
        </w:rPr>
        <w:t>an</w:t>
      </w:r>
      <w:r>
        <w:rPr>
          <w:rFonts w:ascii="Arial"/>
          <w:color w:val="232323"/>
          <w:spacing w:val="-10"/>
          <w:sz w:val="15"/>
        </w:rPr>
        <w:t xml:space="preserve"> </w:t>
      </w:r>
      <w:r>
        <w:rPr>
          <w:rFonts w:ascii="Arial"/>
          <w:color w:val="4B4B4B"/>
          <w:sz w:val="15"/>
        </w:rPr>
        <w:t>Civ</w:t>
      </w:r>
      <w:r>
        <w:rPr>
          <w:rFonts w:ascii="Arial"/>
          <w:color w:val="4B4B4B"/>
          <w:spacing w:val="-7"/>
          <w:sz w:val="15"/>
        </w:rPr>
        <w:t>i</w:t>
      </w:r>
      <w:r>
        <w:rPr>
          <w:rFonts w:ascii="Arial"/>
          <w:color w:val="4B4B4B"/>
          <w:spacing w:val="6"/>
          <w:sz w:val="15"/>
        </w:rPr>
        <w:t>l</w:t>
      </w:r>
      <w:r>
        <w:rPr>
          <w:rFonts w:ascii="Arial"/>
          <w:color w:val="4B4B4B"/>
          <w:sz w:val="15"/>
        </w:rPr>
        <w:t>and</w:t>
      </w:r>
      <w:r>
        <w:rPr>
          <w:rFonts w:ascii="Arial"/>
          <w:color w:val="4B4B4B"/>
          <w:w w:val="99"/>
          <w:sz w:val="15"/>
        </w:rPr>
        <w:t xml:space="preserve"> </w:t>
      </w:r>
      <w:r>
        <w:rPr>
          <w:rFonts w:ascii="Arial"/>
          <w:color w:val="363636"/>
          <w:spacing w:val="-1"/>
          <w:sz w:val="15"/>
        </w:rPr>
        <w:t>Administrative</w:t>
      </w:r>
      <w:r>
        <w:rPr>
          <w:rFonts w:ascii="Arial"/>
          <w:color w:val="363636"/>
          <w:spacing w:val="2"/>
          <w:sz w:val="15"/>
        </w:rPr>
        <w:t xml:space="preserve"> </w:t>
      </w:r>
      <w:r>
        <w:rPr>
          <w:rFonts w:ascii="Arial"/>
          <w:color w:val="4B4B4B"/>
          <w:spacing w:val="-1"/>
          <w:sz w:val="15"/>
        </w:rPr>
        <w:t>Tri</w:t>
      </w:r>
      <w:r>
        <w:rPr>
          <w:rFonts w:ascii="Arial"/>
          <w:color w:val="4B4B4B"/>
          <w:spacing w:val="-2"/>
          <w:sz w:val="15"/>
        </w:rPr>
        <w:t>bu</w:t>
      </w:r>
      <w:r>
        <w:rPr>
          <w:rFonts w:ascii="Arial"/>
          <w:color w:val="232323"/>
          <w:spacing w:val="-1"/>
          <w:sz w:val="15"/>
        </w:rPr>
        <w:t>n</w:t>
      </w:r>
      <w:r>
        <w:rPr>
          <w:rFonts w:ascii="Arial"/>
          <w:color w:val="4B4B4B"/>
          <w:spacing w:val="-1"/>
          <w:sz w:val="15"/>
        </w:rPr>
        <w:t>al</w:t>
      </w:r>
      <w:r>
        <w:rPr>
          <w:rFonts w:ascii="Arial"/>
          <w:color w:val="4B4B4B"/>
          <w:spacing w:val="-4"/>
          <w:sz w:val="15"/>
        </w:rPr>
        <w:t xml:space="preserve"> </w:t>
      </w:r>
      <w:r>
        <w:rPr>
          <w:rFonts w:ascii="Arial"/>
          <w:color w:val="363636"/>
          <w:sz w:val="15"/>
        </w:rPr>
        <w:t>for</w:t>
      </w:r>
      <w:r>
        <w:rPr>
          <w:rFonts w:ascii="Arial"/>
          <w:color w:val="363636"/>
          <w:spacing w:val="22"/>
          <w:sz w:val="15"/>
        </w:rPr>
        <w:t xml:space="preserve"> </w:t>
      </w:r>
      <w:r>
        <w:rPr>
          <w:rFonts w:ascii="Arial"/>
          <w:color w:val="4B4B4B"/>
          <w:sz w:val="15"/>
        </w:rPr>
        <w:t>a</w:t>
      </w:r>
      <w:r>
        <w:rPr>
          <w:rFonts w:ascii="Arial"/>
          <w:color w:val="4B4B4B"/>
          <w:spacing w:val="24"/>
          <w:sz w:val="15"/>
        </w:rPr>
        <w:t xml:space="preserve"> </w:t>
      </w:r>
      <w:r>
        <w:rPr>
          <w:rFonts w:ascii="Arial"/>
          <w:color w:val="363636"/>
          <w:spacing w:val="-3"/>
          <w:sz w:val="15"/>
        </w:rPr>
        <w:t>review</w:t>
      </w:r>
      <w:r>
        <w:rPr>
          <w:rFonts w:ascii="Arial"/>
          <w:color w:val="363636"/>
          <w:spacing w:val="9"/>
          <w:sz w:val="15"/>
        </w:rPr>
        <w:t xml:space="preserve"> </w:t>
      </w:r>
      <w:r>
        <w:rPr>
          <w:rFonts w:ascii="Arial"/>
          <w:color w:val="4B4B4B"/>
          <w:sz w:val="15"/>
        </w:rPr>
        <w:t>of</w:t>
      </w:r>
      <w:r>
        <w:rPr>
          <w:rFonts w:ascii="Arial"/>
          <w:color w:val="4B4B4B"/>
          <w:spacing w:val="-1"/>
          <w:sz w:val="15"/>
        </w:rPr>
        <w:t xml:space="preserve"> </w:t>
      </w:r>
      <w:r>
        <w:rPr>
          <w:rFonts w:ascii="Arial"/>
          <w:color w:val="363636"/>
          <w:sz w:val="15"/>
        </w:rPr>
        <w:t>any</w:t>
      </w:r>
      <w:r>
        <w:rPr>
          <w:rFonts w:ascii="Arial"/>
          <w:color w:val="363636"/>
          <w:spacing w:val="10"/>
          <w:sz w:val="15"/>
        </w:rPr>
        <w:t xml:space="preserve"> </w:t>
      </w:r>
      <w:r>
        <w:rPr>
          <w:rFonts w:ascii="Arial"/>
          <w:color w:val="4B4B4B"/>
          <w:spacing w:val="-3"/>
          <w:sz w:val="15"/>
        </w:rPr>
        <w:t>condition</w:t>
      </w:r>
      <w:r>
        <w:rPr>
          <w:rFonts w:ascii="Arial"/>
          <w:color w:val="4B4B4B"/>
          <w:spacing w:val="8"/>
          <w:sz w:val="15"/>
        </w:rPr>
        <w:t xml:space="preserve"> </w:t>
      </w:r>
      <w:r>
        <w:rPr>
          <w:rFonts w:ascii="Arial"/>
          <w:color w:val="363636"/>
          <w:spacing w:val="-8"/>
          <w:w w:val="105"/>
          <w:sz w:val="15"/>
        </w:rPr>
        <w:t>i</w:t>
      </w:r>
      <w:r>
        <w:rPr>
          <w:rFonts w:ascii="Arial"/>
          <w:color w:val="363636"/>
          <w:spacing w:val="-16"/>
          <w:w w:val="105"/>
          <w:sz w:val="15"/>
        </w:rPr>
        <w:t>n</w:t>
      </w:r>
      <w:r>
        <w:rPr>
          <w:rFonts w:ascii="Arial"/>
          <w:color w:val="363636"/>
          <w:spacing w:val="-3"/>
          <w:w w:val="105"/>
          <w:sz w:val="15"/>
        </w:rPr>
        <w:t xml:space="preserve"> </w:t>
      </w:r>
      <w:r>
        <w:rPr>
          <w:rFonts w:ascii="Arial"/>
          <w:color w:val="363636"/>
          <w:sz w:val="15"/>
        </w:rPr>
        <w:t>thi</w:t>
      </w:r>
      <w:r>
        <w:rPr>
          <w:rFonts w:ascii="Arial"/>
          <w:color w:val="363636"/>
          <w:spacing w:val="1"/>
          <w:sz w:val="15"/>
        </w:rPr>
        <w:t>s</w:t>
      </w:r>
      <w:r>
        <w:rPr>
          <w:rFonts w:ascii="Arial"/>
          <w:color w:val="363636"/>
          <w:spacing w:val="4"/>
          <w:sz w:val="15"/>
        </w:rPr>
        <w:t xml:space="preserve"> </w:t>
      </w:r>
      <w:r>
        <w:rPr>
          <w:rFonts w:ascii="Arial"/>
          <w:color w:val="232323"/>
          <w:spacing w:val="-2"/>
          <w:sz w:val="15"/>
        </w:rPr>
        <w:t>p</w:t>
      </w:r>
      <w:r>
        <w:rPr>
          <w:rFonts w:ascii="Arial"/>
          <w:color w:val="4B4B4B"/>
          <w:spacing w:val="-2"/>
          <w:sz w:val="15"/>
        </w:rPr>
        <w:t>ermit</w:t>
      </w:r>
      <w:r>
        <w:rPr>
          <w:rFonts w:ascii="Arial"/>
          <w:color w:val="666666"/>
          <w:spacing w:val="-2"/>
          <w:sz w:val="15"/>
        </w:rPr>
        <w:t>.</w:t>
      </w:r>
    </w:p>
    <w:p w14:paraId="13EDDEE4" w14:textId="77777777" w:rsidR="00A5052B" w:rsidRDefault="00A5052B">
      <w:pPr>
        <w:rPr>
          <w:rFonts w:ascii="Arial" w:eastAsia="Arial" w:hAnsi="Arial" w:cs="Arial"/>
          <w:sz w:val="14"/>
          <w:szCs w:val="14"/>
        </w:rPr>
      </w:pPr>
    </w:p>
    <w:p w14:paraId="13EDDEE5" w14:textId="77777777" w:rsidR="00A5052B" w:rsidRDefault="00A5052B">
      <w:pPr>
        <w:spacing w:before="7"/>
        <w:rPr>
          <w:rFonts w:ascii="Arial" w:eastAsia="Arial" w:hAnsi="Arial" w:cs="Arial"/>
          <w:sz w:val="13"/>
          <w:szCs w:val="13"/>
        </w:rPr>
      </w:pPr>
    </w:p>
    <w:p w14:paraId="13EDDEE6" w14:textId="77777777" w:rsidR="00A5052B" w:rsidRDefault="00A72E41">
      <w:pPr>
        <w:ind w:left="1655" w:right="1511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63636"/>
          <w:sz w:val="15"/>
        </w:rPr>
        <w:t>Planning</w:t>
      </w:r>
      <w:r>
        <w:rPr>
          <w:rFonts w:ascii="Arial"/>
          <w:color w:val="363636"/>
          <w:spacing w:val="-17"/>
          <w:sz w:val="15"/>
        </w:rPr>
        <w:t xml:space="preserve"> </w:t>
      </w:r>
      <w:r>
        <w:rPr>
          <w:rFonts w:ascii="Arial"/>
          <w:color w:val="363636"/>
          <w:sz w:val="15"/>
        </w:rPr>
        <w:t>and</w:t>
      </w:r>
      <w:r>
        <w:rPr>
          <w:rFonts w:ascii="Arial"/>
          <w:color w:val="363636"/>
          <w:spacing w:val="-6"/>
          <w:sz w:val="15"/>
        </w:rPr>
        <w:t xml:space="preserve"> </w:t>
      </w:r>
      <w:r>
        <w:rPr>
          <w:rFonts w:ascii="Arial"/>
          <w:color w:val="363636"/>
          <w:spacing w:val="-2"/>
          <w:sz w:val="15"/>
        </w:rPr>
        <w:t>Envi</w:t>
      </w:r>
      <w:r>
        <w:rPr>
          <w:rFonts w:ascii="Arial"/>
          <w:color w:val="363636"/>
          <w:spacing w:val="-1"/>
          <w:sz w:val="15"/>
        </w:rPr>
        <w:t>ronment</w:t>
      </w:r>
      <w:r>
        <w:rPr>
          <w:rFonts w:ascii="Arial"/>
          <w:color w:val="363636"/>
          <w:spacing w:val="-10"/>
          <w:sz w:val="15"/>
        </w:rPr>
        <w:t xml:space="preserve"> </w:t>
      </w:r>
      <w:r>
        <w:rPr>
          <w:rFonts w:ascii="Arial"/>
          <w:color w:val="232323"/>
          <w:spacing w:val="-3"/>
          <w:sz w:val="15"/>
        </w:rPr>
        <w:t>R</w:t>
      </w:r>
      <w:r>
        <w:rPr>
          <w:rFonts w:ascii="Arial"/>
          <w:color w:val="4B4B4B"/>
          <w:spacing w:val="-3"/>
          <w:sz w:val="15"/>
        </w:rPr>
        <w:t>eg</w:t>
      </w:r>
      <w:r>
        <w:rPr>
          <w:rFonts w:ascii="Arial"/>
          <w:color w:val="232323"/>
          <w:spacing w:val="-2"/>
          <w:sz w:val="15"/>
        </w:rPr>
        <w:t>ul</w:t>
      </w:r>
      <w:r>
        <w:rPr>
          <w:rFonts w:ascii="Arial"/>
          <w:color w:val="4B4B4B"/>
          <w:spacing w:val="-2"/>
          <w:sz w:val="15"/>
        </w:rPr>
        <w:t>ati</w:t>
      </w:r>
      <w:r>
        <w:rPr>
          <w:rFonts w:ascii="Arial"/>
          <w:color w:val="4B4B4B"/>
          <w:spacing w:val="-3"/>
          <w:sz w:val="15"/>
        </w:rPr>
        <w:t>o</w:t>
      </w:r>
      <w:r>
        <w:rPr>
          <w:rFonts w:ascii="Arial"/>
          <w:color w:val="232323"/>
          <w:spacing w:val="-2"/>
          <w:sz w:val="15"/>
        </w:rPr>
        <w:t>n</w:t>
      </w:r>
      <w:r>
        <w:rPr>
          <w:rFonts w:ascii="Arial"/>
          <w:color w:val="4B4B4B"/>
          <w:spacing w:val="-3"/>
          <w:sz w:val="15"/>
        </w:rPr>
        <w:t>s</w:t>
      </w:r>
      <w:r>
        <w:rPr>
          <w:rFonts w:ascii="Arial"/>
          <w:color w:val="4B4B4B"/>
          <w:spacing w:val="-15"/>
          <w:sz w:val="15"/>
        </w:rPr>
        <w:t xml:space="preserve"> </w:t>
      </w:r>
      <w:r>
        <w:rPr>
          <w:rFonts w:ascii="Arial"/>
          <w:color w:val="363636"/>
          <w:spacing w:val="-6"/>
          <w:sz w:val="15"/>
        </w:rPr>
        <w:t>201</w:t>
      </w:r>
      <w:r>
        <w:rPr>
          <w:rFonts w:ascii="Arial"/>
          <w:color w:val="363636"/>
          <w:spacing w:val="-7"/>
          <w:sz w:val="15"/>
        </w:rPr>
        <w:t>5</w:t>
      </w:r>
      <w:r>
        <w:rPr>
          <w:rFonts w:ascii="Arial"/>
          <w:color w:val="363636"/>
          <w:spacing w:val="-12"/>
          <w:sz w:val="15"/>
        </w:rPr>
        <w:t xml:space="preserve"> </w:t>
      </w:r>
      <w:r>
        <w:rPr>
          <w:rFonts w:ascii="Arial"/>
          <w:color w:val="363636"/>
          <w:sz w:val="15"/>
        </w:rPr>
        <w:t>Form</w:t>
      </w:r>
      <w:r>
        <w:rPr>
          <w:rFonts w:ascii="Arial"/>
          <w:color w:val="363636"/>
          <w:spacing w:val="-9"/>
          <w:sz w:val="15"/>
        </w:rPr>
        <w:t xml:space="preserve"> </w:t>
      </w:r>
      <w:r>
        <w:rPr>
          <w:rFonts w:ascii="Arial"/>
          <w:color w:val="232323"/>
          <w:sz w:val="15"/>
        </w:rPr>
        <w:t>11</w:t>
      </w:r>
    </w:p>
    <w:sectPr w:rsidR="00A5052B">
      <w:footerReference w:type="default" r:id="rId19"/>
      <w:pgSz w:w="11910" w:h="16830"/>
      <w:pgMar w:top="1060" w:right="136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DDF24" w14:textId="77777777" w:rsidR="00000000" w:rsidRDefault="00A72E41">
      <w:r>
        <w:separator/>
      </w:r>
    </w:p>
  </w:endnote>
  <w:endnote w:type="continuationSeparator" w:id="0">
    <w:p w14:paraId="13EDDF26" w14:textId="77777777" w:rsidR="00000000" w:rsidRDefault="00A7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DDF18" w14:textId="77777777" w:rsidR="00A5052B" w:rsidRDefault="00A72E41">
    <w:pPr>
      <w:spacing w:line="14" w:lineRule="auto"/>
      <w:rPr>
        <w:sz w:val="16"/>
        <w:szCs w:val="16"/>
      </w:rPr>
    </w:pPr>
    <w:r>
      <w:pict w14:anchorId="13EDDF20"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87.6pt;margin-top:796.8pt;width:47.75pt;height:11pt;z-index:-56152;mso-position-horizontal-relative:page;mso-position-vertical-relative:page" filled="f" stroked="f">
          <v:textbox inset="0,0,0,0">
            <w:txbxContent>
              <w:p w14:paraId="13EDE0EE" w14:textId="77777777" w:rsidR="00A5052B" w:rsidRDefault="00A72E41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color w:val="464646"/>
                    <w:sz w:val="18"/>
                  </w:rPr>
                  <w:t>PA</w:t>
                </w:r>
                <w:r>
                  <w:rPr>
                    <w:rFonts w:ascii="Arial"/>
                    <w:color w:val="464646"/>
                    <w:spacing w:val="-26"/>
                    <w:sz w:val="18"/>
                  </w:rPr>
                  <w:t>1</w:t>
                </w:r>
                <w:r>
                  <w:rPr>
                    <w:rFonts w:ascii="Arial"/>
                    <w:color w:val="464646"/>
                    <w:sz w:val="18"/>
                  </w:rPr>
                  <w:t>700266</w:t>
                </w:r>
              </w:p>
            </w:txbxContent>
          </v:textbox>
          <w10:wrap anchorx="page" anchory="page"/>
        </v:shape>
      </w:pict>
    </w:r>
    <w:r>
      <w:pict w14:anchorId="13EDDF21">
        <v:shape id="_x0000_s1037" type="#_x0000_t202" style="position:absolute;margin-left:486.2pt;margin-top:796.2pt;width:52pt;height:13pt;z-index:-56128;mso-position-horizontal-relative:page;mso-position-vertical-relative:page" filled="f" stroked="f">
          <v:textbox inset="0,0,0,0">
            <w:txbxContent>
              <w:p w14:paraId="13EDE0EF" w14:textId="77777777" w:rsidR="00A5052B" w:rsidRDefault="00A72E41">
                <w:pPr>
                  <w:spacing w:before="9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color w:val="464646"/>
                    <w:w w:val="105"/>
                    <w:sz w:val="18"/>
                  </w:rPr>
                  <w:t>Page</w:t>
                </w:r>
                <w:r>
                  <w:rPr>
                    <w:rFonts w:ascii="Arial"/>
                    <w:color w:val="464646"/>
                    <w:spacing w:val="-6"/>
                    <w:w w:val="105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color w:val="464646"/>
                    <w:w w:val="11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/>
                    <w:color w:val="464646"/>
                    <w:w w:val="110"/>
                    <w:sz w:val="18"/>
                  </w:rPr>
                  <w:t>of</w:t>
                </w:r>
                <w:r>
                  <w:rPr>
                    <w:rFonts w:ascii="Arial"/>
                    <w:color w:val="464646"/>
                    <w:spacing w:val="-36"/>
                    <w:w w:val="110"/>
                    <w:sz w:val="18"/>
                  </w:rPr>
                  <w:t xml:space="preserve"> </w:t>
                </w:r>
                <w:r>
                  <w:rPr>
                    <w:rFonts w:ascii="Arial"/>
                    <w:color w:val="464646"/>
                    <w:w w:val="105"/>
                    <w:sz w:val="18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DDF19" w14:textId="77777777" w:rsidR="00A5052B" w:rsidRDefault="00A72E41">
    <w:pPr>
      <w:spacing w:line="14" w:lineRule="auto"/>
      <w:rPr>
        <w:sz w:val="20"/>
        <w:szCs w:val="20"/>
      </w:rPr>
    </w:pPr>
    <w:r>
      <w:pict w14:anchorId="13EDDF22"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85.5pt;margin-top:797.65pt;width:47.1pt;height:10.5pt;z-index:-56104;mso-position-horizontal-relative:page;mso-position-vertical-relative:page" filled="f" stroked="f">
          <v:textbox inset="0,0,0,0">
            <w:txbxContent>
              <w:p w14:paraId="13EDE0F0" w14:textId="77777777" w:rsidR="00A5052B" w:rsidRDefault="00A72E41">
                <w:pPr>
                  <w:spacing w:line="194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/>
                    <w:color w:val="282828"/>
                    <w:w w:val="105"/>
                    <w:sz w:val="17"/>
                  </w:rPr>
                  <w:t>PA</w:t>
                </w:r>
                <w:r>
                  <w:rPr>
                    <w:rFonts w:ascii="Arial"/>
                    <w:color w:val="282828"/>
                    <w:spacing w:val="-29"/>
                    <w:w w:val="105"/>
                    <w:sz w:val="17"/>
                  </w:rPr>
                  <w:t>1</w:t>
                </w:r>
                <w:r>
                  <w:rPr>
                    <w:rFonts w:ascii="Arial"/>
                    <w:color w:val="282828"/>
                    <w:w w:val="105"/>
                    <w:sz w:val="17"/>
                  </w:rPr>
                  <w:t>700266</w:t>
                </w:r>
              </w:p>
            </w:txbxContent>
          </v:textbox>
          <w10:wrap anchorx="page" anchory="page"/>
        </v:shape>
      </w:pict>
    </w:r>
    <w:r>
      <w:pict w14:anchorId="13EDDF23">
        <v:shape id="_x0000_s1035" type="#_x0000_t202" style="position:absolute;margin-left:475.55pt;margin-top:798pt;width:57.7pt;height:10.5pt;z-index:-56080;mso-position-horizontal-relative:page;mso-position-vertical-relative:page" filled="f" stroked="f">
          <v:textbox inset="0,0,0,0">
            <w:txbxContent>
              <w:p w14:paraId="13EDE0F1" w14:textId="77777777" w:rsidR="00A5052B" w:rsidRDefault="00A72E41">
                <w:pPr>
                  <w:spacing w:line="194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/>
                    <w:color w:val="282828"/>
                    <w:w w:val="120"/>
                    <w:sz w:val="17"/>
                  </w:rPr>
                  <w:t>Pa</w:t>
                </w:r>
                <w:r>
                  <w:rPr>
                    <w:rFonts w:ascii="Arial"/>
                    <w:color w:val="282828"/>
                    <w:spacing w:val="-24"/>
                    <w:w w:val="120"/>
                    <w:sz w:val="17"/>
                  </w:rPr>
                  <w:t>g</w:t>
                </w:r>
                <w:r>
                  <w:rPr>
                    <w:rFonts w:ascii="Arial"/>
                    <w:color w:val="282828"/>
                    <w:w w:val="120"/>
                    <w:sz w:val="17"/>
                  </w:rPr>
                  <w:t>e</w:t>
                </w:r>
                <w:r>
                  <w:rPr>
                    <w:rFonts w:ascii="Arial"/>
                    <w:color w:val="282828"/>
                    <w:spacing w:val="-26"/>
                    <w:w w:val="120"/>
                    <w:sz w:val="17"/>
                  </w:rPr>
                  <w:t xml:space="preserve"> </w:t>
                </w:r>
                <w:r>
                  <w:rPr>
                    <w:rFonts w:ascii="Arial"/>
                    <w:color w:val="282828"/>
                    <w:spacing w:val="-49"/>
                    <w:w w:val="120"/>
                    <w:sz w:val="17"/>
                  </w:rPr>
                  <w:t>1</w:t>
                </w:r>
                <w:r>
                  <w:rPr>
                    <w:rFonts w:ascii="Arial"/>
                    <w:color w:val="282828"/>
                    <w:w w:val="120"/>
                    <w:sz w:val="17"/>
                  </w:rPr>
                  <w:t>0</w:t>
                </w:r>
                <w:r>
                  <w:rPr>
                    <w:rFonts w:ascii="Arial"/>
                    <w:color w:val="282828"/>
                    <w:spacing w:val="-36"/>
                    <w:w w:val="120"/>
                    <w:sz w:val="17"/>
                  </w:rPr>
                  <w:t xml:space="preserve"> </w:t>
                </w:r>
                <w:r>
                  <w:rPr>
                    <w:rFonts w:ascii="Arial"/>
                    <w:color w:val="282828"/>
                    <w:w w:val="120"/>
                    <w:sz w:val="17"/>
                  </w:rPr>
                  <w:t>of</w:t>
                </w:r>
                <w:r>
                  <w:rPr>
                    <w:rFonts w:ascii="Arial"/>
                    <w:color w:val="282828"/>
                    <w:spacing w:val="-28"/>
                    <w:w w:val="120"/>
                    <w:sz w:val="17"/>
                  </w:rPr>
                  <w:t xml:space="preserve"> </w:t>
                </w:r>
                <w:r>
                  <w:rPr>
                    <w:rFonts w:ascii="Arial"/>
                    <w:color w:val="363636"/>
                    <w:w w:val="120"/>
                    <w:sz w:val="17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DDF1A" w14:textId="77777777" w:rsidR="00A5052B" w:rsidRDefault="00A72E41">
    <w:pPr>
      <w:spacing w:line="14" w:lineRule="auto"/>
      <w:rPr>
        <w:sz w:val="20"/>
        <w:szCs w:val="20"/>
      </w:rPr>
    </w:pPr>
    <w:r>
      <w:pict w14:anchorId="13EDDF24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90.15pt;margin-top:797.55pt;width:49.3pt;height:12pt;z-index:-56056;mso-position-horizontal-relative:page;mso-position-vertical-relative:page" filled="f" stroked="f">
          <v:textbox inset="0,0,0,0">
            <w:txbxContent>
              <w:p w14:paraId="13EDE0F2" w14:textId="77777777" w:rsidR="00A5052B" w:rsidRDefault="00A72E41">
                <w:pPr>
                  <w:pStyle w:val="BodyText"/>
                  <w:ind w:left="20" w:firstLine="0"/>
                  <w:rPr>
                    <w:rFonts w:ascii="Courier New" w:eastAsia="Courier New" w:hAnsi="Courier New" w:cs="Courier New"/>
                  </w:rPr>
                </w:pPr>
                <w:r>
                  <w:rPr>
                    <w:rFonts w:ascii="Courier New"/>
                    <w:color w:val="3B3B3B"/>
                    <w:w w:val="105"/>
                  </w:rPr>
                  <w:t>PA</w:t>
                </w:r>
                <w:r>
                  <w:rPr>
                    <w:rFonts w:ascii="Courier New"/>
                    <w:color w:val="3B3B3B"/>
                    <w:spacing w:val="-18"/>
                    <w:w w:val="105"/>
                  </w:rPr>
                  <w:t>1</w:t>
                </w:r>
                <w:r>
                  <w:rPr>
                    <w:rFonts w:ascii="Courier New"/>
                    <w:color w:val="646464"/>
                    <w:spacing w:val="-33"/>
                    <w:w w:val="105"/>
                  </w:rPr>
                  <w:t>70</w:t>
                </w:r>
                <w:r>
                  <w:rPr>
                    <w:rFonts w:ascii="Courier New"/>
                    <w:color w:val="646464"/>
                    <w:spacing w:val="-40"/>
                    <w:w w:val="105"/>
                  </w:rPr>
                  <w:t>0</w:t>
                </w:r>
                <w:r>
                  <w:rPr>
                    <w:rFonts w:ascii="Courier New"/>
                    <w:color w:val="646464"/>
                    <w:spacing w:val="-28"/>
                    <w:w w:val="105"/>
                  </w:rPr>
                  <w:t>2</w:t>
                </w:r>
                <w:r>
                  <w:rPr>
                    <w:rFonts w:ascii="Courier New"/>
                    <w:color w:val="646464"/>
                    <w:spacing w:val="-33"/>
                    <w:w w:val="105"/>
                  </w:rPr>
                  <w:t>6</w:t>
                </w:r>
                <w:r>
                  <w:rPr>
                    <w:rFonts w:ascii="Courier New"/>
                    <w:color w:val="646464"/>
                    <w:w w:val="105"/>
                  </w:rPr>
                  <w:t>6</w:t>
                </w:r>
              </w:p>
            </w:txbxContent>
          </v:textbox>
          <w10:wrap anchorx="page" anchory="page"/>
        </v:shape>
      </w:pict>
    </w:r>
    <w:r>
      <w:pict w14:anchorId="13EDDF25">
        <v:shape id="_x0000_s1033" type="#_x0000_t202" style="position:absolute;margin-left:482.6pt;margin-top:796.8pt;width:57.25pt;height:12.25pt;z-index:-56032;mso-position-horizontal-relative:page;mso-position-vertical-relative:page" filled="f" stroked="f">
          <v:textbox inset="0,0,0,0">
            <w:txbxContent>
              <w:p w14:paraId="13EDE0F3" w14:textId="77777777" w:rsidR="00A5052B" w:rsidRDefault="00A72E41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color w:val="4D4D4D"/>
                    <w:w w:val="110"/>
                    <w:sz w:val="18"/>
                  </w:rPr>
                  <w:t>Page</w:t>
                </w:r>
                <w:r>
                  <w:rPr>
                    <w:rFonts w:ascii="Arial"/>
                    <w:color w:val="4D4D4D"/>
                    <w:spacing w:val="-38"/>
                    <w:w w:val="110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color w:val="4D4D4D"/>
                    <w:w w:val="11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  <w:r>
                  <w:rPr>
                    <w:rFonts w:ascii="Arial"/>
                    <w:color w:val="4D4D4D"/>
                    <w:w w:val="110"/>
                    <w:sz w:val="18"/>
                  </w:rPr>
                  <w:t>of</w:t>
                </w:r>
                <w:r>
                  <w:rPr>
                    <w:rFonts w:ascii="Arial"/>
                    <w:color w:val="4D4D4D"/>
                    <w:spacing w:val="-42"/>
                    <w:w w:val="110"/>
                    <w:sz w:val="18"/>
                  </w:rPr>
                  <w:t xml:space="preserve"> </w:t>
                </w:r>
                <w:r>
                  <w:rPr>
                    <w:rFonts w:ascii="Arial"/>
                    <w:color w:val="4D4D4D"/>
                    <w:w w:val="110"/>
                    <w:sz w:val="18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DDF1B" w14:textId="77777777" w:rsidR="00A5052B" w:rsidRDefault="00A72E41">
    <w:pPr>
      <w:spacing w:line="14" w:lineRule="auto"/>
      <w:rPr>
        <w:sz w:val="20"/>
        <w:szCs w:val="20"/>
      </w:rPr>
    </w:pPr>
    <w:r>
      <w:pict w14:anchorId="13EDDF26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84.65pt;margin-top:798.3pt;width:46.8pt;height:10.5pt;z-index:-56008;mso-position-horizontal-relative:page;mso-position-vertical-relative:page" filled="f" stroked="f">
          <v:textbox inset="0,0,0,0">
            <w:txbxContent>
              <w:p w14:paraId="13EDE0F4" w14:textId="77777777" w:rsidR="00A5052B" w:rsidRDefault="00A72E41">
                <w:pPr>
                  <w:spacing w:line="194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/>
                    <w:color w:val="2F2F2F"/>
                    <w:w w:val="105"/>
                    <w:sz w:val="17"/>
                  </w:rPr>
                  <w:t>PA</w:t>
                </w:r>
                <w:r>
                  <w:rPr>
                    <w:rFonts w:ascii="Arial"/>
                    <w:color w:val="2F2F2F"/>
                    <w:spacing w:val="-35"/>
                    <w:w w:val="105"/>
                    <w:sz w:val="17"/>
                  </w:rPr>
                  <w:t>1</w:t>
                </w:r>
                <w:r>
                  <w:rPr>
                    <w:rFonts w:ascii="Arial"/>
                    <w:color w:val="2F2F2F"/>
                    <w:w w:val="105"/>
                    <w:sz w:val="17"/>
                  </w:rPr>
                  <w:t>700266</w:t>
                </w:r>
              </w:p>
            </w:txbxContent>
          </v:textbox>
          <w10:wrap anchorx="page" anchory="page"/>
        </v:shape>
      </w:pict>
    </w:r>
    <w:r>
      <w:pict w14:anchorId="13EDDF27">
        <v:shape id="_x0000_s1031" type="#_x0000_t202" style="position:absolute;margin-left:475.9pt;margin-top:798.3pt;width:59.4pt;height:10.5pt;z-index:-55984;mso-position-horizontal-relative:page;mso-position-vertical-relative:page" filled="f" stroked="f">
          <v:textbox inset="0,0,0,0">
            <w:txbxContent>
              <w:p w14:paraId="13EDE0F5" w14:textId="77777777" w:rsidR="00A5052B" w:rsidRDefault="00A72E41">
                <w:pPr>
                  <w:spacing w:line="194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/>
                    <w:color w:val="2F2F2F"/>
                    <w:w w:val="110"/>
                    <w:sz w:val="17"/>
                  </w:rPr>
                  <w:t>Page</w:t>
                </w:r>
                <w:r>
                  <w:rPr>
                    <w:rFonts w:ascii="Arial"/>
                    <w:color w:val="2F2F2F"/>
                    <w:spacing w:val="-9"/>
                    <w:w w:val="110"/>
                    <w:sz w:val="17"/>
                  </w:rPr>
                  <w:t xml:space="preserve"> </w:t>
                </w:r>
                <w:r>
                  <w:rPr>
                    <w:rFonts w:ascii="Arial"/>
                    <w:color w:val="2F2F2F"/>
                    <w:w w:val="110"/>
                    <w:sz w:val="17"/>
                  </w:rPr>
                  <w:t>20</w:t>
                </w:r>
                <w:r>
                  <w:rPr>
                    <w:rFonts w:ascii="Arial"/>
                    <w:color w:val="2F2F2F"/>
                    <w:spacing w:val="-12"/>
                    <w:w w:val="110"/>
                    <w:sz w:val="17"/>
                  </w:rPr>
                  <w:t xml:space="preserve"> </w:t>
                </w:r>
                <w:r>
                  <w:rPr>
                    <w:rFonts w:ascii="Arial"/>
                    <w:color w:val="2F2F2F"/>
                    <w:w w:val="110"/>
                    <w:sz w:val="17"/>
                  </w:rPr>
                  <w:t>of</w:t>
                </w:r>
                <w:r>
                  <w:rPr>
                    <w:rFonts w:ascii="Arial"/>
                    <w:color w:val="2F2F2F"/>
                    <w:spacing w:val="-14"/>
                    <w:w w:val="110"/>
                    <w:sz w:val="17"/>
                  </w:rPr>
                  <w:t xml:space="preserve"> </w:t>
                </w:r>
                <w:r>
                  <w:rPr>
                    <w:rFonts w:ascii="Arial"/>
                    <w:color w:val="505050"/>
                    <w:spacing w:val="7"/>
                    <w:w w:val="110"/>
                    <w:sz w:val="17"/>
                  </w:rPr>
                  <w:t>3</w:t>
                </w:r>
                <w:r>
                  <w:rPr>
                    <w:rFonts w:ascii="Arial"/>
                    <w:color w:val="2F2F2F"/>
                    <w:spacing w:val="4"/>
                    <w:w w:val="110"/>
                    <w:sz w:val="17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DDF1C" w14:textId="77777777" w:rsidR="00A5052B" w:rsidRDefault="00A72E41">
    <w:pPr>
      <w:spacing w:line="14" w:lineRule="auto"/>
      <w:rPr>
        <w:sz w:val="19"/>
        <w:szCs w:val="19"/>
      </w:rPr>
    </w:pPr>
    <w:r>
      <w:pict w14:anchorId="13EDDF28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87.8pt;margin-top:797.75pt;width:47.45pt;height:12pt;z-index:-55960;mso-position-horizontal-relative:page;mso-position-vertical-relative:page" filled="f" stroked="f">
          <v:textbox inset="0,0,0,0">
            <w:txbxContent>
              <w:p w14:paraId="13EDE0F6" w14:textId="77777777" w:rsidR="00A5052B" w:rsidRDefault="00A72E41">
                <w:pPr>
                  <w:pStyle w:val="BodyText"/>
                  <w:spacing w:line="224" w:lineRule="exact"/>
                  <w:ind w:left="20" w:firstLine="0"/>
                </w:pPr>
                <w:r>
                  <w:rPr>
                    <w:color w:val="363636"/>
                    <w:w w:val="90"/>
                  </w:rPr>
                  <w:t>PA</w:t>
                </w:r>
                <w:r>
                  <w:rPr>
                    <w:color w:val="363636"/>
                    <w:spacing w:val="-25"/>
                    <w:w w:val="90"/>
                  </w:rPr>
                  <w:t>1</w:t>
                </w:r>
                <w:r>
                  <w:rPr>
                    <w:color w:val="363636"/>
                    <w:w w:val="90"/>
                  </w:rPr>
                  <w:t>700266</w:t>
                </w:r>
              </w:p>
            </w:txbxContent>
          </v:textbox>
          <w10:wrap anchorx="page" anchory="page"/>
        </v:shape>
      </w:pict>
    </w:r>
    <w:r>
      <w:pict w14:anchorId="13EDDF29">
        <v:shape id="_x0000_s1029" type="#_x0000_t202" style="position:absolute;margin-left:482.75pt;margin-top:796.8pt;width:57.05pt;height:12.95pt;z-index:-55936;mso-position-horizontal-relative:page;mso-position-vertical-relative:page" filled="f" stroked="f">
          <v:textbox inset="0,0,0,0">
            <w:txbxContent>
              <w:p w14:paraId="13EDE0F7" w14:textId="77777777" w:rsidR="00A5052B" w:rsidRDefault="00A72E41">
                <w:pPr>
                  <w:pStyle w:val="BodyText"/>
                  <w:spacing w:before="13"/>
                  <w:ind w:left="20" w:firstLine="0"/>
                </w:pPr>
                <w:r>
                  <w:rPr>
                    <w:color w:val="363636"/>
                    <w:w w:val="95"/>
                  </w:rPr>
                  <w:t>Page</w:t>
                </w:r>
                <w:r>
                  <w:rPr>
                    <w:color w:val="363636"/>
                    <w:spacing w:val="-25"/>
                    <w:w w:val="9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494949"/>
                    <w:w w:val="95"/>
                  </w:rPr>
                  <w:instrText xml:space="preserve"> PAGE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  <w:r>
                  <w:rPr>
                    <w:color w:val="494949"/>
                    <w:spacing w:val="-42"/>
                    <w:w w:val="95"/>
                  </w:rPr>
                  <w:t xml:space="preserve"> </w:t>
                </w:r>
                <w:r>
                  <w:rPr>
                    <w:color w:val="494949"/>
                    <w:w w:val="95"/>
                  </w:rPr>
                  <w:t>of</w:t>
                </w:r>
                <w:r>
                  <w:rPr>
                    <w:color w:val="494949"/>
                    <w:spacing w:val="-23"/>
                    <w:w w:val="95"/>
                  </w:rPr>
                  <w:t xml:space="preserve"> </w:t>
                </w:r>
                <w:r>
                  <w:rPr>
                    <w:color w:val="494949"/>
                    <w:w w:val="95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DDF1D" w14:textId="77777777" w:rsidR="00A5052B" w:rsidRDefault="00A72E41">
    <w:pPr>
      <w:spacing w:line="14" w:lineRule="auto"/>
      <w:rPr>
        <w:sz w:val="20"/>
        <w:szCs w:val="20"/>
      </w:rPr>
    </w:pPr>
    <w:r>
      <w:pict w14:anchorId="13EDDF2A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81.8pt;margin-top:797.8pt;width:47.65pt;height:10.5pt;z-index:-55912;mso-position-horizontal-relative:page;mso-position-vertical-relative:page" filled="f" stroked="f">
          <v:textbox inset="0,0,0,0">
            <w:txbxContent>
              <w:p w14:paraId="13EDE0F8" w14:textId="77777777" w:rsidR="00A5052B" w:rsidRDefault="00A72E41">
                <w:pPr>
                  <w:spacing w:line="194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/>
                    <w:color w:val="343434"/>
                    <w:w w:val="105"/>
                    <w:sz w:val="17"/>
                  </w:rPr>
                  <w:t>PA</w:t>
                </w:r>
                <w:r>
                  <w:rPr>
                    <w:rFonts w:ascii="Arial"/>
                    <w:color w:val="343434"/>
                    <w:spacing w:val="-27"/>
                    <w:w w:val="105"/>
                    <w:sz w:val="17"/>
                  </w:rPr>
                  <w:t>1</w:t>
                </w:r>
                <w:r>
                  <w:rPr>
                    <w:rFonts w:ascii="Arial"/>
                    <w:color w:val="343434"/>
                    <w:w w:val="105"/>
                    <w:sz w:val="17"/>
                  </w:rPr>
                  <w:t>700266</w:t>
                </w:r>
              </w:p>
            </w:txbxContent>
          </v:textbox>
          <w10:wrap anchorx="page" anchory="page"/>
        </v:shape>
      </w:pict>
    </w:r>
    <w:r>
      <w:pict w14:anchorId="13EDDF2B">
        <v:shape id="_x0000_s1027" type="#_x0000_t202" style="position:absolute;margin-left:476.7pt;margin-top:797.8pt;width:60.3pt;height:10.5pt;z-index:-55888;mso-position-horizontal-relative:page;mso-position-vertical-relative:page" filled="f" stroked="f">
          <v:textbox inset="0,0,0,0">
            <w:txbxContent>
              <w:p w14:paraId="13EDE0F9" w14:textId="77777777" w:rsidR="00A5052B" w:rsidRDefault="00A72E41">
                <w:pPr>
                  <w:spacing w:line="194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/>
                    <w:color w:val="343434"/>
                    <w:spacing w:val="-6"/>
                    <w:w w:val="115"/>
                    <w:sz w:val="17"/>
                  </w:rPr>
                  <w:t>Pag</w:t>
                </w:r>
                <w:r>
                  <w:rPr>
                    <w:rFonts w:ascii="Arial"/>
                    <w:color w:val="5B5B5B"/>
                    <w:spacing w:val="-6"/>
                    <w:w w:val="115"/>
                    <w:sz w:val="17"/>
                  </w:rPr>
                  <w:t>e</w:t>
                </w:r>
                <w:r>
                  <w:rPr>
                    <w:rFonts w:ascii="Arial"/>
                    <w:color w:val="5B5B5B"/>
                    <w:spacing w:val="-22"/>
                    <w:w w:val="115"/>
                    <w:sz w:val="17"/>
                  </w:rPr>
                  <w:t xml:space="preserve"> </w:t>
                </w:r>
                <w:r>
                  <w:rPr>
                    <w:rFonts w:ascii="Arial"/>
                    <w:color w:val="4B4B4B"/>
                    <w:w w:val="115"/>
                    <w:sz w:val="17"/>
                  </w:rPr>
                  <w:t>30</w:t>
                </w:r>
                <w:r>
                  <w:rPr>
                    <w:rFonts w:ascii="Arial"/>
                    <w:color w:val="4B4B4B"/>
                    <w:spacing w:val="-22"/>
                    <w:w w:val="115"/>
                    <w:sz w:val="17"/>
                  </w:rPr>
                  <w:t xml:space="preserve"> </w:t>
                </w:r>
                <w:r>
                  <w:rPr>
                    <w:rFonts w:ascii="Arial"/>
                    <w:color w:val="343434"/>
                    <w:w w:val="115"/>
                    <w:sz w:val="17"/>
                  </w:rPr>
                  <w:t>of</w:t>
                </w:r>
                <w:r>
                  <w:rPr>
                    <w:rFonts w:ascii="Arial"/>
                    <w:color w:val="343434"/>
                    <w:spacing w:val="-14"/>
                    <w:w w:val="115"/>
                    <w:sz w:val="17"/>
                  </w:rPr>
                  <w:t xml:space="preserve"> </w:t>
                </w:r>
                <w:r>
                  <w:rPr>
                    <w:rFonts w:ascii="Arial"/>
                    <w:color w:val="5B5B5B"/>
                    <w:spacing w:val="7"/>
                    <w:w w:val="120"/>
                    <w:sz w:val="17"/>
                  </w:rPr>
                  <w:t>3</w:t>
                </w:r>
                <w:r>
                  <w:rPr>
                    <w:rFonts w:ascii="Arial"/>
                    <w:color w:val="343434"/>
                    <w:spacing w:val="4"/>
                    <w:w w:val="120"/>
                    <w:sz w:val="17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DDF1E" w14:textId="77777777" w:rsidR="00A5052B" w:rsidRDefault="00A72E41">
    <w:pPr>
      <w:spacing w:line="14" w:lineRule="auto"/>
      <w:rPr>
        <w:sz w:val="20"/>
        <w:szCs w:val="20"/>
      </w:rPr>
    </w:pPr>
    <w:r>
      <w:pict w14:anchorId="13EDDF2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7.7pt;margin-top:797.1pt;width:47.5pt;height:11pt;z-index:-55864;mso-position-horizontal-relative:page;mso-position-vertical-relative:page" filled="f" stroked="f">
          <v:textbox inset="0,0,0,0">
            <w:txbxContent>
              <w:p w14:paraId="13EDE0FA" w14:textId="77777777" w:rsidR="00A5052B" w:rsidRDefault="00A72E41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color w:val="525252"/>
                    <w:sz w:val="18"/>
                  </w:rPr>
                  <w:t>PA</w:t>
                </w:r>
                <w:r>
                  <w:rPr>
                    <w:rFonts w:ascii="Arial"/>
                    <w:color w:val="525252"/>
                    <w:spacing w:val="-35"/>
                    <w:sz w:val="18"/>
                  </w:rPr>
                  <w:t>1</w:t>
                </w:r>
                <w:r>
                  <w:rPr>
                    <w:rFonts w:ascii="Arial"/>
                    <w:color w:val="525252"/>
                    <w:sz w:val="18"/>
                  </w:rPr>
                  <w:t>700266</w:t>
                </w:r>
              </w:p>
            </w:txbxContent>
          </v:textbox>
          <w10:wrap anchorx="page" anchory="page"/>
        </v:shape>
      </w:pict>
    </w:r>
    <w:r>
      <w:pict w14:anchorId="13EDDF2D">
        <v:shape id="_x0000_s1025" type="#_x0000_t202" style="position:absolute;margin-left:482.4pt;margin-top:797.1pt;width:58.05pt;height:11pt;z-index:-55840;mso-position-horizontal-relative:page;mso-position-vertical-relative:page" filled="f" stroked="f">
          <v:textbox inset="0,0,0,0">
            <w:txbxContent>
              <w:p w14:paraId="13EDE0FB" w14:textId="77777777" w:rsidR="00A5052B" w:rsidRDefault="00A72E41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color w:val="525252"/>
                    <w:w w:val="110"/>
                    <w:sz w:val="18"/>
                  </w:rPr>
                  <w:t>Page</w:t>
                </w:r>
                <w:r>
                  <w:rPr>
                    <w:rFonts w:ascii="Arial"/>
                    <w:color w:val="525252"/>
                    <w:spacing w:val="-34"/>
                    <w:w w:val="110"/>
                    <w:sz w:val="18"/>
                  </w:rPr>
                  <w:t xml:space="preserve"> </w:t>
                </w:r>
                <w:r>
                  <w:rPr>
                    <w:rFonts w:ascii="Arial"/>
                    <w:color w:val="525252"/>
                    <w:w w:val="110"/>
                    <w:sz w:val="18"/>
                  </w:rPr>
                  <w:t>31of</w:t>
                </w:r>
                <w:r>
                  <w:rPr>
                    <w:rFonts w:ascii="Arial"/>
                    <w:color w:val="525252"/>
                    <w:spacing w:val="-31"/>
                    <w:w w:val="110"/>
                    <w:sz w:val="18"/>
                  </w:rPr>
                  <w:t xml:space="preserve"> </w:t>
                </w:r>
                <w:r>
                  <w:rPr>
                    <w:rFonts w:ascii="Arial"/>
                    <w:color w:val="525252"/>
                    <w:w w:val="110"/>
                    <w:sz w:val="18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DDF1F" w14:textId="77777777" w:rsidR="00A5052B" w:rsidRDefault="00A5052B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DDF20" w14:textId="77777777" w:rsidR="00000000" w:rsidRDefault="00A72E41">
      <w:r>
        <w:separator/>
      </w:r>
    </w:p>
  </w:footnote>
  <w:footnote w:type="continuationSeparator" w:id="0">
    <w:p w14:paraId="13EDDF22" w14:textId="77777777" w:rsidR="00000000" w:rsidRDefault="00A72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04EAB"/>
    <w:multiLevelType w:val="hybridMultilevel"/>
    <w:tmpl w:val="67127D52"/>
    <w:lvl w:ilvl="0" w:tplc="49E068F2">
      <w:start w:val="1"/>
      <w:numFmt w:val="lowerLetter"/>
      <w:lvlText w:val="%1."/>
      <w:lvlJc w:val="left"/>
      <w:pPr>
        <w:ind w:left="892" w:hanging="359"/>
        <w:jc w:val="left"/>
      </w:pPr>
      <w:rPr>
        <w:rFonts w:ascii="Arial" w:eastAsia="Arial" w:hAnsi="Arial" w:hint="default"/>
        <w:color w:val="363636"/>
        <w:w w:val="98"/>
        <w:sz w:val="20"/>
        <w:szCs w:val="20"/>
      </w:rPr>
    </w:lvl>
    <w:lvl w:ilvl="1" w:tplc="78FCC936">
      <w:start w:val="1"/>
      <w:numFmt w:val="bullet"/>
      <w:lvlText w:val="•"/>
      <w:lvlJc w:val="left"/>
      <w:pPr>
        <w:ind w:left="1731" w:hanging="359"/>
      </w:pPr>
      <w:rPr>
        <w:rFonts w:hint="default"/>
      </w:rPr>
    </w:lvl>
    <w:lvl w:ilvl="2" w:tplc="B35E8F78">
      <w:start w:val="1"/>
      <w:numFmt w:val="bullet"/>
      <w:lvlText w:val="•"/>
      <w:lvlJc w:val="left"/>
      <w:pPr>
        <w:ind w:left="2569" w:hanging="359"/>
      </w:pPr>
      <w:rPr>
        <w:rFonts w:hint="default"/>
      </w:rPr>
    </w:lvl>
    <w:lvl w:ilvl="3" w:tplc="5BF0779A">
      <w:start w:val="1"/>
      <w:numFmt w:val="bullet"/>
      <w:lvlText w:val="•"/>
      <w:lvlJc w:val="left"/>
      <w:pPr>
        <w:ind w:left="3408" w:hanging="359"/>
      </w:pPr>
      <w:rPr>
        <w:rFonts w:hint="default"/>
      </w:rPr>
    </w:lvl>
    <w:lvl w:ilvl="4" w:tplc="E6226656">
      <w:start w:val="1"/>
      <w:numFmt w:val="bullet"/>
      <w:lvlText w:val="•"/>
      <w:lvlJc w:val="left"/>
      <w:pPr>
        <w:ind w:left="4247" w:hanging="359"/>
      </w:pPr>
      <w:rPr>
        <w:rFonts w:hint="default"/>
      </w:rPr>
    </w:lvl>
    <w:lvl w:ilvl="5" w:tplc="660A0F62">
      <w:start w:val="1"/>
      <w:numFmt w:val="bullet"/>
      <w:lvlText w:val="•"/>
      <w:lvlJc w:val="left"/>
      <w:pPr>
        <w:ind w:left="5086" w:hanging="359"/>
      </w:pPr>
      <w:rPr>
        <w:rFonts w:hint="default"/>
      </w:rPr>
    </w:lvl>
    <w:lvl w:ilvl="6" w:tplc="95F8D182">
      <w:start w:val="1"/>
      <w:numFmt w:val="bullet"/>
      <w:lvlText w:val="•"/>
      <w:lvlJc w:val="left"/>
      <w:pPr>
        <w:ind w:left="5925" w:hanging="359"/>
      </w:pPr>
      <w:rPr>
        <w:rFonts w:hint="default"/>
      </w:rPr>
    </w:lvl>
    <w:lvl w:ilvl="7" w:tplc="0220E2EC">
      <w:start w:val="1"/>
      <w:numFmt w:val="bullet"/>
      <w:lvlText w:val="•"/>
      <w:lvlJc w:val="left"/>
      <w:pPr>
        <w:ind w:left="6764" w:hanging="359"/>
      </w:pPr>
      <w:rPr>
        <w:rFonts w:hint="default"/>
      </w:rPr>
    </w:lvl>
    <w:lvl w:ilvl="8" w:tplc="16B2321E">
      <w:start w:val="1"/>
      <w:numFmt w:val="bullet"/>
      <w:lvlText w:val="•"/>
      <w:lvlJc w:val="left"/>
      <w:pPr>
        <w:ind w:left="7603" w:hanging="359"/>
      </w:pPr>
      <w:rPr>
        <w:rFonts w:hint="default"/>
      </w:rPr>
    </w:lvl>
  </w:abstractNum>
  <w:abstractNum w:abstractNumId="1" w15:restartNumberingAfterBreak="0">
    <w:nsid w:val="01C0634B"/>
    <w:multiLevelType w:val="hybridMultilevel"/>
    <w:tmpl w:val="176CD6B6"/>
    <w:lvl w:ilvl="0" w:tplc="8D20A3FE">
      <w:start w:val="1"/>
      <w:numFmt w:val="bullet"/>
      <w:lvlText w:val="•"/>
      <w:lvlJc w:val="left"/>
      <w:pPr>
        <w:ind w:left="834" w:hanging="357"/>
      </w:pPr>
      <w:rPr>
        <w:rFonts w:ascii="Arial" w:eastAsia="Arial" w:hAnsi="Arial" w:hint="default"/>
        <w:color w:val="2D2F2F"/>
        <w:w w:val="171"/>
        <w:sz w:val="20"/>
        <w:szCs w:val="20"/>
      </w:rPr>
    </w:lvl>
    <w:lvl w:ilvl="1" w:tplc="C8C4A552">
      <w:start w:val="1"/>
      <w:numFmt w:val="bullet"/>
      <w:lvlText w:val="•"/>
      <w:lvlJc w:val="left"/>
      <w:pPr>
        <w:ind w:left="1683" w:hanging="357"/>
      </w:pPr>
      <w:rPr>
        <w:rFonts w:hint="default"/>
      </w:rPr>
    </w:lvl>
    <w:lvl w:ilvl="2" w:tplc="E744B566">
      <w:start w:val="1"/>
      <w:numFmt w:val="bullet"/>
      <w:lvlText w:val="•"/>
      <w:lvlJc w:val="left"/>
      <w:pPr>
        <w:ind w:left="2532" w:hanging="357"/>
      </w:pPr>
      <w:rPr>
        <w:rFonts w:hint="default"/>
      </w:rPr>
    </w:lvl>
    <w:lvl w:ilvl="3" w:tplc="8A4AB868">
      <w:start w:val="1"/>
      <w:numFmt w:val="bullet"/>
      <w:lvlText w:val="•"/>
      <w:lvlJc w:val="left"/>
      <w:pPr>
        <w:ind w:left="3380" w:hanging="357"/>
      </w:pPr>
      <w:rPr>
        <w:rFonts w:hint="default"/>
      </w:rPr>
    </w:lvl>
    <w:lvl w:ilvl="4" w:tplc="16504516">
      <w:start w:val="1"/>
      <w:numFmt w:val="bullet"/>
      <w:lvlText w:val="•"/>
      <w:lvlJc w:val="left"/>
      <w:pPr>
        <w:ind w:left="4229" w:hanging="357"/>
      </w:pPr>
      <w:rPr>
        <w:rFonts w:hint="default"/>
      </w:rPr>
    </w:lvl>
    <w:lvl w:ilvl="5" w:tplc="CD7ED4D8">
      <w:start w:val="1"/>
      <w:numFmt w:val="bullet"/>
      <w:lvlText w:val="•"/>
      <w:lvlJc w:val="left"/>
      <w:pPr>
        <w:ind w:left="5078" w:hanging="357"/>
      </w:pPr>
      <w:rPr>
        <w:rFonts w:hint="default"/>
      </w:rPr>
    </w:lvl>
    <w:lvl w:ilvl="6" w:tplc="F9E6B392">
      <w:start w:val="1"/>
      <w:numFmt w:val="bullet"/>
      <w:lvlText w:val="•"/>
      <w:lvlJc w:val="left"/>
      <w:pPr>
        <w:ind w:left="5926" w:hanging="357"/>
      </w:pPr>
      <w:rPr>
        <w:rFonts w:hint="default"/>
      </w:rPr>
    </w:lvl>
    <w:lvl w:ilvl="7" w:tplc="9CF83DE0">
      <w:start w:val="1"/>
      <w:numFmt w:val="bullet"/>
      <w:lvlText w:val="•"/>
      <w:lvlJc w:val="left"/>
      <w:pPr>
        <w:ind w:left="6775" w:hanging="357"/>
      </w:pPr>
      <w:rPr>
        <w:rFonts w:hint="default"/>
      </w:rPr>
    </w:lvl>
    <w:lvl w:ilvl="8" w:tplc="4B8E0FE8">
      <w:start w:val="1"/>
      <w:numFmt w:val="bullet"/>
      <w:lvlText w:val="•"/>
      <w:lvlJc w:val="left"/>
      <w:pPr>
        <w:ind w:left="7624" w:hanging="357"/>
      </w:pPr>
      <w:rPr>
        <w:rFonts w:hint="default"/>
      </w:rPr>
    </w:lvl>
  </w:abstractNum>
  <w:abstractNum w:abstractNumId="2" w15:restartNumberingAfterBreak="0">
    <w:nsid w:val="0CFF53E9"/>
    <w:multiLevelType w:val="hybridMultilevel"/>
    <w:tmpl w:val="A836B3BC"/>
    <w:lvl w:ilvl="0" w:tplc="A73C5930">
      <w:start w:val="1"/>
      <w:numFmt w:val="bullet"/>
      <w:lvlText w:val="•"/>
      <w:lvlJc w:val="left"/>
      <w:pPr>
        <w:ind w:left="901" w:hanging="357"/>
      </w:pPr>
      <w:rPr>
        <w:rFonts w:ascii="Arial" w:eastAsia="Arial" w:hAnsi="Arial" w:hint="default"/>
        <w:color w:val="2D2D2D"/>
        <w:w w:val="170"/>
        <w:sz w:val="20"/>
        <w:szCs w:val="20"/>
      </w:rPr>
    </w:lvl>
    <w:lvl w:ilvl="1" w:tplc="1B34E186">
      <w:start w:val="1"/>
      <w:numFmt w:val="bullet"/>
      <w:lvlText w:val="•"/>
      <w:lvlJc w:val="left"/>
      <w:pPr>
        <w:ind w:left="1737" w:hanging="357"/>
      </w:pPr>
      <w:rPr>
        <w:rFonts w:hint="default"/>
      </w:rPr>
    </w:lvl>
    <w:lvl w:ilvl="2" w:tplc="8AD21F86">
      <w:start w:val="1"/>
      <w:numFmt w:val="bullet"/>
      <w:lvlText w:val="•"/>
      <w:lvlJc w:val="left"/>
      <w:pPr>
        <w:ind w:left="2573" w:hanging="357"/>
      </w:pPr>
      <w:rPr>
        <w:rFonts w:hint="default"/>
      </w:rPr>
    </w:lvl>
    <w:lvl w:ilvl="3" w:tplc="CE204F4E">
      <w:start w:val="1"/>
      <w:numFmt w:val="bullet"/>
      <w:lvlText w:val="•"/>
      <w:lvlJc w:val="left"/>
      <w:pPr>
        <w:ind w:left="3409" w:hanging="357"/>
      </w:pPr>
      <w:rPr>
        <w:rFonts w:hint="default"/>
      </w:rPr>
    </w:lvl>
    <w:lvl w:ilvl="4" w:tplc="F95CCA7E">
      <w:start w:val="1"/>
      <w:numFmt w:val="bullet"/>
      <w:lvlText w:val="•"/>
      <w:lvlJc w:val="left"/>
      <w:pPr>
        <w:ind w:left="4245" w:hanging="357"/>
      </w:pPr>
      <w:rPr>
        <w:rFonts w:hint="default"/>
      </w:rPr>
    </w:lvl>
    <w:lvl w:ilvl="5" w:tplc="DC5408DA">
      <w:start w:val="1"/>
      <w:numFmt w:val="bullet"/>
      <w:lvlText w:val="•"/>
      <w:lvlJc w:val="left"/>
      <w:pPr>
        <w:ind w:left="5081" w:hanging="357"/>
      </w:pPr>
      <w:rPr>
        <w:rFonts w:hint="default"/>
      </w:rPr>
    </w:lvl>
    <w:lvl w:ilvl="6" w:tplc="07D02EA8">
      <w:start w:val="1"/>
      <w:numFmt w:val="bullet"/>
      <w:lvlText w:val="•"/>
      <w:lvlJc w:val="left"/>
      <w:pPr>
        <w:ind w:left="5917" w:hanging="357"/>
      </w:pPr>
      <w:rPr>
        <w:rFonts w:hint="default"/>
      </w:rPr>
    </w:lvl>
    <w:lvl w:ilvl="7" w:tplc="2988C082">
      <w:start w:val="1"/>
      <w:numFmt w:val="bullet"/>
      <w:lvlText w:val="•"/>
      <w:lvlJc w:val="left"/>
      <w:pPr>
        <w:ind w:left="6753" w:hanging="357"/>
      </w:pPr>
      <w:rPr>
        <w:rFonts w:hint="default"/>
      </w:rPr>
    </w:lvl>
    <w:lvl w:ilvl="8" w:tplc="E2042DCE">
      <w:start w:val="1"/>
      <w:numFmt w:val="bullet"/>
      <w:lvlText w:val="•"/>
      <w:lvlJc w:val="left"/>
      <w:pPr>
        <w:ind w:left="7589" w:hanging="357"/>
      </w:pPr>
      <w:rPr>
        <w:rFonts w:hint="default"/>
      </w:rPr>
    </w:lvl>
  </w:abstractNum>
  <w:abstractNum w:abstractNumId="3" w15:restartNumberingAfterBreak="0">
    <w:nsid w:val="0DBC1B78"/>
    <w:multiLevelType w:val="hybridMultilevel"/>
    <w:tmpl w:val="257672A6"/>
    <w:lvl w:ilvl="0" w:tplc="CF66F1FA">
      <w:start w:val="73"/>
      <w:numFmt w:val="decimal"/>
      <w:lvlText w:val="%1."/>
      <w:lvlJc w:val="left"/>
      <w:pPr>
        <w:ind w:left="548" w:hanging="359"/>
        <w:jc w:val="right"/>
      </w:pPr>
      <w:rPr>
        <w:rFonts w:ascii="Arial" w:eastAsia="Arial" w:hAnsi="Arial" w:hint="default"/>
        <w:color w:val="383838"/>
        <w:sz w:val="20"/>
        <w:szCs w:val="20"/>
      </w:rPr>
    </w:lvl>
    <w:lvl w:ilvl="1" w:tplc="CACA562C">
      <w:start w:val="1"/>
      <w:numFmt w:val="lowerLetter"/>
      <w:lvlText w:val="%2."/>
      <w:lvlJc w:val="left"/>
      <w:pPr>
        <w:ind w:left="892" w:hanging="359"/>
        <w:jc w:val="left"/>
      </w:pPr>
      <w:rPr>
        <w:rFonts w:ascii="Arial" w:eastAsia="Arial" w:hAnsi="Arial" w:hint="default"/>
        <w:color w:val="383838"/>
        <w:w w:val="98"/>
        <w:sz w:val="20"/>
        <w:szCs w:val="20"/>
      </w:rPr>
    </w:lvl>
    <w:lvl w:ilvl="2" w:tplc="46EE7D9E">
      <w:start w:val="1"/>
      <w:numFmt w:val="lowerRoman"/>
      <w:lvlText w:val="%3."/>
      <w:lvlJc w:val="left"/>
      <w:pPr>
        <w:ind w:left="1242" w:hanging="360"/>
        <w:jc w:val="left"/>
      </w:pPr>
      <w:rPr>
        <w:rFonts w:ascii="Arial" w:eastAsia="Arial" w:hAnsi="Arial" w:hint="default"/>
        <w:color w:val="363636"/>
        <w:w w:val="121"/>
        <w:sz w:val="20"/>
        <w:szCs w:val="20"/>
      </w:rPr>
    </w:lvl>
    <w:lvl w:ilvl="3" w:tplc="BE3A6A9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4" w:tplc="00F29316">
      <w:start w:val="1"/>
      <w:numFmt w:val="bullet"/>
      <w:lvlText w:val="•"/>
      <w:lvlJc w:val="left"/>
      <w:pPr>
        <w:ind w:left="836" w:hanging="360"/>
      </w:pPr>
      <w:rPr>
        <w:rFonts w:hint="default"/>
      </w:rPr>
    </w:lvl>
    <w:lvl w:ilvl="5" w:tplc="5280903C">
      <w:start w:val="1"/>
      <w:numFmt w:val="bullet"/>
      <w:lvlText w:val="•"/>
      <w:lvlJc w:val="left"/>
      <w:pPr>
        <w:ind w:left="875" w:hanging="360"/>
      </w:pPr>
      <w:rPr>
        <w:rFonts w:hint="default"/>
      </w:rPr>
    </w:lvl>
    <w:lvl w:ilvl="6" w:tplc="BA2CAD10">
      <w:start w:val="1"/>
      <w:numFmt w:val="bullet"/>
      <w:lvlText w:val="•"/>
      <w:lvlJc w:val="left"/>
      <w:pPr>
        <w:ind w:left="888" w:hanging="360"/>
      </w:pPr>
      <w:rPr>
        <w:rFonts w:hint="default"/>
      </w:rPr>
    </w:lvl>
    <w:lvl w:ilvl="7" w:tplc="B952FF14">
      <w:start w:val="1"/>
      <w:numFmt w:val="bullet"/>
      <w:lvlText w:val="•"/>
      <w:lvlJc w:val="left"/>
      <w:pPr>
        <w:ind w:left="892" w:hanging="360"/>
      </w:pPr>
      <w:rPr>
        <w:rFonts w:hint="default"/>
      </w:rPr>
    </w:lvl>
    <w:lvl w:ilvl="8" w:tplc="422632F8">
      <w:start w:val="1"/>
      <w:numFmt w:val="bullet"/>
      <w:lvlText w:val="•"/>
      <w:lvlJc w:val="left"/>
      <w:pPr>
        <w:ind w:left="902" w:hanging="360"/>
      </w:pPr>
      <w:rPr>
        <w:rFonts w:hint="default"/>
      </w:rPr>
    </w:lvl>
  </w:abstractNum>
  <w:abstractNum w:abstractNumId="4" w15:restartNumberingAfterBreak="0">
    <w:nsid w:val="1F553EBB"/>
    <w:multiLevelType w:val="hybridMultilevel"/>
    <w:tmpl w:val="9E2A4266"/>
    <w:lvl w:ilvl="0" w:tplc="9D703984">
      <w:start w:val="1"/>
      <w:numFmt w:val="bullet"/>
      <w:lvlText w:val="•"/>
      <w:lvlJc w:val="left"/>
      <w:pPr>
        <w:ind w:left="710" w:hanging="352"/>
      </w:pPr>
      <w:rPr>
        <w:rFonts w:ascii="Arial" w:eastAsia="Arial" w:hAnsi="Arial" w:hint="default"/>
        <w:color w:val="4B4B4B"/>
        <w:w w:val="152"/>
        <w:sz w:val="15"/>
        <w:szCs w:val="15"/>
      </w:rPr>
    </w:lvl>
    <w:lvl w:ilvl="1" w:tplc="FD9CFA8C">
      <w:start w:val="1"/>
      <w:numFmt w:val="bullet"/>
      <w:lvlText w:val="•"/>
      <w:lvlJc w:val="left"/>
      <w:pPr>
        <w:ind w:left="1525" w:hanging="352"/>
      </w:pPr>
      <w:rPr>
        <w:rFonts w:hint="default"/>
      </w:rPr>
    </w:lvl>
    <w:lvl w:ilvl="2" w:tplc="707CA216">
      <w:start w:val="1"/>
      <w:numFmt w:val="bullet"/>
      <w:lvlText w:val="•"/>
      <w:lvlJc w:val="left"/>
      <w:pPr>
        <w:ind w:left="2340" w:hanging="352"/>
      </w:pPr>
      <w:rPr>
        <w:rFonts w:hint="default"/>
      </w:rPr>
    </w:lvl>
    <w:lvl w:ilvl="3" w:tplc="CFD6F94C">
      <w:start w:val="1"/>
      <w:numFmt w:val="bullet"/>
      <w:lvlText w:val="•"/>
      <w:lvlJc w:val="left"/>
      <w:pPr>
        <w:ind w:left="3155" w:hanging="352"/>
      </w:pPr>
      <w:rPr>
        <w:rFonts w:hint="default"/>
      </w:rPr>
    </w:lvl>
    <w:lvl w:ilvl="4" w:tplc="96B07B20">
      <w:start w:val="1"/>
      <w:numFmt w:val="bullet"/>
      <w:lvlText w:val="•"/>
      <w:lvlJc w:val="left"/>
      <w:pPr>
        <w:ind w:left="3970" w:hanging="352"/>
      </w:pPr>
      <w:rPr>
        <w:rFonts w:hint="default"/>
      </w:rPr>
    </w:lvl>
    <w:lvl w:ilvl="5" w:tplc="E7FC4D1A">
      <w:start w:val="1"/>
      <w:numFmt w:val="bullet"/>
      <w:lvlText w:val="•"/>
      <w:lvlJc w:val="left"/>
      <w:pPr>
        <w:ind w:left="4786" w:hanging="352"/>
      </w:pPr>
      <w:rPr>
        <w:rFonts w:hint="default"/>
      </w:rPr>
    </w:lvl>
    <w:lvl w:ilvl="6" w:tplc="35043CB0">
      <w:start w:val="1"/>
      <w:numFmt w:val="bullet"/>
      <w:lvlText w:val="•"/>
      <w:lvlJc w:val="left"/>
      <w:pPr>
        <w:ind w:left="5601" w:hanging="352"/>
      </w:pPr>
      <w:rPr>
        <w:rFonts w:hint="default"/>
      </w:rPr>
    </w:lvl>
    <w:lvl w:ilvl="7" w:tplc="B8FE6234">
      <w:start w:val="1"/>
      <w:numFmt w:val="bullet"/>
      <w:lvlText w:val="•"/>
      <w:lvlJc w:val="left"/>
      <w:pPr>
        <w:ind w:left="6416" w:hanging="352"/>
      </w:pPr>
      <w:rPr>
        <w:rFonts w:hint="default"/>
      </w:rPr>
    </w:lvl>
    <w:lvl w:ilvl="8" w:tplc="FB9403EC">
      <w:start w:val="1"/>
      <w:numFmt w:val="bullet"/>
      <w:lvlText w:val="•"/>
      <w:lvlJc w:val="left"/>
      <w:pPr>
        <w:ind w:left="7231" w:hanging="352"/>
      </w:pPr>
      <w:rPr>
        <w:rFonts w:hint="default"/>
      </w:rPr>
    </w:lvl>
  </w:abstractNum>
  <w:abstractNum w:abstractNumId="5" w15:restartNumberingAfterBreak="0">
    <w:nsid w:val="26EF6BB4"/>
    <w:multiLevelType w:val="hybridMultilevel"/>
    <w:tmpl w:val="2780C836"/>
    <w:lvl w:ilvl="0" w:tplc="4C96A0B8">
      <w:start w:val="1"/>
      <w:numFmt w:val="bullet"/>
      <w:lvlText w:val="•"/>
      <w:lvlJc w:val="left"/>
      <w:pPr>
        <w:ind w:left="1133" w:hanging="359"/>
      </w:pPr>
      <w:rPr>
        <w:rFonts w:ascii="Arial" w:eastAsia="Arial" w:hAnsi="Arial" w:hint="default"/>
        <w:color w:val="4B4B4B"/>
        <w:w w:val="172"/>
        <w:sz w:val="15"/>
        <w:szCs w:val="15"/>
      </w:rPr>
    </w:lvl>
    <w:lvl w:ilvl="1" w:tplc="35EC2A44">
      <w:start w:val="1"/>
      <w:numFmt w:val="bullet"/>
      <w:lvlText w:val="•"/>
      <w:lvlJc w:val="left"/>
      <w:pPr>
        <w:ind w:left="1906" w:hanging="359"/>
      </w:pPr>
      <w:rPr>
        <w:rFonts w:hint="default"/>
      </w:rPr>
    </w:lvl>
    <w:lvl w:ilvl="2" w:tplc="E8CC565E">
      <w:start w:val="1"/>
      <w:numFmt w:val="bullet"/>
      <w:lvlText w:val="•"/>
      <w:lvlJc w:val="left"/>
      <w:pPr>
        <w:ind w:left="2679" w:hanging="359"/>
      </w:pPr>
      <w:rPr>
        <w:rFonts w:hint="default"/>
      </w:rPr>
    </w:lvl>
    <w:lvl w:ilvl="3" w:tplc="B30EC9D0">
      <w:start w:val="1"/>
      <w:numFmt w:val="bullet"/>
      <w:lvlText w:val="•"/>
      <w:lvlJc w:val="left"/>
      <w:pPr>
        <w:ind w:left="3452" w:hanging="359"/>
      </w:pPr>
      <w:rPr>
        <w:rFonts w:hint="default"/>
      </w:rPr>
    </w:lvl>
    <w:lvl w:ilvl="4" w:tplc="AACE0E80">
      <w:start w:val="1"/>
      <w:numFmt w:val="bullet"/>
      <w:lvlText w:val="•"/>
      <w:lvlJc w:val="left"/>
      <w:pPr>
        <w:ind w:left="4224" w:hanging="359"/>
      </w:pPr>
      <w:rPr>
        <w:rFonts w:hint="default"/>
      </w:rPr>
    </w:lvl>
    <w:lvl w:ilvl="5" w:tplc="B2BC682E">
      <w:start w:val="1"/>
      <w:numFmt w:val="bullet"/>
      <w:lvlText w:val="•"/>
      <w:lvlJc w:val="left"/>
      <w:pPr>
        <w:ind w:left="4997" w:hanging="359"/>
      </w:pPr>
      <w:rPr>
        <w:rFonts w:hint="default"/>
      </w:rPr>
    </w:lvl>
    <w:lvl w:ilvl="6" w:tplc="0AD8642A">
      <w:start w:val="1"/>
      <w:numFmt w:val="bullet"/>
      <w:lvlText w:val="•"/>
      <w:lvlJc w:val="left"/>
      <w:pPr>
        <w:ind w:left="5770" w:hanging="359"/>
      </w:pPr>
      <w:rPr>
        <w:rFonts w:hint="default"/>
      </w:rPr>
    </w:lvl>
    <w:lvl w:ilvl="7" w:tplc="02689E1C">
      <w:start w:val="1"/>
      <w:numFmt w:val="bullet"/>
      <w:lvlText w:val="•"/>
      <w:lvlJc w:val="left"/>
      <w:pPr>
        <w:ind w:left="6543" w:hanging="359"/>
      </w:pPr>
      <w:rPr>
        <w:rFonts w:hint="default"/>
      </w:rPr>
    </w:lvl>
    <w:lvl w:ilvl="8" w:tplc="0630B5A4">
      <w:start w:val="1"/>
      <w:numFmt w:val="bullet"/>
      <w:lvlText w:val="•"/>
      <w:lvlJc w:val="left"/>
      <w:pPr>
        <w:ind w:left="7316" w:hanging="359"/>
      </w:pPr>
      <w:rPr>
        <w:rFonts w:hint="default"/>
      </w:rPr>
    </w:lvl>
  </w:abstractNum>
  <w:abstractNum w:abstractNumId="6" w15:restartNumberingAfterBreak="0">
    <w:nsid w:val="27C13F1A"/>
    <w:multiLevelType w:val="hybridMultilevel"/>
    <w:tmpl w:val="09288372"/>
    <w:lvl w:ilvl="0" w:tplc="340AF428">
      <w:start w:val="43"/>
      <w:numFmt w:val="decimal"/>
      <w:lvlText w:val="%1."/>
      <w:lvlJc w:val="left"/>
      <w:pPr>
        <w:ind w:left="544" w:hanging="358"/>
        <w:jc w:val="left"/>
      </w:pPr>
      <w:rPr>
        <w:rFonts w:ascii="Times New Roman" w:eastAsia="Times New Roman" w:hAnsi="Times New Roman" w:hint="default"/>
        <w:color w:val="3B3B3B"/>
        <w:w w:val="112"/>
        <w:sz w:val="20"/>
        <w:szCs w:val="20"/>
      </w:rPr>
    </w:lvl>
    <w:lvl w:ilvl="1" w:tplc="5A7A7ED4">
      <w:start w:val="1"/>
      <w:numFmt w:val="lowerLetter"/>
      <w:lvlText w:val="%2."/>
      <w:lvlJc w:val="left"/>
      <w:pPr>
        <w:ind w:left="901" w:hanging="358"/>
        <w:jc w:val="left"/>
      </w:pPr>
      <w:rPr>
        <w:rFonts w:ascii="Arial" w:eastAsia="Arial" w:hAnsi="Arial" w:hint="default"/>
        <w:color w:val="3B3B3B"/>
        <w:spacing w:val="16"/>
        <w:w w:val="88"/>
        <w:sz w:val="20"/>
        <w:szCs w:val="20"/>
      </w:rPr>
    </w:lvl>
    <w:lvl w:ilvl="2" w:tplc="2F02C028">
      <w:start w:val="1"/>
      <w:numFmt w:val="bullet"/>
      <w:lvlText w:val="•"/>
      <w:lvlJc w:val="left"/>
      <w:pPr>
        <w:ind w:left="901" w:hanging="358"/>
      </w:pPr>
      <w:rPr>
        <w:rFonts w:hint="default"/>
      </w:rPr>
    </w:lvl>
    <w:lvl w:ilvl="3" w:tplc="3C6688F8">
      <w:start w:val="1"/>
      <w:numFmt w:val="bullet"/>
      <w:lvlText w:val="•"/>
      <w:lvlJc w:val="left"/>
      <w:pPr>
        <w:ind w:left="1946" w:hanging="358"/>
      </w:pPr>
      <w:rPr>
        <w:rFonts w:hint="default"/>
      </w:rPr>
    </w:lvl>
    <w:lvl w:ilvl="4" w:tplc="1CEAA398">
      <w:start w:val="1"/>
      <w:numFmt w:val="bullet"/>
      <w:lvlText w:val="•"/>
      <w:lvlJc w:val="left"/>
      <w:pPr>
        <w:ind w:left="2991" w:hanging="358"/>
      </w:pPr>
      <w:rPr>
        <w:rFonts w:hint="default"/>
      </w:rPr>
    </w:lvl>
    <w:lvl w:ilvl="5" w:tplc="A3DA7E16">
      <w:start w:val="1"/>
      <w:numFmt w:val="bullet"/>
      <w:lvlText w:val="•"/>
      <w:lvlJc w:val="left"/>
      <w:pPr>
        <w:ind w:left="4036" w:hanging="358"/>
      </w:pPr>
      <w:rPr>
        <w:rFonts w:hint="default"/>
      </w:rPr>
    </w:lvl>
    <w:lvl w:ilvl="6" w:tplc="B2A4AB24">
      <w:start w:val="1"/>
      <w:numFmt w:val="bullet"/>
      <w:lvlText w:val="•"/>
      <w:lvlJc w:val="left"/>
      <w:pPr>
        <w:ind w:left="5081" w:hanging="358"/>
      </w:pPr>
      <w:rPr>
        <w:rFonts w:hint="default"/>
      </w:rPr>
    </w:lvl>
    <w:lvl w:ilvl="7" w:tplc="22FA39E8">
      <w:start w:val="1"/>
      <w:numFmt w:val="bullet"/>
      <w:lvlText w:val="•"/>
      <w:lvlJc w:val="left"/>
      <w:pPr>
        <w:ind w:left="6126" w:hanging="358"/>
      </w:pPr>
      <w:rPr>
        <w:rFonts w:hint="default"/>
      </w:rPr>
    </w:lvl>
    <w:lvl w:ilvl="8" w:tplc="EFCC005A">
      <w:start w:val="1"/>
      <w:numFmt w:val="bullet"/>
      <w:lvlText w:val="•"/>
      <w:lvlJc w:val="left"/>
      <w:pPr>
        <w:ind w:left="7171" w:hanging="358"/>
      </w:pPr>
      <w:rPr>
        <w:rFonts w:hint="default"/>
      </w:rPr>
    </w:lvl>
  </w:abstractNum>
  <w:abstractNum w:abstractNumId="7" w15:restartNumberingAfterBreak="0">
    <w:nsid w:val="325517E7"/>
    <w:multiLevelType w:val="hybridMultilevel"/>
    <w:tmpl w:val="7ECA7610"/>
    <w:lvl w:ilvl="0" w:tplc="C01CA1E2">
      <w:start w:val="60"/>
      <w:numFmt w:val="decimal"/>
      <w:lvlText w:val="%1."/>
      <w:lvlJc w:val="left"/>
      <w:pPr>
        <w:ind w:left="534" w:hanging="351"/>
        <w:jc w:val="left"/>
      </w:pPr>
      <w:rPr>
        <w:rFonts w:ascii="Arial" w:eastAsia="Arial" w:hAnsi="Arial" w:hint="default"/>
        <w:color w:val="363636"/>
        <w:w w:val="103"/>
        <w:sz w:val="20"/>
        <w:szCs w:val="20"/>
      </w:rPr>
    </w:lvl>
    <w:lvl w:ilvl="1" w:tplc="D8DE5EBC">
      <w:start w:val="1"/>
      <w:numFmt w:val="lowerLetter"/>
      <w:lvlText w:val="%2."/>
      <w:lvlJc w:val="left"/>
      <w:pPr>
        <w:ind w:left="884" w:hanging="359"/>
        <w:jc w:val="right"/>
      </w:pPr>
      <w:rPr>
        <w:rFonts w:ascii="Arial" w:eastAsia="Arial" w:hAnsi="Arial" w:hint="default"/>
        <w:color w:val="363636"/>
        <w:spacing w:val="18"/>
        <w:w w:val="80"/>
        <w:sz w:val="20"/>
        <w:szCs w:val="20"/>
      </w:rPr>
    </w:lvl>
    <w:lvl w:ilvl="2" w:tplc="AF084B8A">
      <w:start w:val="1"/>
      <w:numFmt w:val="bullet"/>
      <w:lvlText w:val="•"/>
      <w:lvlJc w:val="left"/>
      <w:pPr>
        <w:ind w:left="884" w:hanging="359"/>
      </w:pPr>
      <w:rPr>
        <w:rFonts w:hint="default"/>
      </w:rPr>
    </w:lvl>
    <w:lvl w:ilvl="3" w:tplc="8530FDBA">
      <w:start w:val="1"/>
      <w:numFmt w:val="bullet"/>
      <w:lvlText w:val="•"/>
      <w:lvlJc w:val="left"/>
      <w:pPr>
        <w:ind w:left="900" w:hanging="359"/>
      </w:pPr>
      <w:rPr>
        <w:rFonts w:hint="default"/>
      </w:rPr>
    </w:lvl>
    <w:lvl w:ilvl="4" w:tplc="87008E50">
      <w:start w:val="1"/>
      <w:numFmt w:val="bullet"/>
      <w:lvlText w:val="•"/>
      <w:lvlJc w:val="left"/>
      <w:pPr>
        <w:ind w:left="2097" w:hanging="359"/>
      </w:pPr>
      <w:rPr>
        <w:rFonts w:hint="default"/>
      </w:rPr>
    </w:lvl>
    <w:lvl w:ilvl="5" w:tplc="29AADC38">
      <w:start w:val="1"/>
      <w:numFmt w:val="bullet"/>
      <w:lvlText w:val="•"/>
      <w:lvlJc w:val="left"/>
      <w:pPr>
        <w:ind w:left="3295" w:hanging="359"/>
      </w:pPr>
      <w:rPr>
        <w:rFonts w:hint="default"/>
      </w:rPr>
    </w:lvl>
    <w:lvl w:ilvl="6" w:tplc="0422FF60">
      <w:start w:val="1"/>
      <w:numFmt w:val="bullet"/>
      <w:lvlText w:val="•"/>
      <w:lvlJc w:val="left"/>
      <w:pPr>
        <w:ind w:left="4492" w:hanging="359"/>
      </w:pPr>
      <w:rPr>
        <w:rFonts w:hint="default"/>
      </w:rPr>
    </w:lvl>
    <w:lvl w:ilvl="7" w:tplc="A0100C74">
      <w:start w:val="1"/>
      <w:numFmt w:val="bullet"/>
      <w:lvlText w:val="•"/>
      <w:lvlJc w:val="left"/>
      <w:pPr>
        <w:ind w:left="5689" w:hanging="359"/>
      </w:pPr>
      <w:rPr>
        <w:rFonts w:hint="default"/>
      </w:rPr>
    </w:lvl>
    <w:lvl w:ilvl="8" w:tplc="30DEFB1C">
      <w:start w:val="1"/>
      <w:numFmt w:val="bullet"/>
      <w:lvlText w:val="•"/>
      <w:lvlJc w:val="left"/>
      <w:pPr>
        <w:ind w:left="6886" w:hanging="359"/>
      </w:pPr>
      <w:rPr>
        <w:rFonts w:hint="default"/>
      </w:rPr>
    </w:lvl>
  </w:abstractNum>
  <w:abstractNum w:abstractNumId="8" w15:restartNumberingAfterBreak="0">
    <w:nsid w:val="3BA55CA1"/>
    <w:multiLevelType w:val="hybridMultilevel"/>
    <w:tmpl w:val="C9A078A0"/>
    <w:lvl w:ilvl="0" w:tplc="1F3A8006">
      <w:start w:val="70"/>
      <w:numFmt w:val="decimal"/>
      <w:lvlText w:val="%1."/>
      <w:lvlJc w:val="left"/>
      <w:pPr>
        <w:ind w:left="484" w:hanging="343"/>
        <w:jc w:val="left"/>
      </w:pPr>
      <w:rPr>
        <w:rFonts w:ascii="Arial" w:eastAsia="Arial" w:hAnsi="Arial" w:hint="default"/>
        <w:color w:val="2D2D2D"/>
        <w:sz w:val="20"/>
        <w:szCs w:val="20"/>
      </w:rPr>
    </w:lvl>
    <w:lvl w:ilvl="1" w:tplc="D5A26310">
      <w:start w:val="1"/>
      <w:numFmt w:val="lowerLetter"/>
      <w:lvlText w:val="%2."/>
      <w:lvlJc w:val="left"/>
      <w:pPr>
        <w:ind w:left="841" w:hanging="365"/>
        <w:jc w:val="left"/>
      </w:pPr>
      <w:rPr>
        <w:rFonts w:ascii="Arial" w:eastAsia="Arial" w:hAnsi="Arial" w:hint="default"/>
        <w:color w:val="2D2D2D"/>
        <w:spacing w:val="9"/>
        <w:w w:val="88"/>
        <w:sz w:val="20"/>
        <w:szCs w:val="20"/>
      </w:rPr>
    </w:lvl>
    <w:lvl w:ilvl="2" w:tplc="BFEEA0F6">
      <w:start w:val="1"/>
      <w:numFmt w:val="bullet"/>
      <w:lvlText w:val="•"/>
      <w:lvlJc w:val="left"/>
      <w:pPr>
        <w:ind w:left="1781" w:hanging="365"/>
      </w:pPr>
      <w:rPr>
        <w:rFonts w:hint="default"/>
      </w:rPr>
    </w:lvl>
    <w:lvl w:ilvl="3" w:tplc="99409612">
      <w:start w:val="1"/>
      <w:numFmt w:val="bullet"/>
      <w:lvlText w:val="•"/>
      <w:lvlJc w:val="left"/>
      <w:pPr>
        <w:ind w:left="2721" w:hanging="365"/>
      </w:pPr>
      <w:rPr>
        <w:rFonts w:hint="default"/>
      </w:rPr>
    </w:lvl>
    <w:lvl w:ilvl="4" w:tplc="AE2A1A50">
      <w:start w:val="1"/>
      <w:numFmt w:val="bullet"/>
      <w:lvlText w:val="•"/>
      <w:lvlJc w:val="left"/>
      <w:pPr>
        <w:ind w:left="3661" w:hanging="365"/>
      </w:pPr>
      <w:rPr>
        <w:rFonts w:hint="default"/>
      </w:rPr>
    </w:lvl>
    <w:lvl w:ilvl="5" w:tplc="C3D2FF7A">
      <w:start w:val="1"/>
      <w:numFmt w:val="bullet"/>
      <w:lvlText w:val="•"/>
      <w:lvlJc w:val="left"/>
      <w:pPr>
        <w:ind w:left="4601" w:hanging="365"/>
      </w:pPr>
      <w:rPr>
        <w:rFonts w:hint="default"/>
      </w:rPr>
    </w:lvl>
    <w:lvl w:ilvl="6" w:tplc="85FA5214">
      <w:start w:val="1"/>
      <w:numFmt w:val="bullet"/>
      <w:lvlText w:val="•"/>
      <w:lvlJc w:val="left"/>
      <w:pPr>
        <w:ind w:left="5541" w:hanging="365"/>
      </w:pPr>
      <w:rPr>
        <w:rFonts w:hint="default"/>
      </w:rPr>
    </w:lvl>
    <w:lvl w:ilvl="7" w:tplc="20AE3192">
      <w:start w:val="1"/>
      <w:numFmt w:val="bullet"/>
      <w:lvlText w:val="•"/>
      <w:lvlJc w:val="left"/>
      <w:pPr>
        <w:ind w:left="6481" w:hanging="365"/>
      </w:pPr>
      <w:rPr>
        <w:rFonts w:hint="default"/>
      </w:rPr>
    </w:lvl>
    <w:lvl w:ilvl="8" w:tplc="0812E97C">
      <w:start w:val="1"/>
      <w:numFmt w:val="bullet"/>
      <w:lvlText w:val="•"/>
      <w:lvlJc w:val="left"/>
      <w:pPr>
        <w:ind w:left="7421" w:hanging="365"/>
      </w:pPr>
      <w:rPr>
        <w:rFonts w:hint="default"/>
      </w:rPr>
    </w:lvl>
  </w:abstractNum>
  <w:abstractNum w:abstractNumId="9" w15:restartNumberingAfterBreak="0">
    <w:nsid w:val="4348717F"/>
    <w:multiLevelType w:val="hybridMultilevel"/>
    <w:tmpl w:val="CA164A40"/>
    <w:lvl w:ilvl="0" w:tplc="0576CDD2">
      <w:start w:val="45"/>
      <w:numFmt w:val="decimal"/>
      <w:lvlText w:val="%1."/>
      <w:lvlJc w:val="left"/>
      <w:pPr>
        <w:ind w:left="479" w:hanging="350"/>
        <w:jc w:val="right"/>
      </w:pPr>
      <w:rPr>
        <w:rFonts w:ascii="Arial" w:eastAsia="Arial" w:hAnsi="Arial" w:hint="default"/>
        <w:color w:val="2D2D2D"/>
        <w:w w:val="99"/>
        <w:sz w:val="20"/>
        <w:szCs w:val="20"/>
      </w:rPr>
    </w:lvl>
    <w:lvl w:ilvl="1" w:tplc="9CD4F462">
      <w:start w:val="1"/>
      <w:numFmt w:val="lowerLetter"/>
      <w:lvlText w:val="%2."/>
      <w:lvlJc w:val="left"/>
      <w:pPr>
        <w:ind w:left="821" w:hanging="365"/>
        <w:jc w:val="right"/>
      </w:pPr>
      <w:rPr>
        <w:rFonts w:ascii="Arial" w:eastAsia="Arial" w:hAnsi="Arial" w:hint="default"/>
        <w:color w:val="2D2D2D"/>
        <w:w w:val="97"/>
        <w:sz w:val="20"/>
        <w:szCs w:val="20"/>
      </w:rPr>
    </w:lvl>
    <w:lvl w:ilvl="2" w:tplc="1D9A24E8">
      <w:start w:val="1"/>
      <w:numFmt w:val="lowerRoman"/>
      <w:lvlText w:val="%3."/>
      <w:lvlJc w:val="left"/>
      <w:pPr>
        <w:ind w:left="1271" w:hanging="343"/>
        <w:jc w:val="right"/>
      </w:pPr>
      <w:rPr>
        <w:rFonts w:ascii="Arial" w:eastAsia="Arial" w:hAnsi="Arial" w:hint="default"/>
        <w:color w:val="2D2D2D"/>
        <w:w w:val="110"/>
        <w:sz w:val="20"/>
        <w:szCs w:val="20"/>
      </w:rPr>
    </w:lvl>
    <w:lvl w:ilvl="3" w:tplc="5798BDAC">
      <w:start w:val="1"/>
      <w:numFmt w:val="bullet"/>
      <w:lvlText w:val="•"/>
      <w:lvlJc w:val="left"/>
      <w:pPr>
        <w:ind w:left="827" w:hanging="343"/>
      </w:pPr>
      <w:rPr>
        <w:rFonts w:hint="default"/>
      </w:rPr>
    </w:lvl>
    <w:lvl w:ilvl="4" w:tplc="1FFC464C">
      <w:start w:val="1"/>
      <w:numFmt w:val="bullet"/>
      <w:lvlText w:val="•"/>
      <w:lvlJc w:val="left"/>
      <w:pPr>
        <w:ind w:left="914" w:hanging="343"/>
      </w:pPr>
      <w:rPr>
        <w:rFonts w:hint="default"/>
      </w:rPr>
    </w:lvl>
    <w:lvl w:ilvl="5" w:tplc="5C42DAF8">
      <w:start w:val="1"/>
      <w:numFmt w:val="bullet"/>
      <w:lvlText w:val="•"/>
      <w:lvlJc w:val="left"/>
      <w:pPr>
        <w:ind w:left="1170" w:hanging="343"/>
      </w:pPr>
      <w:rPr>
        <w:rFonts w:hint="default"/>
      </w:rPr>
    </w:lvl>
    <w:lvl w:ilvl="6" w:tplc="0D76E4E8">
      <w:start w:val="1"/>
      <w:numFmt w:val="bullet"/>
      <w:lvlText w:val="•"/>
      <w:lvlJc w:val="left"/>
      <w:pPr>
        <w:ind w:left="1271" w:hanging="343"/>
      </w:pPr>
      <w:rPr>
        <w:rFonts w:hint="default"/>
      </w:rPr>
    </w:lvl>
    <w:lvl w:ilvl="7" w:tplc="4C0864D0">
      <w:start w:val="1"/>
      <w:numFmt w:val="bullet"/>
      <w:lvlText w:val="•"/>
      <w:lvlJc w:val="left"/>
      <w:pPr>
        <w:ind w:left="3269" w:hanging="343"/>
      </w:pPr>
      <w:rPr>
        <w:rFonts w:hint="default"/>
      </w:rPr>
    </w:lvl>
    <w:lvl w:ilvl="8" w:tplc="D464864A">
      <w:start w:val="1"/>
      <w:numFmt w:val="bullet"/>
      <w:lvlText w:val="•"/>
      <w:lvlJc w:val="left"/>
      <w:pPr>
        <w:ind w:left="5266" w:hanging="343"/>
      </w:pPr>
      <w:rPr>
        <w:rFonts w:hint="default"/>
      </w:rPr>
    </w:lvl>
  </w:abstractNum>
  <w:abstractNum w:abstractNumId="10" w15:restartNumberingAfterBreak="0">
    <w:nsid w:val="43A2500C"/>
    <w:multiLevelType w:val="hybridMultilevel"/>
    <w:tmpl w:val="56508EE2"/>
    <w:lvl w:ilvl="0" w:tplc="183C2B4C">
      <w:start w:val="9"/>
      <w:numFmt w:val="decimal"/>
      <w:lvlText w:val="%1."/>
      <w:lvlJc w:val="left"/>
      <w:pPr>
        <w:ind w:left="531" w:hanging="372"/>
        <w:jc w:val="right"/>
      </w:pPr>
      <w:rPr>
        <w:rFonts w:ascii="Arial" w:eastAsia="Arial" w:hAnsi="Arial" w:hint="default"/>
        <w:color w:val="4F4F4F"/>
        <w:w w:val="103"/>
        <w:sz w:val="20"/>
        <w:szCs w:val="20"/>
      </w:rPr>
    </w:lvl>
    <w:lvl w:ilvl="1" w:tplc="73AC0D32">
      <w:start w:val="1"/>
      <w:numFmt w:val="lowerLetter"/>
      <w:lvlText w:val="%2."/>
      <w:lvlJc w:val="left"/>
      <w:pPr>
        <w:ind w:left="874" w:hanging="358"/>
        <w:jc w:val="left"/>
      </w:pPr>
      <w:rPr>
        <w:rFonts w:ascii="Arial" w:eastAsia="Arial" w:hAnsi="Arial" w:hint="default"/>
        <w:color w:val="3B3B3B"/>
        <w:spacing w:val="9"/>
        <w:w w:val="88"/>
        <w:sz w:val="20"/>
        <w:szCs w:val="20"/>
      </w:rPr>
    </w:lvl>
    <w:lvl w:ilvl="2" w:tplc="767E3EF0">
      <w:start w:val="1"/>
      <w:numFmt w:val="lowerRoman"/>
      <w:lvlText w:val="%3."/>
      <w:lvlJc w:val="left"/>
      <w:pPr>
        <w:ind w:left="1596" w:hanging="458"/>
        <w:jc w:val="left"/>
      </w:pPr>
      <w:rPr>
        <w:rFonts w:ascii="Arial" w:eastAsia="Arial" w:hAnsi="Arial" w:hint="default"/>
        <w:color w:val="4F4F4F"/>
        <w:w w:val="121"/>
        <w:sz w:val="20"/>
        <w:szCs w:val="20"/>
      </w:rPr>
    </w:lvl>
    <w:lvl w:ilvl="3" w:tplc="DEEA7338">
      <w:start w:val="1"/>
      <w:numFmt w:val="bullet"/>
      <w:lvlText w:val="•"/>
      <w:lvlJc w:val="left"/>
      <w:pPr>
        <w:ind w:left="828" w:hanging="458"/>
      </w:pPr>
      <w:rPr>
        <w:rFonts w:hint="default"/>
      </w:rPr>
    </w:lvl>
    <w:lvl w:ilvl="4" w:tplc="CBEEF84C">
      <w:start w:val="1"/>
      <w:numFmt w:val="bullet"/>
      <w:lvlText w:val="•"/>
      <w:lvlJc w:val="left"/>
      <w:pPr>
        <w:ind w:left="834" w:hanging="458"/>
      </w:pPr>
      <w:rPr>
        <w:rFonts w:hint="default"/>
      </w:rPr>
    </w:lvl>
    <w:lvl w:ilvl="5" w:tplc="3BD6F25A">
      <w:start w:val="1"/>
      <w:numFmt w:val="bullet"/>
      <w:lvlText w:val="•"/>
      <w:lvlJc w:val="left"/>
      <w:pPr>
        <w:ind w:left="841" w:hanging="458"/>
      </w:pPr>
      <w:rPr>
        <w:rFonts w:hint="default"/>
      </w:rPr>
    </w:lvl>
    <w:lvl w:ilvl="6" w:tplc="30A4906A">
      <w:start w:val="1"/>
      <w:numFmt w:val="bullet"/>
      <w:lvlText w:val="•"/>
      <w:lvlJc w:val="left"/>
      <w:pPr>
        <w:ind w:left="874" w:hanging="458"/>
      </w:pPr>
      <w:rPr>
        <w:rFonts w:hint="default"/>
      </w:rPr>
    </w:lvl>
    <w:lvl w:ilvl="7" w:tplc="CC705D50">
      <w:start w:val="1"/>
      <w:numFmt w:val="bullet"/>
      <w:lvlText w:val="•"/>
      <w:lvlJc w:val="left"/>
      <w:pPr>
        <w:ind w:left="899" w:hanging="458"/>
      </w:pPr>
      <w:rPr>
        <w:rFonts w:hint="default"/>
      </w:rPr>
    </w:lvl>
    <w:lvl w:ilvl="8" w:tplc="2078E0BA">
      <w:start w:val="1"/>
      <w:numFmt w:val="bullet"/>
      <w:lvlText w:val="•"/>
      <w:lvlJc w:val="left"/>
      <w:pPr>
        <w:ind w:left="901" w:hanging="458"/>
      </w:pPr>
      <w:rPr>
        <w:rFonts w:hint="default"/>
      </w:rPr>
    </w:lvl>
  </w:abstractNum>
  <w:abstractNum w:abstractNumId="11" w15:restartNumberingAfterBreak="0">
    <w:nsid w:val="48A0619B"/>
    <w:multiLevelType w:val="hybridMultilevel"/>
    <w:tmpl w:val="7C788AE8"/>
    <w:lvl w:ilvl="0" w:tplc="726AEF36">
      <w:start w:val="8"/>
      <w:numFmt w:val="lowerLetter"/>
      <w:lvlText w:val="%1."/>
      <w:lvlJc w:val="left"/>
      <w:pPr>
        <w:ind w:left="886" w:hanging="358"/>
        <w:jc w:val="left"/>
      </w:pPr>
      <w:rPr>
        <w:rFonts w:ascii="Arial" w:eastAsia="Arial" w:hAnsi="Arial" w:hint="default"/>
        <w:color w:val="3D3D3D"/>
        <w:spacing w:val="-16"/>
        <w:w w:val="117"/>
        <w:sz w:val="20"/>
        <w:szCs w:val="20"/>
      </w:rPr>
    </w:lvl>
    <w:lvl w:ilvl="1" w:tplc="B1463DEA">
      <w:start w:val="1"/>
      <w:numFmt w:val="bullet"/>
      <w:lvlText w:val="•"/>
      <w:lvlJc w:val="left"/>
      <w:pPr>
        <w:ind w:left="1727" w:hanging="358"/>
      </w:pPr>
      <w:rPr>
        <w:rFonts w:hint="default"/>
      </w:rPr>
    </w:lvl>
    <w:lvl w:ilvl="2" w:tplc="8488D8D8">
      <w:start w:val="1"/>
      <w:numFmt w:val="bullet"/>
      <w:lvlText w:val="•"/>
      <w:lvlJc w:val="left"/>
      <w:pPr>
        <w:ind w:left="2569" w:hanging="358"/>
      </w:pPr>
      <w:rPr>
        <w:rFonts w:hint="default"/>
      </w:rPr>
    </w:lvl>
    <w:lvl w:ilvl="3" w:tplc="928A2596">
      <w:start w:val="1"/>
      <w:numFmt w:val="bullet"/>
      <w:lvlText w:val="•"/>
      <w:lvlJc w:val="left"/>
      <w:pPr>
        <w:ind w:left="3410" w:hanging="358"/>
      </w:pPr>
      <w:rPr>
        <w:rFonts w:hint="default"/>
      </w:rPr>
    </w:lvl>
    <w:lvl w:ilvl="4" w:tplc="3E5CC20A">
      <w:start w:val="1"/>
      <w:numFmt w:val="bullet"/>
      <w:lvlText w:val="•"/>
      <w:lvlJc w:val="left"/>
      <w:pPr>
        <w:ind w:left="4252" w:hanging="358"/>
      </w:pPr>
      <w:rPr>
        <w:rFonts w:hint="default"/>
      </w:rPr>
    </w:lvl>
    <w:lvl w:ilvl="5" w:tplc="9086F124">
      <w:start w:val="1"/>
      <w:numFmt w:val="bullet"/>
      <w:lvlText w:val="•"/>
      <w:lvlJc w:val="left"/>
      <w:pPr>
        <w:ind w:left="5093" w:hanging="358"/>
      </w:pPr>
      <w:rPr>
        <w:rFonts w:hint="default"/>
      </w:rPr>
    </w:lvl>
    <w:lvl w:ilvl="6" w:tplc="83668236">
      <w:start w:val="1"/>
      <w:numFmt w:val="bullet"/>
      <w:lvlText w:val="•"/>
      <w:lvlJc w:val="left"/>
      <w:pPr>
        <w:ind w:left="5935" w:hanging="358"/>
      </w:pPr>
      <w:rPr>
        <w:rFonts w:hint="default"/>
      </w:rPr>
    </w:lvl>
    <w:lvl w:ilvl="7" w:tplc="DB0E2AAA">
      <w:start w:val="1"/>
      <w:numFmt w:val="bullet"/>
      <w:lvlText w:val="•"/>
      <w:lvlJc w:val="left"/>
      <w:pPr>
        <w:ind w:left="6776" w:hanging="358"/>
      </w:pPr>
      <w:rPr>
        <w:rFonts w:hint="default"/>
      </w:rPr>
    </w:lvl>
    <w:lvl w:ilvl="8" w:tplc="312E1B40">
      <w:start w:val="1"/>
      <w:numFmt w:val="bullet"/>
      <w:lvlText w:val="•"/>
      <w:lvlJc w:val="left"/>
      <w:pPr>
        <w:ind w:left="7618" w:hanging="358"/>
      </w:pPr>
      <w:rPr>
        <w:rFonts w:hint="default"/>
      </w:rPr>
    </w:lvl>
  </w:abstractNum>
  <w:abstractNum w:abstractNumId="12" w15:restartNumberingAfterBreak="0">
    <w:nsid w:val="591D6985"/>
    <w:multiLevelType w:val="hybridMultilevel"/>
    <w:tmpl w:val="BD96AB7E"/>
    <w:lvl w:ilvl="0" w:tplc="6EFE8870">
      <w:start w:val="1"/>
      <w:numFmt w:val="decimal"/>
      <w:lvlText w:val="%1."/>
      <w:lvlJc w:val="left"/>
      <w:pPr>
        <w:ind w:left="703" w:hanging="359"/>
        <w:jc w:val="left"/>
      </w:pPr>
      <w:rPr>
        <w:rFonts w:ascii="Arial" w:eastAsia="Arial" w:hAnsi="Arial" w:hint="default"/>
        <w:color w:val="363636"/>
        <w:spacing w:val="-64"/>
        <w:w w:val="179"/>
        <w:sz w:val="15"/>
        <w:szCs w:val="15"/>
      </w:rPr>
    </w:lvl>
    <w:lvl w:ilvl="1" w:tplc="AFD8A85E">
      <w:start w:val="1"/>
      <w:numFmt w:val="bullet"/>
      <w:lvlText w:val="*"/>
      <w:lvlJc w:val="left"/>
      <w:pPr>
        <w:ind w:left="1119" w:hanging="345"/>
      </w:pPr>
      <w:rPr>
        <w:rFonts w:ascii="Arial" w:eastAsia="Arial" w:hAnsi="Arial" w:hint="default"/>
        <w:color w:val="4B4B4B"/>
        <w:w w:val="83"/>
        <w:sz w:val="21"/>
        <w:szCs w:val="21"/>
      </w:rPr>
    </w:lvl>
    <w:lvl w:ilvl="2" w:tplc="CBCA80AC">
      <w:start w:val="1"/>
      <w:numFmt w:val="bullet"/>
      <w:lvlText w:val="•"/>
      <w:lvlJc w:val="left"/>
      <w:pPr>
        <w:ind w:left="1126" w:hanging="345"/>
      </w:pPr>
      <w:rPr>
        <w:rFonts w:hint="default"/>
      </w:rPr>
    </w:lvl>
    <w:lvl w:ilvl="3" w:tplc="C5D048DC">
      <w:start w:val="1"/>
      <w:numFmt w:val="bullet"/>
      <w:lvlText w:val="•"/>
      <w:lvlJc w:val="left"/>
      <w:pPr>
        <w:ind w:left="1133" w:hanging="345"/>
      </w:pPr>
      <w:rPr>
        <w:rFonts w:hint="default"/>
      </w:rPr>
    </w:lvl>
    <w:lvl w:ilvl="4" w:tplc="A62A27DE">
      <w:start w:val="1"/>
      <w:numFmt w:val="bullet"/>
      <w:lvlText w:val="•"/>
      <w:lvlJc w:val="left"/>
      <w:pPr>
        <w:ind w:left="2237" w:hanging="345"/>
      </w:pPr>
      <w:rPr>
        <w:rFonts w:hint="default"/>
      </w:rPr>
    </w:lvl>
    <w:lvl w:ilvl="5" w:tplc="B7EA2DC2">
      <w:start w:val="1"/>
      <w:numFmt w:val="bullet"/>
      <w:lvlText w:val="•"/>
      <w:lvlJc w:val="left"/>
      <w:pPr>
        <w:ind w:left="3341" w:hanging="345"/>
      </w:pPr>
      <w:rPr>
        <w:rFonts w:hint="default"/>
      </w:rPr>
    </w:lvl>
    <w:lvl w:ilvl="6" w:tplc="E4DC6A56">
      <w:start w:val="1"/>
      <w:numFmt w:val="bullet"/>
      <w:lvlText w:val="•"/>
      <w:lvlJc w:val="left"/>
      <w:pPr>
        <w:ind w:left="4445" w:hanging="345"/>
      </w:pPr>
      <w:rPr>
        <w:rFonts w:hint="default"/>
      </w:rPr>
    </w:lvl>
    <w:lvl w:ilvl="7" w:tplc="046AA08E">
      <w:start w:val="1"/>
      <w:numFmt w:val="bullet"/>
      <w:lvlText w:val="•"/>
      <w:lvlJc w:val="left"/>
      <w:pPr>
        <w:ind w:left="5549" w:hanging="345"/>
      </w:pPr>
      <w:rPr>
        <w:rFonts w:hint="default"/>
      </w:rPr>
    </w:lvl>
    <w:lvl w:ilvl="8" w:tplc="FDD0C620">
      <w:start w:val="1"/>
      <w:numFmt w:val="bullet"/>
      <w:lvlText w:val="•"/>
      <w:lvlJc w:val="left"/>
      <w:pPr>
        <w:ind w:left="6653" w:hanging="345"/>
      </w:pPr>
      <w:rPr>
        <w:rFonts w:hint="default"/>
      </w:rPr>
    </w:lvl>
  </w:abstractNum>
  <w:abstractNum w:abstractNumId="13" w15:restartNumberingAfterBreak="0">
    <w:nsid w:val="5E6E72C3"/>
    <w:multiLevelType w:val="hybridMultilevel"/>
    <w:tmpl w:val="E44E2D4A"/>
    <w:lvl w:ilvl="0" w:tplc="EDF2109C">
      <w:start w:val="41"/>
      <w:numFmt w:val="decimal"/>
      <w:lvlText w:val="%1."/>
      <w:lvlJc w:val="left"/>
      <w:pPr>
        <w:ind w:left="551" w:hanging="358"/>
        <w:jc w:val="left"/>
      </w:pPr>
      <w:rPr>
        <w:rFonts w:ascii="Times New Roman" w:eastAsia="Times New Roman" w:hAnsi="Times New Roman" w:hint="default"/>
        <w:color w:val="3B3B3B"/>
        <w:w w:val="115"/>
        <w:sz w:val="20"/>
        <w:szCs w:val="20"/>
      </w:rPr>
    </w:lvl>
    <w:lvl w:ilvl="1" w:tplc="983A6DD2">
      <w:start w:val="1"/>
      <w:numFmt w:val="lowerLetter"/>
      <w:lvlText w:val="%2."/>
      <w:lvlJc w:val="left"/>
      <w:pPr>
        <w:ind w:left="908" w:hanging="365"/>
        <w:jc w:val="left"/>
      </w:pPr>
      <w:rPr>
        <w:rFonts w:ascii="Arial" w:eastAsia="Arial" w:hAnsi="Arial" w:hint="default"/>
        <w:color w:val="3B3B3B"/>
        <w:w w:val="97"/>
        <w:sz w:val="20"/>
        <w:szCs w:val="20"/>
      </w:rPr>
    </w:lvl>
    <w:lvl w:ilvl="2" w:tplc="843EB002">
      <w:start w:val="1"/>
      <w:numFmt w:val="bullet"/>
      <w:lvlText w:val="•"/>
      <w:lvlJc w:val="left"/>
      <w:pPr>
        <w:ind w:left="1837" w:hanging="365"/>
      </w:pPr>
      <w:rPr>
        <w:rFonts w:hint="default"/>
      </w:rPr>
    </w:lvl>
    <w:lvl w:ilvl="3" w:tplc="AC524140">
      <w:start w:val="1"/>
      <w:numFmt w:val="bullet"/>
      <w:lvlText w:val="•"/>
      <w:lvlJc w:val="left"/>
      <w:pPr>
        <w:ind w:left="2765" w:hanging="365"/>
      </w:pPr>
      <w:rPr>
        <w:rFonts w:hint="default"/>
      </w:rPr>
    </w:lvl>
    <w:lvl w:ilvl="4" w:tplc="8D1AA69A">
      <w:start w:val="1"/>
      <w:numFmt w:val="bullet"/>
      <w:lvlText w:val="•"/>
      <w:lvlJc w:val="left"/>
      <w:pPr>
        <w:ind w:left="3693" w:hanging="365"/>
      </w:pPr>
      <w:rPr>
        <w:rFonts w:hint="default"/>
      </w:rPr>
    </w:lvl>
    <w:lvl w:ilvl="5" w:tplc="FAFC48F4">
      <w:start w:val="1"/>
      <w:numFmt w:val="bullet"/>
      <w:lvlText w:val="•"/>
      <w:lvlJc w:val="left"/>
      <w:pPr>
        <w:ind w:left="4621" w:hanging="365"/>
      </w:pPr>
      <w:rPr>
        <w:rFonts w:hint="default"/>
      </w:rPr>
    </w:lvl>
    <w:lvl w:ilvl="6" w:tplc="04F0EE04">
      <w:start w:val="1"/>
      <w:numFmt w:val="bullet"/>
      <w:lvlText w:val="•"/>
      <w:lvlJc w:val="left"/>
      <w:pPr>
        <w:ind w:left="5549" w:hanging="365"/>
      </w:pPr>
      <w:rPr>
        <w:rFonts w:hint="default"/>
      </w:rPr>
    </w:lvl>
    <w:lvl w:ilvl="7" w:tplc="ABE6146E">
      <w:start w:val="1"/>
      <w:numFmt w:val="bullet"/>
      <w:lvlText w:val="•"/>
      <w:lvlJc w:val="left"/>
      <w:pPr>
        <w:ind w:left="6477" w:hanging="365"/>
      </w:pPr>
      <w:rPr>
        <w:rFonts w:hint="default"/>
      </w:rPr>
    </w:lvl>
    <w:lvl w:ilvl="8" w:tplc="0D0A8BA6">
      <w:start w:val="1"/>
      <w:numFmt w:val="bullet"/>
      <w:lvlText w:val="•"/>
      <w:lvlJc w:val="left"/>
      <w:pPr>
        <w:ind w:left="7405" w:hanging="365"/>
      </w:pPr>
      <w:rPr>
        <w:rFonts w:hint="default"/>
      </w:rPr>
    </w:lvl>
  </w:abstractNum>
  <w:abstractNum w:abstractNumId="14" w15:restartNumberingAfterBreak="0">
    <w:nsid w:val="615D71A5"/>
    <w:multiLevelType w:val="hybridMultilevel"/>
    <w:tmpl w:val="3DB8423A"/>
    <w:lvl w:ilvl="0" w:tplc="057E0CC6">
      <w:start w:val="69"/>
      <w:numFmt w:val="decimal"/>
      <w:lvlText w:val="%1."/>
      <w:lvlJc w:val="left"/>
      <w:pPr>
        <w:ind w:left="484" w:hanging="357"/>
        <w:jc w:val="left"/>
      </w:pPr>
      <w:rPr>
        <w:rFonts w:ascii="Times New Roman" w:eastAsia="Times New Roman" w:hAnsi="Times New Roman" w:hint="default"/>
        <w:color w:val="2D2D2D"/>
        <w:w w:val="110"/>
        <w:sz w:val="21"/>
        <w:szCs w:val="21"/>
      </w:rPr>
    </w:lvl>
    <w:lvl w:ilvl="1" w:tplc="535C6E38">
      <w:start w:val="1"/>
      <w:numFmt w:val="lowerLetter"/>
      <w:lvlText w:val="%2."/>
      <w:lvlJc w:val="left"/>
      <w:pPr>
        <w:ind w:left="841" w:hanging="343"/>
        <w:jc w:val="left"/>
      </w:pPr>
      <w:rPr>
        <w:rFonts w:ascii="Arial" w:eastAsia="Arial" w:hAnsi="Arial" w:hint="default"/>
        <w:color w:val="2D2D2D"/>
        <w:w w:val="97"/>
        <w:sz w:val="20"/>
        <w:szCs w:val="20"/>
      </w:rPr>
    </w:lvl>
    <w:lvl w:ilvl="2" w:tplc="B69E52E0">
      <w:start w:val="1"/>
      <w:numFmt w:val="bullet"/>
      <w:lvlText w:val="•"/>
      <w:lvlJc w:val="left"/>
      <w:pPr>
        <w:ind w:left="1781" w:hanging="343"/>
      </w:pPr>
      <w:rPr>
        <w:rFonts w:hint="default"/>
      </w:rPr>
    </w:lvl>
    <w:lvl w:ilvl="3" w:tplc="CB82BA5E">
      <w:start w:val="1"/>
      <w:numFmt w:val="bullet"/>
      <w:lvlText w:val="•"/>
      <w:lvlJc w:val="left"/>
      <w:pPr>
        <w:ind w:left="2721" w:hanging="343"/>
      </w:pPr>
      <w:rPr>
        <w:rFonts w:hint="default"/>
      </w:rPr>
    </w:lvl>
    <w:lvl w:ilvl="4" w:tplc="2B469F0E">
      <w:start w:val="1"/>
      <w:numFmt w:val="bullet"/>
      <w:lvlText w:val="•"/>
      <w:lvlJc w:val="left"/>
      <w:pPr>
        <w:ind w:left="3661" w:hanging="343"/>
      </w:pPr>
      <w:rPr>
        <w:rFonts w:hint="default"/>
      </w:rPr>
    </w:lvl>
    <w:lvl w:ilvl="5" w:tplc="4FD40C40">
      <w:start w:val="1"/>
      <w:numFmt w:val="bullet"/>
      <w:lvlText w:val="•"/>
      <w:lvlJc w:val="left"/>
      <w:pPr>
        <w:ind w:left="4601" w:hanging="343"/>
      </w:pPr>
      <w:rPr>
        <w:rFonts w:hint="default"/>
      </w:rPr>
    </w:lvl>
    <w:lvl w:ilvl="6" w:tplc="5A9ED7A0">
      <w:start w:val="1"/>
      <w:numFmt w:val="bullet"/>
      <w:lvlText w:val="•"/>
      <w:lvlJc w:val="left"/>
      <w:pPr>
        <w:ind w:left="5541" w:hanging="343"/>
      </w:pPr>
      <w:rPr>
        <w:rFonts w:hint="default"/>
      </w:rPr>
    </w:lvl>
    <w:lvl w:ilvl="7" w:tplc="97DAF134">
      <w:start w:val="1"/>
      <w:numFmt w:val="bullet"/>
      <w:lvlText w:val="•"/>
      <w:lvlJc w:val="left"/>
      <w:pPr>
        <w:ind w:left="6481" w:hanging="343"/>
      </w:pPr>
      <w:rPr>
        <w:rFonts w:hint="default"/>
      </w:rPr>
    </w:lvl>
    <w:lvl w:ilvl="8" w:tplc="09928D70">
      <w:start w:val="1"/>
      <w:numFmt w:val="bullet"/>
      <w:lvlText w:val="•"/>
      <w:lvlJc w:val="left"/>
      <w:pPr>
        <w:ind w:left="7421" w:hanging="343"/>
      </w:pPr>
      <w:rPr>
        <w:rFonts w:hint="default"/>
      </w:rPr>
    </w:lvl>
  </w:abstractNum>
  <w:abstractNum w:abstractNumId="15" w15:restartNumberingAfterBreak="0">
    <w:nsid w:val="64475738"/>
    <w:multiLevelType w:val="hybridMultilevel"/>
    <w:tmpl w:val="6FA0BA40"/>
    <w:lvl w:ilvl="0" w:tplc="9B22F088">
      <w:start w:val="71"/>
      <w:numFmt w:val="decimal"/>
      <w:lvlText w:val="%1."/>
      <w:lvlJc w:val="left"/>
      <w:pPr>
        <w:ind w:left="477" w:hanging="357"/>
        <w:jc w:val="left"/>
      </w:pPr>
      <w:rPr>
        <w:rFonts w:ascii="Times New Roman" w:eastAsia="Times New Roman" w:hAnsi="Times New Roman" w:hint="default"/>
        <w:color w:val="2D2D2D"/>
        <w:w w:val="114"/>
        <w:sz w:val="20"/>
        <w:szCs w:val="20"/>
      </w:rPr>
    </w:lvl>
    <w:lvl w:ilvl="1" w:tplc="18468372">
      <w:start w:val="1"/>
      <w:numFmt w:val="lowerLetter"/>
      <w:lvlText w:val="%2."/>
      <w:lvlJc w:val="left"/>
      <w:pPr>
        <w:ind w:left="827" w:hanging="357"/>
        <w:jc w:val="left"/>
      </w:pPr>
      <w:rPr>
        <w:rFonts w:ascii="Arial" w:eastAsia="Arial" w:hAnsi="Arial" w:hint="default"/>
        <w:color w:val="2D2D2D"/>
        <w:spacing w:val="16"/>
        <w:w w:val="88"/>
        <w:sz w:val="20"/>
        <w:szCs w:val="20"/>
      </w:rPr>
    </w:lvl>
    <w:lvl w:ilvl="2" w:tplc="37B0D802">
      <w:start w:val="1"/>
      <w:numFmt w:val="bullet"/>
      <w:lvlText w:val="•"/>
      <w:lvlJc w:val="left"/>
      <w:pPr>
        <w:ind w:left="1769" w:hanging="357"/>
      </w:pPr>
      <w:rPr>
        <w:rFonts w:hint="default"/>
      </w:rPr>
    </w:lvl>
    <w:lvl w:ilvl="3" w:tplc="61A8CECA">
      <w:start w:val="1"/>
      <w:numFmt w:val="bullet"/>
      <w:lvlText w:val="•"/>
      <w:lvlJc w:val="left"/>
      <w:pPr>
        <w:ind w:left="2710" w:hanging="357"/>
      </w:pPr>
      <w:rPr>
        <w:rFonts w:hint="default"/>
      </w:rPr>
    </w:lvl>
    <w:lvl w:ilvl="4" w:tplc="95988C86">
      <w:start w:val="1"/>
      <w:numFmt w:val="bullet"/>
      <w:lvlText w:val="•"/>
      <w:lvlJc w:val="left"/>
      <w:pPr>
        <w:ind w:left="3652" w:hanging="357"/>
      </w:pPr>
      <w:rPr>
        <w:rFonts w:hint="default"/>
      </w:rPr>
    </w:lvl>
    <w:lvl w:ilvl="5" w:tplc="9C469F30">
      <w:start w:val="1"/>
      <w:numFmt w:val="bullet"/>
      <w:lvlText w:val="•"/>
      <w:lvlJc w:val="left"/>
      <w:pPr>
        <w:ind w:left="4593" w:hanging="357"/>
      </w:pPr>
      <w:rPr>
        <w:rFonts w:hint="default"/>
      </w:rPr>
    </w:lvl>
    <w:lvl w:ilvl="6" w:tplc="8F346258">
      <w:start w:val="1"/>
      <w:numFmt w:val="bullet"/>
      <w:lvlText w:val="•"/>
      <w:lvlJc w:val="left"/>
      <w:pPr>
        <w:ind w:left="5535" w:hanging="357"/>
      </w:pPr>
      <w:rPr>
        <w:rFonts w:hint="default"/>
      </w:rPr>
    </w:lvl>
    <w:lvl w:ilvl="7" w:tplc="3DE279B0">
      <w:start w:val="1"/>
      <w:numFmt w:val="bullet"/>
      <w:lvlText w:val="•"/>
      <w:lvlJc w:val="left"/>
      <w:pPr>
        <w:ind w:left="6476" w:hanging="357"/>
      </w:pPr>
      <w:rPr>
        <w:rFonts w:hint="default"/>
      </w:rPr>
    </w:lvl>
    <w:lvl w:ilvl="8" w:tplc="DBC22F22">
      <w:start w:val="1"/>
      <w:numFmt w:val="bullet"/>
      <w:lvlText w:val="•"/>
      <w:lvlJc w:val="left"/>
      <w:pPr>
        <w:ind w:left="7418" w:hanging="357"/>
      </w:pPr>
      <w:rPr>
        <w:rFonts w:hint="default"/>
      </w:rPr>
    </w:lvl>
  </w:abstractNum>
  <w:abstractNum w:abstractNumId="16" w15:restartNumberingAfterBreak="0">
    <w:nsid w:val="726E32BF"/>
    <w:multiLevelType w:val="hybridMultilevel"/>
    <w:tmpl w:val="F99ED6A2"/>
    <w:lvl w:ilvl="0" w:tplc="9DF65B20">
      <w:start w:val="4"/>
      <w:numFmt w:val="decimal"/>
      <w:lvlText w:val="%1."/>
      <w:lvlJc w:val="left"/>
      <w:pPr>
        <w:ind w:left="464" w:hanging="350"/>
        <w:jc w:val="left"/>
      </w:pPr>
      <w:rPr>
        <w:rFonts w:ascii="Times New Roman" w:eastAsia="Times New Roman" w:hAnsi="Times New Roman" w:hint="default"/>
        <w:color w:val="2D2D2D"/>
        <w:spacing w:val="5"/>
        <w:w w:val="109"/>
        <w:sz w:val="20"/>
        <w:szCs w:val="20"/>
      </w:rPr>
    </w:lvl>
    <w:lvl w:ilvl="1" w:tplc="6A18A6BC">
      <w:start w:val="1"/>
      <w:numFmt w:val="lowerLetter"/>
      <w:lvlText w:val="%2."/>
      <w:lvlJc w:val="left"/>
      <w:pPr>
        <w:ind w:left="814" w:hanging="365"/>
        <w:jc w:val="left"/>
      </w:pPr>
      <w:rPr>
        <w:rFonts w:ascii="Arial" w:eastAsia="Arial" w:hAnsi="Arial" w:hint="default"/>
        <w:color w:val="2D2D2D"/>
        <w:w w:val="92"/>
        <w:sz w:val="20"/>
        <w:szCs w:val="20"/>
      </w:rPr>
    </w:lvl>
    <w:lvl w:ilvl="2" w:tplc="2E9206FC">
      <w:start w:val="1"/>
      <w:numFmt w:val="bullet"/>
      <w:lvlText w:val="•"/>
      <w:lvlJc w:val="left"/>
      <w:pPr>
        <w:ind w:left="1755" w:hanging="365"/>
      </w:pPr>
      <w:rPr>
        <w:rFonts w:hint="default"/>
      </w:rPr>
    </w:lvl>
    <w:lvl w:ilvl="3" w:tplc="69CA087C">
      <w:start w:val="1"/>
      <w:numFmt w:val="bullet"/>
      <w:lvlText w:val="•"/>
      <w:lvlJc w:val="left"/>
      <w:pPr>
        <w:ind w:left="2696" w:hanging="365"/>
      </w:pPr>
      <w:rPr>
        <w:rFonts w:hint="default"/>
      </w:rPr>
    </w:lvl>
    <w:lvl w:ilvl="4" w:tplc="BC800CE0">
      <w:start w:val="1"/>
      <w:numFmt w:val="bullet"/>
      <w:lvlText w:val="•"/>
      <w:lvlJc w:val="left"/>
      <w:pPr>
        <w:ind w:left="3636" w:hanging="365"/>
      </w:pPr>
      <w:rPr>
        <w:rFonts w:hint="default"/>
      </w:rPr>
    </w:lvl>
    <w:lvl w:ilvl="5" w:tplc="41D4F41E">
      <w:start w:val="1"/>
      <w:numFmt w:val="bullet"/>
      <w:lvlText w:val="•"/>
      <w:lvlJc w:val="left"/>
      <w:pPr>
        <w:ind w:left="4577" w:hanging="365"/>
      </w:pPr>
      <w:rPr>
        <w:rFonts w:hint="default"/>
      </w:rPr>
    </w:lvl>
    <w:lvl w:ilvl="6" w:tplc="D99A7730">
      <w:start w:val="1"/>
      <w:numFmt w:val="bullet"/>
      <w:lvlText w:val="•"/>
      <w:lvlJc w:val="left"/>
      <w:pPr>
        <w:ind w:left="5518" w:hanging="365"/>
      </w:pPr>
      <w:rPr>
        <w:rFonts w:hint="default"/>
      </w:rPr>
    </w:lvl>
    <w:lvl w:ilvl="7" w:tplc="0DA4D148">
      <w:start w:val="1"/>
      <w:numFmt w:val="bullet"/>
      <w:lvlText w:val="•"/>
      <w:lvlJc w:val="left"/>
      <w:pPr>
        <w:ind w:left="6459" w:hanging="365"/>
      </w:pPr>
      <w:rPr>
        <w:rFonts w:hint="default"/>
      </w:rPr>
    </w:lvl>
    <w:lvl w:ilvl="8" w:tplc="4762FB3A">
      <w:start w:val="1"/>
      <w:numFmt w:val="bullet"/>
      <w:lvlText w:val="•"/>
      <w:lvlJc w:val="left"/>
      <w:pPr>
        <w:ind w:left="7400" w:hanging="365"/>
      </w:pPr>
      <w:rPr>
        <w:rFonts w:hint="default"/>
      </w:rPr>
    </w:lvl>
  </w:abstractNum>
  <w:abstractNum w:abstractNumId="17" w15:restartNumberingAfterBreak="0">
    <w:nsid w:val="750E6671"/>
    <w:multiLevelType w:val="hybridMultilevel"/>
    <w:tmpl w:val="81C29046"/>
    <w:lvl w:ilvl="0" w:tplc="7A405126">
      <w:start w:val="1"/>
      <w:numFmt w:val="decimal"/>
      <w:lvlText w:val="%1."/>
      <w:lvlJc w:val="left"/>
      <w:pPr>
        <w:ind w:left="557" w:hanging="351"/>
        <w:jc w:val="left"/>
      </w:pPr>
      <w:rPr>
        <w:rFonts w:ascii="Times New Roman" w:eastAsia="Times New Roman" w:hAnsi="Times New Roman" w:hint="default"/>
        <w:color w:val="3D3D3D"/>
        <w:w w:val="119"/>
        <w:sz w:val="20"/>
        <w:szCs w:val="20"/>
      </w:rPr>
    </w:lvl>
    <w:lvl w:ilvl="1" w:tplc="A2FC0C36">
      <w:start w:val="1"/>
      <w:numFmt w:val="lowerLetter"/>
      <w:lvlText w:val="%2."/>
      <w:lvlJc w:val="left"/>
      <w:pPr>
        <w:ind w:left="900" w:hanging="351"/>
        <w:jc w:val="left"/>
      </w:pPr>
      <w:rPr>
        <w:rFonts w:ascii="Arial" w:eastAsia="Arial" w:hAnsi="Arial" w:hint="default"/>
        <w:color w:val="3D3D3D"/>
        <w:w w:val="92"/>
        <w:sz w:val="20"/>
        <w:szCs w:val="20"/>
      </w:rPr>
    </w:lvl>
    <w:lvl w:ilvl="2" w:tplc="BC603A4A">
      <w:start w:val="1"/>
      <w:numFmt w:val="lowerRoman"/>
      <w:lvlText w:val="%3."/>
      <w:lvlJc w:val="left"/>
      <w:pPr>
        <w:ind w:left="971" w:hanging="458"/>
        <w:jc w:val="left"/>
      </w:pPr>
      <w:rPr>
        <w:rFonts w:ascii="Arial" w:eastAsia="Arial" w:hAnsi="Arial" w:hint="default"/>
        <w:color w:val="3D3D3D"/>
        <w:w w:val="110"/>
        <w:sz w:val="20"/>
        <w:szCs w:val="20"/>
      </w:rPr>
    </w:lvl>
    <w:lvl w:ilvl="3" w:tplc="7374B81C">
      <w:start w:val="1"/>
      <w:numFmt w:val="bullet"/>
      <w:lvlText w:val="•"/>
      <w:lvlJc w:val="left"/>
      <w:pPr>
        <w:ind w:left="2013" w:hanging="458"/>
      </w:pPr>
      <w:rPr>
        <w:rFonts w:hint="default"/>
      </w:rPr>
    </w:lvl>
    <w:lvl w:ilvl="4" w:tplc="B3CC3DDC">
      <w:start w:val="1"/>
      <w:numFmt w:val="bullet"/>
      <w:lvlText w:val="•"/>
      <w:lvlJc w:val="left"/>
      <w:pPr>
        <w:ind w:left="3054" w:hanging="458"/>
      </w:pPr>
      <w:rPr>
        <w:rFonts w:hint="default"/>
      </w:rPr>
    </w:lvl>
    <w:lvl w:ilvl="5" w:tplc="8398CB0E">
      <w:start w:val="1"/>
      <w:numFmt w:val="bullet"/>
      <w:lvlText w:val="•"/>
      <w:lvlJc w:val="left"/>
      <w:pPr>
        <w:ind w:left="4095" w:hanging="458"/>
      </w:pPr>
      <w:rPr>
        <w:rFonts w:hint="default"/>
      </w:rPr>
    </w:lvl>
    <w:lvl w:ilvl="6" w:tplc="60E804E0">
      <w:start w:val="1"/>
      <w:numFmt w:val="bullet"/>
      <w:lvlText w:val="•"/>
      <w:lvlJc w:val="left"/>
      <w:pPr>
        <w:ind w:left="5136" w:hanging="458"/>
      </w:pPr>
      <w:rPr>
        <w:rFonts w:hint="default"/>
      </w:rPr>
    </w:lvl>
    <w:lvl w:ilvl="7" w:tplc="40BCD6A4">
      <w:start w:val="1"/>
      <w:numFmt w:val="bullet"/>
      <w:lvlText w:val="•"/>
      <w:lvlJc w:val="left"/>
      <w:pPr>
        <w:ind w:left="6177" w:hanging="458"/>
      </w:pPr>
      <w:rPr>
        <w:rFonts w:hint="default"/>
      </w:rPr>
    </w:lvl>
    <w:lvl w:ilvl="8" w:tplc="C854CC46">
      <w:start w:val="1"/>
      <w:numFmt w:val="bullet"/>
      <w:lvlText w:val="•"/>
      <w:lvlJc w:val="left"/>
      <w:pPr>
        <w:ind w:left="7219" w:hanging="458"/>
      </w:pPr>
      <w:rPr>
        <w:rFonts w:hint="default"/>
      </w:rPr>
    </w:lvl>
  </w:abstractNum>
  <w:abstractNum w:abstractNumId="18" w15:restartNumberingAfterBreak="0">
    <w:nsid w:val="759E75FA"/>
    <w:multiLevelType w:val="hybridMultilevel"/>
    <w:tmpl w:val="841C891E"/>
    <w:lvl w:ilvl="0" w:tplc="A4B8B822">
      <w:start w:val="4"/>
      <w:numFmt w:val="lowerLetter"/>
      <w:lvlText w:val="%1."/>
      <w:lvlJc w:val="left"/>
      <w:pPr>
        <w:ind w:left="892" w:hanging="366"/>
        <w:jc w:val="right"/>
      </w:pPr>
      <w:rPr>
        <w:rFonts w:ascii="Arial" w:eastAsia="Arial" w:hAnsi="Arial" w:hint="default"/>
        <w:color w:val="383838"/>
        <w:spacing w:val="9"/>
        <w:w w:val="101"/>
        <w:sz w:val="20"/>
        <w:szCs w:val="20"/>
      </w:rPr>
    </w:lvl>
    <w:lvl w:ilvl="1" w:tplc="820EE7EA">
      <w:start w:val="1"/>
      <w:numFmt w:val="bullet"/>
      <w:lvlText w:val="•"/>
      <w:lvlJc w:val="left"/>
      <w:pPr>
        <w:ind w:left="1733" w:hanging="366"/>
      </w:pPr>
      <w:rPr>
        <w:rFonts w:hint="default"/>
      </w:rPr>
    </w:lvl>
    <w:lvl w:ilvl="2" w:tplc="96BE729C">
      <w:start w:val="1"/>
      <w:numFmt w:val="bullet"/>
      <w:lvlText w:val="•"/>
      <w:lvlJc w:val="left"/>
      <w:pPr>
        <w:ind w:left="2573" w:hanging="366"/>
      </w:pPr>
      <w:rPr>
        <w:rFonts w:hint="default"/>
      </w:rPr>
    </w:lvl>
    <w:lvl w:ilvl="3" w:tplc="6A90AAD2">
      <w:start w:val="1"/>
      <w:numFmt w:val="bullet"/>
      <w:lvlText w:val="•"/>
      <w:lvlJc w:val="left"/>
      <w:pPr>
        <w:ind w:left="3414" w:hanging="366"/>
      </w:pPr>
      <w:rPr>
        <w:rFonts w:hint="default"/>
      </w:rPr>
    </w:lvl>
    <w:lvl w:ilvl="4" w:tplc="DCAC3544">
      <w:start w:val="1"/>
      <w:numFmt w:val="bullet"/>
      <w:lvlText w:val="•"/>
      <w:lvlJc w:val="left"/>
      <w:pPr>
        <w:ind w:left="4255" w:hanging="366"/>
      </w:pPr>
      <w:rPr>
        <w:rFonts w:hint="default"/>
      </w:rPr>
    </w:lvl>
    <w:lvl w:ilvl="5" w:tplc="F20A29C0">
      <w:start w:val="1"/>
      <w:numFmt w:val="bullet"/>
      <w:lvlText w:val="•"/>
      <w:lvlJc w:val="left"/>
      <w:pPr>
        <w:ind w:left="5096" w:hanging="366"/>
      </w:pPr>
      <w:rPr>
        <w:rFonts w:hint="default"/>
      </w:rPr>
    </w:lvl>
    <w:lvl w:ilvl="6" w:tplc="354886C0">
      <w:start w:val="1"/>
      <w:numFmt w:val="bullet"/>
      <w:lvlText w:val="•"/>
      <w:lvlJc w:val="left"/>
      <w:pPr>
        <w:ind w:left="5937" w:hanging="366"/>
      </w:pPr>
      <w:rPr>
        <w:rFonts w:hint="default"/>
      </w:rPr>
    </w:lvl>
    <w:lvl w:ilvl="7" w:tplc="E0F01518">
      <w:start w:val="1"/>
      <w:numFmt w:val="bullet"/>
      <w:lvlText w:val="•"/>
      <w:lvlJc w:val="left"/>
      <w:pPr>
        <w:ind w:left="6778" w:hanging="366"/>
      </w:pPr>
      <w:rPr>
        <w:rFonts w:hint="default"/>
      </w:rPr>
    </w:lvl>
    <w:lvl w:ilvl="8" w:tplc="AE545764">
      <w:start w:val="1"/>
      <w:numFmt w:val="bullet"/>
      <w:lvlText w:val="•"/>
      <w:lvlJc w:val="left"/>
      <w:pPr>
        <w:ind w:left="7619" w:hanging="366"/>
      </w:pPr>
      <w:rPr>
        <w:rFonts w:hint="default"/>
      </w:rPr>
    </w:lvl>
  </w:abstractNum>
  <w:abstractNum w:abstractNumId="19" w15:restartNumberingAfterBreak="0">
    <w:nsid w:val="7E5F67AC"/>
    <w:multiLevelType w:val="hybridMultilevel"/>
    <w:tmpl w:val="0936D660"/>
    <w:lvl w:ilvl="0" w:tplc="D5DC165A">
      <w:start w:val="1"/>
      <w:numFmt w:val="bullet"/>
      <w:lvlText w:val="•"/>
      <w:lvlJc w:val="left"/>
      <w:pPr>
        <w:ind w:left="1119" w:hanging="345"/>
      </w:pPr>
      <w:rPr>
        <w:rFonts w:ascii="Arial" w:eastAsia="Arial" w:hAnsi="Arial" w:hint="default"/>
        <w:color w:val="666666"/>
        <w:w w:val="152"/>
        <w:sz w:val="15"/>
        <w:szCs w:val="15"/>
      </w:rPr>
    </w:lvl>
    <w:lvl w:ilvl="1" w:tplc="F80EB936">
      <w:start w:val="1"/>
      <w:numFmt w:val="bullet"/>
      <w:lvlText w:val="•"/>
      <w:lvlJc w:val="left"/>
      <w:pPr>
        <w:ind w:left="1893" w:hanging="345"/>
      </w:pPr>
      <w:rPr>
        <w:rFonts w:hint="default"/>
      </w:rPr>
    </w:lvl>
    <w:lvl w:ilvl="2" w:tplc="DFE02408">
      <w:start w:val="1"/>
      <w:numFmt w:val="bullet"/>
      <w:lvlText w:val="•"/>
      <w:lvlJc w:val="left"/>
      <w:pPr>
        <w:ind w:left="2667" w:hanging="345"/>
      </w:pPr>
      <w:rPr>
        <w:rFonts w:hint="default"/>
      </w:rPr>
    </w:lvl>
    <w:lvl w:ilvl="3" w:tplc="BCAE1966">
      <w:start w:val="1"/>
      <w:numFmt w:val="bullet"/>
      <w:lvlText w:val="•"/>
      <w:lvlJc w:val="left"/>
      <w:pPr>
        <w:ind w:left="3442" w:hanging="345"/>
      </w:pPr>
      <w:rPr>
        <w:rFonts w:hint="default"/>
      </w:rPr>
    </w:lvl>
    <w:lvl w:ilvl="4" w:tplc="A99C3D2A">
      <w:start w:val="1"/>
      <w:numFmt w:val="bullet"/>
      <w:lvlText w:val="•"/>
      <w:lvlJc w:val="left"/>
      <w:pPr>
        <w:ind w:left="4216" w:hanging="345"/>
      </w:pPr>
      <w:rPr>
        <w:rFonts w:hint="default"/>
      </w:rPr>
    </w:lvl>
    <w:lvl w:ilvl="5" w:tplc="E864EE62">
      <w:start w:val="1"/>
      <w:numFmt w:val="bullet"/>
      <w:lvlText w:val="•"/>
      <w:lvlJc w:val="left"/>
      <w:pPr>
        <w:ind w:left="4990" w:hanging="345"/>
      </w:pPr>
      <w:rPr>
        <w:rFonts w:hint="default"/>
      </w:rPr>
    </w:lvl>
    <w:lvl w:ilvl="6" w:tplc="D690E878">
      <w:start w:val="1"/>
      <w:numFmt w:val="bullet"/>
      <w:lvlText w:val="•"/>
      <w:lvlJc w:val="left"/>
      <w:pPr>
        <w:ind w:left="5764" w:hanging="345"/>
      </w:pPr>
      <w:rPr>
        <w:rFonts w:hint="default"/>
      </w:rPr>
    </w:lvl>
    <w:lvl w:ilvl="7" w:tplc="C292D336">
      <w:start w:val="1"/>
      <w:numFmt w:val="bullet"/>
      <w:lvlText w:val="•"/>
      <w:lvlJc w:val="left"/>
      <w:pPr>
        <w:ind w:left="6538" w:hanging="345"/>
      </w:pPr>
      <w:rPr>
        <w:rFonts w:hint="default"/>
      </w:rPr>
    </w:lvl>
    <w:lvl w:ilvl="8" w:tplc="6B0C3E2C">
      <w:start w:val="1"/>
      <w:numFmt w:val="bullet"/>
      <w:lvlText w:val="•"/>
      <w:lvlJc w:val="left"/>
      <w:pPr>
        <w:ind w:left="7313" w:hanging="345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12"/>
  </w:num>
  <w:num w:numId="4">
    <w:abstractNumId w:val="4"/>
  </w:num>
  <w:num w:numId="5">
    <w:abstractNumId w:val="18"/>
  </w:num>
  <w:num w:numId="6">
    <w:abstractNumId w:val="3"/>
  </w:num>
  <w:num w:numId="7">
    <w:abstractNumId w:val="15"/>
  </w:num>
  <w:num w:numId="8">
    <w:abstractNumId w:val="8"/>
  </w:num>
  <w:num w:numId="9">
    <w:abstractNumId w:val="14"/>
  </w:num>
  <w:num w:numId="10">
    <w:abstractNumId w:val="7"/>
  </w:num>
  <w:num w:numId="11">
    <w:abstractNumId w:val="0"/>
  </w:num>
  <w:num w:numId="12">
    <w:abstractNumId w:val="2"/>
  </w:num>
  <w:num w:numId="13">
    <w:abstractNumId w:val="9"/>
  </w:num>
  <w:num w:numId="14">
    <w:abstractNumId w:val="6"/>
  </w:num>
  <w:num w:numId="15">
    <w:abstractNumId w:val="13"/>
  </w:num>
  <w:num w:numId="16">
    <w:abstractNumId w:val="1"/>
  </w:num>
  <w:num w:numId="17">
    <w:abstractNumId w:val="10"/>
  </w:num>
  <w:num w:numId="18">
    <w:abstractNumId w:val="16"/>
  </w:num>
  <w:num w:numId="19">
    <w:abstractNumId w:val="11"/>
  </w:num>
  <w:num w:numId="20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yle Sandona">
    <w15:presenceInfo w15:providerId="AD" w15:userId="S::kyles@w-wind.com.au::bd3f0bda-d501-40c5-9001-a918d57e9cc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11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52B"/>
    <w:rsid w:val="00092323"/>
    <w:rsid w:val="00143C7D"/>
    <w:rsid w:val="001E0DE7"/>
    <w:rsid w:val="002A0521"/>
    <w:rsid w:val="002E36FD"/>
    <w:rsid w:val="0050702B"/>
    <w:rsid w:val="00584953"/>
    <w:rsid w:val="00621718"/>
    <w:rsid w:val="00630F86"/>
    <w:rsid w:val="00A5052B"/>
    <w:rsid w:val="00A72E41"/>
    <w:rsid w:val="00AC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5"/>
    <o:shapelayout v:ext="edit">
      <o:idmap v:ext="edit" data="2"/>
    </o:shapelayout>
  </w:shapeDefaults>
  <w:decimalSymbol w:val="."/>
  <w:listSeparator w:val=","/>
  <w14:docId w14:val="13EDDAD1"/>
  <w15:docId w15:val="{7FFA452E-B1AC-47FA-B8DB-CE149622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62"/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Heading2">
    <w:name w:val="heading 2"/>
    <w:basedOn w:val="Normal"/>
    <w:uiPriority w:val="9"/>
    <w:unhideWhenUsed/>
    <w:qFormat/>
    <w:pPr>
      <w:ind w:left="175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01" w:hanging="357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A05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1DFD286C474747A7D534C306E83DCF" ma:contentTypeVersion="12" ma:contentTypeDescription="Create a new document." ma:contentTypeScope="" ma:versionID="3a9f88a316a15b26ae13758763d3cd93">
  <xsd:schema xmlns:xsd="http://www.w3.org/2001/XMLSchema" xmlns:xs="http://www.w3.org/2001/XMLSchema" xmlns:p="http://schemas.microsoft.com/office/2006/metadata/properties" xmlns:ns2="43f12c89-cbf7-410f-b25e-5f07f60c43e1" xmlns:ns3="dac17f02-aff5-426a-b0c5-b436d9bcde99" targetNamespace="http://schemas.microsoft.com/office/2006/metadata/properties" ma:root="true" ma:fieldsID="c5a9656e83beb16009323cd68736116a" ns2:_="" ns3:_="">
    <xsd:import namespace="43f12c89-cbf7-410f-b25e-5f07f60c43e1"/>
    <xsd:import namespace="dac17f02-aff5-426a-b0c5-b436d9bcd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12c89-cbf7-410f-b25e-5f07f60c43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17f02-aff5-426a-b0c5-b436d9bcd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41AD8F-E0BF-4AAE-AD7A-7BCB3EB019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0AC18-279D-4413-AE3E-769B487928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E79E2A-70A3-4640-89FC-4D2E420D4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12c89-cbf7-410f-b25e-5f07f60c43e1"/>
    <ds:schemaRef ds:uri="dac17f02-aff5-426a-b0c5-b436d9bcd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11038</Words>
  <Characters>62919</Characters>
  <Application>Microsoft Office Word</Application>
  <DocSecurity>0</DocSecurity>
  <Lines>524</Lines>
  <Paragraphs>147</Paragraphs>
  <ScaleCrop>false</ScaleCrop>
  <Company/>
  <LinksUpToDate>false</LinksUpToDate>
  <CharactersWithSpaces>73810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8NS08AG-20190429135055</dc:title>
  <cp:lastModifiedBy>Kyle Sandona</cp:lastModifiedBy>
  <cp:revision>12</cp:revision>
  <dcterms:created xsi:type="dcterms:W3CDTF">2020-12-12T10:08:00Z</dcterms:created>
  <dcterms:modified xsi:type="dcterms:W3CDTF">2020-12-11T23:16:00Z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2019-04-29T00:00:00Z</vt:filetime>
  </property>
  <property fmtid="{D5CDD505-2E9C-101B-9397-08002B2CF9AE}" pid="3" name="LastSaved">
    <vt:filetime>2020-12-11T00:00:00Z</vt:filetime>
  </property>
  <property fmtid="{D5CDD505-2E9C-101B-9397-08002B2CF9AE}" pid="4" name="ContentTypeId">
    <vt:lpwstr>0x010100F61DFD286C474747A7D534C306E83DCF</vt:lpwstr>
  </property>
</Properties>
</file>